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CEB51" w14:textId="77777777" w:rsidR="00422902" w:rsidRPr="00817ECB" w:rsidRDefault="00422902" w:rsidP="00422902">
      <w:pPr>
        <w:pStyle w:val="Subtitle"/>
        <w:rPr>
          <w:rFonts w:ascii="GHEA Mariam" w:hAnsi="GHEA Mariam"/>
        </w:rPr>
      </w:pPr>
      <w:bookmarkStart w:id="0" w:name="_Toc307300115"/>
      <w:r w:rsidRPr="00817ECB">
        <w:rPr>
          <w:rFonts w:ascii="GHEA Mariam" w:hAnsi="GHEA Mariam"/>
        </w:rPr>
        <w:t xml:space="preserve">ՄՐՑՈՒԹԱՅԻՆ </w:t>
      </w:r>
      <w:bookmarkEnd w:id="0"/>
      <w:r w:rsidRPr="00817ECB">
        <w:rPr>
          <w:rFonts w:ascii="GHEA Mariam" w:hAnsi="GHEA Mariam"/>
        </w:rPr>
        <w:t xml:space="preserve">ՓԱՍՏԱԹՈՒՂԹ </w:t>
      </w:r>
    </w:p>
    <w:p w14:paraId="18BC6628" w14:textId="77777777" w:rsidR="00531AFF" w:rsidRPr="00817ECB" w:rsidRDefault="00AB5A92" w:rsidP="00531AFF">
      <w:pPr>
        <w:jc w:val="center"/>
        <w:rPr>
          <w:rFonts w:ascii="GHEA Mariam" w:hAnsi="GHEA Mariam"/>
          <w:b/>
          <w:sz w:val="44"/>
        </w:rPr>
      </w:pPr>
      <w:r w:rsidRPr="00817ECB">
        <w:rPr>
          <w:rFonts w:ascii="GHEA Mariam" w:hAnsi="GHEA Mariam"/>
          <w:b/>
          <w:sz w:val="44"/>
        </w:rPr>
        <w:t xml:space="preserve">ԱՊՐԱՆՔՆԵՐԻ </w:t>
      </w:r>
      <w:r w:rsidR="00294CB3" w:rsidRPr="00817ECB">
        <w:rPr>
          <w:rFonts w:ascii="GHEA Mariam" w:hAnsi="GHEA Mariam"/>
          <w:b/>
          <w:sz w:val="44"/>
        </w:rPr>
        <w:t>ԳՆՈՒՄՆԵՐ</w:t>
      </w:r>
    </w:p>
    <w:p w14:paraId="0EA7DD4F" w14:textId="77777777" w:rsidR="00455149" w:rsidRPr="00817ECB" w:rsidRDefault="00455149">
      <w:pPr>
        <w:jc w:val="center"/>
        <w:rPr>
          <w:rFonts w:ascii="GHEA Mariam" w:hAnsi="GHEA Mariam"/>
          <w:b/>
          <w:sz w:val="40"/>
        </w:rPr>
      </w:pPr>
    </w:p>
    <w:p w14:paraId="58E1CBD5" w14:textId="77777777" w:rsidR="007B3346" w:rsidRPr="00817ECB" w:rsidRDefault="00AB5A92" w:rsidP="00AB5A92">
      <w:pPr>
        <w:jc w:val="center"/>
        <w:rPr>
          <w:rFonts w:ascii="GHEA Mariam" w:hAnsi="GHEA Mariam"/>
          <w:b/>
          <w:sz w:val="40"/>
        </w:rPr>
      </w:pPr>
      <w:r w:rsidRPr="00817ECB">
        <w:rPr>
          <w:rFonts w:ascii="GHEA Mariam" w:hAnsi="GHEA Mariam"/>
          <w:b/>
          <w:sz w:val="40"/>
        </w:rPr>
        <w:t>ԱՄՄ</w:t>
      </w:r>
    </w:p>
    <w:p w14:paraId="695583B1" w14:textId="77777777" w:rsidR="007B3346" w:rsidRPr="00817ECB" w:rsidRDefault="007B3346">
      <w:pPr>
        <w:jc w:val="center"/>
        <w:rPr>
          <w:rFonts w:ascii="GHEA Mariam" w:hAnsi="GHEA Mariam"/>
          <w:b/>
          <w:sz w:val="40"/>
        </w:rPr>
      </w:pPr>
      <w:r w:rsidRPr="00817ECB">
        <w:rPr>
          <w:rFonts w:ascii="GHEA Mariam" w:hAnsi="GHEA Mariam"/>
          <w:b/>
          <w:sz w:val="40"/>
        </w:rPr>
        <w:t>(</w:t>
      </w:r>
      <w:proofErr w:type="spellStart"/>
      <w:r w:rsidR="000125EB" w:rsidRPr="00817ECB">
        <w:rPr>
          <w:rFonts w:ascii="GHEA Mariam" w:hAnsi="GHEA Mariam"/>
          <w:b/>
          <w:sz w:val="40"/>
        </w:rPr>
        <w:t>Մաս</w:t>
      </w:r>
      <w:proofErr w:type="spellEnd"/>
      <w:r w:rsidRPr="00817ECB">
        <w:rPr>
          <w:rFonts w:ascii="GHEA Mariam" w:hAnsi="GHEA Mariam"/>
          <w:b/>
          <w:sz w:val="40"/>
        </w:rPr>
        <w:t xml:space="preserve"> 1)</w:t>
      </w:r>
    </w:p>
    <w:p w14:paraId="10AA0AED" w14:textId="77777777" w:rsidR="00455149" w:rsidRPr="00817ECB" w:rsidRDefault="00455149">
      <w:pPr>
        <w:rPr>
          <w:rFonts w:ascii="GHEA Mariam" w:hAnsi="GHEA Mariam"/>
          <w:i/>
        </w:rPr>
      </w:pPr>
    </w:p>
    <w:p w14:paraId="37365F46" w14:textId="6CC1F65D" w:rsidR="00945947" w:rsidRPr="00FF7ABF" w:rsidRDefault="00FE4254" w:rsidP="00E21BEF">
      <w:pPr>
        <w:jc w:val="center"/>
        <w:rPr>
          <w:rFonts w:ascii="GHEA Mariam" w:hAnsi="GHEA Mariam"/>
          <w:b/>
          <w:iCs/>
          <w:sz w:val="52"/>
        </w:rPr>
      </w:pPr>
      <w:r w:rsidRPr="00FF7ABF">
        <w:rPr>
          <w:rFonts w:ascii="GHEA Mariam" w:hAnsi="GHEA Mariam"/>
          <w:b/>
          <w:bCs/>
          <w:sz w:val="32"/>
          <w:szCs w:val="28"/>
          <w:lang w:val="hy-AM"/>
        </w:rPr>
        <w:t>Կառավարական կորպորատիվ ցանցի և ՀՀ վարչապետի աշխատակազմի համար լրացուցիչ սարքավորումների</w:t>
      </w:r>
      <w:r w:rsidR="004E397A" w:rsidRPr="00FF7ABF">
        <w:rPr>
          <w:rFonts w:ascii="GHEA Mariam" w:hAnsi="GHEA Mariam"/>
          <w:b/>
          <w:bCs/>
          <w:sz w:val="32"/>
          <w:szCs w:val="28"/>
          <w:lang w:val="hy-AM"/>
        </w:rPr>
        <w:t xml:space="preserve"> ձեռքբերում</w:t>
      </w:r>
    </w:p>
    <w:p w14:paraId="3BF1E4D6" w14:textId="150A30C7" w:rsidR="00945947" w:rsidRPr="00817ECB" w:rsidRDefault="00AB5A92" w:rsidP="001C21C8">
      <w:pPr>
        <w:jc w:val="center"/>
        <w:rPr>
          <w:rFonts w:ascii="GHEA Mariam" w:hAnsi="GHEA Mariam"/>
          <w:b/>
          <w:sz w:val="28"/>
        </w:rPr>
      </w:pPr>
      <w:r w:rsidRPr="00817ECB">
        <w:rPr>
          <w:rFonts w:ascii="GHEA Mariam" w:hAnsi="GHEA Mariam"/>
          <w:b/>
          <w:sz w:val="28"/>
        </w:rPr>
        <w:t>ԱՄՄ</w:t>
      </w:r>
      <w:r w:rsidR="00E21BEF" w:rsidRPr="00817ECB">
        <w:rPr>
          <w:rFonts w:ascii="GHEA Mariam" w:hAnsi="GHEA Mariam"/>
          <w:b/>
          <w:sz w:val="28"/>
        </w:rPr>
        <w:t xml:space="preserve"> No:</w:t>
      </w:r>
      <w:r w:rsidR="00945947" w:rsidRPr="00817ECB">
        <w:rPr>
          <w:rFonts w:ascii="GHEA Mariam" w:hAnsi="GHEA Mariam"/>
          <w:b/>
          <w:sz w:val="28"/>
        </w:rPr>
        <w:t xml:space="preserve"> </w:t>
      </w:r>
      <w:r w:rsidR="004E397A" w:rsidRPr="00FF7ABF">
        <w:rPr>
          <w:rFonts w:ascii="GHEA Mariam" w:hAnsi="GHEA Mariam"/>
          <w:b/>
          <w:bCs/>
          <w:sz w:val="32"/>
          <w:szCs w:val="28"/>
          <w:lang w:val="hy-AM"/>
        </w:rPr>
        <w:t>PSMP3-GO-2-2-29</w:t>
      </w:r>
    </w:p>
    <w:p w14:paraId="49E4A881" w14:textId="4A5F2973" w:rsidR="00FA2753" w:rsidRDefault="00FA2753" w:rsidP="001C21C8">
      <w:pPr>
        <w:jc w:val="center"/>
        <w:rPr>
          <w:rFonts w:ascii="GHEA Mariam" w:hAnsi="GHEA Mariam"/>
          <w:b/>
          <w:sz w:val="36"/>
        </w:rPr>
      </w:pPr>
    </w:p>
    <w:p w14:paraId="3FC60601" w14:textId="77777777" w:rsidR="00FF7ABF" w:rsidRPr="00817ECB" w:rsidRDefault="00FF7ABF" w:rsidP="001C21C8">
      <w:pPr>
        <w:jc w:val="center"/>
        <w:rPr>
          <w:rFonts w:ascii="GHEA Mariam" w:hAnsi="GHEA Mariam"/>
          <w:b/>
          <w:sz w:val="36"/>
        </w:rPr>
      </w:pPr>
    </w:p>
    <w:p w14:paraId="668FA0F8" w14:textId="545E0B72" w:rsidR="00FF7ABF" w:rsidRDefault="00AB5A92" w:rsidP="00FF7ABF">
      <w:pPr>
        <w:rPr>
          <w:rFonts w:ascii="GHEA Mariam" w:hAnsi="GHEA Mariam"/>
          <w:sz w:val="28"/>
          <w:lang w:val="hy-AM"/>
        </w:rPr>
      </w:pPr>
      <w:proofErr w:type="spellStart"/>
      <w:r w:rsidRPr="00817ECB">
        <w:rPr>
          <w:rFonts w:ascii="GHEA Mariam" w:hAnsi="GHEA Mariam"/>
          <w:b/>
          <w:sz w:val="28"/>
        </w:rPr>
        <w:t>Ծրագիր</w:t>
      </w:r>
      <w:proofErr w:type="spellEnd"/>
      <w:r w:rsidRPr="00817ECB">
        <w:rPr>
          <w:rFonts w:ascii="GHEA Mariam" w:hAnsi="GHEA Mariam"/>
          <w:b/>
          <w:sz w:val="28"/>
        </w:rPr>
        <w:t>`</w:t>
      </w:r>
      <w:r w:rsidR="00FF7ABF">
        <w:rPr>
          <w:rFonts w:ascii="GHEA Mariam" w:hAnsi="GHEA Mariam"/>
          <w:sz w:val="28"/>
          <w:szCs w:val="28"/>
        </w:rPr>
        <w:t xml:space="preserve"> </w:t>
      </w:r>
      <w:r w:rsidR="002D1656" w:rsidRPr="00FF7ABF">
        <w:rPr>
          <w:rFonts w:ascii="GHEA Mariam" w:hAnsi="GHEA Mariam"/>
          <w:sz w:val="28"/>
          <w:lang w:val="hy-AM"/>
        </w:rPr>
        <w:t xml:space="preserve">Պետական Հատվածի Արդիականացման Երրորդ Ծրագիր </w:t>
      </w:r>
    </w:p>
    <w:p w14:paraId="694FE30E" w14:textId="5AB61D2B" w:rsidR="00945947" w:rsidRPr="00817ECB" w:rsidRDefault="00FF7ABF" w:rsidP="00FF7ABF">
      <w:pPr>
        <w:rPr>
          <w:rFonts w:ascii="GHEA Mariam" w:hAnsi="GHEA Mariam"/>
          <w:sz w:val="28"/>
        </w:rPr>
      </w:pPr>
      <w:r>
        <w:rPr>
          <w:rFonts w:ascii="GHEA Mariam" w:hAnsi="GHEA Mariam"/>
          <w:sz w:val="28"/>
        </w:rPr>
        <w:t xml:space="preserve">                 </w:t>
      </w:r>
      <w:r w:rsidR="002D1656" w:rsidRPr="00FF7ABF">
        <w:rPr>
          <w:rFonts w:ascii="GHEA Mariam" w:hAnsi="GHEA Mariam"/>
          <w:sz w:val="28"/>
          <w:lang w:val="hy-AM"/>
        </w:rPr>
        <w:t>(Վարկի No. 8539</w:t>
      </w:r>
      <w:r w:rsidR="00FA2753" w:rsidRPr="00FF7ABF">
        <w:rPr>
          <w:rFonts w:ascii="GHEA Mariam" w:hAnsi="GHEA Mariam"/>
          <w:b/>
          <w:sz w:val="28"/>
          <w:szCs w:val="44"/>
        </w:rPr>
        <w:t>`</w:t>
      </w:r>
      <w:r w:rsidR="00AB5A92" w:rsidRPr="00FF7ABF">
        <w:rPr>
          <w:rFonts w:ascii="GHEA Mariam" w:hAnsi="GHEA Mariam"/>
          <w:b/>
          <w:sz w:val="28"/>
          <w:szCs w:val="44"/>
        </w:rPr>
        <w:t xml:space="preserve"> </w:t>
      </w:r>
      <w:r w:rsidR="00794B2B" w:rsidRPr="00817ECB">
        <w:rPr>
          <w:rFonts w:ascii="GHEA Mariam" w:hAnsi="GHEA Mariam"/>
          <w:sz w:val="28"/>
        </w:rPr>
        <w:t>-ԱՄ</w:t>
      </w:r>
      <w:r w:rsidR="002D1656" w:rsidRPr="00FF7ABF">
        <w:rPr>
          <w:rFonts w:ascii="GHEA Mariam" w:hAnsi="GHEA Mariam"/>
          <w:sz w:val="28"/>
          <w:lang w:val="hy-AM"/>
        </w:rPr>
        <w:t>)</w:t>
      </w:r>
    </w:p>
    <w:p w14:paraId="38C68CB1" w14:textId="77777777" w:rsidR="00FA2753" w:rsidRPr="00FF7ABF" w:rsidRDefault="00FA2753" w:rsidP="009E3C21">
      <w:pPr>
        <w:pStyle w:val="BankNormal"/>
        <w:jc w:val="center"/>
        <w:rPr>
          <w:rFonts w:ascii="GHEA Mariam" w:hAnsi="GHEA Mariam"/>
          <w:b/>
          <w:iCs/>
          <w:sz w:val="40"/>
          <w:szCs w:val="40"/>
        </w:rPr>
      </w:pPr>
    </w:p>
    <w:p w14:paraId="6E449E39" w14:textId="03E44852" w:rsidR="00F748EB" w:rsidRPr="00FF7ABF" w:rsidRDefault="009E3C21" w:rsidP="009E3C21">
      <w:pPr>
        <w:pStyle w:val="BankNormal"/>
        <w:jc w:val="center"/>
        <w:rPr>
          <w:rFonts w:ascii="GHEA Mariam" w:hAnsi="GHEA Mariam" w:cs="Arial Armenian"/>
          <w:b/>
          <w:iCs/>
          <w:sz w:val="28"/>
          <w:szCs w:val="32"/>
        </w:rPr>
      </w:pPr>
      <w:proofErr w:type="spellStart"/>
      <w:r w:rsidRPr="00817ECB">
        <w:rPr>
          <w:rFonts w:ascii="GHEA Mariam" w:hAnsi="GHEA Mariam"/>
          <w:b/>
          <w:sz w:val="28"/>
        </w:rPr>
        <w:t>Գնորդ</w:t>
      </w:r>
      <w:proofErr w:type="spellEnd"/>
      <w:r w:rsidRPr="00817ECB">
        <w:rPr>
          <w:rFonts w:ascii="GHEA Mariam" w:hAnsi="GHEA Mariam"/>
          <w:b/>
          <w:sz w:val="28"/>
        </w:rPr>
        <w:t xml:space="preserve">` </w:t>
      </w:r>
      <w:r w:rsidR="00901802" w:rsidRPr="00901802">
        <w:rPr>
          <w:rFonts w:ascii="GHEA Mariam" w:hAnsi="GHEA Mariam" w:cs="Sylfaen"/>
          <w:iCs/>
          <w:sz w:val="28"/>
          <w:szCs w:val="32"/>
          <w:lang w:val="hy-AM"/>
        </w:rPr>
        <w:t>Հայաստանի Հանրապետությ</w:t>
      </w:r>
      <w:r w:rsidR="00901802">
        <w:rPr>
          <w:rFonts w:ascii="GHEA Mariam" w:hAnsi="GHEA Mariam" w:cs="Sylfaen"/>
          <w:iCs/>
          <w:sz w:val="28"/>
          <w:szCs w:val="32"/>
          <w:lang w:val="hy-AM"/>
        </w:rPr>
        <w:t>ու</w:t>
      </w:r>
      <w:r w:rsidR="00901802" w:rsidRPr="00901802">
        <w:rPr>
          <w:rFonts w:ascii="GHEA Mariam" w:hAnsi="GHEA Mariam" w:cs="Sylfaen"/>
          <w:iCs/>
          <w:sz w:val="28"/>
          <w:szCs w:val="32"/>
          <w:lang w:val="hy-AM"/>
        </w:rPr>
        <w:t>ն</w:t>
      </w:r>
      <w:r w:rsidR="00901802">
        <w:rPr>
          <w:rFonts w:ascii="GHEA Mariam" w:hAnsi="GHEA Mariam" w:cs="Sylfaen"/>
          <w:iCs/>
          <w:sz w:val="28"/>
          <w:szCs w:val="32"/>
          <w:lang w:val="hy-AM"/>
        </w:rPr>
        <w:t>ը</w:t>
      </w:r>
      <w:r w:rsidR="00901802" w:rsidRPr="00901802">
        <w:rPr>
          <w:rFonts w:ascii="GHEA Mariam" w:hAnsi="GHEA Mariam" w:cs="Sylfaen"/>
          <w:iCs/>
          <w:sz w:val="28"/>
          <w:szCs w:val="32"/>
          <w:lang w:val="hy-AM"/>
        </w:rPr>
        <w:t>, ի դեմս ՀՀ փոխվարչապետ Համբարձում Մաթևոսյանի</w:t>
      </w:r>
    </w:p>
    <w:p w14:paraId="5976D350" w14:textId="77777777" w:rsidR="00E21BEF" w:rsidRPr="00817ECB" w:rsidRDefault="009E3C21" w:rsidP="001C21C8">
      <w:pPr>
        <w:jc w:val="center"/>
        <w:rPr>
          <w:rFonts w:ascii="GHEA Mariam" w:hAnsi="GHEA Mariam"/>
          <w:b/>
          <w:sz w:val="28"/>
          <w:lang w:val="hy-AM"/>
        </w:rPr>
      </w:pPr>
      <w:r w:rsidRPr="00817ECB">
        <w:rPr>
          <w:rFonts w:ascii="GHEA Mariam" w:hAnsi="GHEA Mariam"/>
          <w:b/>
          <w:sz w:val="28"/>
          <w:lang w:val="hy-AM"/>
        </w:rPr>
        <w:t xml:space="preserve">Երկիր` </w:t>
      </w:r>
      <w:r w:rsidRPr="00817ECB">
        <w:rPr>
          <w:rFonts w:ascii="GHEA Mariam" w:hAnsi="GHEA Mariam"/>
          <w:sz w:val="28"/>
          <w:lang w:val="hy-AM"/>
        </w:rPr>
        <w:t>Հայաստանի Հանրապետություն</w:t>
      </w:r>
    </w:p>
    <w:p w14:paraId="3E957F67" w14:textId="77777777" w:rsidR="00FA2753" w:rsidRPr="00817ECB" w:rsidRDefault="00FA2753" w:rsidP="00AB5A92">
      <w:pPr>
        <w:jc w:val="center"/>
        <w:rPr>
          <w:rFonts w:ascii="GHEA Mariam" w:hAnsi="GHEA Mariam"/>
          <w:b/>
          <w:sz w:val="28"/>
        </w:rPr>
      </w:pPr>
    </w:p>
    <w:p w14:paraId="08455602" w14:textId="77777777" w:rsidR="00794B2B" w:rsidRPr="00817ECB" w:rsidRDefault="00794B2B" w:rsidP="00AB5A92">
      <w:pPr>
        <w:jc w:val="center"/>
        <w:rPr>
          <w:rFonts w:ascii="GHEA Mariam" w:hAnsi="GHEA Mariam"/>
          <w:b/>
          <w:sz w:val="28"/>
          <w:lang w:val="hy-AM"/>
        </w:rPr>
      </w:pPr>
    </w:p>
    <w:p w14:paraId="6701380E" w14:textId="102CE3A7" w:rsidR="00E21BEF" w:rsidRPr="005E1D08" w:rsidRDefault="009E3C21" w:rsidP="00AB5A92">
      <w:pPr>
        <w:jc w:val="center"/>
        <w:rPr>
          <w:rFonts w:ascii="GHEA Mariam" w:hAnsi="GHEA Mariam"/>
          <w:b/>
          <w:sz w:val="28"/>
        </w:rPr>
      </w:pPr>
      <w:r w:rsidRPr="00817ECB">
        <w:rPr>
          <w:rFonts w:ascii="GHEA Mariam" w:hAnsi="GHEA Mariam"/>
          <w:b/>
          <w:sz w:val="28"/>
          <w:lang w:val="hy-AM"/>
        </w:rPr>
        <w:t>Հրապարակված է`</w:t>
      </w:r>
      <w:r w:rsidR="00817ECB" w:rsidRPr="00817ECB">
        <w:rPr>
          <w:rFonts w:ascii="GHEA Mariam" w:hAnsi="GHEA Mariam"/>
          <w:b/>
          <w:sz w:val="28"/>
          <w:lang w:val="hy-AM"/>
        </w:rPr>
        <w:t xml:space="preserve"> </w:t>
      </w:r>
      <w:r w:rsidR="00817ECB">
        <w:rPr>
          <w:rFonts w:ascii="GHEA Mariam" w:hAnsi="GHEA Mariam"/>
          <w:b/>
          <w:sz w:val="28"/>
          <w:lang w:val="hy-AM"/>
        </w:rPr>
        <w:t xml:space="preserve">Ապրիլի 14, </w:t>
      </w:r>
      <w:r w:rsidR="005F7B8A" w:rsidRPr="00817ECB">
        <w:rPr>
          <w:rFonts w:ascii="GHEA Mariam" w:hAnsi="GHEA Mariam"/>
          <w:b/>
          <w:sz w:val="28"/>
          <w:lang w:val="hy-AM"/>
        </w:rPr>
        <w:t>20</w:t>
      </w:r>
      <w:r w:rsidR="00794B2B" w:rsidRPr="00817ECB">
        <w:rPr>
          <w:rFonts w:ascii="GHEA Mariam" w:hAnsi="GHEA Mariam"/>
          <w:b/>
          <w:sz w:val="28"/>
          <w:lang w:val="hy-AM"/>
        </w:rPr>
        <w:t>2</w:t>
      </w:r>
      <w:r w:rsidR="00D133D4" w:rsidRPr="00817ECB">
        <w:rPr>
          <w:rFonts w:ascii="GHEA Mariam" w:hAnsi="GHEA Mariam"/>
          <w:b/>
          <w:sz w:val="28"/>
          <w:lang w:val="hy-AM"/>
        </w:rPr>
        <w:t>2</w:t>
      </w:r>
      <w:r w:rsidR="004C1F85" w:rsidRPr="00817ECB">
        <w:rPr>
          <w:rFonts w:ascii="GHEA Mariam" w:hAnsi="GHEA Mariam"/>
          <w:b/>
          <w:sz w:val="28"/>
          <w:lang w:val="hy-AM"/>
        </w:rPr>
        <w:t>թ.</w:t>
      </w:r>
    </w:p>
    <w:p w14:paraId="34D06D2B" w14:textId="77777777" w:rsidR="00E73EC9" w:rsidRPr="00817ECB" w:rsidRDefault="00E73EC9" w:rsidP="007B3346">
      <w:pPr>
        <w:jc w:val="center"/>
        <w:rPr>
          <w:rFonts w:ascii="GHEA Mariam" w:hAnsi="GHEA Mariam"/>
          <w:b/>
          <w:sz w:val="36"/>
        </w:rPr>
      </w:pPr>
    </w:p>
    <w:p w14:paraId="3AF8DCAB" w14:textId="77777777" w:rsidR="00455149" w:rsidRPr="00817ECB" w:rsidRDefault="00D9517B" w:rsidP="007B3346">
      <w:pPr>
        <w:jc w:val="center"/>
        <w:rPr>
          <w:rFonts w:ascii="GHEA Mariam" w:hAnsi="GHEA Mariam"/>
          <w:b/>
          <w:sz w:val="36"/>
          <w:lang w:val="hy-AM"/>
        </w:rPr>
      </w:pPr>
      <w:r w:rsidRPr="00817ECB">
        <w:rPr>
          <w:rFonts w:ascii="GHEA Mariam" w:hAnsi="GHEA Mariam"/>
          <w:b/>
          <w:sz w:val="36"/>
        </w:rPr>
        <w:br w:type="page"/>
      </w:r>
      <w:proofErr w:type="spellStart"/>
      <w:r w:rsidR="000125EB" w:rsidRPr="00817ECB">
        <w:rPr>
          <w:rFonts w:ascii="GHEA Mariam" w:hAnsi="GHEA Mariam"/>
          <w:b/>
          <w:sz w:val="36"/>
        </w:rPr>
        <w:lastRenderedPageBreak/>
        <w:t>Մաս</w:t>
      </w:r>
      <w:proofErr w:type="spellEnd"/>
      <w:r w:rsidR="007B3346" w:rsidRPr="00817ECB">
        <w:rPr>
          <w:rFonts w:ascii="GHEA Mariam" w:hAnsi="GHEA Mariam"/>
          <w:b/>
          <w:sz w:val="36"/>
          <w:lang w:val="hy-AM"/>
        </w:rPr>
        <w:t xml:space="preserve"> 1</w:t>
      </w:r>
    </w:p>
    <w:p w14:paraId="783661FC" w14:textId="77777777" w:rsidR="00E73EC9" w:rsidRPr="00817ECB" w:rsidRDefault="00E73EC9" w:rsidP="00E73EC9">
      <w:pPr>
        <w:jc w:val="center"/>
        <w:rPr>
          <w:rFonts w:ascii="GHEA Mariam" w:hAnsi="GHEA Mariam"/>
          <w:sz w:val="32"/>
        </w:rPr>
      </w:pPr>
      <w:r w:rsidRPr="00817ECB">
        <w:rPr>
          <w:rFonts w:ascii="GHEA Mariam" w:hAnsi="GHEA Mariam"/>
          <w:sz w:val="32"/>
        </w:rPr>
        <w:t>(</w:t>
      </w:r>
      <w:proofErr w:type="spellStart"/>
      <w:r w:rsidRPr="00817ECB">
        <w:rPr>
          <w:rFonts w:ascii="GHEA Mariam" w:hAnsi="GHEA Mariam"/>
          <w:sz w:val="32"/>
        </w:rPr>
        <w:t>Փոփոխման</w:t>
      </w:r>
      <w:proofErr w:type="spellEnd"/>
      <w:r w:rsidRPr="00817ECB">
        <w:rPr>
          <w:rFonts w:ascii="GHEA Mariam" w:hAnsi="GHEA Mariam"/>
          <w:sz w:val="32"/>
        </w:rPr>
        <w:t xml:space="preserve"> </w:t>
      </w:r>
      <w:proofErr w:type="spellStart"/>
      <w:r w:rsidRPr="00817ECB">
        <w:rPr>
          <w:rFonts w:ascii="GHEA Mariam" w:hAnsi="GHEA Mariam"/>
          <w:sz w:val="32"/>
        </w:rPr>
        <w:t>ենթակա</w:t>
      </w:r>
      <w:proofErr w:type="spellEnd"/>
      <w:r w:rsidRPr="00817ECB">
        <w:rPr>
          <w:rFonts w:ascii="GHEA Mariam" w:hAnsi="GHEA Mariam"/>
          <w:sz w:val="32"/>
        </w:rPr>
        <w:t xml:space="preserve"> </w:t>
      </w:r>
      <w:proofErr w:type="spellStart"/>
      <w:r w:rsidRPr="00817ECB">
        <w:rPr>
          <w:rFonts w:ascii="GHEA Mariam" w:hAnsi="GHEA Mariam"/>
          <w:sz w:val="32"/>
        </w:rPr>
        <w:t>չէ</w:t>
      </w:r>
      <w:proofErr w:type="spellEnd"/>
      <w:r w:rsidRPr="00817ECB">
        <w:rPr>
          <w:rFonts w:ascii="GHEA Mariam" w:hAnsi="GHEA Mariam"/>
          <w:sz w:val="32"/>
        </w:rPr>
        <w:t>)</w:t>
      </w:r>
    </w:p>
    <w:p w14:paraId="595A06E4" w14:textId="77777777" w:rsidR="007B3346" w:rsidRPr="00817ECB" w:rsidRDefault="007B3346" w:rsidP="007B3346">
      <w:pPr>
        <w:rPr>
          <w:rFonts w:ascii="GHEA Mariam" w:hAnsi="GHEA Mariam"/>
          <w:b/>
          <w:sz w:val="36"/>
          <w:lang w:val="hy-AM"/>
        </w:rPr>
      </w:pPr>
    </w:p>
    <w:p w14:paraId="6DC74CE4" w14:textId="77777777" w:rsidR="007B3346" w:rsidRPr="00817ECB" w:rsidRDefault="007B3346" w:rsidP="007B3346">
      <w:pPr>
        <w:rPr>
          <w:rFonts w:ascii="GHEA Mariam" w:hAnsi="GHEA Mariam"/>
          <w:b/>
          <w:sz w:val="36"/>
          <w:lang w:val="hy-AM"/>
        </w:rPr>
      </w:pPr>
    </w:p>
    <w:p w14:paraId="11DDAE88" w14:textId="77777777" w:rsidR="00C36EB7" w:rsidRPr="00817ECB" w:rsidRDefault="00AB5A92"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C36EB7" w:rsidRPr="00817ECB">
        <w:rPr>
          <w:rFonts w:ascii="GHEA Mariam" w:hAnsi="GHEA Mariam"/>
          <w:b/>
          <w:sz w:val="32"/>
        </w:rPr>
        <w:t xml:space="preserve"> I – </w:t>
      </w:r>
      <w:proofErr w:type="spellStart"/>
      <w:r w:rsidR="00A01883" w:rsidRPr="00817ECB">
        <w:rPr>
          <w:rFonts w:ascii="GHEA Mariam" w:hAnsi="GHEA Mariam"/>
          <w:b/>
          <w:sz w:val="32"/>
        </w:rPr>
        <w:t>Տվյալներ</w:t>
      </w:r>
      <w:proofErr w:type="spellEnd"/>
      <w:r w:rsidR="00A01883" w:rsidRPr="00817ECB">
        <w:rPr>
          <w:rFonts w:ascii="GHEA Mariam" w:hAnsi="GHEA Mariam"/>
          <w:b/>
          <w:sz w:val="32"/>
        </w:rPr>
        <w:t xml:space="preserve"> </w:t>
      </w:r>
      <w:proofErr w:type="spellStart"/>
      <w:r w:rsidR="00A01883" w:rsidRPr="00817ECB">
        <w:rPr>
          <w:rFonts w:ascii="GHEA Mariam" w:hAnsi="GHEA Mariam"/>
          <w:b/>
          <w:sz w:val="32"/>
        </w:rPr>
        <w:t>մրցույթի</w:t>
      </w:r>
      <w:proofErr w:type="spellEnd"/>
      <w:r w:rsidR="00A01883" w:rsidRPr="00817ECB">
        <w:rPr>
          <w:rFonts w:ascii="GHEA Mariam" w:hAnsi="GHEA Mariam"/>
          <w:b/>
          <w:sz w:val="32"/>
        </w:rPr>
        <w:t xml:space="preserve"> </w:t>
      </w:r>
      <w:proofErr w:type="spellStart"/>
      <w:r w:rsidR="00A01883" w:rsidRPr="00817ECB">
        <w:rPr>
          <w:rFonts w:ascii="GHEA Mariam" w:hAnsi="GHEA Mariam"/>
          <w:b/>
          <w:sz w:val="32"/>
        </w:rPr>
        <w:t>մասնակիցներին</w:t>
      </w:r>
      <w:proofErr w:type="spellEnd"/>
      <w:r w:rsidR="00A01883" w:rsidRPr="00817ECB">
        <w:rPr>
          <w:rFonts w:ascii="GHEA Mariam" w:hAnsi="GHEA Mariam"/>
          <w:b/>
          <w:sz w:val="32"/>
        </w:rPr>
        <w:t xml:space="preserve"> </w:t>
      </w:r>
    </w:p>
    <w:p w14:paraId="007D59DF" w14:textId="77777777" w:rsidR="00C36EB7" w:rsidRPr="00817ECB" w:rsidRDefault="00C36EB7" w:rsidP="00C36EB7">
      <w:pPr>
        <w:rPr>
          <w:rFonts w:ascii="GHEA Mariam" w:hAnsi="GHEA Mariam"/>
          <w:b/>
          <w:sz w:val="32"/>
          <w:lang w:val="hy-AM"/>
        </w:rPr>
      </w:pPr>
    </w:p>
    <w:p w14:paraId="63ED77E8" w14:textId="77777777" w:rsidR="00C36EB7" w:rsidRPr="00817ECB" w:rsidRDefault="00A01883"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C36EB7" w:rsidRPr="00817ECB">
        <w:rPr>
          <w:rFonts w:ascii="GHEA Mariam" w:hAnsi="GHEA Mariam"/>
          <w:b/>
          <w:sz w:val="32"/>
        </w:rPr>
        <w:t xml:space="preserve"> IV – </w:t>
      </w:r>
      <w:proofErr w:type="spellStart"/>
      <w:r w:rsidRPr="00817ECB">
        <w:rPr>
          <w:rFonts w:ascii="GHEA Mariam" w:hAnsi="GHEA Mariam"/>
          <w:b/>
          <w:sz w:val="32"/>
        </w:rPr>
        <w:t>Հայտի</w:t>
      </w:r>
      <w:proofErr w:type="spellEnd"/>
      <w:r w:rsidRPr="00817ECB">
        <w:rPr>
          <w:rFonts w:ascii="GHEA Mariam" w:hAnsi="GHEA Mariam"/>
          <w:b/>
          <w:sz w:val="32"/>
        </w:rPr>
        <w:t xml:space="preserve"> </w:t>
      </w:r>
      <w:proofErr w:type="spellStart"/>
      <w:r w:rsidRPr="00817ECB">
        <w:rPr>
          <w:rFonts w:ascii="GHEA Mariam" w:hAnsi="GHEA Mariam"/>
          <w:b/>
          <w:sz w:val="32"/>
        </w:rPr>
        <w:t>ձևեր</w:t>
      </w:r>
      <w:proofErr w:type="spellEnd"/>
    </w:p>
    <w:p w14:paraId="281DEC74" w14:textId="77777777" w:rsidR="00C36EB7" w:rsidRPr="00817ECB" w:rsidRDefault="00C36EB7" w:rsidP="00C36EB7">
      <w:pPr>
        <w:rPr>
          <w:rFonts w:ascii="GHEA Mariam" w:hAnsi="GHEA Mariam"/>
          <w:b/>
          <w:sz w:val="32"/>
          <w:lang w:val="hy-AM"/>
        </w:rPr>
      </w:pPr>
    </w:p>
    <w:p w14:paraId="1F04F609" w14:textId="77777777" w:rsidR="00C36EB7" w:rsidRPr="00817ECB" w:rsidRDefault="00A01883"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C36EB7" w:rsidRPr="00817ECB">
        <w:rPr>
          <w:rFonts w:ascii="GHEA Mariam" w:hAnsi="GHEA Mariam"/>
          <w:b/>
          <w:sz w:val="32"/>
        </w:rPr>
        <w:t xml:space="preserve"> V – </w:t>
      </w:r>
      <w:proofErr w:type="spellStart"/>
      <w:r w:rsidRPr="00817ECB">
        <w:rPr>
          <w:rFonts w:ascii="GHEA Mariam" w:hAnsi="GHEA Mariam"/>
          <w:b/>
          <w:sz w:val="32"/>
        </w:rPr>
        <w:t>Ընդունելի</w:t>
      </w:r>
      <w:proofErr w:type="spellEnd"/>
      <w:r w:rsidRPr="00817ECB">
        <w:rPr>
          <w:rFonts w:ascii="GHEA Mariam" w:hAnsi="GHEA Mariam"/>
          <w:b/>
          <w:sz w:val="32"/>
        </w:rPr>
        <w:t xml:space="preserve"> </w:t>
      </w:r>
      <w:proofErr w:type="spellStart"/>
      <w:r w:rsidRPr="00817ECB">
        <w:rPr>
          <w:rFonts w:ascii="GHEA Mariam" w:hAnsi="GHEA Mariam"/>
          <w:b/>
          <w:sz w:val="32"/>
        </w:rPr>
        <w:t>երկրներ</w:t>
      </w:r>
      <w:proofErr w:type="spellEnd"/>
    </w:p>
    <w:p w14:paraId="1C5F6D38" w14:textId="77777777" w:rsidR="00C36EB7" w:rsidRPr="00817ECB" w:rsidRDefault="00C36EB7" w:rsidP="00C36EB7">
      <w:pPr>
        <w:pStyle w:val="ListParagraph"/>
        <w:rPr>
          <w:rFonts w:ascii="GHEA Mariam" w:hAnsi="GHEA Mariam"/>
          <w:b/>
          <w:sz w:val="32"/>
        </w:rPr>
      </w:pPr>
    </w:p>
    <w:p w14:paraId="13EDCECB" w14:textId="77777777" w:rsidR="00C36EB7" w:rsidRPr="00817ECB" w:rsidRDefault="00A01883"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C36EB7" w:rsidRPr="00817ECB">
        <w:rPr>
          <w:rFonts w:ascii="GHEA Mariam" w:hAnsi="GHEA Mariam"/>
          <w:b/>
          <w:sz w:val="32"/>
        </w:rPr>
        <w:t xml:space="preserve"> VI – </w:t>
      </w:r>
      <w:proofErr w:type="spellStart"/>
      <w:r w:rsidRPr="00817ECB">
        <w:rPr>
          <w:rFonts w:ascii="GHEA Mariam" w:hAnsi="GHEA Mariam"/>
          <w:b/>
          <w:sz w:val="32"/>
        </w:rPr>
        <w:t>Բանկի</w:t>
      </w:r>
      <w:proofErr w:type="spellEnd"/>
      <w:r w:rsidRPr="00817ECB">
        <w:rPr>
          <w:rFonts w:ascii="GHEA Mariam" w:hAnsi="GHEA Mariam"/>
          <w:b/>
          <w:sz w:val="32"/>
        </w:rPr>
        <w:t xml:space="preserve"> </w:t>
      </w:r>
      <w:proofErr w:type="spellStart"/>
      <w:r w:rsidRPr="00817ECB">
        <w:rPr>
          <w:rFonts w:ascii="GHEA Mariam" w:hAnsi="GHEA Mariam"/>
          <w:b/>
          <w:sz w:val="32"/>
        </w:rPr>
        <w:t>քաղաքականություն</w:t>
      </w:r>
      <w:proofErr w:type="spellEnd"/>
      <w:r w:rsidR="00C36EB7" w:rsidRPr="00817ECB">
        <w:rPr>
          <w:rFonts w:ascii="GHEA Mariam" w:hAnsi="GHEA Mariam"/>
          <w:b/>
          <w:sz w:val="32"/>
        </w:rPr>
        <w:t xml:space="preserve"> – </w:t>
      </w:r>
      <w:proofErr w:type="spellStart"/>
      <w:r w:rsidRPr="00817ECB">
        <w:rPr>
          <w:rFonts w:ascii="GHEA Mariam" w:hAnsi="GHEA Mariam"/>
          <w:b/>
          <w:sz w:val="32"/>
        </w:rPr>
        <w:t>Խարդախություն</w:t>
      </w:r>
      <w:proofErr w:type="spellEnd"/>
      <w:r w:rsidRPr="00817ECB">
        <w:rPr>
          <w:rFonts w:ascii="GHEA Mariam" w:hAnsi="GHEA Mariam"/>
          <w:b/>
          <w:sz w:val="32"/>
        </w:rPr>
        <w:t xml:space="preserve"> և </w:t>
      </w:r>
      <w:proofErr w:type="spellStart"/>
      <w:r w:rsidRPr="00817ECB">
        <w:rPr>
          <w:rFonts w:ascii="GHEA Mariam" w:hAnsi="GHEA Mariam"/>
          <w:b/>
          <w:sz w:val="32"/>
        </w:rPr>
        <w:t>կոռուպցիա</w:t>
      </w:r>
      <w:proofErr w:type="spellEnd"/>
    </w:p>
    <w:p w14:paraId="2523063C" w14:textId="77777777" w:rsidR="00C36EB7" w:rsidRPr="00817ECB" w:rsidRDefault="00C36EB7" w:rsidP="00C36EB7">
      <w:pPr>
        <w:pStyle w:val="ListParagraph"/>
        <w:rPr>
          <w:rFonts w:ascii="GHEA Mariam" w:hAnsi="GHEA Mariam"/>
          <w:b/>
          <w:sz w:val="32"/>
        </w:rPr>
      </w:pPr>
    </w:p>
    <w:p w14:paraId="4BB2E006" w14:textId="77777777" w:rsidR="00C36EB7" w:rsidRPr="00817ECB" w:rsidRDefault="00A01883"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C36EB7" w:rsidRPr="00817ECB">
        <w:rPr>
          <w:rFonts w:ascii="GHEA Mariam" w:hAnsi="GHEA Mariam"/>
          <w:b/>
          <w:sz w:val="32"/>
        </w:rPr>
        <w:t xml:space="preserve"> VIII – </w:t>
      </w:r>
      <w:proofErr w:type="spellStart"/>
      <w:r w:rsidRPr="00817ECB">
        <w:rPr>
          <w:rFonts w:ascii="GHEA Mariam" w:hAnsi="GHEA Mariam"/>
          <w:b/>
          <w:sz w:val="32"/>
        </w:rPr>
        <w:t>Պայմանագրի</w:t>
      </w:r>
      <w:proofErr w:type="spellEnd"/>
      <w:r w:rsidRPr="00817ECB">
        <w:rPr>
          <w:rFonts w:ascii="GHEA Mariam" w:hAnsi="GHEA Mariam"/>
          <w:b/>
          <w:sz w:val="32"/>
        </w:rPr>
        <w:t xml:space="preserve"> </w:t>
      </w:r>
      <w:proofErr w:type="spellStart"/>
      <w:r w:rsidRPr="00817ECB">
        <w:rPr>
          <w:rFonts w:ascii="GHEA Mariam" w:hAnsi="GHEA Mariam"/>
          <w:b/>
          <w:sz w:val="32"/>
        </w:rPr>
        <w:t>ընդհանուր</w:t>
      </w:r>
      <w:proofErr w:type="spellEnd"/>
      <w:r w:rsidRPr="00817ECB">
        <w:rPr>
          <w:rFonts w:ascii="GHEA Mariam" w:hAnsi="GHEA Mariam"/>
          <w:b/>
          <w:sz w:val="32"/>
        </w:rPr>
        <w:t xml:space="preserve"> </w:t>
      </w:r>
      <w:proofErr w:type="spellStart"/>
      <w:r w:rsidRPr="00817ECB">
        <w:rPr>
          <w:rFonts w:ascii="GHEA Mariam" w:hAnsi="GHEA Mariam"/>
          <w:b/>
          <w:sz w:val="32"/>
        </w:rPr>
        <w:t>պայմաններ</w:t>
      </w:r>
      <w:proofErr w:type="spellEnd"/>
    </w:p>
    <w:p w14:paraId="284910CF" w14:textId="77777777" w:rsidR="00C36EB7" w:rsidRPr="00817ECB" w:rsidRDefault="00C36EB7" w:rsidP="00C36EB7">
      <w:pPr>
        <w:pStyle w:val="ListParagraph"/>
        <w:rPr>
          <w:rFonts w:ascii="GHEA Mariam" w:hAnsi="GHEA Mariam"/>
          <w:b/>
          <w:sz w:val="32"/>
        </w:rPr>
      </w:pPr>
    </w:p>
    <w:p w14:paraId="1616ABBF" w14:textId="77777777" w:rsidR="00C36EB7" w:rsidRPr="00817ECB" w:rsidRDefault="00A01883"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C36EB7" w:rsidRPr="00817ECB">
        <w:rPr>
          <w:rFonts w:ascii="GHEA Mariam" w:hAnsi="GHEA Mariam"/>
          <w:b/>
          <w:sz w:val="32"/>
        </w:rPr>
        <w:t xml:space="preserve"> X – </w:t>
      </w:r>
      <w:proofErr w:type="spellStart"/>
      <w:r w:rsidRPr="00817ECB">
        <w:rPr>
          <w:rFonts w:ascii="GHEA Mariam" w:hAnsi="GHEA Mariam"/>
          <w:b/>
          <w:sz w:val="32"/>
        </w:rPr>
        <w:t>Պայմանագրի</w:t>
      </w:r>
      <w:proofErr w:type="spellEnd"/>
      <w:r w:rsidRPr="00817ECB">
        <w:rPr>
          <w:rFonts w:ascii="GHEA Mariam" w:hAnsi="GHEA Mariam"/>
          <w:b/>
          <w:sz w:val="32"/>
        </w:rPr>
        <w:t xml:space="preserve"> </w:t>
      </w:r>
      <w:proofErr w:type="spellStart"/>
      <w:r w:rsidRPr="00817ECB">
        <w:rPr>
          <w:rFonts w:ascii="GHEA Mariam" w:hAnsi="GHEA Mariam"/>
          <w:b/>
          <w:sz w:val="32"/>
        </w:rPr>
        <w:t>ձևեր</w:t>
      </w:r>
      <w:proofErr w:type="spellEnd"/>
    </w:p>
    <w:p w14:paraId="7EC769FE" w14:textId="77777777" w:rsidR="00C36EB7" w:rsidRPr="00817ECB" w:rsidRDefault="00C36EB7" w:rsidP="00C36EB7">
      <w:pPr>
        <w:rPr>
          <w:rFonts w:ascii="GHEA Mariam" w:hAnsi="GHEA Mariam"/>
          <w:sz w:val="36"/>
        </w:rPr>
      </w:pPr>
    </w:p>
    <w:p w14:paraId="433A2A89" w14:textId="77777777" w:rsidR="00B31002" w:rsidRPr="00817ECB" w:rsidRDefault="00B31002" w:rsidP="00C36EB7">
      <w:pPr>
        <w:rPr>
          <w:rFonts w:ascii="GHEA Mariam" w:hAnsi="GHEA Mariam"/>
          <w:sz w:val="36"/>
        </w:rPr>
      </w:pPr>
    </w:p>
    <w:p w14:paraId="297EADF3" w14:textId="77777777" w:rsidR="00B31002" w:rsidRPr="00817ECB" w:rsidRDefault="00B31002" w:rsidP="00C36EB7">
      <w:pPr>
        <w:rPr>
          <w:rFonts w:ascii="GHEA Mariam" w:hAnsi="GHEA Mariam"/>
          <w:sz w:val="36"/>
        </w:rPr>
        <w:sectPr w:rsidR="00B31002" w:rsidRPr="00817ECB" w:rsidSect="00817ECB">
          <w:headerReference w:type="first" r:id="rId8"/>
          <w:type w:val="oddPage"/>
          <w:pgSz w:w="12240" w:h="15840" w:code="1"/>
          <w:pgMar w:top="1440" w:right="1440" w:bottom="1440" w:left="1800" w:header="720" w:footer="720" w:gutter="0"/>
          <w:paperSrc w:first="15" w:other="15"/>
          <w:pgNumType w:start="1" w:chapStyle="1"/>
          <w:cols w:space="720"/>
          <w:titlePg/>
        </w:sectPr>
      </w:pPr>
    </w:p>
    <w:tbl>
      <w:tblPr>
        <w:tblW w:w="0" w:type="auto"/>
        <w:tblLayout w:type="fixed"/>
        <w:tblLook w:val="0000" w:firstRow="0" w:lastRow="0" w:firstColumn="0" w:lastColumn="0" w:noHBand="0" w:noVBand="0"/>
      </w:tblPr>
      <w:tblGrid>
        <w:gridCol w:w="9198"/>
      </w:tblGrid>
      <w:tr w:rsidR="00455149" w:rsidRPr="00FF7ABF" w14:paraId="78664344" w14:textId="77777777" w:rsidTr="00817ECB">
        <w:trPr>
          <w:trHeight w:val="801"/>
        </w:trPr>
        <w:tc>
          <w:tcPr>
            <w:tcW w:w="9198" w:type="dxa"/>
            <w:vAlign w:val="center"/>
          </w:tcPr>
          <w:p w14:paraId="7BE4177E" w14:textId="77777777" w:rsidR="00455149" w:rsidRPr="00817ECB" w:rsidRDefault="00FA1F6B" w:rsidP="00FA1F6B">
            <w:pPr>
              <w:pStyle w:val="Subtitle"/>
              <w:rPr>
                <w:rFonts w:ascii="GHEA Mariam" w:hAnsi="GHEA Mariam"/>
                <w:lang w:val="en-US"/>
              </w:rPr>
            </w:pPr>
            <w:bookmarkStart w:id="1" w:name="_Toc438954442"/>
            <w:bookmarkStart w:id="2" w:name="_Toc347227539"/>
            <w:proofErr w:type="spellStart"/>
            <w:r w:rsidRPr="00817ECB">
              <w:rPr>
                <w:rFonts w:ascii="GHEA Mariam" w:hAnsi="GHEA Mariam"/>
                <w:lang w:val="en-US"/>
              </w:rPr>
              <w:lastRenderedPageBreak/>
              <w:t>Բաժին</w:t>
            </w:r>
            <w:proofErr w:type="spellEnd"/>
            <w:r w:rsidR="00455149" w:rsidRPr="00817ECB">
              <w:rPr>
                <w:rFonts w:ascii="GHEA Mariam" w:hAnsi="GHEA Mariam"/>
                <w:lang w:val="en-US"/>
              </w:rPr>
              <w:t xml:space="preserve"> I.  </w:t>
            </w:r>
            <w:proofErr w:type="spellStart"/>
            <w:r w:rsidRPr="00817ECB">
              <w:rPr>
                <w:rFonts w:ascii="GHEA Mariam" w:hAnsi="GHEA Mariam"/>
                <w:lang w:val="en-US"/>
              </w:rPr>
              <w:t>Տվյալներ</w:t>
            </w:r>
            <w:proofErr w:type="spellEnd"/>
            <w:r w:rsidRPr="00817ECB">
              <w:rPr>
                <w:rFonts w:ascii="GHEA Mariam" w:hAnsi="GHEA Mariam"/>
                <w:lang w:val="en-US"/>
              </w:rPr>
              <w:t xml:space="preserve"> </w:t>
            </w:r>
            <w:proofErr w:type="spellStart"/>
            <w:r w:rsidRPr="00817ECB">
              <w:rPr>
                <w:rFonts w:ascii="GHEA Mariam" w:hAnsi="GHEA Mariam"/>
                <w:lang w:val="en-US"/>
              </w:rPr>
              <w:t>մրցույթի</w:t>
            </w:r>
            <w:proofErr w:type="spellEnd"/>
            <w:r w:rsidRPr="00817ECB">
              <w:rPr>
                <w:rFonts w:ascii="GHEA Mariam" w:hAnsi="GHEA Mariam"/>
                <w:lang w:val="en-US"/>
              </w:rPr>
              <w:t xml:space="preserve"> </w:t>
            </w:r>
            <w:proofErr w:type="spellStart"/>
            <w:r w:rsidRPr="00817ECB">
              <w:rPr>
                <w:rFonts w:ascii="GHEA Mariam" w:hAnsi="GHEA Mariam"/>
                <w:lang w:val="en-US"/>
              </w:rPr>
              <w:t>մասնակիցներին</w:t>
            </w:r>
            <w:bookmarkEnd w:id="1"/>
            <w:bookmarkEnd w:id="2"/>
            <w:proofErr w:type="spellEnd"/>
          </w:p>
        </w:tc>
      </w:tr>
    </w:tbl>
    <w:p w14:paraId="062F89B5" w14:textId="77777777" w:rsidR="00455149" w:rsidRPr="00817ECB" w:rsidRDefault="00455149">
      <w:pPr>
        <w:rPr>
          <w:rFonts w:ascii="GHEA Mariam" w:hAnsi="GHEA Mariam"/>
        </w:rPr>
      </w:pPr>
    </w:p>
    <w:p w14:paraId="68C29DEC" w14:textId="77777777" w:rsidR="00455149" w:rsidRPr="00817ECB" w:rsidRDefault="00FA1F6B">
      <w:pPr>
        <w:jc w:val="center"/>
        <w:rPr>
          <w:rFonts w:ascii="GHEA Mariam" w:hAnsi="GHEA Mariam"/>
          <w:b/>
          <w:sz w:val="32"/>
        </w:rPr>
      </w:pPr>
      <w:proofErr w:type="spellStart"/>
      <w:r w:rsidRPr="00817ECB">
        <w:rPr>
          <w:rFonts w:ascii="GHEA Mariam" w:hAnsi="GHEA Mariam"/>
          <w:b/>
          <w:sz w:val="32"/>
        </w:rPr>
        <w:t>Բովանդակություն</w:t>
      </w:r>
      <w:proofErr w:type="spellEnd"/>
    </w:p>
    <w:p w14:paraId="0D315748" w14:textId="77777777" w:rsidR="00455149" w:rsidRPr="00817ECB" w:rsidRDefault="00455149">
      <w:pPr>
        <w:rPr>
          <w:rFonts w:ascii="GHEA Mariam" w:hAnsi="GHEA Mariam"/>
        </w:rPr>
      </w:pPr>
    </w:p>
    <w:p w14:paraId="38EE11E4" w14:textId="75C09B19" w:rsidR="003C108C" w:rsidRPr="00817ECB" w:rsidRDefault="007869B7">
      <w:pPr>
        <w:pStyle w:val="TOC1"/>
        <w:rPr>
          <w:rFonts w:ascii="GHEA Mariam" w:hAnsi="GHEA Mariam"/>
          <w:b w:val="0"/>
          <w:sz w:val="22"/>
        </w:rPr>
      </w:pPr>
      <w:r w:rsidRPr="00817ECB">
        <w:rPr>
          <w:rFonts w:ascii="GHEA Mariam" w:hAnsi="GHEA Mariam"/>
        </w:rPr>
        <w:fldChar w:fldCharType="begin"/>
      </w:r>
      <w:r w:rsidR="00455149" w:rsidRPr="00FF7ABF">
        <w:rPr>
          <w:rFonts w:ascii="GHEA Mariam" w:hAnsi="GHEA Mariam"/>
        </w:rPr>
        <w:instrText xml:space="preserve"> TOC \t "Body Text 2,1,Sec1-Clauses,2" </w:instrText>
      </w:r>
      <w:r w:rsidRPr="00817ECB">
        <w:rPr>
          <w:rFonts w:ascii="GHEA Mariam" w:hAnsi="GHEA Mariam"/>
        </w:rPr>
        <w:fldChar w:fldCharType="separate"/>
      </w:r>
      <w:r w:rsidR="003C108C" w:rsidRPr="00817ECB">
        <w:rPr>
          <w:rFonts w:ascii="GHEA Mariam" w:hAnsi="GHEA Mariam"/>
        </w:rPr>
        <w:t>Ա. Ընդհանուր</w:t>
      </w:r>
      <w:r w:rsidR="003C108C" w:rsidRPr="00817ECB">
        <w:rPr>
          <w:rFonts w:ascii="GHEA Mariam" w:hAnsi="GHEA Mariam"/>
        </w:rPr>
        <w:tab/>
      </w:r>
      <w:r w:rsidR="003C108C" w:rsidRPr="00817ECB">
        <w:rPr>
          <w:rFonts w:ascii="GHEA Mariam" w:hAnsi="GHEA Mariam"/>
        </w:rPr>
        <w:fldChar w:fldCharType="begin"/>
      </w:r>
      <w:r w:rsidR="003C108C" w:rsidRPr="00817ECB">
        <w:rPr>
          <w:rFonts w:ascii="GHEA Mariam" w:hAnsi="GHEA Mariam"/>
        </w:rPr>
        <w:instrText xml:space="preserve"> PAGEREF _Toc482200480 \h </w:instrText>
      </w:r>
      <w:r w:rsidR="003C108C" w:rsidRPr="00817ECB">
        <w:rPr>
          <w:rFonts w:ascii="GHEA Mariam" w:hAnsi="GHEA Mariam"/>
        </w:rPr>
      </w:r>
      <w:r w:rsidR="003C108C" w:rsidRPr="00817ECB">
        <w:rPr>
          <w:rFonts w:ascii="GHEA Mariam" w:hAnsi="GHEA Mariam"/>
        </w:rPr>
        <w:fldChar w:fldCharType="separate"/>
      </w:r>
      <w:r w:rsidR="002A5C0A">
        <w:rPr>
          <w:rFonts w:ascii="GHEA Mariam" w:hAnsi="GHEA Mariam"/>
        </w:rPr>
        <w:t>5</w:t>
      </w:r>
      <w:r w:rsidR="003C108C" w:rsidRPr="00817ECB">
        <w:rPr>
          <w:rFonts w:ascii="GHEA Mariam" w:hAnsi="GHEA Mariam"/>
        </w:rPr>
        <w:fldChar w:fldCharType="end"/>
      </w:r>
    </w:p>
    <w:p w14:paraId="20311C2A" w14:textId="37BFBD3C" w:rsidR="003C108C" w:rsidRPr="00817ECB" w:rsidRDefault="003C108C">
      <w:pPr>
        <w:pStyle w:val="TOC2"/>
        <w:rPr>
          <w:rFonts w:ascii="GHEA Mariam" w:hAnsi="GHEA Mariam"/>
          <w:sz w:val="22"/>
        </w:rPr>
      </w:pPr>
      <w:r w:rsidRPr="00817ECB">
        <w:rPr>
          <w:rFonts w:ascii="GHEA Mariam" w:hAnsi="GHEA Mariam"/>
        </w:rPr>
        <w:t>1.</w:t>
      </w:r>
      <w:r w:rsidRPr="00817ECB">
        <w:rPr>
          <w:rFonts w:ascii="GHEA Mariam" w:hAnsi="GHEA Mariam"/>
          <w:sz w:val="22"/>
        </w:rPr>
        <w:tab/>
      </w:r>
      <w:r w:rsidRPr="00817ECB">
        <w:rPr>
          <w:rFonts w:ascii="GHEA Mariam" w:hAnsi="GHEA Mariam"/>
        </w:rPr>
        <w:t>Հայտի շրջանակ</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_Toc482200481 \h </w:instrText>
      </w:r>
      <w:r w:rsidRPr="00817ECB">
        <w:rPr>
          <w:rFonts w:ascii="GHEA Mariam" w:hAnsi="GHEA Mariam"/>
        </w:rPr>
      </w:r>
      <w:r w:rsidRPr="00817ECB">
        <w:rPr>
          <w:rFonts w:ascii="GHEA Mariam" w:hAnsi="GHEA Mariam"/>
        </w:rPr>
        <w:fldChar w:fldCharType="separate"/>
      </w:r>
      <w:r w:rsidR="002A5C0A">
        <w:rPr>
          <w:rFonts w:ascii="GHEA Mariam" w:hAnsi="GHEA Mariam"/>
        </w:rPr>
        <w:t>5</w:t>
      </w:r>
      <w:r w:rsidRPr="00817ECB">
        <w:rPr>
          <w:rFonts w:ascii="GHEA Mariam" w:hAnsi="GHEA Mariam"/>
        </w:rPr>
        <w:fldChar w:fldCharType="end"/>
      </w:r>
    </w:p>
    <w:p w14:paraId="171243EA" w14:textId="081B32FE" w:rsidR="003C108C" w:rsidRPr="00817ECB" w:rsidRDefault="003C108C">
      <w:pPr>
        <w:pStyle w:val="TOC2"/>
        <w:rPr>
          <w:rFonts w:ascii="GHEA Mariam" w:hAnsi="GHEA Mariam"/>
          <w:sz w:val="22"/>
        </w:rPr>
      </w:pPr>
      <w:r w:rsidRPr="00817ECB">
        <w:rPr>
          <w:rFonts w:ascii="GHEA Mariam" w:hAnsi="GHEA Mariam"/>
        </w:rPr>
        <w:t>2.</w:t>
      </w:r>
      <w:r w:rsidRPr="00817ECB">
        <w:rPr>
          <w:rFonts w:ascii="GHEA Mariam" w:hAnsi="GHEA Mariam"/>
          <w:sz w:val="22"/>
        </w:rPr>
        <w:tab/>
      </w:r>
      <w:r w:rsidRPr="00817ECB">
        <w:rPr>
          <w:rFonts w:ascii="GHEA Mariam" w:hAnsi="GHEA Mariam"/>
        </w:rPr>
        <w:t>Ֆինանսական միջոցների աղբյուր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_Toc482200482 \h </w:instrText>
      </w:r>
      <w:r w:rsidRPr="00817ECB">
        <w:rPr>
          <w:rFonts w:ascii="GHEA Mariam" w:hAnsi="GHEA Mariam"/>
        </w:rPr>
      </w:r>
      <w:r w:rsidRPr="00817ECB">
        <w:rPr>
          <w:rFonts w:ascii="GHEA Mariam" w:hAnsi="GHEA Mariam"/>
        </w:rPr>
        <w:fldChar w:fldCharType="separate"/>
      </w:r>
      <w:r w:rsidR="002A5C0A">
        <w:rPr>
          <w:rFonts w:ascii="GHEA Mariam" w:hAnsi="GHEA Mariam"/>
        </w:rPr>
        <w:t>5</w:t>
      </w:r>
      <w:r w:rsidRPr="00817ECB">
        <w:rPr>
          <w:rFonts w:ascii="GHEA Mariam" w:hAnsi="GHEA Mariam"/>
        </w:rPr>
        <w:fldChar w:fldCharType="end"/>
      </w:r>
    </w:p>
    <w:p w14:paraId="32C41484" w14:textId="456BE970" w:rsidR="003C108C" w:rsidRPr="00817ECB" w:rsidRDefault="003C108C">
      <w:pPr>
        <w:pStyle w:val="TOC2"/>
        <w:rPr>
          <w:rFonts w:ascii="GHEA Mariam" w:hAnsi="GHEA Mariam"/>
          <w:sz w:val="22"/>
        </w:rPr>
      </w:pPr>
      <w:r w:rsidRPr="00817ECB">
        <w:rPr>
          <w:rFonts w:ascii="GHEA Mariam" w:hAnsi="GHEA Mariam"/>
        </w:rPr>
        <w:t>3.Խարդախություն և կոռուպցիա</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_Toc482200483 \h </w:instrText>
      </w:r>
      <w:r w:rsidRPr="00817ECB">
        <w:rPr>
          <w:rFonts w:ascii="GHEA Mariam" w:hAnsi="GHEA Mariam"/>
        </w:rPr>
      </w:r>
      <w:r w:rsidRPr="00817ECB">
        <w:rPr>
          <w:rFonts w:ascii="GHEA Mariam" w:hAnsi="GHEA Mariam"/>
        </w:rPr>
        <w:fldChar w:fldCharType="separate"/>
      </w:r>
      <w:r w:rsidR="002A5C0A">
        <w:rPr>
          <w:rFonts w:ascii="GHEA Mariam" w:hAnsi="GHEA Mariam"/>
        </w:rPr>
        <w:t>6</w:t>
      </w:r>
      <w:r w:rsidRPr="00817ECB">
        <w:rPr>
          <w:rFonts w:ascii="GHEA Mariam" w:hAnsi="GHEA Mariam"/>
        </w:rPr>
        <w:fldChar w:fldCharType="end"/>
      </w:r>
    </w:p>
    <w:p w14:paraId="2753E1BF" w14:textId="5FC3CB4C" w:rsidR="003C108C" w:rsidRPr="00817ECB" w:rsidRDefault="003C108C">
      <w:pPr>
        <w:pStyle w:val="TOC2"/>
        <w:rPr>
          <w:rFonts w:ascii="GHEA Mariam" w:hAnsi="GHEA Mariam"/>
          <w:sz w:val="22"/>
        </w:rPr>
      </w:pPr>
      <w:r w:rsidRPr="00817ECB">
        <w:rPr>
          <w:rFonts w:ascii="GHEA Mariam" w:hAnsi="GHEA Mariam"/>
        </w:rPr>
        <w:t>4.</w:t>
      </w:r>
      <w:r w:rsidRPr="00817ECB">
        <w:rPr>
          <w:rFonts w:ascii="GHEA Mariam" w:hAnsi="GHEA Mariam"/>
          <w:sz w:val="22"/>
        </w:rPr>
        <w:tab/>
      </w:r>
      <w:r w:rsidRPr="00817ECB">
        <w:rPr>
          <w:rFonts w:ascii="GHEA Mariam" w:hAnsi="GHEA Mariam"/>
        </w:rPr>
        <w:t>Ընդունելի հայտատուներ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_Toc482200484 \h </w:instrText>
      </w:r>
      <w:r w:rsidRPr="00817ECB">
        <w:rPr>
          <w:rFonts w:ascii="GHEA Mariam" w:hAnsi="GHEA Mariam"/>
        </w:rPr>
      </w:r>
      <w:r w:rsidRPr="00817ECB">
        <w:rPr>
          <w:rFonts w:ascii="GHEA Mariam" w:hAnsi="GHEA Mariam"/>
        </w:rPr>
        <w:fldChar w:fldCharType="separate"/>
      </w:r>
      <w:r w:rsidR="002A5C0A">
        <w:rPr>
          <w:rFonts w:ascii="GHEA Mariam" w:hAnsi="GHEA Mariam"/>
        </w:rPr>
        <w:t>6</w:t>
      </w:r>
      <w:r w:rsidRPr="00817ECB">
        <w:rPr>
          <w:rFonts w:ascii="GHEA Mariam" w:hAnsi="GHEA Mariam"/>
        </w:rPr>
        <w:fldChar w:fldCharType="end"/>
      </w:r>
    </w:p>
    <w:p w14:paraId="58083566" w14:textId="42762CB4" w:rsidR="003C108C" w:rsidRPr="00817ECB" w:rsidRDefault="003C108C">
      <w:pPr>
        <w:pStyle w:val="TOC2"/>
        <w:rPr>
          <w:rFonts w:ascii="GHEA Mariam" w:hAnsi="GHEA Mariam"/>
          <w:sz w:val="22"/>
        </w:rPr>
      </w:pPr>
      <w:r w:rsidRPr="00817ECB">
        <w:rPr>
          <w:rFonts w:ascii="GHEA Mariam" w:hAnsi="GHEA Mariam"/>
        </w:rPr>
        <w:t>5.</w:t>
      </w:r>
      <w:r w:rsidRPr="00817ECB">
        <w:rPr>
          <w:rFonts w:ascii="GHEA Mariam" w:hAnsi="GHEA Mariam"/>
          <w:sz w:val="22"/>
        </w:rPr>
        <w:tab/>
      </w:r>
      <w:r w:rsidRPr="00817ECB">
        <w:rPr>
          <w:rFonts w:ascii="GHEA Mariam" w:hAnsi="GHEA Mariam"/>
        </w:rPr>
        <w:t>Ընդունելի ապրանքներ և հարակից ծառայություններ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_Toc482200485 \h </w:instrText>
      </w:r>
      <w:r w:rsidRPr="00817ECB">
        <w:rPr>
          <w:rFonts w:ascii="GHEA Mariam" w:hAnsi="GHEA Mariam"/>
        </w:rPr>
      </w:r>
      <w:r w:rsidRPr="00817ECB">
        <w:rPr>
          <w:rFonts w:ascii="GHEA Mariam" w:hAnsi="GHEA Mariam"/>
        </w:rPr>
        <w:fldChar w:fldCharType="separate"/>
      </w:r>
      <w:r w:rsidR="002A5C0A">
        <w:rPr>
          <w:rFonts w:ascii="GHEA Mariam" w:hAnsi="GHEA Mariam"/>
        </w:rPr>
        <w:t>11</w:t>
      </w:r>
      <w:r w:rsidRPr="00817ECB">
        <w:rPr>
          <w:rFonts w:ascii="GHEA Mariam" w:hAnsi="GHEA Mariam"/>
        </w:rPr>
        <w:fldChar w:fldCharType="end"/>
      </w:r>
    </w:p>
    <w:p w14:paraId="4DF5822A" w14:textId="221B6801" w:rsidR="003C108C" w:rsidRPr="00817ECB" w:rsidRDefault="003C108C">
      <w:pPr>
        <w:pStyle w:val="TOC1"/>
        <w:rPr>
          <w:rFonts w:ascii="GHEA Mariam" w:hAnsi="GHEA Mariam"/>
          <w:b w:val="0"/>
          <w:sz w:val="22"/>
        </w:rPr>
      </w:pPr>
      <w:r w:rsidRPr="00817ECB">
        <w:rPr>
          <w:rFonts w:ascii="GHEA Mariam" w:hAnsi="GHEA Mariam"/>
        </w:rPr>
        <w:t>Բ. Մրցութային փաստաթղթերի բովանդակություն</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_Toc482200486 \h </w:instrText>
      </w:r>
      <w:r w:rsidRPr="00817ECB">
        <w:rPr>
          <w:rFonts w:ascii="GHEA Mariam" w:hAnsi="GHEA Mariam"/>
        </w:rPr>
      </w:r>
      <w:r w:rsidRPr="00817ECB">
        <w:rPr>
          <w:rFonts w:ascii="GHEA Mariam" w:hAnsi="GHEA Mariam"/>
        </w:rPr>
        <w:fldChar w:fldCharType="separate"/>
      </w:r>
      <w:r w:rsidR="002A5C0A">
        <w:rPr>
          <w:rFonts w:ascii="GHEA Mariam" w:hAnsi="GHEA Mariam"/>
        </w:rPr>
        <w:t>11</w:t>
      </w:r>
      <w:r w:rsidRPr="00817ECB">
        <w:rPr>
          <w:rFonts w:ascii="GHEA Mariam" w:hAnsi="GHEA Mariam"/>
        </w:rPr>
        <w:fldChar w:fldCharType="end"/>
      </w:r>
    </w:p>
    <w:p w14:paraId="5E8F659D" w14:textId="775C8D18" w:rsidR="003C108C" w:rsidRPr="00817ECB" w:rsidRDefault="003C108C">
      <w:pPr>
        <w:pStyle w:val="TOC2"/>
        <w:rPr>
          <w:rFonts w:ascii="GHEA Mariam" w:hAnsi="GHEA Mariam"/>
          <w:sz w:val="22"/>
        </w:rPr>
      </w:pPr>
      <w:r w:rsidRPr="00817ECB">
        <w:rPr>
          <w:rFonts w:ascii="GHEA Mariam" w:hAnsi="GHEA Mariam"/>
        </w:rPr>
        <w:t>6.</w:t>
      </w:r>
      <w:r w:rsidRPr="00817ECB">
        <w:rPr>
          <w:rFonts w:ascii="GHEA Mariam" w:hAnsi="GHEA Mariam"/>
          <w:sz w:val="22"/>
        </w:rPr>
        <w:tab/>
      </w:r>
      <w:r w:rsidRPr="00817ECB">
        <w:rPr>
          <w:rFonts w:ascii="GHEA Mariam" w:hAnsi="GHEA Mariam"/>
        </w:rPr>
        <w:t>Մրցութային</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_Toc482200487 \h </w:instrText>
      </w:r>
      <w:r w:rsidRPr="00817ECB">
        <w:rPr>
          <w:rFonts w:ascii="GHEA Mariam" w:hAnsi="GHEA Mariam"/>
        </w:rPr>
      </w:r>
      <w:r w:rsidRPr="00817ECB">
        <w:rPr>
          <w:rFonts w:ascii="GHEA Mariam" w:hAnsi="GHEA Mariam"/>
        </w:rPr>
        <w:fldChar w:fldCharType="separate"/>
      </w:r>
      <w:r w:rsidR="002A5C0A">
        <w:rPr>
          <w:rFonts w:ascii="GHEA Mariam" w:hAnsi="GHEA Mariam"/>
        </w:rPr>
        <w:t>11</w:t>
      </w:r>
      <w:r w:rsidRPr="00817ECB">
        <w:rPr>
          <w:rFonts w:ascii="GHEA Mariam" w:hAnsi="GHEA Mariam"/>
        </w:rPr>
        <w:fldChar w:fldCharType="end"/>
      </w:r>
    </w:p>
    <w:p w14:paraId="3E3A2881" w14:textId="25FE174F" w:rsidR="003C108C" w:rsidRPr="00817ECB" w:rsidRDefault="003C108C">
      <w:pPr>
        <w:pStyle w:val="TOC2"/>
        <w:rPr>
          <w:rFonts w:ascii="GHEA Mariam" w:hAnsi="GHEA Mariam"/>
          <w:sz w:val="22"/>
        </w:rPr>
      </w:pPr>
      <w:r w:rsidRPr="00817ECB">
        <w:rPr>
          <w:rFonts w:ascii="GHEA Mariam" w:hAnsi="GHEA Mariam"/>
        </w:rPr>
        <w:t>փաստաթղթերի մասեր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_Toc482200488 \h </w:instrText>
      </w:r>
      <w:r w:rsidRPr="00817ECB">
        <w:rPr>
          <w:rFonts w:ascii="GHEA Mariam" w:hAnsi="GHEA Mariam"/>
        </w:rPr>
      </w:r>
      <w:r w:rsidRPr="00817ECB">
        <w:rPr>
          <w:rFonts w:ascii="GHEA Mariam" w:hAnsi="GHEA Mariam"/>
        </w:rPr>
        <w:fldChar w:fldCharType="separate"/>
      </w:r>
      <w:r w:rsidR="002A5C0A">
        <w:rPr>
          <w:rFonts w:ascii="GHEA Mariam" w:hAnsi="GHEA Mariam"/>
        </w:rPr>
        <w:t>11</w:t>
      </w:r>
      <w:r w:rsidRPr="00817ECB">
        <w:rPr>
          <w:rFonts w:ascii="GHEA Mariam" w:hAnsi="GHEA Mariam"/>
        </w:rPr>
        <w:fldChar w:fldCharType="end"/>
      </w:r>
    </w:p>
    <w:p w14:paraId="5830A8FD" w14:textId="30F9A736" w:rsidR="003C108C" w:rsidRPr="00817ECB" w:rsidRDefault="003C108C">
      <w:pPr>
        <w:pStyle w:val="TOC2"/>
        <w:rPr>
          <w:rFonts w:ascii="GHEA Mariam" w:hAnsi="GHEA Mariam"/>
          <w:sz w:val="22"/>
        </w:rPr>
      </w:pPr>
      <w:r w:rsidRPr="00817ECB">
        <w:rPr>
          <w:rFonts w:ascii="GHEA Mariam" w:hAnsi="GHEA Mariam"/>
        </w:rPr>
        <w:t>7.</w:t>
      </w:r>
      <w:r w:rsidRPr="00817ECB">
        <w:rPr>
          <w:rFonts w:ascii="GHEA Mariam" w:hAnsi="GHEA Mariam"/>
          <w:sz w:val="22"/>
        </w:rPr>
        <w:tab/>
      </w:r>
      <w:r w:rsidRPr="00817ECB">
        <w:rPr>
          <w:rFonts w:ascii="GHEA Mariam" w:hAnsi="GHEA Mariam"/>
        </w:rPr>
        <w:t>Մրցութային</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_Toc482200489 \h </w:instrText>
      </w:r>
      <w:r w:rsidRPr="00817ECB">
        <w:rPr>
          <w:rFonts w:ascii="GHEA Mariam" w:hAnsi="GHEA Mariam"/>
        </w:rPr>
      </w:r>
      <w:r w:rsidRPr="00817ECB">
        <w:rPr>
          <w:rFonts w:ascii="GHEA Mariam" w:hAnsi="GHEA Mariam"/>
        </w:rPr>
        <w:fldChar w:fldCharType="separate"/>
      </w:r>
      <w:r w:rsidR="002A5C0A">
        <w:rPr>
          <w:rFonts w:ascii="GHEA Mariam" w:hAnsi="GHEA Mariam"/>
        </w:rPr>
        <w:t>13</w:t>
      </w:r>
      <w:r w:rsidRPr="00817ECB">
        <w:rPr>
          <w:rFonts w:ascii="GHEA Mariam" w:hAnsi="GHEA Mariam"/>
        </w:rPr>
        <w:fldChar w:fldCharType="end"/>
      </w:r>
    </w:p>
    <w:p w14:paraId="5DCFE0BA" w14:textId="6AA3E81D" w:rsidR="003C108C" w:rsidRPr="00817ECB" w:rsidRDefault="003C108C">
      <w:pPr>
        <w:pStyle w:val="TOC2"/>
        <w:rPr>
          <w:rFonts w:ascii="GHEA Mariam" w:hAnsi="GHEA Mariam"/>
          <w:sz w:val="22"/>
        </w:rPr>
      </w:pPr>
      <w:r w:rsidRPr="00817ECB">
        <w:rPr>
          <w:rFonts w:ascii="GHEA Mariam" w:hAnsi="GHEA Mariam"/>
        </w:rPr>
        <w:t>փաստաթղթերի պարզաբանում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_Toc482200490 \h </w:instrText>
      </w:r>
      <w:r w:rsidRPr="00817ECB">
        <w:rPr>
          <w:rFonts w:ascii="GHEA Mariam" w:hAnsi="GHEA Mariam"/>
        </w:rPr>
      </w:r>
      <w:r w:rsidRPr="00817ECB">
        <w:rPr>
          <w:rFonts w:ascii="GHEA Mariam" w:hAnsi="GHEA Mariam"/>
        </w:rPr>
        <w:fldChar w:fldCharType="separate"/>
      </w:r>
      <w:r w:rsidR="002A5C0A">
        <w:rPr>
          <w:rFonts w:ascii="GHEA Mariam" w:hAnsi="GHEA Mariam"/>
        </w:rPr>
        <w:t>13</w:t>
      </w:r>
      <w:r w:rsidRPr="00817ECB">
        <w:rPr>
          <w:rFonts w:ascii="GHEA Mariam" w:hAnsi="GHEA Mariam"/>
        </w:rPr>
        <w:fldChar w:fldCharType="end"/>
      </w:r>
    </w:p>
    <w:p w14:paraId="0AED3237" w14:textId="5634DEB7" w:rsidR="003C108C" w:rsidRPr="00817ECB" w:rsidRDefault="003C108C">
      <w:pPr>
        <w:pStyle w:val="TOC2"/>
        <w:rPr>
          <w:rFonts w:ascii="GHEA Mariam" w:hAnsi="GHEA Mariam"/>
          <w:sz w:val="22"/>
        </w:rPr>
      </w:pPr>
      <w:r w:rsidRPr="00817ECB">
        <w:rPr>
          <w:rFonts w:ascii="GHEA Mariam" w:hAnsi="GHEA Mariam"/>
        </w:rPr>
        <w:t>8.</w:t>
      </w:r>
      <w:r w:rsidRPr="00817ECB">
        <w:rPr>
          <w:rFonts w:ascii="GHEA Mariam" w:hAnsi="GHEA Mariam"/>
          <w:sz w:val="22"/>
        </w:rPr>
        <w:tab/>
      </w:r>
      <w:r w:rsidRPr="00817ECB">
        <w:rPr>
          <w:rFonts w:ascii="GHEA Mariam" w:hAnsi="GHEA Mariam"/>
        </w:rPr>
        <w:t>Մրցութային փաստաթղթի փոփոխում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_Toc482200491 \h </w:instrText>
      </w:r>
      <w:r w:rsidRPr="00817ECB">
        <w:rPr>
          <w:rFonts w:ascii="GHEA Mariam" w:hAnsi="GHEA Mariam"/>
        </w:rPr>
      </w:r>
      <w:r w:rsidRPr="00817ECB">
        <w:rPr>
          <w:rFonts w:ascii="GHEA Mariam" w:hAnsi="GHEA Mariam"/>
        </w:rPr>
        <w:fldChar w:fldCharType="separate"/>
      </w:r>
      <w:r w:rsidR="002A5C0A">
        <w:rPr>
          <w:rFonts w:ascii="GHEA Mariam" w:hAnsi="GHEA Mariam"/>
        </w:rPr>
        <w:t>13</w:t>
      </w:r>
      <w:r w:rsidRPr="00817ECB">
        <w:rPr>
          <w:rFonts w:ascii="GHEA Mariam" w:hAnsi="GHEA Mariam"/>
        </w:rPr>
        <w:fldChar w:fldCharType="end"/>
      </w:r>
    </w:p>
    <w:p w14:paraId="48AC1802" w14:textId="4BF71DED" w:rsidR="003C108C" w:rsidRPr="00817ECB" w:rsidRDefault="003C108C">
      <w:pPr>
        <w:pStyle w:val="TOC1"/>
        <w:rPr>
          <w:rFonts w:ascii="GHEA Mariam" w:hAnsi="GHEA Mariam"/>
          <w:b w:val="0"/>
          <w:sz w:val="22"/>
        </w:rPr>
      </w:pPr>
      <w:r w:rsidRPr="00817ECB">
        <w:rPr>
          <w:rFonts w:ascii="GHEA Mariam" w:hAnsi="GHEA Mariam"/>
        </w:rPr>
        <w:t>Գ. Հայտերի պատրաստում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_Toc482200492 \h </w:instrText>
      </w:r>
      <w:r w:rsidRPr="00817ECB">
        <w:rPr>
          <w:rFonts w:ascii="GHEA Mariam" w:hAnsi="GHEA Mariam"/>
        </w:rPr>
      </w:r>
      <w:r w:rsidRPr="00817ECB">
        <w:rPr>
          <w:rFonts w:ascii="GHEA Mariam" w:hAnsi="GHEA Mariam"/>
        </w:rPr>
        <w:fldChar w:fldCharType="separate"/>
      </w:r>
      <w:r w:rsidR="002A5C0A">
        <w:rPr>
          <w:rFonts w:ascii="GHEA Mariam" w:hAnsi="GHEA Mariam"/>
        </w:rPr>
        <w:t>13</w:t>
      </w:r>
      <w:r w:rsidRPr="00817ECB">
        <w:rPr>
          <w:rFonts w:ascii="GHEA Mariam" w:hAnsi="GHEA Mariam"/>
        </w:rPr>
        <w:fldChar w:fldCharType="end"/>
      </w:r>
    </w:p>
    <w:p w14:paraId="0D21EF21" w14:textId="64103F10" w:rsidR="003C108C" w:rsidRPr="00817ECB" w:rsidRDefault="003C108C">
      <w:pPr>
        <w:pStyle w:val="TOC2"/>
        <w:rPr>
          <w:rFonts w:ascii="GHEA Mariam" w:hAnsi="GHEA Mariam"/>
          <w:sz w:val="22"/>
        </w:rPr>
      </w:pPr>
      <w:r w:rsidRPr="00817ECB">
        <w:rPr>
          <w:rFonts w:ascii="GHEA Mariam" w:hAnsi="GHEA Mariam"/>
        </w:rPr>
        <w:t>9. Հայտի պատրաստման ծախսեր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_Toc482200493 \h </w:instrText>
      </w:r>
      <w:r w:rsidRPr="00817ECB">
        <w:rPr>
          <w:rFonts w:ascii="GHEA Mariam" w:hAnsi="GHEA Mariam"/>
        </w:rPr>
      </w:r>
      <w:r w:rsidRPr="00817ECB">
        <w:rPr>
          <w:rFonts w:ascii="GHEA Mariam" w:hAnsi="GHEA Mariam"/>
        </w:rPr>
        <w:fldChar w:fldCharType="separate"/>
      </w:r>
      <w:r w:rsidR="002A5C0A">
        <w:rPr>
          <w:rFonts w:ascii="GHEA Mariam" w:hAnsi="GHEA Mariam"/>
        </w:rPr>
        <w:t>13</w:t>
      </w:r>
      <w:r w:rsidRPr="00817ECB">
        <w:rPr>
          <w:rFonts w:ascii="GHEA Mariam" w:hAnsi="GHEA Mariam"/>
        </w:rPr>
        <w:fldChar w:fldCharType="end"/>
      </w:r>
    </w:p>
    <w:p w14:paraId="69DF75C4" w14:textId="4495E399" w:rsidR="003C108C" w:rsidRPr="00817ECB" w:rsidRDefault="003C108C">
      <w:pPr>
        <w:pStyle w:val="TOC2"/>
        <w:rPr>
          <w:rFonts w:ascii="GHEA Mariam" w:hAnsi="GHEA Mariam"/>
          <w:sz w:val="22"/>
        </w:rPr>
      </w:pPr>
      <w:r w:rsidRPr="00817ECB">
        <w:rPr>
          <w:rFonts w:ascii="GHEA Mariam" w:hAnsi="GHEA Mariam"/>
        </w:rPr>
        <w:t>10.</w:t>
      </w:r>
      <w:r w:rsidRPr="00817ECB">
        <w:rPr>
          <w:rFonts w:ascii="GHEA Mariam" w:hAnsi="GHEA Mariam"/>
          <w:sz w:val="22"/>
        </w:rPr>
        <w:tab/>
      </w:r>
      <w:r w:rsidRPr="00817ECB">
        <w:rPr>
          <w:rFonts w:ascii="GHEA Mariam" w:hAnsi="GHEA Mariam"/>
        </w:rPr>
        <w:t>Հայտի լեզու</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_Toc482200494 \h </w:instrText>
      </w:r>
      <w:r w:rsidRPr="00817ECB">
        <w:rPr>
          <w:rFonts w:ascii="GHEA Mariam" w:hAnsi="GHEA Mariam"/>
        </w:rPr>
      </w:r>
      <w:r w:rsidRPr="00817ECB">
        <w:rPr>
          <w:rFonts w:ascii="GHEA Mariam" w:hAnsi="GHEA Mariam"/>
        </w:rPr>
        <w:fldChar w:fldCharType="separate"/>
      </w:r>
      <w:r w:rsidR="002A5C0A">
        <w:rPr>
          <w:rFonts w:ascii="GHEA Mariam" w:hAnsi="GHEA Mariam"/>
        </w:rPr>
        <w:t>14</w:t>
      </w:r>
      <w:r w:rsidRPr="00817ECB">
        <w:rPr>
          <w:rFonts w:ascii="GHEA Mariam" w:hAnsi="GHEA Mariam"/>
        </w:rPr>
        <w:fldChar w:fldCharType="end"/>
      </w:r>
    </w:p>
    <w:p w14:paraId="3CB5C38F" w14:textId="247117FB" w:rsidR="003C108C" w:rsidRPr="00817ECB" w:rsidRDefault="003C108C">
      <w:pPr>
        <w:pStyle w:val="TOC2"/>
        <w:rPr>
          <w:rFonts w:ascii="GHEA Mariam" w:hAnsi="GHEA Mariam"/>
          <w:sz w:val="22"/>
        </w:rPr>
      </w:pPr>
      <w:r w:rsidRPr="00817ECB">
        <w:rPr>
          <w:rFonts w:ascii="GHEA Mariam" w:hAnsi="GHEA Mariam"/>
        </w:rPr>
        <w:t>11.</w:t>
      </w:r>
      <w:r w:rsidRPr="00817ECB">
        <w:rPr>
          <w:rFonts w:ascii="GHEA Mariam" w:hAnsi="GHEA Mariam"/>
          <w:sz w:val="22"/>
        </w:rPr>
        <w:tab/>
      </w:r>
      <w:r w:rsidRPr="00817ECB">
        <w:rPr>
          <w:rFonts w:ascii="GHEA Mariam" w:hAnsi="GHEA Mariam"/>
        </w:rPr>
        <w:t>Հայտի բաղկացուցիչ փաստաթղթեր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_Toc482200495 \h </w:instrText>
      </w:r>
      <w:r w:rsidRPr="00817ECB">
        <w:rPr>
          <w:rFonts w:ascii="GHEA Mariam" w:hAnsi="GHEA Mariam"/>
        </w:rPr>
      </w:r>
      <w:r w:rsidRPr="00817ECB">
        <w:rPr>
          <w:rFonts w:ascii="GHEA Mariam" w:hAnsi="GHEA Mariam"/>
        </w:rPr>
        <w:fldChar w:fldCharType="separate"/>
      </w:r>
      <w:r w:rsidR="002A5C0A">
        <w:rPr>
          <w:rFonts w:ascii="GHEA Mariam" w:hAnsi="GHEA Mariam"/>
        </w:rPr>
        <w:t>14</w:t>
      </w:r>
      <w:r w:rsidRPr="00817ECB">
        <w:rPr>
          <w:rFonts w:ascii="GHEA Mariam" w:hAnsi="GHEA Mariam"/>
        </w:rPr>
        <w:fldChar w:fldCharType="end"/>
      </w:r>
    </w:p>
    <w:p w14:paraId="241C193F" w14:textId="390A78F2" w:rsidR="003C108C" w:rsidRPr="00817ECB" w:rsidRDefault="003C108C">
      <w:pPr>
        <w:pStyle w:val="TOC2"/>
        <w:rPr>
          <w:rFonts w:ascii="GHEA Mariam" w:hAnsi="GHEA Mariam"/>
          <w:sz w:val="22"/>
        </w:rPr>
      </w:pPr>
      <w:r w:rsidRPr="00817ECB">
        <w:rPr>
          <w:rFonts w:ascii="GHEA Mariam" w:hAnsi="GHEA Mariam"/>
        </w:rPr>
        <w:t>12. Հայտադիմումի ձև և գնացուցակներ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_Toc482200496 \h </w:instrText>
      </w:r>
      <w:r w:rsidRPr="00817ECB">
        <w:rPr>
          <w:rFonts w:ascii="GHEA Mariam" w:hAnsi="GHEA Mariam"/>
        </w:rPr>
      </w:r>
      <w:r w:rsidRPr="00817ECB">
        <w:rPr>
          <w:rFonts w:ascii="GHEA Mariam" w:hAnsi="GHEA Mariam"/>
        </w:rPr>
        <w:fldChar w:fldCharType="separate"/>
      </w:r>
      <w:r w:rsidR="002A5C0A">
        <w:rPr>
          <w:rFonts w:ascii="GHEA Mariam" w:hAnsi="GHEA Mariam"/>
        </w:rPr>
        <w:t>15</w:t>
      </w:r>
      <w:r w:rsidRPr="00817ECB">
        <w:rPr>
          <w:rFonts w:ascii="GHEA Mariam" w:hAnsi="GHEA Mariam"/>
        </w:rPr>
        <w:fldChar w:fldCharType="end"/>
      </w:r>
    </w:p>
    <w:p w14:paraId="6501469F" w14:textId="50AF8F57" w:rsidR="003C108C" w:rsidRPr="00817ECB" w:rsidRDefault="003C108C">
      <w:pPr>
        <w:pStyle w:val="TOC2"/>
        <w:rPr>
          <w:rFonts w:ascii="GHEA Mariam" w:hAnsi="GHEA Mariam"/>
          <w:sz w:val="22"/>
        </w:rPr>
      </w:pPr>
      <w:r w:rsidRPr="00817ECB">
        <w:rPr>
          <w:rFonts w:ascii="GHEA Mariam" w:hAnsi="GHEA Mariam"/>
        </w:rPr>
        <w:t>13.</w:t>
      </w:r>
      <w:r w:rsidRPr="00817ECB">
        <w:rPr>
          <w:rFonts w:ascii="GHEA Mariam" w:hAnsi="GHEA Mariam"/>
          <w:sz w:val="22"/>
        </w:rPr>
        <w:tab/>
      </w:r>
      <w:r w:rsidRPr="00817ECB">
        <w:rPr>
          <w:rFonts w:ascii="GHEA Mariam" w:hAnsi="GHEA Mariam"/>
        </w:rPr>
        <w:t>Այլընտրանքային հայտեր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_Toc482200497 \h </w:instrText>
      </w:r>
      <w:r w:rsidRPr="00817ECB">
        <w:rPr>
          <w:rFonts w:ascii="GHEA Mariam" w:hAnsi="GHEA Mariam"/>
        </w:rPr>
      </w:r>
      <w:r w:rsidRPr="00817ECB">
        <w:rPr>
          <w:rFonts w:ascii="GHEA Mariam" w:hAnsi="GHEA Mariam"/>
        </w:rPr>
        <w:fldChar w:fldCharType="separate"/>
      </w:r>
      <w:r w:rsidR="002A5C0A">
        <w:rPr>
          <w:rFonts w:ascii="GHEA Mariam" w:hAnsi="GHEA Mariam"/>
        </w:rPr>
        <w:t>15</w:t>
      </w:r>
      <w:r w:rsidRPr="00817ECB">
        <w:rPr>
          <w:rFonts w:ascii="GHEA Mariam" w:hAnsi="GHEA Mariam"/>
        </w:rPr>
        <w:fldChar w:fldCharType="end"/>
      </w:r>
    </w:p>
    <w:p w14:paraId="7CFF3F90" w14:textId="7120766A" w:rsidR="003C108C" w:rsidRPr="00817ECB" w:rsidRDefault="003C108C">
      <w:pPr>
        <w:pStyle w:val="TOC2"/>
        <w:rPr>
          <w:rFonts w:ascii="GHEA Mariam" w:hAnsi="GHEA Mariam"/>
          <w:sz w:val="22"/>
        </w:rPr>
      </w:pPr>
      <w:r w:rsidRPr="00817ECB">
        <w:rPr>
          <w:rFonts w:ascii="GHEA Mariam" w:hAnsi="GHEA Mariam"/>
        </w:rPr>
        <w:t>14.</w:t>
      </w:r>
      <w:r w:rsidRPr="00817ECB">
        <w:rPr>
          <w:rFonts w:ascii="GHEA Mariam" w:hAnsi="GHEA Mariam"/>
          <w:sz w:val="22"/>
        </w:rPr>
        <w:tab/>
      </w:r>
      <w:r w:rsidRPr="00817ECB">
        <w:rPr>
          <w:rFonts w:ascii="GHEA Mariam" w:hAnsi="GHEA Mariam"/>
        </w:rPr>
        <w:t>Հայտի գներ և զեղչեր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_Toc482200498 \h </w:instrText>
      </w:r>
      <w:r w:rsidRPr="00817ECB">
        <w:rPr>
          <w:rFonts w:ascii="GHEA Mariam" w:hAnsi="GHEA Mariam"/>
        </w:rPr>
      </w:r>
      <w:r w:rsidRPr="00817ECB">
        <w:rPr>
          <w:rFonts w:ascii="GHEA Mariam" w:hAnsi="GHEA Mariam"/>
        </w:rPr>
        <w:fldChar w:fldCharType="separate"/>
      </w:r>
      <w:r w:rsidR="002A5C0A">
        <w:rPr>
          <w:rFonts w:ascii="GHEA Mariam" w:hAnsi="GHEA Mariam"/>
        </w:rPr>
        <w:t>15</w:t>
      </w:r>
      <w:r w:rsidRPr="00817ECB">
        <w:rPr>
          <w:rFonts w:ascii="GHEA Mariam" w:hAnsi="GHEA Mariam"/>
        </w:rPr>
        <w:fldChar w:fldCharType="end"/>
      </w:r>
    </w:p>
    <w:p w14:paraId="6736768A" w14:textId="0E4080BC" w:rsidR="003C108C" w:rsidRPr="00817ECB" w:rsidRDefault="003C108C">
      <w:pPr>
        <w:pStyle w:val="TOC2"/>
        <w:rPr>
          <w:rFonts w:ascii="GHEA Mariam" w:hAnsi="GHEA Mariam"/>
          <w:sz w:val="22"/>
        </w:rPr>
      </w:pPr>
      <w:r w:rsidRPr="00817ECB">
        <w:rPr>
          <w:rFonts w:ascii="GHEA Mariam" w:hAnsi="GHEA Mariam"/>
        </w:rPr>
        <w:t>15.</w:t>
      </w:r>
      <w:r w:rsidRPr="00817ECB">
        <w:rPr>
          <w:rFonts w:ascii="GHEA Mariam" w:hAnsi="GHEA Mariam"/>
          <w:sz w:val="22"/>
        </w:rPr>
        <w:tab/>
      </w:r>
      <w:r w:rsidRPr="00817ECB">
        <w:rPr>
          <w:rFonts w:ascii="GHEA Mariam" w:hAnsi="GHEA Mariam"/>
        </w:rPr>
        <w:t>Հայտի արժույթը և վճարումը</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_Toc482200499 \h </w:instrText>
      </w:r>
      <w:r w:rsidRPr="00817ECB">
        <w:rPr>
          <w:rFonts w:ascii="GHEA Mariam" w:hAnsi="GHEA Mariam"/>
        </w:rPr>
      </w:r>
      <w:r w:rsidRPr="00817ECB">
        <w:rPr>
          <w:rFonts w:ascii="GHEA Mariam" w:hAnsi="GHEA Mariam"/>
        </w:rPr>
        <w:fldChar w:fldCharType="separate"/>
      </w:r>
      <w:r w:rsidR="002A5C0A">
        <w:rPr>
          <w:rFonts w:ascii="GHEA Mariam" w:hAnsi="GHEA Mariam"/>
        </w:rPr>
        <w:t>17</w:t>
      </w:r>
      <w:r w:rsidRPr="00817ECB">
        <w:rPr>
          <w:rFonts w:ascii="GHEA Mariam" w:hAnsi="GHEA Mariam"/>
        </w:rPr>
        <w:fldChar w:fldCharType="end"/>
      </w:r>
    </w:p>
    <w:p w14:paraId="2F6E7675" w14:textId="59EB98F8" w:rsidR="003C108C" w:rsidRPr="00817ECB" w:rsidRDefault="003C108C">
      <w:pPr>
        <w:pStyle w:val="TOC2"/>
        <w:rPr>
          <w:rFonts w:ascii="GHEA Mariam" w:hAnsi="GHEA Mariam"/>
          <w:sz w:val="22"/>
        </w:rPr>
      </w:pPr>
      <w:r w:rsidRPr="00817ECB">
        <w:rPr>
          <w:rFonts w:ascii="GHEA Mariam" w:hAnsi="GHEA Mariam"/>
        </w:rPr>
        <w:t>16.</w:t>
      </w:r>
      <w:r w:rsidRPr="00817ECB">
        <w:rPr>
          <w:rFonts w:ascii="GHEA Mariam" w:hAnsi="GHEA Mariam"/>
          <w:sz w:val="22"/>
        </w:rPr>
        <w:tab/>
      </w:r>
      <w:r w:rsidRPr="00817ECB">
        <w:rPr>
          <w:rFonts w:ascii="GHEA Mariam" w:hAnsi="GHEA Mariam"/>
          <w:lang w:val="af-ZA"/>
        </w:rPr>
        <w:t>Ապրանքների և ծառայությունների ընդունելիությունը հաստատող փաստաթղթեր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_Toc482200500 \h </w:instrText>
      </w:r>
      <w:r w:rsidRPr="00817ECB">
        <w:rPr>
          <w:rFonts w:ascii="GHEA Mariam" w:hAnsi="GHEA Mariam"/>
        </w:rPr>
      </w:r>
      <w:r w:rsidRPr="00817ECB">
        <w:rPr>
          <w:rFonts w:ascii="GHEA Mariam" w:hAnsi="GHEA Mariam"/>
        </w:rPr>
        <w:fldChar w:fldCharType="separate"/>
      </w:r>
      <w:r w:rsidR="002A5C0A">
        <w:rPr>
          <w:rFonts w:ascii="GHEA Mariam" w:hAnsi="GHEA Mariam"/>
        </w:rPr>
        <w:t>17</w:t>
      </w:r>
      <w:r w:rsidRPr="00817ECB">
        <w:rPr>
          <w:rFonts w:ascii="GHEA Mariam" w:hAnsi="GHEA Mariam"/>
        </w:rPr>
        <w:fldChar w:fldCharType="end"/>
      </w:r>
    </w:p>
    <w:p w14:paraId="3BC336AE" w14:textId="5DBD466E" w:rsidR="003C108C" w:rsidRPr="00817ECB" w:rsidRDefault="003C108C">
      <w:pPr>
        <w:pStyle w:val="TOC2"/>
        <w:rPr>
          <w:rFonts w:ascii="GHEA Mariam" w:hAnsi="GHEA Mariam"/>
          <w:sz w:val="22"/>
        </w:rPr>
      </w:pPr>
      <w:r w:rsidRPr="00817ECB">
        <w:rPr>
          <w:rFonts w:ascii="GHEA Mariam" w:hAnsi="GHEA Mariam"/>
        </w:rPr>
        <w:t>17.</w:t>
      </w:r>
      <w:r w:rsidRPr="00817ECB">
        <w:rPr>
          <w:rFonts w:ascii="GHEA Mariam" w:hAnsi="GHEA Mariam"/>
          <w:sz w:val="22"/>
        </w:rPr>
        <w:tab/>
      </w:r>
      <w:r w:rsidRPr="00817ECB">
        <w:rPr>
          <w:rFonts w:ascii="GHEA Mariam" w:hAnsi="GHEA Mariam"/>
          <w:lang w:val="af-ZA"/>
        </w:rPr>
        <w:t>Հայտատուի ընդունելիությունը և որակավորումը հաստատող փաստաթղթեր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_Toc482200501 \h </w:instrText>
      </w:r>
      <w:r w:rsidRPr="00817ECB">
        <w:rPr>
          <w:rFonts w:ascii="GHEA Mariam" w:hAnsi="GHEA Mariam"/>
        </w:rPr>
      </w:r>
      <w:r w:rsidRPr="00817ECB">
        <w:rPr>
          <w:rFonts w:ascii="GHEA Mariam" w:hAnsi="GHEA Mariam"/>
        </w:rPr>
        <w:fldChar w:fldCharType="separate"/>
      </w:r>
      <w:r w:rsidR="002A5C0A">
        <w:rPr>
          <w:rFonts w:ascii="GHEA Mariam" w:hAnsi="GHEA Mariam"/>
        </w:rPr>
        <w:t>19</w:t>
      </w:r>
      <w:r w:rsidRPr="00817ECB">
        <w:rPr>
          <w:rFonts w:ascii="GHEA Mariam" w:hAnsi="GHEA Mariam"/>
        </w:rPr>
        <w:fldChar w:fldCharType="end"/>
      </w:r>
    </w:p>
    <w:p w14:paraId="4B157253" w14:textId="012CC1E3" w:rsidR="003C108C" w:rsidRPr="00817ECB" w:rsidRDefault="003C108C">
      <w:pPr>
        <w:pStyle w:val="TOC2"/>
        <w:rPr>
          <w:rFonts w:ascii="GHEA Mariam" w:hAnsi="GHEA Mariam"/>
          <w:sz w:val="22"/>
        </w:rPr>
      </w:pPr>
      <w:r w:rsidRPr="00817ECB">
        <w:rPr>
          <w:rFonts w:ascii="GHEA Mariam" w:hAnsi="GHEA Mariam"/>
        </w:rPr>
        <w:t>18.</w:t>
      </w:r>
      <w:r w:rsidRPr="00FF7ABF">
        <w:rPr>
          <w:rFonts w:ascii="GHEA Mariam" w:hAnsi="GHEA Mariam"/>
          <w:sz w:val="22"/>
          <w:szCs w:val="22"/>
        </w:rPr>
        <w:tab/>
      </w:r>
      <w:r w:rsidRPr="00817ECB">
        <w:rPr>
          <w:rFonts w:ascii="GHEA Mariam" w:hAnsi="GHEA Mariam"/>
          <w:lang w:val="af-ZA"/>
        </w:rPr>
        <w:t>Հայտերի վավերականության ժամկետ</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_Toc482200502 \h </w:instrText>
      </w:r>
      <w:r w:rsidRPr="00817ECB">
        <w:rPr>
          <w:rFonts w:ascii="GHEA Mariam" w:hAnsi="GHEA Mariam"/>
        </w:rPr>
      </w:r>
      <w:r w:rsidRPr="00817ECB">
        <w:rPr>
          <w:rFonts w:ascii="GHEA Mariam" w:hAnsi="GHEA Mariam"/>
        </w:rPr>
        <w:fldChar w:fldCharType="separate"/>
      </w:r>
      <w:r w:rsidR="002A5C0A">
        <w:rPr>
          <w:rFonts w:ascii="GHEA Mariam" w:hAnsi="GHEA Mariam"/>
        </w:rPr>
        <w:t>19</w:t>
      </w:r>
      <w:r w:rsidRPr="00817ECB">
        <w:rPr>
          <w:rFonts w:ascii="GHEA Mariam" w:hAnsi="GHEA Mariam"/>
        </w:rPr>
        <w:fldChar w:fldCharType="end"/>
      </w:r>
    </w:p>
    <w:p w14:paraId="10CFAE13" w14:textId="7985FD1C" w:rsidR="003C108C" w:rsidRPr="00817ECB" w:rsidRDefault="003C108C">
      <w:pPr>
        <w:pStyle w:val="TOC2"/>
        <w:rPr>
          <w:rFonts w:ascii="GHEA Mariam" w:hAnsi="GHEA Mariam"/>
        </w:rPr>
      </w:pPr>
      <w:r w:rsidRPr="00817ECB">
        <w:rPr>
          <w:rFonts w:ascii="GHEA Mariam" w:hAnsi="GHEA Mariam"/>
        </w:rPr>
        <w:t>19.</w:t>
      </w:r>
      <w:r w:rsidRPr="00817ECB">
        <w:rPr>
          <w:rFonts w:ascii="GHEA Mariam" w:hAnsi="GHEA Mariam"/>
          <w:sz w:val="22"/>
        </w:rPr>
        <w:tab/>
      </w:r>
      <w:r w:rsidRPr="00817ECB">
        <w:rPr>
          <w:rFonts w:ascii="GHEA Mariam" w:hAnsi="GHEA Mariam"/>
        </w:rPr>
        <w:t>Հայտի երաշխիք</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_Toc482200503 \h </w:instrText>
      </w:r>
      <w:r w:rsidRPr="00817ECB">
        <w:rPr>
          <w:rFonts w:ascii="GHEA Mariam" w:hAnsi="GHEA Mariam"/>
        </w:rPr>
      </w:r>
      <w:r w:rsidRPr="00817ECB">
        <w:rPr>
          <w:rFonts w:ascii="GHEA Mariam" w:hAnsi="GHEA Mariam"/>
        </w:rPr>
        <w:fldChar w:fldCharType="separate"/>
      </w:r>
      <w:r w:rsidR="002A5C0A">
        <w:rPr>
          <w:rFonts w:ascii="GHEA Mariam" w:hAnsi="GHEA Mariam"/>
        </w:rPr>
        <w:t>20</w:t>
      </w:r>
      <w:r w:rsidRPr="00817ECB">
        <w:rPr>
          <w:rFonts w:ascii="GHEA Mariam" w:hAnsi="GHEA Mariam"/>
        </w:rPr>
        <w:fldChar w:fldCharType="end"/>
      </w:r>
    </w:p>
    <w:p w14:paraId="0A55D32A" w14:textId="77777777" w:rsidR="00375F9C" w:rsidRPr="00FF7ABF" w:rsidRDefault="00375F9C" w:rsidP="00375F9C">
      <w:pPr>
        <w:rPr>
          <w:rFonts w:ascii="GHEA Mariam" w:hAnsi="GHEA Mariam"/>
          <w:noProof/>
          <w:lang w:val="hy-AM"/>
        </w:rPr>
      </w:pPr>
      <w:r w:rsidRPr="00FF7ABF">
        <w:rPr>
          <w:rFonts w:ascii="GHEA Mariam" w:hAnsi="GHEA Mariam"/>
          <w:noProof/>
        </w:rPr>
        <w:t>20.</w:t>
      </w:r>
      <w:r w:rsidR="00E021B7" w:rsidRPr="00FF7ABF">
        <w:rPr>
          <w:rFonts w:ascii="GHEA Mariam" w:hAnsi="GHEA Mariam"/>
          <w:noProof/>
        </w:rPr>
        <w:t xml:space="preserve"> </w:t>
      </w:r>
      <w:r w:rsidRPr="00FF7ABF">
        <w:rPr>
          <w:rFonts w:ascii="GHEA Mariam" w:hAnsi="GHEA Mariam"/>
          <w:noProof/>
        </w:rPr>
        <w:t xml:space="preserve">Հայտի ձև և </w:t>
      </w:r>
      <w:r w:rsidRPr="00FF7ABF">
        <w:rPr>
          <w:rFonts w:ascii="GHEA Mariam" w:hAnsi="GHEA Mariam"/>
          <w:noProof/>
          <w:lang w:val="hy-AM"/>
        </w:rPr>
        <w:t>ս</w:t>
      </w:r>
      <w:r w:rsidRPr="00FF7ABF">
        <w:rPr>
          <w:rFonts w:ascii="GHEA Mariam" w:hAnsi="GHEA Mariam"/>
          <w:noProof/>
        </w:rPr>
        <w:t>տորագրում…………………………………………………………….</w:t>
      </w:r>
      <w:r w:rsidRPr="00FF7ABF">
        <w:rPr>
          <w:rFonts w:ascii="GHEA Mariam" w:hAnsi="GHEA Mariam"/>
          <w:noProof/>
          <w:lang w:val="hy-AM"/>
        </w:rPr>
        <w:t>22</w:t>
      </w:r>
    </w:p>
    <w:p w14:paraId="1992B7F2" w14:textId="2D16D265" w:rsidR="003C108C" w:rsidRPr="00817ECB" w:rsidRDefault="003C108C">
      <w:pPr>
        <w:pStyle w:val="TOC1"/>
        <w:rPr>
          <w:rFonts w:ascii="GHEA Mariam" w:hAnsi="GHEA Mariam"/>
          <w:b w:val="0"/>
          <w:sz w:val="22"/>
        </w:rPr>
      </w:pPr>
      <w:r w:rsidRPr="00817ECB">
        <w:rPr>
          <w:rFonts w:ascii="GHEA Mariam" w:hAnsi="GHEA Mariam"/>
        </w:rPr>
        <w:t>Դ. Հայտերի ներկայացում և բացում</w:t>
      </w:r>
      <w:r w:rsidRPr="00817ECB">
        <w:rPr>
          <w:rFonts w:ascii="GHEA Mariam" w:hAnsi="GHEA Mariam"/>
        </w:rPr>
        <w:tab/>
      </w:r>
      <w:r w:rsidRPr="00817ECB">
        <w:rPr>
          <w:rFonts w:ascii="GHEA Mariam" w:hAnsi="GHEA Mariam"/>
        </w:rPr>
        <w:fldChar w:fldCharType="begin"/>
      </w:r>
      <w:r w:rsidRPr="00FF7ABF">
        <w:rPr>
          <w:rFonts w:ascii="GHEA Mariam" w:hAnsi="GHEA Mariam"/>
        </w:rPr>
        <w:instrText xml:space="preserve"> PAGEREF _Toc482200504 \h </w:instrText>
      </w:r>
      <w:r w:rsidRPr="00817ECB">
        <w:rPr>
          <w:rFonts w:ascii="GHEA Mariam" w:hAnsi="GHEA Mariam"/>
        </w:rPr>
      </w:r>
      <w:r w:rsidRPr="00817ECB">
        <w:rPr>
          <w:rFonts w:ascii="GHEA Mariam" w:hAnsi="GHEA Mariam"/>
        </w:rPr>
        <w:fldChar w:fldCharType="separate"/>
      </w:r>
      <w:r w:rsidR="002A5C0A">
        <w:rPr>
          <w:rFonts w:ascii="GHEA Mariam" w:hAnsi="GHEA Mariam"/>
        </w:rPr>
        <w:t>23</w:t>
      </w:r>
      <w:r w:rsidRPr="00817ECB">
        <w:rPr>
          <w:rFonts w:ascii="GHEA Mariam" w:hAnsi="GHEA Mariam"/>
        </w:rPr>
        <w:fldChar w:fldCharType="end"/>
      </w:r>
    </w:p>
    <w:p w14:paraId="2CA76F8B" w14:textId="11EEE104" w:rsidR="003C108C" w:rsidRPr="00817ECB" w:rsidRDefault="003C108C">
      <w:pPr>
        <w:pStyle w:val="TOC2"/>
        <w:rPr>
          <w:rFonts w:ascii="GHEA Mariam" w:hAnsi="GHEA Mariam"/>
          <w:sz w:val="22"/>
        </w:rPr>
      </w:pPr>
      <w:r w:rsidRPr="00817ECB">
        <w:rPr>
          <w:rFonts w:ascii="GHEA Mariam" w:hAnsi="GHEA Mariam"/>
        </w:rPr>
        <w:lastRenderedPageBreak/>
        <w:t>21.</w:t>
      </w:r>
      <w:r w:rsidRPr="00817ECB">
        <w:rPr>
          <w:rFonts w:ascii="GHEA Mariam" w:hAnsi="GHEA Mariam"/>
          <w:sz w:val="22"/>
        </w:rPr>
        <w:tab/>
      </w:r>
      <w:r w:rsidRPr="00817ECB">
        <w:rPr>
          <w:rFonts w:ascii="GHEA Mariam" w:hAnsi="GHEA Mariam"/>
        </w:rPr>
        <w:t>Հայտերի կնքում և նշագրում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_Toc482200505 \h </w:instrText>
      </w:r>
      <w:r w:rsidRPr="00817ECB">
        <w:rPr>
          <w:rFonts w:ascii="GHEA Mariam" w:hAnsi="GHEA Mariam"/>
        </w:rPr>
      </w:r>
      <w:r w:rsidRPr="00817ECB">
        <w:rPr>
          <w:rFonts w:ascii="GHEA Mariam" w:hAnsi="GHEA Mariam"/>
        </w:rPr>
        <w:fldChar w:fldCharType="separate"/>
      </w:r>
      <w:r w:rsidR="002A5C0A">
        <w:rPr>
          <w:rFonts w:ascii="GHEA Mariam" w:hAnsi="GHEA Mariam"/>
        </w:rPr>
        <w:t>23</w:t>
      </w:r>
      <w:r w:rsidRPr="00817ECB">
        <w:rPr>
          <w:rFonts w:ascii="GHEA Mariam" w:hAnsi="GHEA Mariam"/>
        </w:rPr>
        <w:fldChar w:fldCharType="end"/>
      </w:r>
    </w:p>
    <w:p w14:paraId="2E6EFCEA" w14:textId="36D66E32" w:rsidR="003C108C" w:rsidRPr="00817ECB" w:rsidRDefault="003C108C">
      <w:pPr>
        <w:pStyle w:val="TOC2"/>
        <w:rPr>
          <w:rFonts w:ascii="GHEA Mariam" w:hAnsi="GHEA Mariam"/>
          <w:sz w:val="22"/>
        </w:rPr>
      </w:pPr>
      <w:r w:rsidRPr="00817ECB">
        <w:rPr>
          <w:rFonts w:ascii="GHEA Mariam" w:hAnsi="GHEA Mariam"/>
        </w:rPr>
        <w:t>22.</w:t>
      </w:r>
      <w:r w:rsidRPr="00817ECB">
        <w:rPr>
          <w:rFonts w:ascii="GHEA Mariam" w:hAnsi="GHEA Mariam"/>
          <w:sz w:val="22"/>
        </w:rPr>
        <w:tab/>
      </w:r>
      <w:r w:rsidRPr="00817ECB">
        <w:rPr>
          <w:rFonts w:ascii="GHEA Mariam" w:hAnsi="GHEA Mariam"/>
        </w:rPr>
        <w:t>Հայտերի ներկայացման վերջնաժամկետ</w:t>
      </w:r>
      <w:r w:rsidRPr="00817ECB">
        <w:rPr>
          <w:rFonts w:ascii="GHEA Mariam" w:hAnsi="GHEA Mariam"/>
        </w:rPr>
        <w:tab/>
      </w:r>
      <w:r w:rsidRPr="00817ECB">
        <w:rPr>
          <w:rFonts w:ascii="GHEA Mariam" w:hAnsi="GHEA Mariam"/>
        </w:rPr>
        <w:fldChar w:fldCharType="begin"/>
      </w:r>
      <w:r w:rsidRPr="00FF7ABF">
        <w:rPr>
          <w:rFonts w:ascii="GHEA Mariam" w:hAnsi="GHEA Mariam"/>
        </w:rPr>
        <w:instrText xml:space="preserve"> PAGEREF _Toc482200506 \h </w:instrText>
      </w:r>
      <w:r w:rsidRPr="00817ECB">
        <w:rPr>
          <w:rFonts w:ascii="GHEA Mariam" w:hAnsi="GHEA Mariam"/>
        </w:rPr>
      </w:r>
      <w:r w:rsidRPr="00817ECB">
        <w:rPr>
          <w:rFonts w:ascii="GHEA Mariam" w:hAnsi="GHEA Mariam"/>
        </w:rPr>
        <w:fldChar w:fldCharType="separate"/>
      </w:r>
      <w:r w:rsidR="002A5C0A">
        <w:rPr>
          <w:rFonts w:ascii="GHEA Mariam" w:hAnsi="GHEA Mariam"/>
        </w:rPr>
        <w:t>23</w:t>
      </w:r>
      <w:r w:rsidRPr="00817ECB">
        <w:rPr>
          <w:rFonts w:ascii="GHEA Mariam" w:hAnsi="GHEA Mariam"/>
        </w:rPr>
        <w:fldChar w:fldCharType="end"/>
      </w:r>
    </w:p>
    <w:p w14:paraId="72E9798B" w14:textId="6524B8C4" w:rsidR="003C108C" w:rsidRPr="00817ECB" w:rsidRDefault="003C108C">
      <w:pPr>
        <w:pStyle w:val="TOC2"/>
        <w:rPr>
          <w:rFonts w:ascii="GHEA Mariam" w:hAnsi="GHEA Mariam"/>
          <w:sz w:val="22"/>
        </w:rPr>
      </w:pPr>
      <w:r w:rsidRPr="00817ECB">
        <w:rPr>
          <w:rFonts w:ascii="GHEA Mariam" w:hAnsi="GHEA Mariam"/>
        </w:rPr>
        <w:t>23.</w:t>
      </w:r>
      <w:r w:rsidRPr="00817ECB">
        <w:rPr>
          <w:rFonts w:ascii="GHEA Mariam" w:hAnsi="GHEA Mariam"/>
          <w:sz w:val="22"/>
        </w:rPr>
        <w:tab/>
      </w:r>
      <w:r w:rsidRPr="00817ECB">
        <w:rPr>
          <w:rFonts w:ascii="GHEA Mariam" w:hAnsi="GHEA Mariam"/>
        </w:rPr>
        <w:t>Ուշացրած հայտեր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_Toc482200507 \h </w:instrText>
      </w:r>
      <w:r w:rsidRPr="00817ECB">
        <w:rPr>
          <w:rFonts w:ascii="GHEA Mariam" w:hAnsi="GHEA Mariam"/>
        </w:rPr>
      </w:r>
      <w:r w:rsidRPr="00817ECB">
        <w:rPr>
          <w:rFonts w:ascii="GHEA Mariam" w:hAnsi="GHEA Mariam"/>
        </w:rPr>
        <w:fldChar w:fldCharType="separate"/>
      </w:r>
      <w:r w:rsidR="002A5C0A">
        <w:rPr>
          <w:rFonts w:ascii="GHEA Mariam" w:hAnsi="GHEA Mariam"/>
        </w:rPr>
        <w:t>23</w:t>
      </w:r>
      <w:r w:rsidRPr="00817ECB">
        <w:rPr>
          <w:rFonts w:ascii="GHEA Mariam" w:hAnsi="GHEA Mariam"/>
        </w:rPr>
        <w:fldChar w:fldCharType="end"/>
      </w:r>
    </w:p>
    <w:p w14:paraId="01E8AFDA" w14:textId="10BA88CB" w:rsidR="003C108C" w:rsidRPr="00817ECB" w:rsidRDefault="003C108C">
      <w:pPr>
        <w:pStyle w:val="TOC2"/>
        <w:rPr>
          <w:rFonts w:ascii="GHEA Mariam" w:hAnsi="GHEA Mariam"/>
          <w:sz w:val="22"/>
        </w:rPr>
      </w:pPr>
      <w:r w:rsidRPr="00817ECB">
        <w:rPr>
          <w:rFonts w:ascii="GHEA Mariam" w:hAnsi="GHEA Mariam"/>
        </w:rPr>
        <w:t>24.</w:t>
      </w:r>
      <w:r w:rsidRPr="00817ECB">
        <w:rPr>
          <w:rFonts w:ascii="GHEA Mariam" w:hAnsi="GHEA Mariam"/>
          <w:sz w:val="22"/>
        </w:rPr>
        <w:tab/>
      </w:r>
      <w:r w:rsidRPr="00817ECB">
        <w:rPr>
          <w:rFonts w:ascii="GHEA Mariam" w:hAnsi="GHEA Mariam"/>
        </w:rPr>
        <w:t>Հայտերի հետ վերցնում, փոխարինում և փոփոխում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_Toc482200508 \h </w:instrText>
      </w:r>
      <w:r w:rsidRPr="00817ECB">
        <w:rPr>
          <w:rFonts w:ascii="GHEA Mariam" w:hAnsi="GHEA Mariam"/>
        </w:rPr>
      </w:r>
      <w:r w:rsidRPr="00817ECB">
        <w:rPr>
          <w:rFonts w:ascii="GHEA Mariam" w:hAnsi="GHEA Mariam"/>
        </w:rPr>
        <w:fldChar w:fldCharType="separate"/>
      </w:r>
      <w:r w:rsidR="002A5C0A">
        <w:rPr>
          <w:rFonts w:ascii="GHEA Mariam" w:hAnsi="GHEA Mariam"/>
        </w:rPr>
        <w:t>23</w:t>
      </w:r>
      <w:r w:rsidRPr="00817ECB">
        <w:rPr>
          <w:rFonts w:ascii="GHEA Mariam" w:hAnsi="GHEA Mariam"/>
        </w:rPr>
        <w:fldChar w:fldCharType="end"/>
      </w:r>
    </w:p>
    <w:p w14:paraId="56AEF677" w14:textId="32A936B2" w:rsidR="003C108C" w:rsidRPr="00817ECB" w:rsidRDefault="003C108C">
      <w:pPr>
        <w:pStyle w:val="TOC2"/>
        <w:rPr>
          <w:rFonts w:ascii="GHEA Mariam" w:hAnsi="GHEA Mariam"/>
          <w:sz w:val="22"/>
        </w:rPr>
      </w:pPr>
      <w:r w:rsidRPr="00817ECB">
        <w:rPr>
          <w:rFonts w:ascii="GHEA Mariam" w:hAnsi="GHEA Mariam"/>
        </w:rPr>
        <w:t>25.</w:t>
      </w:r>
      <w:r w:rsidRPr="00817ECB">
        <w:rPr>
          <w:rFonts w:ascii="GHEA Mariam" w:hAnsi="GHEA Mariam"/>
          <w:sz w:val="22"/>
        </w:rPr>
        <w:tab/>
      </w:r>
      <w:r w:rsidRPr="00817ECB">
        <w:rPr>
          <w:rFonts w:ascii="GHEA Mariam" w:hAnsi="GHEA Mariam"/>
        </w:rPr>
        <w:t>Հայտերի բացում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_Toc482200509 \h </w:instrText>
      </w:r>
      <w:r w:rsidRPr="00817ECB">
        <w:rPr>
          <w:rFonts w:ascii="GHEA Mariam" w:hAnsi="GHEA Mariam"/>
        </w:rPr>
      </w:r>
      <w:r w:rsidRPr="00817ECB">
        <w:rPr>
          <w:rFonts w:ascii="GHEA Mariam" w:hAnsi="GHEA Mariam"/>
        </w:rPr>
        <w:fldChar w:fldCharType="separate"/>
      </w:r>
      <w:r w:rsidR="002A5C0A">
        <w:rPr>
          <w:rFonts w:ascii="GHEA Mariam" w:hAnsi="GHEA Mariam"/>
        </w:rPr>
        <w:t>24</w:t>
      </w:r>
      <w:r w:rsidRPr="00817ECB">
        <w:rPr>
          <w:rFonts w:ascii="GHEA Mariam" w:hAnsi="GHEA Mariam"/>
        </w:rPr>
        <w:fldChar w:fldCharType="end"/>
      </w:r>
    </w:p>
    <w:p w14:paraId="11321CE3" w14:textId="54D9D1DF" w:rsidR="003C108C" w:rsidRPr="00817ECB" w:rsidRDefault="003C108C">
      <w:pPr>
        <w:pStyle w:val="TOC1"/>
        <w:rPr>
          <w:rFonts w:ascii="GHEA Mariam" w:hAnsi="GHEA Mariam"/>
          <w:b w:val="0"/>
          <w:sz w:val="22"/>
        </w:rPr>
      </w:pPr>
      <w:r w:rsidRPr="00817ECB">
        <w:rPr>
          <w:rFonts w:ascii="GHEA Mariam" w:hAnsi="GHEA Mariam"/>
        </w:rPr>
        <w:t>Ե. Հայտերի գնահատում և համեմատում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_Toc482200510 \h </w:instrText>
      </w:r>
      <w:r w:rsidRPr="00817ECB">
        <w:rPr>
          <w:rFonts w:ascii="GHEA Mariam" w:hAnsi="GHEA Mariam"/>
        </w:rPr>
      </w:r>
      <w:r w:rsidRPr="00817ECB">
        <w:rPr>
          <w:rFonts w:ascii="GHEA Mariam" w:hAnsi="GHEA Mariam"/>
        </w:rPr>
        <w:fldChar w:fldCharType="separate"/>
      </w:r>
      <w:r w:rsidR="002A5C0A">
        <w:rPr>
          <w:rFonts w:ascii="GHEA Mariam" w:hAnsi="GHEA Mariam"/>
        </w:rPr>
        <w:t>24</w:t>
      </w:r>
      <w:r w:rsidRPr="00817ECB">
        <w:rPr>
          <w:rFonts w:ascii="GHEA Mariam" w:hAnsi="GHEA Mariam"/>
        </w:rPr>
        <w:fldChar w:fldCharType="end"/>
      </w:r>
    </w:p>
    <w:p w14:paraId="4A8AD8ED" w14:textId="3532B7B5" w:rsidR="003C108C" w:rsidRPr="00817ECB" w:rsidRDefault="003C108C">
      <w:pPr>
        <w:pStyle w:val="TOC2"/>
        <w:rPr>
          <w:rFonts w:ascii="GHEA Mariam" w:hAnsi="GHEA Mariam"/>
          <w:sz w:val="22"/>
        </w:rPr>
      </w:pPr>
      <w:r w:rsidRPr="00817ECB">
        <w:rPr>
          <w:rFonts w:ascii="GHEA Mariam" w:hAnsi="GHEA Mariam"/>
        </w:rPr>
        <w:t>26.</w:t>
      </w:r>
      <w:r w:rsidRPr="00817ECB">
        <w:rPr>
          <w:rFonts w:ascii="GHEA Mariam" w:hAnsi="GHEA Mariam"/>
          <w:sz w:val="22"/>
        </w:rPr>
        <w:tab/>
      </w:r>
      <w:r w:rsidRPr="00817ECB">
        <w:rPr>
          <w:rFonts w:ascii="GHEA Mariam" w:hAnsi="GHEA Mariam"/>
        </w:rPr>
        <w:t>Գաղտնիություն</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_Toc482200511 \h </w:instrText>
      </w:r>
      <w:r w:rsidRPr="00817ECB">
        <w:rPr>
          <w:rFonts w:ascii="GHEA Mariam" w:hAnsi="GHEA Mariam"/>
        </w:rPr>
      </w:r>
      <w:r w:rsidRPr="00817ECB">
        <w:rPr>
          <w:rFonts w:ascii="GHEA Mariam" w:hAnsi="GHEA Mariam"/>
        </w:rPr>
        <w:fldChar w:fldCharType="separate"/>
      </w:r>
      <w:r w:rsidR="002A5C0A">
        <w:rPr>
          <w:rFonts w:ascii="GHEA Mariam" w:hAnsi="GHEA Mariam"/>
        </w:rPr>
        <w:t>24</w:t>
      </w:r>
      <w:r w:rsidRPr="00817ECB">
        <w:rPr>
          <w:rFonts w:ascii="GHEA Mariam" w:hAnsi="GHEA Mariam"/>
        </w:rPr>
        <w:fldChar w:fldCharType="end"/>
      </w:r>
    </w:p>
    <w:p w14:paraId="4BB0D93C" w14:textId="2391FF2A" w:rsidR="003C108C" w:rsidRPr="00817ECB" w:rsidRDefault="003C108C">
      <w:pPr>
        <w:pStyle w:val="TOC2"/>
        <w:rPr>
          <w:rFonts w:ascii="GHEA Mariam" w:hAnsi="GHEA Mariam"/>
          <w:sz w:val="22"/>
        </w:rPr>
      </w:pPr>
      <w:r w:rsidRPr="00817ECB">
        <w:rPr>
          <w:rFonts w:ascii="GHEA Mariam" w:hAnsi="GHEA Mariam"/>
        </w:rPr>
        <w:t>27.</w:t>
      </w:r>
      <w:r w:rsidRPr="00817ECB">
        <w:rPr>
          <w:rFonts w:ascii="GHEA Mariam" w:hAnsi="GHEA Mariam"/>
          <w:sz w:val="22"/>
        </w:rPr>
        <w:tab/>
      </w:r>
      <w:r w:rsidRPr="00817ECB">
        <w:rPr>
          <w:rFonts w:ascii="GHEA Mariam" w:hAnsi="GHEA Mariam"/>
        </w:rPr>
        <w:t>Հայտերի պարզաբանում</w:t>
      </w:r>
      <w:r w:rsidRPr="00817ECB">
        <w:rPr>
          <w:rFonts w:ascii="GHEA Mariam" w:hAnsi="GHEA Mariam"/>
        </w:rPr>
        <w:tab/>
      </w:r>
      <w:r w:rsidRPr="00817ECB">
        <w:rPr>
          <w:rFonts w:ascii="GHEA Mariam" w:hAnsi="GHEA Mariam"/>
        </w:rPr>
        <w:fldChar w:fldCharType="begin"/>
      </w:r>
      <w:r w:rsidRPr="00FF7ABF">
        <w:rPr>
          <w:rFonts w:ascii="GHEA Mariam" w:hAnsi="GHEA Mariam"/>
        </w:rPr>
        <w:instrText xml:space="preserve"> PAGEREF _Toc482200512 \h </w:instrText>
      </w:r>
      <w:r w:rsidRPr="00817ECB">
        <w:rPr>
          <w:rFonts w:ascii="GHEA Mariam" w:hAnsi="GHEA Mariam"/>
        </w:rPr>
      </w:r>
      <w:r w:rsidRPr="00817ECB">
        <w:rPr>
          <w:rFonts w:ascii="GHEA Mariam" w:hAnsi="GHEA Mariam"/>
        </w:rPr>
        <w:fldChar w:fldCharType="separate"/>
      </w:r>
      <w:r w:rsidR="002A5C0A">
        <w:rPr>
          <w:rFonts w:ascii="GHEA Mariam" w:hAnsi="GHEA Mariam"/>
        </w:rPr>
        <w:t>25</w:t>
      </w:r>
      <w:r w:rsidRPr="00817ECB">
        <w:rPr>
          <w:rFonts w:ascii="GHEA Mariam" w:hAnsi="GHEA Mariam"/>
        </w:rPr>
        <w:fldChar w:fldCharType="end"/>
      </w:r>
    </w:p>
    <w:p w14:paraId="5A8AA42B" w14:textId="3D481CB5" w:rsidR="003C108C" w:rsidRPr="00817ECB" w:rsidRDefault="003C108C">
      <w:pPr>
        <w:pStyle w:val="TOC2"/>
        <w:rPr>
          <w:rFonts w:ascii="GHEA Mariam" w:hAnsi="GHEA Mariam"/>
          <w:sz w:val="22"/>
        </w:rPr>
      </w:pPr>
      <w:r w:rsidRPr="00817ECB">
        <w:rPr>
          <w:rFonts w:ascii="GHEA Mariam" w:hAnsi="GHEA Mariam"/>
        </w:rPr>
        <w:t>28. Շեղումներ, վերապահումներ և բացթողումներ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_Toc482200513 \h </w:instrText>
      </w:r>
      <w:r w:rsidRPr="00817ECB">
        <w:rPr>
          <w:rFonts w:ascii="GHEA Mariam" w:hAnsi="GHEA Mariam"/>
        </w:rPr>
      </w:r>
      <w:r w:rsidRPr="00817ECB">
        <w:rPr>
          <w:rFonts w:ascii="GHEA Mariam" w:hAnsi="GHEA Mariam"/>
        </w:rPr>
        <w:fldChar w:fldCharType="separate"/>
      </w:r>
      <w:r w:rsidR="002A5C0A">
        <w:rPr>
          <w:rFonts w:ascii="GHEA Mariam" w:hAnsi="GHEA Mariam"/>
        </w:rPr>
        <w:t>25</w:t>
      </w:r>
      <w:r w:rsidRPr="00817ECB">
        <w:rPr>
          <w:rFonts w:ascii="GHEA Mariam" w:hAnsi="GHEA Mariam"/>
        </w:rPr>
        <w:fldChar w:fldCharType="end"/>
      </w:r>
    </w:p>
    <w:p w14:paraId="13C8E981" w14:textId="250E93B9" w:rsidR="003C108C" w:rsidRPr="00817ECB" w:rsidRDefault="003C108C">
      <w:pPr>
        <w:pStyle w:val="TOC2"/>
        <w:rPr>
          <w:rFonts w:ascii="GHEA Mariam" w:hAnsi="GHEA Mariam"/>
          <w:sz w:val="22"/>
        </w:rPr>
      </w:pPr>
      <w:r w:rsidRPr="00817ECB">
        <w:rPr>
          <w:rFonts w:ascii="GHEA Mariam" w:hAnsi="GHEA Mariam"/>
        </w:rPr>
        <w:t>29.</w:t>
      </w:r>
      <w:r w:rsidRPr="00817ECB">
        <w:rPr>
          <w:rFonts w:ascii="GHEA Mariam" w:hAnsi="GHEA Mariam"/>
          <w:sz w:val="22"/>
        </w:rPr>
        <w:tab/>
      </w:r>
      <w:r w:rsidRPr="00817ECB">
        <w:rPr>
          <w:rFonts w:ascii="GHEA Mariam" w:hAnsi="GHEA Mariam"/>
        </w:rPr>
        <w:t xml:space="preserve"> Հայտերի համապատասխանելիության որոշում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_Toc482200514 \h </w:instrText>
      </w:r>
      <w:r w:rsidRPr="00817ECB">
        <w:rPr>
          <w:rFonts w:ascii="GHEA Mariam" w:hAnsi="GHEA Mariam"/>
        </w:rPr>
      </w:r>
      <w:r w:rsidRPr="00817ECB">
        <w:rPr>
          <w:rFonts w:ascii="GHEA Mariam" w:hAnsi="GHEA Mariam"/>
        </w:rPr>
        <w:fldChar w:fldCharType="separate"/>
      </w:r>
      <w:r w:rsidR="002A5C0A">
        <w:rPr>
          <w:rFonts w:ascii="GHEA Mariam" w:hAnsi="GHEA Mariam"/>
        </w:rPr>
        <w:t>25</w:t>
      </w:r>
      <w:r w:rsidRPr="00817ECB">
        <w:rPr>
          <w:rFonts w:ascii="GHEA Mariam" w:hAnsi="GHEA Mariam"/>
        </w:rPr>
        <w:fldChar w:fldCharType="end"/>
      </w:r>
    </w:p>
    <w:p w14:paraId="1DB2B236" w14:textId="01B6E82A" w:rsidR="003C108C" w:rsidRPr="00817ECB" w:rsidRDefault="003C108C">
      <w:pPr>
        <w:pStyle w:val="TOC2"/>
        <w:rPr>
          <w:rFonts w:ascii="GHEA Mariam" w:hAnsi="GHEA Mariam"/>
          <w:sz w:val="22"/>
        </w:rPr>
      </w:pPr>
      <w:r w:rsidRPr="00817ECB">
        <w:rPr>
          <w:rFonts w:ascii="GHEA Mariam" w:hAnsi="GHEA Mariam"/>
        </w:rPr>
        <w:t>30.</w:t>
      </w:r>
      <w:r w:rsidRPr="00817ECB">
        <w:rPr>
          <w:rFonts w:ascii="GHEA Mariam" w:hAnsi="GHEA Mariam"/>
          <w:sz w:val="22"/>
        </w:rPr>
        <w:tab/>
      </w:r>
      <w:r w:rsidRPr="00817ECB">
        <w:rPr>
          <w:rFonts w:ascii="GHEA Mariam" w:hAnsi="GHEA Mariam"/>
        </w:rPr>
        <w:t>Անհամապատասխանություններ, սխալներ և բացթողումներ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_Toc482200515 \h </w:instrText>
      </w:r>
      <w:r w:rsidRPr="00817ECB">
        <w:rPr>
          <w:rFonts w:ascii="GHEA Mariam" w:hAnsi="GHEA Mariam"/>
        </w:rPr>
      </w:r>
      <w:r w:rsidRPr="00817ECB">
        <w:rPr>
          <w:rFonts w:ascii="GHEA Mariam" w:hAnsi="GHEA Mariam"/>
        </w:rPr>
        <w:fldChar w:fldCharType="separate"/>
      </w:r>
      <w:r w:rsidR="002A5C0A">
        <w:rPr>
          <w:rFonts w:ascii="GHEA Mariam" w:hAnsi="GHEA Mariam"/>
        </w:rPr>
        <w:t>26</w:t>
      </w:r>
      <w:r w:rsidRPr="00817ECB">
        <w:rPr>
          <w:rFonts w:ascii="GHEA Mariam" w:hAnsi="GHEA Mariam"/>
        </w:rPr>
        <w:fldChar w:fldCharType="end"/>
      </w:r>
    </w:p>
    <w:p w14:paraId="6B6B8BDE" w14:textId="3A6885D6" w:rsidR="003C108C" w:rsidRPr="00817ECB" w:rsidRDefault="003C108C">
      <w:pPr>
        <w:pStyle w:val="TOC2"/>
        <w:rPr>
          <w:rFonts w:ascii="GHEA Mariam" w:hAnsi="GHEA Mariam"/>
          <w:sz w:val="22"/>
        </w:rPr>
      </w:pPr>
      <w:r w:rsidRPr="00817ECB">
        <w:rPr>
          <w:rFonts w:ascii="GHEA Mariam" w:hAnsi="GHEA Mariam"/>
        </w:rPr>
        <w:t>31.</w:t>
      </w:r>
      <w:r w:rsidR="0045189B">
        <w:rPr>
          <w:rFonts w:ascii="GHEA Mariam" w:hAnsi="GHEA Mariam"/>
          <w:lang w:val="hy-AM"/>
        </w:rPr>
        <w:t xml:space="preserve"> </w:t>
      </w:r>
      <w:r w:rsidRPr="00817ECB">
        <w:rPr>
          <w:rFonts w:ascii="GHEA Mariam" w:hAnsi="GHEA Mariam"/>
        </w:rPr>
        <w:t>Մաթեմատիկական սխալների ուղղում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_Toc482200516 \h </w:instrText>
      </w:r>
      <w:r w:rsidRPr="00817ECB">
        <w:rPr>
          <w:rFonts w:ascii="GHEA Mariam" w:hAnsi="GHEA Mariam"/>
        </w:rPr>
      </w:r>
      <w:r w:rsidRPr="00817ECB">
        <w:rPr>
          <w:rFonts w:ascii="GHEA Mariam" w:hAnsi="GHEA Mariam"/>
        </w:rPr>
        <w:fldChar w:fldCharType="separate"/>
      </w:r>
      <w:r w:rsidR="002A5C0A">
        <w:rPr>
          <w:rFonts w:ascii="GHEA Mariam" w:hAnsi="GHEA Mariam"/>
        </w:rPr>
        <w:t>27</w:t>
      </w:r>
      <w:r w:rsidRPr="00817ECB">
        <w:rPr>
          <w:rFonts w:ascii="GHEA Mariam" w:hAnsi="GHEA Mariam"/>
        </w:rPr>
        <w:fldChar w:fldCharType="end"/>
      </w:r>
    </w:p>
    <w:p w14:paraId="17E1C414" w14:textId="67024D03" w:rsidR="003C108C" w:rsidRPr="00817ECB" w:rsidRDefault="003C108C">
      <w:pPr>
        <w:pStyle w:val="TOC2"/>
        <w:rPr>
          <w:rFonts w:ascii="GHEA Mariam" w:hAnsi="GHEA Mariam"/>
          <w:sz w:val="22"/>
        </w:rPr>
      </w:pPr>
      <w:r w:rsidRPr="00817ECB">
        <w:rPr>
          <w:rFonts w:ascii="GHEA Mariam" w:hAnsi="GHEA Mariam"/>
        </w:rPr>
        <w:t>32.</w:t>
      </w:r>
      <w:r w:rsidRPr="00817ECB">
        <w:rPr>
          <w:rFonts w:ascii="GHEA Mariam" w:hAnsi="GHEA Mariam"/>
          <w:sz w:val="22"/>
        </w:rPr>
        <w:tab/>
      </w:r>
      <w:r w:rsidRPr="00817ECB">
        <w:rPr>
          <w:rFonts w:ascii="GHEA Mariam" w:hAnsi="GHEA Mariam"/>
        </w:rPr>
        <w:t>Հայտերի գնահատում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_Toc482200517 \h </w:instrText>
      </w:r>
      <w:r w:rsidRPr="00817ECB">
        <w:rPr>
          <w:rFonts w:ascii="GHEA Mariam" w:hAnsi="GHEA Mariam"/>
        </w:rPr>
      </w:r>
      <w:r w:rsidRPr="00817ECB">
        <w:rPr>
          <w:rFonts w:ascii="GHEA Mariam" w:hAnsi="GHEA Mariam"/>
        </w:rPr>
        <w:fldChar w:fldCharType="separate"/>
      </w:r>
      <w:r w:rsidR="002A5C0A">
        <w:rPr>
          <w:rFonts w:ascii="GHEA Mariam" w:hAnsi="GHEA Mariam"/>
        </w:rPr>
        <w:t>28</w:t>
      </w:r>
      <w:r w:rsidRPr="00817ECB">
        <w:rPr>
          <w:rFonts w:ascii="GHEA Mariam" w:hAnsi="GHEA Mariam"/>
        </w:rPr>
        <w:fldChar w:fldCharType="end"/>
      </w:r>
    </w:p>
    <w:p w14:paraId="4B2BF3A1" w14:textId="74C86A02" w:rsidR="003C108C" w:rsidRPr="00817ECB" w:rsidRDefault="003C108C">
      <w:pPr>
        <w:pStyle w:val="TOC2"/>
        <w:rPr>
          <w:rFonts w:ascii="GHEA Mariam" w:hAnsi="GHEA Mariam"/>
          <w:sz w:val="22"/>
        </w:rPr>
      </w:pPr>
      <w:r w:rsidRPr="00817ECB">
        <w:rPr>
          <w:rFonts w:ascii="GHEA Mariam" w:hAnsi="GHEA Mariam"/>
        </w:rPr>
        <w:t xml:space="preserve">33. </w:t>
      </w:r>
      <w:r w:rsidRPr="00817ECB">
        <w:rPr>
          <w:rFonts w:ascii="GHEA Mariam" w:hAnsi="GHEA Mariam"/>
          <w:lang w:val="hy-AM"/>
        </w:rPr>
        <w:t>Հայտերի համեմատում</w:t>
      </w:r>
      <w:r w:rsidRPr="00817ECB">
        <w:rPr>
          <w:rFonts w:ascii="GHEA Mariam" w:hAnsi="GHEA Mariam"/>
        </w:rPr>
        <w:tab/>
      </w:r>
      <w:r w:rsidRPr="00817ECB">
        <w:rPr>
          <w:rFonts w:ascii="GHEA Mariam" w:hAnsi="GHEA Mariam"/>
        </w:rPr>
        <w:fldChar w:fldCharType="begin"/>
      </w:r>
      <w:r w:rsidRPr="00FF7ABF">
        <w:rPr>
          <w:rFonts w:ascii="GHEA Mariam" w:hAnsi="GHEA Mariam"/>
        </w:rPr>
        <w:instrText xml:space="preserve"> PAGEREF _Toc482200518 \h </w:instrText>
      </w:r>
      <w:r w:rsidRPr="00817ECB">
        <w:rPr>
          <w:rFonts w:ascii="GHEA Mariam" w:hAnsi="GHEA Mariam"/>
        </w:rPr>
      </w:r>
      <w:r w:rsidRPr="00817ECB">
        <w:rPr>
          <w:rFonts w:ascii="GHEA Mariam" w:hAnsi="GHEA Mariam"/>
        </w:rPr>
        <w:fldChar w:fldCharType="separate"/>
      </w:r>
      <w:r w:rsidR="002A5C0A">
        <w:rPr>
          <w:rFonts w:ascii="GHEA Mariam" w:hAnsi="GHEA Mariam"/>
        </w:rPr>
        <w:t>29</w:t>
      </w:r>
      <w:r w:rsidRPr="00817ECB">
        <w:rPr>
          <w:rFonts w:ascii="GHEA Mariam" w:hAnsi="GHEA Mariam"/>
        </w:rPr>
        <w:fldChar w:fldCharType="end"/>
      </w:r>
    </w:p>
    <w:p w14:paraId="702E4273" w14:textId="2746227C" w:rsidR="003C108C" w:rsidRPr="00817ECB" w:rsidRDefault="003C108C">
      <w:pPr>
        <w:pStyle w:val="TOC2"/>
        <w:rPr>
          <w:rFonts w:ascii="GHEA Mariam" w:hAnsi="GHEA Mariam"/>
          <w:sz w:val="22"/>
        </w:rPr>
      </w:pPr>
      <w:r w:rsidRPr="00817ECB">
        <w:rPr>
          <w:rFonts w:ascii="GHEA Mariam" w:hAnsi="GHEA Mariam"/>
        </w:rPr>
        <w:t>34.</w:t>
      </w:r>
      <w:r w:rsidRPr="00817ECB">
        <w:rPr>
          <w:rFonts w:ascii="GHEA Mariam" w:hAnsi="GHEA Mariam"/>
          <w:sz w:val="22"/>
        </w:rPr>
        <w:tab/>
      </w:r>
      <w:r w:rsidRPr="00817ECB">
        <w:rPr>
          <w:rFonts w:ascii="GHEA Mariam" w:hAnsi="GHEA Mariam"/>
        </w:rPr>
        <w:t>Հայտատուի որակավորում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_Toc482200519 \h </w:instrText>
      </w:r>
      <w:r w:rsidRPr="00817ECB">
        <w:rPr>
          <w:rFonts w:ascii="GHEA Mariam" w:hAnsi="GHEA Mariam"/>
        </w:rPr>
      </w:r>
      <w:r w:rsidRPr="00817ECB">
        <w:rPr>
          <w:rFonts w:ascii="GHEA Mariam" w:hAnsi="GHEA Mariam"/>
        </w:rPr>
        <w:fldChar w:fldCharType="separate"/>
      </w:r>
      <w:r w:rsidR="002A5C0A">
        <w:rPr>
          <w:rFonts w:ascii="GHEA Mariam" w:hAnsi="GHEA Mariam"/>
        </w:rPr>
        <w:t>29</w:t>
      </w:r>
      <w:r w:rsidRPr="00817ECB">
        <w:rPr>
          <w:rFonts w:ascii="GHEA Mariam" w:hAnsi="GHEA Mariam"/>
        </w:rPr>
        <w:fldChar w:fldCharType="end"/>
      </w:r>
    </w:p>
    <w:p w14:paraId="39B82340" w14:textId="1B0A1EC9" w:rsidR="003C108C" w:rsidRPr="00817ECB" w:rsidRDefault="003C108C">
      <w:pPr>
        <w:pStyle w:val="TOC2"/>
        <w:rPr>
          <w:rFonts w:ascii="GHEA Mariam" w:hAnsi="GHEA Mariam"/>
          <w:sz w:val="22"/>
        </w:rPr>
      </w:pPr>
      <w:r w:rsidRPr="00817ECB">
        <w:rPr>
          <w:rFonts w:ascii="GHEA Mariam" w:hAnsi="GHEA Mariam"/>
          <w:lang w:val="hy-AM"/>
        </w:rPr>
        <w:t>35.</w:t>
      </w:r>
      <w:r w:rsidRPr="00817ECB">
        <w:rPr>
          <w:rFonts w:ascii="GHEA Mariam" w:hAnsi="GHEA Mariam"/>
          <w:sz w:val="22"/>
        </w:rPr>
        <w:tab/>
      </w:r>
      <w:r w:rsidRPr="00817ECB">
        <w:rPr>
          <w:rFonts w:ascii="GHEA Mariam" w:hAnsi="GHEA Mariam"/>
          <w:lang w:val="hy-AM"/>
        </w:rPr>
        <w:t>Ցանկացած հայտ ընդունելու և ցանկացած կամ բոլոր հայտերը մերժելու Գնորդի իրավունք</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_Toc482200520 \h </w:instrText>
      </w:r>
      <w:r w:rsidRPr="00817ECB">
        <w:rPr>
          <w:rFonts w:ascii="GHEA Mariam" w:hAnsi="GHEA Mariam"/>
        </w:rPr>
      </w:r>
      <w:r w:rsidRPr="00817ECB">
        <w:rPr>
          <w:rFonts w:ascii="GHEA Mariam" w:hAnsi="GHEA Mariam"/>
        </w:rPr>
        <w:fldChar w:fldCharType="separate"/>
      </w:r>
      <w:r w:rsidR="002A5C0A">
        <w:rPr>
          <w:rFonts w:ascii="GHEA Mariam" w:hAnsi="GHEA Mariam"/>
        </w:rPr>
        <w:t>30</w:t>
      </w:r>
      <w:r w:rsidRPr="00817ECB">
        <w:rPr>
          <w:rFonts w:ascii="GHEA Mariam" w:hAnsi="GHEA Mariam"/>
        </w:rPr>
        <w:fldChar w:fldCharType="end"/>
      </w:r>
    </w:p>
    <w:p w14:paraId="682D1042" w14:textId="6CF6EF04" w:rsidR="003C108C" w:rsidRPr="00817ECB" w:rsidRDefault="003C108C">
      <w:pPr>
        <w:pStyle w:val="TOC1"/>
        <w:rPr>
          <w:rFonts w:ascii="GHEA Mariam" w:hAnsi="GHEA Mariam"/>
          <w:b w:val="0"/>
          <w:sz w:val="22"/>
        </w:rPr>
      </w:pPr>
      <w:r w:rsidRPr="00817ECB">
        <w:rPr>
          <w:rFonts w:ascii="GHEA Mariam" w:hAnsi="GHEA Mariam"/>
        </w:rPr>
        <w:t xml:space="preserve">Զ. </w:t>
      </w:r>
      <w:r w:rsidRPr="00817ECB">
        <w:rPr>
          <w:rFonts w:ascii="GHEA Mariam" w:hAnsi="GHEA Mariam"/>
          <w:lang w:val="hy-AM"/>
        </w:rPr>
        <w:t>Պայմանագրի շնորհում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_Toc482200521 \h </w:instrText>
      </w:r>
      <w:r w:rsidRPr="00817ECB">
        <w:rPr>
          <w:rFonts w:ascii="GHEA Mariam" w:hAnsi="GHEA Mariam"/>
        </w:rPr>
      </w:r>
      <w:r w:rsidRPr="00817ECB">
        <w:rPr>
          <w:rFonts w:ascii="GHEA Mariam" w:hAnsi="GHEA Mariam"/>
        </w:rPr>
        <w:fldChar w:fldCharType="separate"/>
      </w:r>
      <w:r w:rsidR="002A5C0A">
        <w:rPr>
          <w:rFonts w:ascii="GHEA Mariam" w:hAnsi="GHEA Mariam"/>
        </w:rPr>
        <w:t>30</w:t>
      </w:r>
      <w:r w:rsidRPr="00817ECB">
        <w:rPr>
          <w:rFonts w:ascii="GHEA Mariam" w:hAnsi="GHEA Mariam"/>
        </w:rPr>
        <w:fldChar w:fldCharType="end"/>
      </w:r>
    </w:p>
    <w:p w14:paraId="23D5B528" w14:textId="21AB3493" w:rsidR="003C108C" w:rsidRPr="00817ECB" w:rsidRDefault="003C108C">
      <w:pPr>
        <w:pStyle w:val="TOC2"/>
        <w:rPr>
          <w:rFonts w:ascii="GHEA Mariam" w:hAnsi="GHEA Mariam"/>
          <w:sz w:val="22"/>
        </w:rPr>
      </w:pPr>
      <w:r w:rsidRPr="00817ECB">
        <w:rPr>
          <w:rFonts w:ascii="GHEA Mariam" w:hAnsi="GHEA Mariam"/>
        </w:rPr>
        <w:t>36.</w:t>
      </w:r>
      <w:r w:rsidRPr="00817ECB">
        <w:rPr>
          <w:rFonts w:ascii="GHEA Mariam" w:hAnsi="GHEA Mariam"/>
          <w:sz w:val="22"/>
        </w:rPr>
        <w:tab/>
      </w:r>
      <w:r w:rsidRPr="00817ECB">
        <w:rPr>
          <w:rFonts w:ascii="GHEA Mariam" w:hAnsi="GHEA Mariam"/>
          <w:lang w:val="hy-AM"/>
        </w:rPr>
        <w:t>Պայմանագրի շնորհման չափանիշներ</w:t>
      </w:r>
      <w:r w:rsidRPr="00817ECB">
        <w:rPr>
          <w:rFonts w:ascii="GHEA Mariam" w:hAnsi="GHEA Mariam"/>
        </w:rPr>
        <w:tab/>
      </w:r>
      <w:r w:rsidRPr="00817ECB">
        <w:rPr>
          <w:rFonts w:ascii="GHEA Mariam" w:hAnsi="GHEA Mariam"/>
        </w:rPr>
        <w:fldChar w:fldCharType="begin"/>
      </w:r>
      <w:r w:rsidRPr="00FF7ABF">
        <w:rPr>
          <w:rFonts w:ascii="GHEA Mariam" w:hAnsi="GHEA Mariam"/>
        </w:rPr>
        <w:instrText xml:space="preserve"> PAGEREF _Toc482200522 \h </w:instrText>
      </w:r>
      <w:r w:rsidRPr="00817ECB">
        <w:rPr>
          <w:rFonts w:ascii="GHEA Mariam" w:hAnsi="GHEA Mariam"/>
        </w:rPr>
      </w:r>
      <w:r w:rsidRPr="00817ECB">
        <w:rPr>
          <w:rFonts w:ascii="GHEA Mariam" w:hAnsi="GHEA Mariam"/>
        </w:rPr>
        <w:fldChar w:fldCharType="separate"/>
      </w:r>
      <w:r w:rsidR="002A5C0A">
        <w:rPr>
          <w:rFonts w:ascii="GHEA Mariam" w:hAnsi="GHEA Mariam"/>
        </w:rPr>
        <w:t>30</w:t>
      </w:r>
      <w:r w:rsidRPr="00817ECB">
        <w:rPr>
          <w:rFonts w:ascii="GHEA Mariam" w:hAnsi="GHEA Mariam"/>
        </w:rPr>
        <w:fldChar w:fldCharType="end"/>
      </w:r>
    </w:p>
    <w:p w14:paraId="589378B3" w14:textId="3F4C0E81" w:rsidR="003C108C" w:rsidRPr="00817ECB" w:rsidRDefault="003C108C">
      <w:pPr>
        <w:pStyle w:val="TOC2"/>
        <w:rPr>
          <w:rFonts w:ascii="GHEA Mariam" w:hAnsi="GHEA Mariam"/>
          <w:sz w:val="22"/>
        </w:rPr>
      </w:pPr>
      <w:r w:rsidRPr="00817ECB">
        <w:rPr>
          <w:rFonts w:ascii="GHEA Mariam" w:hAnsi="GHEA Mariam"/>
        </w:rPr>
        <w:t>37.</w:t>
      </w:r>
      <w:r w:rsidRPr="00817ECB">
        <w:rPr>
          <w:rFonts w:ascii="GHEA Mariam" w:hAnsi="GHEA Mariam"/>
          <w:sz w:val="22"/>
        </w:rPr>
        <w:tab/>
      </w:r>
      <w:r w:rsidRPr="00817ECB">
        <w:rPr>
          <w:rFonts w:ascii="GHEA Mariam" w:hAnsi="GHEA Mariam"/>
          <w:lang w:val="hy-AM"/>
        </w:rPr>
        <w:t>Պայմանագրի շնորհման ժամանակ քանակների փոփոխման գնորդի իրավունք</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_Toc482200523 \h </w:instrText>
      </w:r>
      <w:r w:rsidRPr="00817ECB">
        <w:rPr>
          <w:rFonts w:ascii="GHEA Mariam" w:hAnsi="GHEA Mariam"/>
        </w:rPr>
      </w:r>
      <w:r w:rsidRPr="00817ECB">
        <w:rPr>
          <w:rFonts w:ascii="GHEA Mariam" w:hAnsi="GHEA Mariam"/>
        </w:rPr>
        <w:fldChar w:fldCharType="separate"/>
      </w:r>
      <w:r w:rsidR="002A5C0A">
        <w:rPr>
          <w:rFonts w:ascii="GHEA Mariam" w:hAnsi="GHEA Mariam"/>
        </w:rPr>
        <w:t>30</w:t>
      </w:r>
      <w:r w:rsidRPr="00817ECB">
        <w:rPr>
          <w:rFonts w:ascii="GHEA Mariam" w:hAnsi="GHEA Mariam"/>
        </w:rPr>
        <w:fldChar w:fldCharType="end"/>
      </w:r>
    </w:p>
    <w:p w14:paraId="2C8A5B92" w14:textId="09154F6B" w:rsidR="003C108C" w:rsidRPr="00817ECB" w:rsidRDefault="003C108C">
      <w:pPr>
        <w:pStyle w:val="TOC2"/>
        <w:rPr>
          <w:rFonts w:ascii="GHEA Mariam" w:hAnsi="GHEA Mariam"/>
          <w:sz w:val="22"/>
        </w:rPr>
      </w:pPr>
      <w:r w:rsidRPr="00817ECB">
        <w:rPr>
          <w:rFonts w:ascii="GHEA Mariam" w:hAnsi="GHEA Mariam"/>
        </w:rPr>
        <w:t>38.</w:t>
      </w:r>
      <w:r w:rsidRPr="00817ECB">
        <w:rPr>
          <w:rFonts w:ascii="GHEA Mariam" w:hAnsi="GHEA Mariam"/>
          <w:sz w:val="22"/>
        </w:rPr>
        <w:tab/>
      </w:r>
      <w:r w:rsidRPr="00817ECB">
        <w:rPr>
          <w:rFonts w:ascii="GHEA Mariam" w:hAnsi="GHEA Mariam"/>
          <w:lang w:val="hy-AM"/>
        </w:rPr>
        <w:t>Պայմանագրի շնորհման վերաբերյալ ծանուցում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_Toc482200524 \h </w:instrText>
      </w:r>
      <w:r w:rsidRPr="00817ECB">
        <w:rPr>
          <w:rFonts w:ascii="GHEA Mariam" w:hAnsi="GHEA Mariam"/>
        </w:rPr>
      </w:r>
      <w:r w:rsidRPr="00817ECB">
        <w:rPr>
          <w:rFonts w:ascii="GHEA Mariam" w:hAnsi="GHEA Mariam"/>
        </w:rPr>
        <w:fldChar w:fldCharType="separate"/>
      </w:r>
      <w:r w:rsidR="002A5C0A">
        <w:rPr>
          <w:rFonts w:ascii="GHEA Mariam" w:hAnsi="GHEA Mariam"/>
        </w:rPr>
        <w:t>31</w:t>
      </w:r>
      <w:r w:rsidRPr="00817ECB">
        <w:rPr>
          <w:rFonts w:ascii="GHEA Mariam" w:hAnsi="GHEA Mariam"/>
        </w:rPr>
        <w:fldChar w:fldCharType="end"/>
      </w:r>
    </w:p>
    <w:p w14:paraId="52E7C322" w14:textId="06721BA8" w:rsidR="003C108C" w:rsidRPr="00817ECB" w:rsidRDefault="003C108C">
      <w:pPr>
        <w:pStyle w:val="TOC2"/>
        <w:rPr>
          <w:rFonts w:ascii="GHEA Mariam" w:hAnsi="GHEA Mariam"/>
          <w:sz w:val="22"/>
        </w:rPr>
      </w:pPr>
      <w:r w:rsidRPr="00817ECB">
        <w:rPr>
          <w:rFonts w:ascii="GHEA Mariam" w:hAnsi="GHEA Mariam"/>
        </w:rPr>
        <w:t xml:space="preserve">39. </w:t>
      </w:r>
      <w:r w:rsidRPr="00817ECB">
        <w:rPr>
          <w:rFonts w:ascii="GHEA Mariam" w:hAnsi="GHEA Mariam"/>
          <w:lang w:val="hy-AM"/>
        </w:rPr>
        <w:t>Պայմանագրի ստորագրում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_Toc482200525 \h </w:instrText>
      </w:r>
      <w:r w:rsidRPr="00817ECB">
        <w:rPr>
          <w:rFonts w:ascii="GHEA Mariam" w:hAnsi="GHEA Mariam"/>
        </w:rPr>
      </w:r>
      <w:r w:rsidRPr="00817ECB">
        <w:rPr>
          <w:rFonts w:ascii="GHEA Mariam" w:hAnsi="GHEA Mariam"/>
        </w:rPr>
        <w:fldChar w:fldCharType="separate"/>
      </w:r>
      <w:r w:rsidR="002A5C0A">
        <w:rPr>
          <w:rFonts w:ascii="GHEA Mariam" w:hAnsi="GHEA Mariam"/>
        </w:rPr>
        <w:t>31</w:t>
      </w:r>
      <w:r w:rsidRPr="00817ECB">
        <w:rPr>
          <w:rFonts w:ascii="GHEA Mariam" w:hAnsi="GHEA Mariam"/>
        </w:rPr>
        <w:fldChar w:fldCharType="end"/>
      </w:r>
    </w:p>
    <w:p w14:paraId="2035DA0D" w14:textId="06EE5F54" w:rsidR="003C108C" w:rsidRPr="00817ECB" w:rsidRDefault="003C108C">
      <w:pPr>
        <w:pStyle w:val="TOC2"/>
        <w:rPr>
          <w:rFonts w:ascii="GHEA Mariam" w:hAnsi="GHEA Mariam"/>
          <w:sz w:val="22"/>
        </w:rPr>
      </w:pPr>
      <w:r w:rsidRPr="00817ECB">
        <w:rPr>
          <w:rFonts w:ascii="GHEA Mariam" w:hAnsi="GHEA Mariam"/>
        </w:rPr>
        <w:t>40.</w:t>
      </w:r>
      <w:r w:rsidRPr="00817ECB">
        <w:rPr>
          <w:rFonts w:ascii="GHEA Mariam" w:hAnsi="GHEA Mariam"/>
          <w:sz w:val="22"/>
        </w:rPr>
        <w:tab/>
      </w:r>
      <w:r w:rsidRPr="00817ECB">
        <w:rPr>
          <w:rFonts w:ascii="GHEA Mariam" w:hAnsi="GHEA Mariam"/>
          <w:lang w:val="hy-AM"/>
        </w:rPr>
        <w:t>Պայմանագրի կատարման երաշխիք</w:t>
      </w:r>
      <w:r w:rsidRPr="00817ECB">
        <w:rPr>
          <w:rFonts w:ascii="GHEA Mariam" w:hAnsi="GHEA Mariam"/>
        </w:rPr>
        <w:tab/>
      </w:r>
      <w:r w:rsidRPr="00817ECB">
        <w:rPr>
          <w:rFonts w:ascii="GHEA Mariam" w:hAnsi="GHEA Mariam"/>
        </w:rPr>
        <w:fldChar w:fldCharType="begin"/>
      </w:r>
      <w:r w:rsidRPr="00FF7ABF">
        <w:rPr>
          <w:rFonts w:ascii="GHEA Mariam" w:hAnsi="GHEA Mariam"/>
        </w:rPr>
        <w:instrText xml:space="preserve"> PAGEREF _Toc482200526 \h </w:instrText>
      </w:r>
      <w:r w:rsidRPr="00817ECB">
        <w:rPr>
          <w:rFonts w:ascii="GHEA Mariam" w:hAnsi="GHEA Mariam"/>
        </w:rPr>
      </w:r>
      <w:r w:rsidRPr="00817ECB">
        <w:rPr>
          <w:rFonts w:ascii="GHEA Mariam" w:hAnsi="GHEA Mariam"/>
        </w:rPr>
        <w:fldChar w:fldCharType="separate"/>
      </w:r>
      <w:r w:rsidR="002A5C0A">
        <w:rPr>
          <w:rFonts w:ascii="GHEA Mariam" w:hAnsi="GHEA Mariam"/>
        </w:rPr>
        <w:t>31</w:t>
      </w:r>
      <w:r w:rsidRPr="00817ECB">
        <w:rPr>
          <w:rFonts w:ascii="GHEA Mariam" w:hAnsi="GHEA Mariam"/>
        </w:rPr>
        <w:fldChar w:fldCharType="end"/>
      </w:r>
    </w:p>
    <w:p w14:paraId="4CFAF160" w14:textId="77777777" w:rsidR="00455149" w:rsidRPr="00817ECB" w:rsidRDefault="007869B7">
      <w:pPr>
        <w:rPr>
          <w:rFonts w:ascii="GHEA Mariam" w:hAnsi="GHEA Mariam"/>
        </w:rPr>
      </w:pPr>
      <w:r w:rsidRPr="00817ECB">
        <w:rPr>
          <w:rFonts w:ascii="GHEA Mariam" w:hAnsi="GHEA Mariam"/>
        </w:rPr>
        <w:fldChar w:fldCharType="end"/>
      </w:r>
    </w:p>
    <w:p w14:paraId="520AC2BF" w14:textId="77777777" w:rsidR="00455149" w:rsidRPr="00817ECB" w:rsidRDefault="00455149">
      <w:pPr>
        <w:rPr>
          <w:rFonts w:ascii="GHEA Mariam" w:hAnsi="GHEA Mariam"/>
        </w:rPr>
      </w:pPr>
    </w:p>
    <w:p w14:paraId="01DDEF2F" w14:textId="77777777" w:rsidR="00455149" w:rsidRPr="00817ECB" w:rsidRDefault="00455149">
      <w:pPr>
        <w:spacing w:after="120"/>
        <w:rPr>
          <w:rFonts w:ascii="GHEA Mariam" w:hAnsi="GHEA Mariam"/>
        </w:rPr>
      </w:pPr>
    </w:p>
    <w:p w14:paraId="3A2D90BA" w14:textId="77777777" w:rsidR="00455149" w:rsidRPr="00817ECB" w:rsidRDefault="00455149">
      <w:pPr>
        <w:jc w:val="right"/>
        <w:outlineLvl w:val="0"/>
        <w:rPr>
          <w:rFonts w:ascii="GHEA Mariam" w:hAnsi="GHEA Mariam"/>
          <w:sz w:val="28"/>
        </w:rPr>
      </w:pPr>
    </w:p>
    <w:p w14:paraId="01160153" w14:textId="77777777" w:rsidR="00455149" w:rsidRPr="00817ECB" w:rsidRDefault="00455149">
      <w:pPr>
        <w:pStyle w:val="TOC1"/>
        <w:rPr>
          <w:rFonts w:ascii="GHEA Mariam" w:hAnsi="GHEA Mariam"/>
        </w:rPr>
      </w:pPr>
    </w:p>
    <w:p w14:paraId="443D77C9" w14:textId="77777777" w:rsidR="00455149" w:rsidRPr="00817ECB" w:rsidRDefault="00455149">
      <w:pPr>
        <w:rPr>
          <w:rFonts w:ascii="GHEA Mariam" w:hAnsi="GHEA Mariam"/>
        </w:rPr>
      </w:pPr>
      <w:r w:rsidRPr="00817ECB">
        <w:rPr>
          <w:rFonts w:ascii="GHEA Mariam" w:hAnsi="GHEA Mariam"/>
        </w:rPr>
        <w:br w:type="page"/>
      </w:r>
    </w:p>
    <w:tbl>
      <w:tblPr>
        <w:tblW w:w="9900" w:type="dxa"/>
        <w:tblInd w:w="-162" w:type="dxa"/>
        <w:tblLayout w:type="fixed"/>
        <w:tblLook w:val="0000" w:firstRow="0" w:lastRow="0" w:firstColumn="0" w:lastColumn="0" w:noHBand="0" w:noVBand="0"/>
      </w:tblPr>
      <w:tblGrid>
        <w:gridCol w:w="2520"/>
        <w:gridCol w:w="7110"/>
        <w:gridCol w:w="270"/>
      </w:tblGrid>
      <w:tr w:rsidR="00455149" w:rsidRPr="002A5C0A" w14:paraId="1ABFA4A7" w14:textId="77777777" w:rsidTr="00817ECB">
        <w:trPr>
          <w:gridAfter w:val="1"/>
          <w:wAfter w:w="270" w:type="dxa"/>
          <w:trHeight w:val="800"/>
        </w:trPr>
        <w:tc>
          <w:tcPr>
            <w:tcW w:w="9630" w:type="dxa"/>
            <w:gridSpan w:val="2"/>
            <w:vAlign w:val="center"/>
          </w:tcPr>
          <w:p w14:paraId="0529416D" w14:textId="77777777" w:rsidR="00455149" w:rsidRPr="00817ECB" w:rsidRDefault="00455149" w:rsidP="0091433F">
            <w:pPr>
              <w:jc w:val="center"/>
              <w:rPr>
                <w:rFonts w:ascii="GHEA Mariam" w:hAnsi="GHEA Mariam"/>
                <w:b/>
                <w:szCs w:val="24"/>
              </w:rPr>
            </w:pPr>
            <w:r w:rsidRPr="00817ECB">
              <w:rPr>
                <w:rFonts w:ascii="GHEA Mariam" w:hAnsi="GHEA Mariam"/>
                <w:b/>
                <w:szCs w:val="24"/>
                <w:u w:val="single"/>
              </w:rPr>
              <w:br w:type="page"/>
            </w:r>
            <w:r w:rsidRPr="00817ECB">
              <w:rPr>
                <w:rFonts w:ascii="GHEA Mariam" w:hAnsi="GHEA Mariam"/>
                <w:b/>
                <w:szCs w:val="24"/>
              </w:rPr>
              <w:br w:type="page"/>
            </w:r>
            <w:bookmarkStart w:id="3" w:name="_Hlt438532663"/>
            <w:bookmarkStart w:id="4" w:name="_Toc438266923"/>
            <w:bookmarkStart w:id="5" w:name="_Toc438267877"/>
            <w:bookmarkStart w:id="6" w:name="_Toc438366664"/>
            <w:bookmarkStart w:id="7" w:name="_Toc507316736"/>
            <w:bookmarkStart w:id="8" w:name="_Toc73332847"/>
            <w:bookmarkEnd w:id="3"/>
            <w:proofErr w:type="spellStart"/>
            <w:r w:rsidR="0091433F" w:rsidRPr="00817ECB">
              <w:rPr>
                <w:rFonts w:ascii="GHEA Mariam" w:hAnsi="GHEA Mariam"/>
                <w:b/>
                <w:szCs w:val="24"/>
              </w:rPr>
              <w:t>Բաժին</w:t>
            </w:r>
            <w:proofErr w:type="spellEnd"/>
            <w:r w:rsidR="0091433F" w:rsidRPr="00817ECB">
              <w:rPr>
                <w:rFonts w:ascii="GHEA Mariam" w:hAnsi="GHEA Mariam"/>
                <w:b/>
                <w:szCs w:val="24"/>
              </w:rPr>
              <w:t xml:space="preserve"> I. </w:t>
            </w:r>
            <w:proofErr w:type="spellStart"/>
            <w:r w:rsidR="0091433F" w:rsidRPr="00817ECB">
              <w:rPr>
                <w:rFonts w:ascii="GHEA Mariam" w:hAnsi="GHEA Mariam"/>
                <w:b/>
                <w:szCs w:val="24"/>
              </w:rPr>
              <w:t>Տվյալներ</w:t>
            </w:r>
            <w:proofErr w:type="spellEnd"/>
            <w:r w:rsidR="0091433F" w:rsidRPr="00817ECB">
              <w:rPr>
                <w:rFonts w:ascii="GHEA Mariam" w:hAnsi="GHEA Mariam"/>
                <w:b/>
                <w:szCs w:val="24"/>
              </w:rPr>
              <w:t xml:space="preserve"> </w:t>
            </w:r>
            <w:proofErr w:type="spellStart"/>
            <w:r w:rsidR="0091433F" w:rsidRPr="00817ECB">
              <w:rPr>
                <w:rFonts w:ascii="GHEA Mariam" w:hAnsi="GHEA Mariam"/>
                <w:b/>
                <w:szCs w:val="24"/>
              </w:rPr>
              <w:t>մրցույթի</w:t>
            </w:r>
            <w:proofErr w:type="spellEnd"/>
            <w:r w:rsidR="0091433F" w:rsidRPr="00817ECB">
              <w:rPr>
                <w:rFonts w:ascii="GHEA Mariam" w:hAnsi="GHEA Mariam"/>
                <w:b/>
                <w:szCs w:val="24"/>
              </w:rPr>
              <w:t xml:space="preserve"> </w:t>
            </w:r>
            <w:proofErr w:type="spellStart"/>
            <w:r w:rsidR="0091433F" w:rsidRPr="00817ECB">
              <w:rPr>
                <w:rFonts w:ascii="GHEA Mariam" w:hAnsi="GHEA Mariam"/>
                <w:b/>
                <w:szCs w:val="24"/>
              </w:rPr>
              <w:t>մասնակիցներին</w:t>
            </w:r>
            <w:bookmarkEnd w:id="4"/>
            <w:bookmarkEnd w:id="5"/>
            <w:bookmarkEnd w:id="6"/>
            <w:bookmarkEnd w:id="7"/>
            <w:bookmarkEnd w:id="8"/>
            <w:proofErr w:type="spellEnd"/>
          </w:p>
        </w:tc>
      </w:tr>
      <w:tr w:rsidR="00455149" w:rsidRPr="002A5C0A" w14:paraId="1CA95E1F" w14:textId="77777777" w:rsidTr="00817ECB">
        <w:trPr>
          <w:gridAfter w:val="1"/>
          <w:wAfter w:w="270" w:type="dxa"/>
        </w:trPr>
        <w:tc>
          <w:tcPr>
            <w:tcW w:w="2520" w:type="dxa"/>
          </w:tcPr>
          <w:p w14:paraId="451C5B08" w14:textId="77777777" w:rsidR="00455149" w:rsidRPr="00817ECB" w:rsidRDefault="00455149">
            <w:pPr>
              <w:pStyle w:val="Heading1-Clausename"/>
              <w:tabs>
                <w:tab w:val="clear" w:pos="360"/>
              </w:tabs>
              <w:spacing w:before="0" w:after="200"/>
              <w:ind w:left="0" w:firstLine="0"/>
              <w:rPr>
                <w:rFonts w:ascii="GHEA Mariam" w:hAnsi="GHEA Mariam"/>
                <w:szCs w:val="24"/>
              </w:rPr>
            </w:pPr>
          </w:p>
        </w:tc>
        <w:tc>
          <w:tcPr>
            <w:tcW w:w="7110" w:type="dxa"/>
            <w:tcBorders>
              <w:bottom w:val="nil"/>
            </w:tcBorders>
          </w:tcPr>
          <w:p w14:paraId="6BDD1CDE" w14:textId="77777777" w:rsidR="00A04BF9" w:rsidRPr="00817ECB" w:rsidRDefault="0091433F" w:rsidP="0091433F">
            <w:pPr>
              <w:pStyle w:val="BodyText2"/>
              <w:tabs>
                <w:tab w:val="clear" w:pos="360"/>
              </w:tabs>
              <w:spacing w:before="0" w:after="200"/>
              <w:ind w:left="48" w:firstLine="0"/>
              <w:rPr>
                <w:rFonts w:ascii="GHEA Mariam" w:hAnsi="GHEA Mariam"/>
                <w:kern w:val="28"/>
                <w:sz w:val="24"/>
                <w:szCs w:val="24"/>
              </w:rPr>
            </w:pPr>
            <w:bookmarkStart w:id="9" w:name="_Toc505659523"/>
            <w:bookmarkStart w:id="10" w:name="_Toc482200480"/>
            <w:bookmarkStart w:id="11" w:name="_Toc503779921"/>
            <w:r w:rsidRPr="00817ECB">
              <w:rPr>
                <w:rFonts w:ascii="GHEA Mariam" w:hAnsi="GHEA Mariam"/>
                <w:sz w:val="24"/>
                <w:szCs w:val="24"/>
              </w:rPr>
              <w:t xml:space="preserve">Ա. </w:t>
            </w:r>
            <w:proofErr w:type="spellStart"/>
            <w:r w:rsidRPr="00817ECB">
              <w:rPr>
                <w:rFonts w:ascii="GHEA Mariam" w:hAnsi="GHEA Mariam"/>
                <w:sz w:val="24"/>
                <w:szCs w:val="24"/>
              </w:rPr>
              <w:t>Ընդհանուր</w:t>
            </w:r>
            <w:bookmarkEnd w:id="9"/>
            <w:bookmarkEnd w:id="10"/>
            <w:bookmarkEnd w:id="11"/>
            <w:proofErr w:type="spellEnd"/>
          </w:p>
        </w:tc>
      </w:tr>
      <w:tr w:rsidR="00455149" w:rsidRPr="002A5C0A" w14:paraId="026F96AC" w14:textId="77777777" w:rsidTr="00817ECB">
        <w:trPr>
          <w:gridAfter w:val="1"/>
          <w:wAfter w:w="270" w:type="dxa"/>
        </w:trPr>
        <w:tc>
          <w:tcPr>
            <w:tcW w:w="2520" w:type="dxa"/>
          </w:tcPr>
          <w:p w14:paraId="288C8D46" w14:textId="77777777" w:rsidR="00455149" w:rsidRPr="00817ECB" w:rsidRDefault="00E92A07" w:rsidP="00481902">
            <w:pPr>
              <w:pStyle w:val="Sec1-Clauses"/>
              <w:spacing w:before="0" w:after="200"/>
              <w:rPr>
                <w:rFonts w:ascii="GHEA Mariam" w:hAnsi="GHEA Mariam"/>
                <w:szCs w:val="24"/>
              </w:rPr>
            </w:pPr>
            <w:bookmarkStart w:id="12" w:name="_Toc482200481"/>
            <w:bookmarkStart w:id="13" w:name="_Toc503779922"/>
            <w:r w:rsidRPr="00817ECB">
              <w:rPr>
                <w:rFonts w:ascii="GHEA Mariam" w:hAnsi="GHEA Mariam"/>
                <w:szCs w:val="24"/>
              </w:rPr>
              <w:t>1.</w:t>
            </w:r>
            <w:r w:rsidR="00652EBF" w:rsidRPr="00817ECB">
              <w:rPr>
                <w:rFonts w:ascii="GHEA Mariam" w:hAnsi="GHEA Mariam"/>
                <w:szCs w:val="24"/>
              </w:rPr>
              <w:tab/>
            </w:r>
            <w:proofErr w:type="spellStart"/>
            <w:r w:rsidR="00481902" w:rsidRPr="00817ECB">
              <w:rPr>
                <w:rFonts w:ascii="GHEA Mariam" w:hAnsi="GHEA Mariam"/>
                <w:szCs w:val="24"/>
              </w:rPr>
              <w:t>Հայտի</w:t>
            </w:r>
            <w:proofErr w:type="spellEnd"/>
            <w:r w:rsidR="00481902" w:rsidRPr="00817ECB">
              <w:rPr>
                <w:rFonts w:ascii="GHEA Mariam" w:hAnsi="GHEA Mariam"/>
                <w:szCs w:val="24"/>
              </w:rPr>
              <w:t xml:space="preserve"> </w:t>
            </w:r>
            <w:proofErr w:type="spellStart"/>
            <w:r w:rsidR="00481902" w:rsidRPr="00817ECB">
              <w:rPr>
                <w:rFonts w:ascii="GHEA Mariam" w:hAnsi="GHEA Mariam"/>
                <w:szCs w:val="24"/>
              </w:rPr>
              <w:t>շրջանակ</w:t>
            </w:r>
            <w:bookmarkEnd w:id="12"/>
            <w:bookmarkEnd w:id="13"/>
            <w:proofErr w:type="spellEnd"/>
          </w:p>
        </w:tc>
        <w:tc>
          <w:tcPr>
            <w:tcW w:w="7110" w:type="dxa"/>
            <w:tcBorders>
              <w:bottom w:val="nil"/>
            </w:tcBorders>
          </w:tcPr>
          <w:p w14:paraId="3314913E" w14:textId="22542475" w:rsidR="00AC632A" w:rsidRPr="00817ECB" w:rsidRDefault="00AC632A" w:rsidP="00A4011F">
            <w:pPr>
              <w:pStyle w:val="Sub-ClauseText"/>
              <w:numPr>
                <w:ilvl w:val="1"/>
                <w:numId w:val="9"/>
              </w:numPr>
              <w:tabs>
                <w:tab w:val="left" w:pos="6894"/>
              </w:tabs>
              <w:spacing w:before="0" w:after="180"/>
              <w:rPr>
                <w:rFonts w:ascii="GHEA Mariam" w:hAnsi="GHEA Mariam"/>
                <w:spacing w:val="0"/>
                <w:szCs w:val="24"/>
              </w:rPr>
            </w:pPr>
            <w:proofErr w:type="spellStart"/>
            <w:r w:rsidRPr="00817ECB">
              <w:rPr>
                <w:rFonts w:ascii="GHEA Mariam" w:hAnsi="GHEA Mariam"/>
                <w:spacing w:val="0"/>
                <w:szCs w:val="24"/>
              </w:rPr>
              <w:t>Կապված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հրավերի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ինչպես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է </w:t>
            </w:r>
            <w:proofErr w:type="spellStart"/>
            <w:r w:rsidRPr="00817ECB">
              <w:rPr>
                <w:rFonts w:ascii="GHEA Mariam" w:hAnsi="GHEA Mariam"/>
                <w:b/>
                <w:spacing w:val="0"/>
                <w:szCs w:val="24"/>
              </w:rPr>
              <w:t>Մրցույթի</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տվյալների</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աղյուսակում</w:t>
            </w:r>
            <w:proofErr w:type="spellEnd"/>
            <w:r w:rsidRPr="00817ECB">
              <w:rPr>
                <w:rFonts w:ascii="GHEA Mariam" w:hAnsi="GHEA Mariam"/>
                <w:b/>
                <w:spacing w:val="0"/>
                <w:szCs w:val="24"/>
              </w:rPr>
              <w:t xml:space="preserve"> (ՄՏԱ)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թողարկում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այս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փաստաթղթերը</w:t>
            </w:r>
            <w:proofErr w:type="spellEnd"/>
            <w:r w:rsidRPr="00817ECB">
              <w:rPr>
                <w:rFonts w:ascii="GHEA Mariam" w:hAnsi="GHEA Mariam"/>
                <w:spacing w:val="0"/>
                <w:szCs w:val="24"/>
              </w:rPr>
              <w:t xml:space="preserve">, VI </w:t>
            </w:r>
            <w:proofErr w:type="spellStart"/>
            <w:r w:rsidRPr="00817ECB">
              <w:rPr>
                <w:rFonts w:ascii="GHEA Mariam" w:hAnsi="GHEA Mariam"/>
                <w:spacing w:val="0"/>
                <w:szCs w:val="24"/>
              </w:rPr>
              <w:t>Մասում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Ապրանքների</w:t>
            </w:r>
            <w:proofErr w:type="spellEnd"/>
            <w:r w:rsidRPr="00817ECB">
              <w:rPr>
                <w:rFonts w:ascii="GHEA Mariam" w:hAnsi="GHEA Mariam"/>
                <w:spacing w:val="0"/>
                <w:szCs w:val="24"/>
              </w:rPr>
              <w:t xml:space="preserve"> և </w:t>
            </w:r>
            <w:proofErr w:type="spellStart"/>
            <w:r w:rsidR="00DE5017" w:rsidRPr="002A5C0A">
              <w:rPr>
                <w:rFonts w:ascii="GHEA Mariam" w:hAnsi="GHEA Mariam" w:cs="Sylfaen"/>
                <w:spacing w:val="0"/>
                <w:szCs w:val="24"/>
              </w:rPr>
              <w:t>հարակից</w:t>
            </w:r>
            <w:proofErr w:type="spellEnd"/>
            <w:r w:rsidRPr="00817ECB">
              <w:rPr>
                <w:rFonts w:ascii="GHEA Mariam" w:hAnsi="GHEA Mariam"/>
                <w:spacing w:val="0"/>
                <w:szCs w:val="24"/>
              </w:rPr>
              <w:t xml:space="preserve"> ծառայությունների </w:t>
            </w:r>
            <w:proofErr w:type="spellStart"/>
            <w:r w:rsidRPr="00817ECB">
              <w:rPr>
                <w:rFonts w:ascii="GHEA Mariam" w:hAnsi="GHEA Mariam"/>
                <w:spacing w:val="0"/>
                <w:szCs w:val="24"/>
              </w:rPr>
              <w:t>մատակարարման</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VII </w:t>
            </w:r>
            <w:proofErr w:type="spellStart"/>
            <w:r w:rsidRPr="00817ECB">
              <w:rPr>
                <w:rFonts w:ascii="GHEA Mariam" w:hAnsi="GHEA Mariam"/>
                <w:spacing w:val="0"/>
                <w:szCs w:val="24"/>
              </w:rPr>
              <w:t>Մասի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Պահանջվող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ապրանքների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ժամանակացույցի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Սույն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Ազգային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Մրցակցային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Մրցույթի</w:t>
            </w:r>
            <w:proofErr w:type="spellEnd"/>
            <w:r w:rsidRPr="00817ECB">
              <w:rPr>
                <w:rFonts w:ascii="GHEA Mariam" w:hAnsi="GHEA Mariam"/>
                <w:spacing w:val="0"/>
                <w:szCs w:val="24"/>
              </w:rPr>
              <w:t xml:space="preserve"> (ԱՄՄ) </w:t>
            </w:r>
            <w:proofErr w:type="spellStart"/>
            <w:r w:rsidR="00A517A7" w:rsidRPr="00817ECB">
              <w:rPr>
                <w:rFonts w:ascii="GHEA Mariam" w:hAnsi="GHEA Mariam"/>
                <w:spacing w:val="0"/>
                <w:szCs w:val="24"/>
              </w:rPr>
              <w:t>գնումների</w:t>
            </w:r>
            <w:proofErr w:type="spellEnd"/>
            <w:r w:rsidR="00A517A7" w:rsidRPr="00817ECB">
              <w:rPr>
                <w:rFonts w:ascii="GHEA Mariam" w:hAnsi="GHEA Mariam"/>
                <w:spacing w:val="0"/>
                <w:szCs w:val="24"/>
              </w:rPr>
              <w:t xml:space="preserve"> </w:t>
            </w:r>
            <w:proofErr w:type="spellStart"/>
            <w:r w:rsidR="00A517A7" w:rsidRPr="00817ECB">
              <w:rPr>
                <w:rFonts w:ascii="GHEA Mariam" w:hAnsi="GHEA Mariam"/>
                <w:spacing w:val="0"/>
                <w:szCs w:val="24"/>
              </w:rPr>
              <w:t>լոտերի</w:t>
            </w:r>
            <w:proofErr w:type="spellEnd"/>
            <w:r w:rsidR="00A517A7" w:rsidRPr="00817ECB">
              <w:rPr>
                <w:rFonts w:ascii="GHEA Mariam" w:hAnsi="GHEA Mariam"/>
                <w:spacing w:val="0"/>
                <w:szCs w:val="24"/>
              </w:rPr>
              <w:t xml:space="preserve"> (</w:t>
            </w:r>
            <w:proofErr w:type="spellStart"/>
            <w:r w:rsidR="00A517A7" w:rsidRPr="00817ECB">
              <w:rPr>
                <w:rFonts w:ascii="GHEA Mariam" w:hAnsi="GHEA Mariam"/>
                <w:spacing w:val="0"/>
                <w:szCs w:val="24"/>
              </w:rPr>
              <w:t>պայմանագրերի</w:t>
            </w:r>
            <w:proofErr w:type="spellEnd"/>
            <w:r w:rsidR="00A517A7" w:rsidRPr="00817ECB">
              <w:rPr>
                <w:rFonts w:ascii="GHEA Mariam" w:hAnsi="GHEA Mariam"/>
                <w:spacing w:val="0"/>
                <w:szCs w:val="24"/>
              </w:rPr>
              <w:t xml:space="preserve">) </w:t>
            </w:r>
            <w:proofErr w:type="spellStart"/>
            <w:r w:rsidR="00A517A7" w:rsidRPr="00817ECB">
              <w:rPr>
                <w:rFonts w:ascii="GHEA Mariam" w:hAnsi="GHEA Mariam"/>
                <w:spacing w:val="0"/>
                <w:szCs w:val="24"/>
              </w:rPr>
              <w:t>անունը</w:t>
            </w:r>
            <w:proofErr w:type="spellEnd"/>
            <w:r w:rsidR="00A517A7" w:rsidRPr="00817ECB">
              <w:rPr>
                <w:rFonts w:ascii="GHEA Mariam" w:hAnsi="GHEA Mariam"/>
                <w:spacing w:val="0"/>
                <w:szCs w:val="24"/>
              </w:rPr>
              <w:t xml:space="preserve"> և</w:t>
            </w:r>
            <w:r w:rsidRPr="00817ECB">
              <w:rPr>
                <w:rFonts w:ascii="GHEA Mariam" w:hAnsi="GHEA Mariam"/>
                <w:spacing w:val="0"/>
                <w:szCs w:val="24"/>
              </w:rPr>
              <w:t xml:space="preserve"> </w:t>
            </w:r>
            <w:proofErr w:type="spellStart"/>
            <w:r w:rsidRPr="00817ECB">
              <w:rPr>
                <w:rFonts w:ascii="GHEA Mariam" w:hAnsi="GHEA Mariam"/>
                <w:spacing w:val="0"/>
                <w:szCs w:val="24"/>
              </w:rPr>
              <w:t>համարը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քանակը</w:t>
            </w:r>
            <w:proofErr w:type="spellEnd"/>
            <w:r w:rsidRPr="00817ECB">
              <w:rPr>
                <w:rFonts w:ascii="GHEA Mariam" w:hAnsi="GHEA Mariam"/>
                <w:spacing w:val="0"/>
                <w:szCs w:val="24"/>
              </w:rPr>
              <w:t xml:space="preserve"> </w:t>
            </w:r>
            <w:proofErr w:type="spellStart"/>
            <w:r w:rsidRPr="00817ECB">
              <w:rPr>
                <w:rFonts w:ascii="GHEA Mariam" w:hAnsi="GHEA Mariam"/>
                <w:b/>
                <w:spacing w:val="0"/>
                <w:szCs w:val="24"/>
              </w:rPr>
              <w:t>նշված</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են</w:t>
            </w:r>
            <w:proofErr w:type="spellEnd"/>
            <w:r w:rsidRPr="00817ECB">
              <w:rPr>
                <w:rFonts w:ascii="GHEA Mariam" w:hAnsi="GHEA Mariam"/>
                <w:spacing w:val="0"/>
                <w:szCs w:val="24"/>
              </w:rPr>
              <w:t xml:space="preserve"> </w:t>
            </w:r>
            <w:r w:rsidRPr="00817ECB">
              <w:rPr>
                <w:rFonts w:ascii="GHEA Mariam" w:hAnsi="GHEA Mariam"/>
                <w:b/>
                <w:spacing w:val="0"/>
                <w:szCs w:val="24"/>
              </w:rPr>
              <w:t>ՄՏԱ-</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 xml:space="preserve">: </w:t>
            </w:r>
          </w:p>
          <w:p w14:paraId="3714D70F" w14:textId="77777777" w:rsidR="00EB7F65" w:rsidRPr="00817ECB" w:rsidRDefault="00EB7F65" w:rsidP="00A4011F">
            <w:pPr>
              <w:pStyle w:val="Sub-ClauseText"/>
              <w:numPr>
                <w:ilvl w:val="1"/>
                <w:numId w:val="9"/>
              </w:numPr>
              <w:spacing w:before="0" w:after="180"/>
              <w:rPr>
                <w:rFonts w:ascii="GHEA Mariam" w:hAnsi="GHEA Mariam"/>
                <w:spacing w:val="0"/>
                <w:szCs w:val="24"/>
              </w:rPr>
            </w:pPr>
            <w:r w:rsidRPr="00817ECB">
              <w:rPr>
                <w:rFonts w:ascii="GHEA Mariam" w:hAnsi="GHEA Mariam"/>
                <w:spacing w:val="0"/>
                <w:szCs w:val="24"/>
              </w:rPr>
              <w:t xml:space="preserve">Այս </w:t>
            </w:r>
            <w:proofErr w:type="spellStart"/>
            <w:r w:rsidRPr="00817ECB">
              <w:rPr>
                <w:rFonts w:ascii="GHEA Mariam" w:hAnsi="GHEA Mariam"/>
                <w:spacing w:val="0"/>
                <w:szCs w:val="24"/>
              </w:rPr>
              <w:t>Մրցութայն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փաստաթղթերում</w:t>
            </w:r>
            <w:proofErr w:type="spellEnd"/>
            <w:r w:rsidRPr="00817ECB">
              <w:rPr>
                <w:rFonts w:ascii="GHEA Mariam" w:hAnsi="GHEA Mariam"/>
                <w:spacing w:val="0"/>
                <w:szCs w:val="24"/>
              </w:rPr>
              <w:t xml:space="preserve">. </w:t>
            </w:r>
          </w:p>
          <w:p w14:paraId="358B24A1" w14:textId="5823CFCA" w:rsidR="00EB7F65" w:rsidRPr="00817ECB" w:rsidRDefault="00EB7F65" w:rsidP="00EB7F65">
            <w:pPr>
              <w:pStyle w:val="Heading3"/>
              <w:spacing w:after="180"/>
              <w:rPr>
                <w:rFonts w:ascii="GHEA Mariam" w:hAnsi="GHEA Mariam"/>
                <w:szCs w:val="24"/>
                <w:lang w:val="hy-AM"/>
              </w:rPr>
            </w:pPr>
            <w:r w:rsidRPr="00817ECB">
              <w:rPr>
                <w:rFonts w:ascii="GHEA Mariam" w:hAnsi="GHEA Mariam"/>
                <w:szCs w:val="24"/>
                <w:lang w:val="en-US"/>
              </w:rPr>
              <w:t xml:space="preserve">(ա) </w:t>
            </w:r>
            <w:r w:rsidR="004C7A9C" w:rsidRPr="00817ECB">
              <w:rPr>
                <w:rFonts w:ascii="GHEA Mariam" w:hAnsi="GHEA Mariam"/>
                <w:szCs w:val="24"/>
                <w:lang w:val="en-US"/>
              </w:rPr>
              <w:t>«</w:t>
            </w:r>
            <w:proofErr w:type="spellStart"/>
            <w:r w:rsidR="004C7A9C" w:rsidRPr="00817ECB">
              <w:rPr>
                <w:rFonts w:ascii="GHEA Mariam" w:hAnsi="GHEA Mariam"/>
                <w:szCs w:val="24"/>
                <w:lang w:val="en-US"/>
              </w:rPr>
              <w:t>գրավոր</w:t>
            </w:r>
            <w:proofErr w:type="spellEnd"/>
            <w:r w:rsidR="004C7A9C" w:rsidRPr="00817ECB">
              <w:rPr>
                <w:rFonts w:ascii="GHEA Mariam" w:hAnsi="GHEA Mariam"/>
                <w:szCs w:val="24"/>
                <w:lang w:val="en-US"/>
              </w:rPr>
              <w:t xml:space="preserve">» </w:t>
            </w:r>
            <w:proofErr w:type="spellStart"/>
            <w:r w:rsidR="004C7A9C" w:rsidRPr="00817ECB">
              <w:rPr>
                <w:rFonts w:ascii="GHEA Mariam" w:hAnsi="GHEA Mariam"/>
                <w:szCs w:val="24"/>
                <w:lang w:val="en-US"/>
              </w:rPr>
              <w:t>տերմինը</w:t>
            </w:r>
            <w:proofErr w:type="spellEnd"/>
            <w:r w:rsidR="004C7A9C" w:rsidRPr="00817ECB">
              <w:rPr>
                <w:rFonts w:ascii="GHEA Mariam" w:hAnsi="GHEA Mariam"/>
                <w:szCs w:val="24"/>
                <w:lang w:val="en-US"/>
              </w:rPr>
              <w:t xml:space="preserve"> </w:t>
            </w:r>
            <w:proofErr w:type="spellStart"/>
            <w:r w:rsidR="004C7A9C" w:rsidRPr="00817ECB">
              <w:rPr>
                <w:rFonts w:ascii="GHEA Mariam" w:hAnsi="GHEA Mariam"/>
                <w:szCs w:val="24"/>
                <w:lang w:val="en-US"/>
              </w:rPr>
              <w:t>նշանակում</w:t>
            </w:r>
            <w:proofErr w:type="spellEnd"/>
            <w:r w:rsidR="004C7A9C" w:rsidRPr="00817ECB">
              <w:rPr>
                <w:rFonts w:ascii="GHEA Mariam" w:hAnsi="GHEA Mariam"/>
                <w:szCs w:val="24"/>
                <w:lang w:val="en-US"/>
              </w:rPr>
              <w:t xml:space="preserve"> է </w:t>
            </w:r>
            <w:proofErr w:type="spellStart"/>
            <w:r w:rsidR="004C7A9C" w:rsidRPr="00817ECB">
              <w:rPr>
                <w:rFonts w:ascii="GHEA Mariam" w:hAnsi="GHEA Mariam"/>
                <w:szCs w:val="24"/>
                <w:lang w:val="en-US"/>
              </w:rPr>
              <w:t>տեղեկացված</w:t>
            </w:r>
            <w:proofErr w:type="spellEnd"/>
            <w:r w:rsidR="004C7A9C" w:rsidRPr="00817ECB">
              <w:rPr>
                <w:rFonts w:ascii="GHEA Mariam" w:hAnsi="GHEA Mariam"/>
                <w:szCs w:val="24"/>
                <w:lang w:val="en-US"/>
              </w:rPr>
              <w:t xml:space="preserve"> </w:t>
            </w:r>
            <w:proofErr w:type="spellStart"/>
            <w:r w:rsidR="004C7A9C" w:rsidRPr="00817ECB">
              <w:rPr>
                <w:rFonts w:ascii="GHEA Mariam" w:hAnsi="GHEA Mariam"/>
                <w:szCs w:val="24"/>
                <w:lang w:val="en-US"/>
              </w:rPr>
              <w:t>գրավոր</w:t>
            </w:r>
            <w:proofErr w:type="spellEnd"/>
            <w:r w:rsidR="004C7A9C" w:rsidRPr="00817ECB">
              <w:rPr>
                <w:rFonts w:ascii="GHEA Mariam" w:hAnsi="GHEA Mariam"/>
                <w:szCs w:val="24"/>
                <w:lang w:val="en-US"/>
              </w:rPr>
              <w:t xml:space="preserve"> </w:t>
            </w:r>
            <w:proofErr w:type="spellStart"/>
            <w:r w:rsidR="004C7A9C" w:rsidRPr="00817ECB">
              <w:rPr>
                <w:rFonts w:ascii="GHEA Mariam" w:hAnsi="GHEA Mariam"/>
                <w:szCs w:val="24"/>
                <w:lang w:val="en-US"/>
              </w:rPr>
              <w:t>տեսքով</w:t>
            </w:r>
            <w:proofErr w:type="spellEnd"/>
            <w:r w:rsidR="000619D3" w:rsidRPr="00817ECB">
              <w:rPr>
                <w:rFonts w:ascii="GHEA Mariam" w:hAnsi="GHEA Mariam"/>
                <w:szCs w:val="24"/>
                <w:lang w:val="en-US"/>
              </w:rPr>
              <w:t xml:space="preserve"> և </w:t>
            </w:r>
            <w:proofErr w:type="spellStart"/>
            <w:r w:rsidR="000619D3" w:rsidRPr="002A5C0A">
              <w:rPr>
                <w:rFonts w:ascii="GHEA Mariam" w:hAnsi="GHEA Mariam"/>
                <w:szCs w:val="24"/>
                <w:lang w:val="en-US" w:eastAsia="en-US"/>
              </w:rPr>
              <w:t>ամենուրեք</w:t>
            </w:r>
            <w:proofErr w:type="spellEnd"/>
            <w:r w:rsidR="000619D3" w:rsidRPr="002A5C0A">
              <w:rPr>
                <w:rFonts w:ascii="GHEA Mariam" w:hAnsi="GHEA Mariam"/>
                <w:szCs w:val="24"/>
                <w:lang w:val="en-US" w:eastAsia="en-US"/>
              </w:rPr>
              <w:t xml:space="preserve"> </w:t>
            </w:r>
            <w:proofErr w:type="spellStart"/>
            <w:r w:rsidR="000619D3" w:rsidRPr="002A5C0A">
              <w:rPr>
                <w:rFonts w:ascii="GHEA Mariam" w:hAnsi="GHEA Mariam"/>
                <w:szCs w:val="24"/>
                <w:lang w:val="en-US" w:eastAsia="en-US"/>
              </w:rPr>
              <w:t>մրցութային</w:t>
            </w:r>
            <w:proofErr w:type="spellEnd"/>
            <w:r w:rsidR="000619D3" w:rsidRPr="002A5C0A">
              <w:rPr>
                <w:rFonts w:ascii="GHEA Mariam" w:hAnsi="GHEA Mariam"/>
                <w:szCs w:val="24"/>
                <w:lang w:val="en-US" w:eastAsia="en-US"/>
              </w:rPr>
              <w:t xml:space="preserve"> </w:t>
            </w:r>
            <w:proofErr w:type="spellStart"/>
            <w:r w:rsidR="000619D3" w:rsidRPr="002A5C0A">
              <w:rPr>
                <w:rFonts w:ascii="GHEA Mariam" w:hAnsi="GHEA Mariam"/>
                <w:szCs w:val="24"/>
                <w:lang w:val="en-US" w:eastAsia="en-US"/>
              </w:rPr>
              <w:t>փաստաթղթ</w:t>
            </w:r>
            <w:r w:rsidR="00513287" w:rsidRPr="002A5C0A">
              <w:rPr>
                <w:rFonts w:ascii="GHEA Mariam" w:hAnsi="GHEA Mariam"/>
                <w:szCs w:val="24"/>
                <w:lang w:val="en-US" w:eastAsia="en-US"/>
              </w:rPr>
              <w:t>եր</w:t>
            </w:r>
            <w:r w:rsidR="000619D3" w:rsidRPr="002A5C0A">
              <w:rPr>
                <w:rFonts w:ascii="GHEA Mariam" w:hAnsi="GHEA Mariam"/>
                <w:szCs w:val="24"/>
                <w:lang w:val="en-US" w:eastAsia="en-US"/>
              </w:rPr>
              <w:t>ում</w:t>
            </w:r>
            <w:proofErr w:type="spellEnd"/>
            <w:r w:rsidR="000619D3" w:rsidRPr="002A5C0A">
              <w:rPr>
                <w:rFonts w:ascii="GHEA Mariam" w:hAnsi="GHEA Mariam"/>
                <w:szCs w:val="24"/>
                <w:lang w:val="en-US" w:eastAsia="en-US"/>
              </w:rPr>
              <w:t xml:space="preserve"> </w:t>
            </w:r>
            <w:proofErr w:type="spellStart"/>
            <w:r w:rsidR="000619D3" w:rsidRPr="002A5C0A">
              <w:rPr>
                <w:rFonts w:ascii="GHEA Mariam" w:hAnsi="GHEA Mariam"/>
                <w:szCs w:val="24"/>
                <w:lang w:val="en-US" w:eastAsia="en-US"/>
              </w:rPr>
              <w:t>ներառ</w:t>
            </w:r>
            <w:r w:rsidR="00A40E25" w:rsidRPr="002A5C0A">
              <w:rPr>
                <w:rFonts w:ascii="GHEA Mariam" w:hAnsi="GHEA Mariam"/>
                <w:szCs w:val="24"/>
                <w:lang w:val="en-US" w:eastAsia="en-US"/>
              </w:rPr>
              <w:t>վ</w:t>
            </w:r>
            <w:r w:rsidR="000619D3" w:rsidRPr="002A5C0A">
              <w:rPr>
                <w:rFonts w:ascii="GHEA Mariam" w:hAnsi="GHEA Mariam"/>
                <w:szCs w:val="24"/>
                <w:lang w:val="en-US" w:eastAsia="en-US"/>
              </w:rPr>
              <w:t>ում</w:t>
            </w:r>
            <w:proofErr w:type="spellEnd"/>
            <w:r w:rsidR="000619D3" w:rsidRPr="00817ECB">
              <w:rPr>
                <w:rFonts w:ascii="GHEA Mariam" w:hAnsi="GHEA Mariam"/>
                <w:szCs w:val="24"/>
                <w:lang w:val="en-US"/>
              </w:rPr>
              <w:t xml:space="preserve"> է </w:t>
            </w:r>
            <w:proofErr w:type="spellStart"/>
            <w:r w:rsidR="000619D3" w:rsidRPr="00817ECB">
              <w:rPr>
                <w:rFonts w:ascii="GHEA Mariam" w:hAnsi="GHEA Mariam"/>
                <w:szCs w:val="24"/>
                <w:lang w:val="en-US"/>
              </w:rPr>
              <w:t>էլեկտրոնային</w:t>
            </w:r>
            <w:proofErr w:type="spellEnd"/>
            <w:r w:rsidR="000619D3" w:rsidRPr="00817ECB">
              <w:rPr>
                <w:rFonts w:ascii="GHEA Mariam" w:hAnsi="GHEA Mariam"/>
                <w:szCs w:val="24"/>
                <w:lang w:val="en-US"/>
              </w:rPr>
              <w:t xml:space="preserve"> </w:t>
            </w:r>
            <w:proofErr w:type="spellStart"/>
            <w:r w:rsidR="000619D3" w:rsidRPr="00817ECB">
              <w:rPr>
                <w:rFonts w:ascii="GHEA Mariam" w:hAnsi="GHEA Mariam"/>
                <w:szCs w:val="24"/>
                <w:lang w:val="en-US"/>
              </w:rPr>
              <w:t>միջոցների</w:t>
            </w:r>
            <w:proofErr w:type="spellEnd"/>
            <w:r w:rsidR="000619D3" w:rsidRPr="00817ECB">
              <w:rPr>
                <w:rFonts w:ascii="GHEA Mariam" w:hAnsi="GHEA Mariam"/>
                <w:szCs w:val="24"/>
                <w:lang w:val="en-US"/>
              </w:rPr>
              <w:t xml:space="preserve"> </w:t>
            </w:r>
            <w:proofErr w:type="spellStart"/>
            <w:r w:rsidR="00A40E25" w:rsidRPr="002A5C0A">
              <w:rPr>
                <w:rFonts w:ascii="GHEA Mariam" w:hAnsi="GHEA Mariam"/>
                <w:szCs w:val="24"/>
                <w:lang w:val="en-US" w:eastAsia="en-US"/>
              </w:rPr>
              <w:t>կիրառումը</w:t>
            </w:r>
            <w:proofErr w:type="spellEnd"/>
            <w:r w:rsidR="000619D3" w:rsidRPr="00817ECB">
              <w:rPr>
                <w:rFonts w:ascii="GHEA Mariam" w:hAnsi="GHEA Mariam"/>
                <w:szCs w:val="24"/>
                <w:lang w:val="en-US"/>
              </w:rPr>
              <w:t xml:space="preserve">, </w:t>
            </w:r>
            <w:proofErr w:type="spellStart"/>
            <w:r w:rsidR="000619D3" w:rsidRPr="00817ECB">
              <w:rPr>
                <w:rFonts w:ascii="GHEA Mariam" w:hAnsi="GHEA Mariam"/>
                <w:szCs w:val="24"/>
                <w:lang w:val="en-US"/>
              </w:rPr>
              <w:t>ինչպիսիք</w:t>
            </w:r>
            <w:proofErr w:type="spellEnd"/>
            <w:r w:rsidR="000619D3" w:rsidRPr="00817ECB">
              <w:rPr>
                <w:rFonts w:ascii="GHEA Mariam" w:hAnsi="GHEA Mariam"/>
                <w:szCs w:val="24"/>
                <w:lang w:val="en-US"/>
              </w:rPr>
              <w:t xml:space="preserve"> </w:t>
            </w:r>
            <w:proofErr w:type="spellStart"/>
            <w:r w:rsidR="000619D3" w:rsidRPr="00817ECB">
              <w:rPr>
                <w:rFonts w:ascii="GHEA Mariam" w:hAnsi="GHEA Mariam"/>
                <w:szCs w:val="24"/>
                <w:lang w:val="en-US"/>
              </w:rPr>
              <w:t>են</w:t>
            </w:r>
            <w:proofErr w:type="spellEnd"/>
            <w:r w:rsidR="000619D3" w:rsidRPr="00817ECB">
              <w:rPr>
                <w:rFonts w:ascii="GHEA Mariam" w:hAnsi="GHEA Mariam"/>
                <w:szCs w:val="24"/>
                <w:lang w:val="en-US"/>
              </w:rPr>
              <w:t xml:space="preserve"> </w:t>
            </w:r>
            <w:proofErr w:type="spellStart"/>
            <w:r w:rsidR="004C7A9C" w:rsidRPr="00817ECB">
              <w:rPr>
                <w:rFonts w:ascii="GHEA Mariam" w:hAnsi="GHEA Mariam"/>
                <w:szCs w:val="24"/>
                <w:lang w:val="en-US"/>
              </w:rPr>
              <w:t>էլ</w:t>
            </w:r>
            <w:proofErr w:type="spellEnd"/>
            <w:r w:rsidR="004C7A9C" w:rsidRPr="00817ECB">
              <w:rPr>
                <w:rFonts w:ascii="GHEA Mariam" w:hAnsi="GHEA Mariam"/>
                <w:szCs w:val="24"/>
                <w:lang w:val="en-US"/>
              </w:rPr>
              <w:t xml:space="preserve">. </w:t>
            </w:r>
            <w:proofErr w:type="spellStart"/>
            <w:r w:rsidR="00513287" w:rsidRPr="00817ECB">
              <w:rPr>
                <w:rFonts w:ascii="GHEA Mariam" w:hAnsi="GHEA Mariam"/>
                <w:szCs w:val="24"/>
                <w:lang w:val="en-US"/>
              </w:rPr>
              <w:t>փ</w:t>
            </w:r>
            <w:r w:rsidR="004C7A9C" w:rsidRPr="00817ECB">
              <w:rPr>
                <w:rFonts w:ascii="GHEA Mariam" w:hAnsi="GHEA Mariam"/>
                <w:szCs w:val="24"/>
                <w:lang w:val="en-US"/>
              </w:rPr>
              <w:t>ոստ</w:t>
            </w:r>
            <w:r w:rsidR="000619D3" w:rsidRPr="00817ECB">
              <w:rPr>
                <w:rFonts w:ascii="GHEA Mariam" w:hAnsi="GHEA Mariam"/>
                <w:szCs w:val="24"/>
                <w:lang w:val="en-US"/>
              </w:rPr>
              <w:t>ը</w:t>
            </w:r>
            <w:proofErr w:type="spellEnd"/>
            <w:r w:rsidR="000619D3" w:rsidRPr="00817ECB">
              <w:rPr>
                <w:rFonts w:ascii="GHEA Mariam" w:hAnsi="GHEA Mariam"/>
                <w:szCs w:val="24"/>
                <w:lang w:val="en-US"/>
              </w:rPr>
              <w:t xml:space="preserve"> և </w:t>
            </w:r>
            <w:proofErr w:type="spellStart"/>
            <w:r w:rsidR="000619D3" w:rsidRPr="002A5C0A">
              <w:rPr>
                <w:rFonts w:ascii="GHEA Mariam" w:hAnsi="GHEA Mariam"/>
                <w:szCs w:val="24"/>
                <w:lang w:val="en-US" w:eastAsia="en-US"/>
              </w:rPr>
              <w:t>ինտերնետը</w:t>
            </w:r>
            <w:proofErr w:type="spellEnd"/>
            <w:r w:rsidR="00B40A55" w:rsidRPr="002A5C0A">
              <w:rPr>
                <w:rFonts w:ascii="GHEA Mariam" w:hAnsi="GHEA Mariam"/>
                <w:szCs w:val="24"/>
                <w:lang w:val="en-US" w:eastAsia="en-US"/>
              </w:rPr>
              <w:t>:</w:t>
            </w:r>
          </w:p>
          <w:p w14:paraId="36090796" w14:textId="70E751FF" w:rsidR="00EB7F65" w:rsidRPr="00817ECB" w:rsidRDefault="00EB7F65" w:rsidP="00EB7F65">
            <w:pPr>
              <w:pStyle w:val="Heading3"/>
              <w:spacing w:after="180"/>
              <w:rPr>
                <w:rFonts w:ascii="GHEA Mariam" w:hAnsi="GHEA Mariam"/>
                <w:szCs w:val="24"/>
                <w:lang w:val="hy-AM"/>
              </w:rPr>
            </w:pPr>
            <w:r w:rsidRPr="00817ECB">
              <w:rPr>
                <w:rFonts w:ascii="GHEA Mariam" w:hAnsi="GHEA Mariam"/>
                <w:szCs w:val="24"/>
                <w:lang w:val="hy-AM"/>
              </w:rPr>
              <w:t>(բ) ելնելով բովանդակության պահանջից` «եզակի» տերմինը նշանակում է «հոգնակի» և հակառակը և</w:t>
            </w:r>
          </w:p>
          <w:p w14:paraId="1374C9D4" w14:textId="77777777" w:rsidR="00455149" w:rsidRPr="00817ECB" w:rsidRDefault="00EB7F65" w:rsidP="00EB7F65">
            <w:pPr>
              <w:pStyle w:val="Sub-ClauseText"/>
              <w:spacing w:before="0" w:after="180"/>
              <w:ind w:left="600"/>
              <w:rPr>
                <w:rFonts w:ascii="GHEA Mariam" w:hAnsi="GHEA Mariam"/>
                <w:szCs w:val="24"/>
                <w:lang w:val="hy-AM"/>
              </w:rPr>
            </w:pPr>
            <w:r w:rsidRPr="00817ECB">
              <w:rPr>
                <w:rFonts w:ascii="GHEA Mariam" w:hAnsi="GHEA Mariam"/>
                <w:szCs w:val="24"/>
                <w:lang w:val="hy-AM"/>
              </w:rPr>
              <w:t xml:space="preserve">(գ) «օր» նշանակում է օրացուցային օր: </w:t>
            </w:r>
          </w:p>
        </w:tc>
      </w:tr>
      <w:tr w:rsidR="00455149" w:rsidRPr="002A5C0A" w14:paraId="6E2498D8" w14:textId="77777777" w:rsidTr="00817ECB">
        <w:trPr>
          <w:gridAfter w:val="1"/>
          <w:wAfter w:w="270" w:type="dxa"/>
        </w:trPr>
        <w:tc>
          <w:tcPr>
            <w:tcW w:w="2520" w:type="dxa"/>
          </w:tcPr>
          <w:p w14:paraId="0DF3F0FF" w14:textId="77777777" w:rsidR="00455149" w:rsidRPr="00817ECB" w:rsidRDefault="00E92A07">
            <w:pPr>
              <w:pStyle w:val="Sec1-Clauses"/>
              <w:spacing w:before="0" w:after="200"/>
              <w:rPr>
                <w:rFonts w:ascii="GHEA Mariam" w:hAnsi="GHEA Mariam"/>
                <w:szCs w:val="24"/>
              </w:rPr>
            </w:pPr>
            <w:bookmarkStart w:id="14" w:name="_Toc438438821"/>
            <w:bookmarkStart w:id="15" w:name="_Toc438532556"/>
            <w:bookmarkStart w:id="16" w:name="_Toc438733965"/>
            <w:bookmarkStart w:id="17" w:name="_Toc438907006"/>
            <w:bookmarkStart w:id="18" w:name="_Toc438907205"/>
            <w:bookmarkStart w:id="19" w:name="_Toc482200482"/>
            <w:bookmarkStart w:id="20" w:name="_Toc503779923"/>
            <w:r w:rsidRPr="00817ECB">
              <w:rPr>
                <w:rFonts w:ascii="GHEA Mariam" w:hAnsi="GHEA Mariam"/>
                <w:szCs w:val="24"/>
              </w:rPr>
              <w:t>2.</w:t>
            </w:r>
            <w:r w:rsidR="00652EBF" w:rsidRPr="00817ECB">
              <w:rPr>
                <w:rFonts w:ascii="GHEA Mariam" w:hAnsi="GHEA Mariam"/>
                <w:szCs w:val="24"/>
              </w:rPr>
              <w:tab/>
            </w:r>
            <w:bookmarkStart w:id="21" w:name="_Toc381360072"/>
            <w:proofErr w:type="spellStart"/>
            <w:r w:rsidR="00EC7940" w:rsidRPr="00817ECB">
              <w:rPr>
                <w:rFonts w:ascii="GHEA Mariam" w:hAnsi="GHEA Mariam"/>
                <w:szCs w:val="24"/>
              </w:rPr>
              <w:t>Ֆինանսական</w:t>
            </w:r>
            <w:proofErr w:type="spellEnd"/>
            <w:r w:rsidR="00EC7940" w:rsidRPr="00817ECB">
              <w:rPr>
                <w:rFonts w:ascii="GHEA Mariam" w:hAnsi="GHEA Mariam"/>
                <w:szCs w:val="24"/>
              </w:rPr>
              <w:t xml:space="preserve"> </w:t>
            </w:r>
            <w:proofErr w:type="spellStart"/>
            <w:r w:rsidR="00EC7940" w:rsidRPr="00817ECB">
              <w:rPr>
                <w:rFonts w:ascii="GHEA Mariam" w:hAnsi="GHEA Mariam"/>
                <w:szCs w:val="24"/>
              </w:rPr>
              <w:t>միջոցների</w:t>
            </w:r>
            <w:proofErr w:type="spellEnd"/>
            <w:r w:rsidR="00EC7940" w:rsidRPr="00817ECB">
              <w:rPr>
                <w:rFonts w:ascii="GHEA Mariam" w:hAnsi="GHEA Mariam"/>
                <w:szCs w:val="24"/>
              </w:rPr>
              <w:t xml:space="preserve"> </w:t>
            </w:r>
            <w:proofErr w:type="spellStart"/>
            <w:r w:rsidR="00EC7940" w:rsidRPr="00817ECB">
              <w:rPr>
                <w:rFonts w:ascii="GHEA Mariam" w:hAnsi="GHEA Mariam"/>
                <w:szCs w:val="24"/>
              </w:rPr>
              <w:t>աղբյուր</w:t>
            </w:r>
            <w:bookmarkEnd w:id="14"/>
            <w:bookmarkEnd w:id="15"/>
            <w:bookmarkEnd w:id="16"/>
            <w:bookmarkEnd w:id="17"/>
            <w:bookmarkEnd w:id="18"/>
            <w:bookmarkEnd w:id="19"/>
            <w:bookmarkEnd w:id="20"/>
            <w:bookmarkEnd w:id="21"/>
            <w:proofErr w:type="spellEnd"/>
          </w:p>
        </w:tc>
        <w:tc>
          <w:tcPr>
            <w:tcW w:w="7110" w:type="dxa"/>
            <w:tcBorders>
              <w:bottom w:val="nil"/>
            </w:tcBorders>
          </w:tcPr>
          <w:p w14:paraId="62711611" w14:textId="4FCAB0F6" w:rsidR="00EC7940" w:rsidRPr="00817ECB" w:rsidRDefault="00EC7940" w:rsidP="00A4011F">
            <w:pPr>
              <w:pStyle w:val="Sub-ClauseText"/>
              <w:numPr>
                <w:ilvl w:val="1"/>
                <w:numId w:val="18"/>
              </w:numPr>
              <w:spacing w:before="0" w:after="180"/>
              <w:rPr>
                <w:rFonts w:ascii="GHEA Mariam" w:hAnsi="GHEA Mariam"/>
                <w:spacing w:val="0"/>
                <w:szCs w:val="24"/>
              </w:rPr>
            </w:pPr>
            <w:r w:rsidRPr="00817ECB">
              <w:rPr>
                <w:rFonts w:ascii="GHEA Mariam" w:hAnsi="GHEA Mariam"/>
                <w:b/>
                <w:spacing w:val="0"/>
                <w:szCs w:val="24"/>
              </w:rPr>
              <w:t>ՄՏԱ-</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Վարկառուն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Ստացողը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այսուհետ</w:t>
            </w:r>
            <w:proofErr w:type="spellEnd"/>
            <w:r w:rsidRPr="00817ECB">
              <w:rPr>
                <w:rFonts w:ascii="GHEA Mariam" w:hAnsi="GHEA Mariam"/>
                <w:spacing w:val="0"/>
                <w:szCs w:val="24"/>
              </w:rPr>
              <w:t>՝ «</w:t>
            </w:r>
            <w:proofErr w:type="spellStart"/>
            <w:r w:rsidRPr="00817ECB">
              <w:rPr>
                <w:rFonts w:ascii="GHEA Mariam" w:hAnsi="GHEA Mariam"/>
                <w:spacing w:val="0"/>
                <w:szCs w:val="24"/>
              </w:rPr>
              <w:t>Վարկառու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դիմել</w:t>
            </w:r>
            <w:proofErr w:type="spellEnd"/>
            <w:r w:rsidRPr="00817ECB">
              <w:rPr>
                <w:rFonts w:ascii="GHEA Mariam" w:hAnsi="GHEA Mariam"/>
                <w:spacing w:val="0"/>
                <w:szCs w:val="24"/>
              </w:rPr>
              <w:t xml:space="preserve"> է/</w:t>
            </w:r>
            <w:proofErr w:type="spellStart"/>
            <w:r w:rsidRPr="00817ECB">
              <w:rPr>
                <w:rFonts w:ascii="GHEA Mariam" w:hAnsi="GHEA Mariam"/>
                <w:spacing w:val="0"/>
                <w:szCs w:val="24"/>
              </w:rPr>
              <w:t>ստացել</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ֆինանսավորում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այսուհետ</w:t>
            </w:r>
            <w:proofErr w:type="spellEnd"/>
            <w:r w:rsidRPr="00817ECB">
              <w:rPr>
                <w:rFonts w:ascii="GHEA Mariam" w:hAnsi="GHEA Mariam"/>
                <w:spacing w:val="0"/>
                <w:szCs w:val="24"/>
              </w:rPr>
              <w:t>՝ «</w:t>
            </w:r>
            <w:proofErr w:type="spellStart"/>
            <w:r w:rsidRPr="00817ECB">
              <w:rPr>
                <w:rFonts w:ascii="GHEA Mariam" w:hAnsi="GHEA Mariam"/>
                <w:spacing w:val="0"/>
                <w:szCs w:val="24"/>
              </w:rPr>
              <w:t>միջոցներ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Վերակառուցման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Զարգացման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Միջազգային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Բանկից</w:t>
            </w:r>
            <w:proofErr w:type="spellEnd"/>
            <w:r w:rsidRPr="00817ECB">
              <w:rPr>
                <w:rFonts w:ascii="GHEA Mariam" w:hAnsi="GHEA Mariam"/>
                <w:spacing w:val="0"/>
                <w:szCs w:val="24"/>
              </w:rPr>
              <w:t xml:space="preserve"> (IBRD) կամ </w:t>
            </w:r>
            <w:proofErr w:type="spellStart"/>
            <w:r w:rsidRPr="00817ECB">
              <w:rPr>
                <w:rFonts w:ascii="GHEA Mariam" w:hAnsi="GHEA Mariam"/>
                <w:spacing w:val="0"/>
                <w:szCs w:val="24"/>
              </w:rPr>
              <w:t>Միջազգային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Զարգացման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Ընկերակցությունից</w:t>
            </w:r>
            <w:proofErr w:type="spellEnd"/>
            <w:r w:rsidRPr="00817ECB">
              <w:rPr>
                <w:rFonts w:ascii="GHEA Mariam" w:hAnsi="GHEA Mariam"/>
                <w:spacing w:val="0"/>
                <w:szCs w:val="24"/>
              </w:rPr>
              <w:t xml:space="preserve"> (IDA) (</w:t>
            </w:r>
            <w:proofErr w:type="spellStart"/>
            <w:r w:rsidRPr="00817ECB">
              <w:rPr>
                <w:rFonts w:ascii="GHEA Mariam" w:hAnsi="GHEA Mariam"/>
                <w:spacing w:val="0"/>
                <w:szCs w:val="24"/>
              </w:rPr>
              <w:t>այսուհետ</w:t>
            </w:r>
            <w:proofErr w:type="spellEnd"/>
            <w:r w:rsidRPr="00817ECB">
              <w:rPr>
                <w:rFonts w:ascii="GHEA Mariam" w:hAnsi="GHEA Mariam"/>
                <w:spacing w:val="0"/>
                <w:szCs w:val="24"/>
              </w:rPr>
              <w:t>՝ «</w:t>
            </w:r>
            <w:proofErr w:type="spellStart"/>
            <w:r w:rsidRPr="00817ECB">
              <w:rPr>
                <w:rFonts w:ascii="GHEA Mariam" w:hAnsi="GHEA Mariam"/>
                <w:spacing w:val="0"/>
                <w:szCs w:val="24"/>
              </w:rPr>
              <w:t>Բանկ</w:t>
            </w:r>
            <w:proofErr w:type="spellEnd"/>
            <w:r w:rsidRPr="00817ECB">
              <w:rPr>
                <w:rFonts w:ascii="GHEA Mariam" w:hAnsi="GHEA Mariam"/>
                <w:spacing w:val="0"/>
                <w:szCs w:val="24"/>
              </w:rPr>
              <w:t xml:space="preserve">»)՝ </w:t>
            </w:r>
            <w:r w:rsidRPr="00817ECB">
              <w:rPr>
                <w:rFonts w:ascii="GHEA Mariam" w:hAnsi="GHEA Mariam"/>
                <w:b/>
                <w:spacing w:val="0"/>
                <w:szCs w:val="24"/>
              </w:rPr>
              <w:t>ՄՏԱ-</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նշված</w:t>
            </w:r>
            <w:proofErr w:type="spellEnd"/>
            <w:r w:rsidR="006733B6" w:rsidRPr="00817ECB">
              <w:rPr>
                <w:rFonts w:ascii="GHEA Mariam" w:hAnsi="GHEA Mariam"/>
                <w:b/>
                <w:spacing w:val="0"/>
                <w:szCs w:val="24"/>
              </w:rPr>
              <w:t xml:space="preserve"> </w:t>
            </w:r>
            <w:proofErr w:type="spellStart"/>
            <w:r w:rsidRPr="002A5C0A">
              <w:rPr>
                <w:rFonts w:ascii="GHEA Mariam" w:hAnsi="GHEA Mariam" w:cs="Sylfaen"/>
                <w:spacing w:val="0"/>
                <w:szCs w:val="24"/>
              </w:rPr>
              <w:t>ծրագի</w:t>
            </w:r>
            <w:r w:rsidR="00E4737F" w:rsidRPr="002A5C0A">
              <w:rPr>
                <w:rFonts w:ascii="GHEA Mariam" w:hAnsi="GHEA Mariam" w:cs="Sylfaen"/>
                <w:spacing w:val="0"/>
                <w:szCs w:val="24"/>
              </w:rPr>
              <w:t>րը</w:t>
            </w:r>
            <w:proofErr w:type="spellEnd"/>
            <w:r w:rsidR="006733B6" w:rsidRPr="002A5C0A">
              <w:rPr>
                <w:rFonts w:ascii="GHEA Mariam" w:hAnsi="GHEA Mariam" w:cs="Sylfaen"/>
                <w:spacing w:val="0"/>
                <w:szCs w:val="24"/>
              </w:rPr>
              <w:t xml:space="preserve"> </w:t>
            </w:r>
            <w:proofErr w:type="spellStart"/>
            <w:r w:rsidR="00E4737F" w:rsidRPr="002A5C0A">
              <w:rPr>
                <w:rFonts w:ascii="GHEA Mariam" w:hAnsi="GHEA Mariam" w:cs="Sylfaen"/>
                <w:spacing w:val="0"/>
                <w:szCs w:val="24"/>
              </w:rPr>
              <w:t>նշված</w:t>
            </w:r>
            <w:proofErr w:type="spellEnd"/>
            <w:r w:rsidR="00E4737F" w:rsidRPr="002A5C0A">
              <w:rPr>
                <w:rFonts w:ascii="GHEA Mariam" w:hAnsi="GHEA Mariam" w:cs="Arial Armenian"/>
                <w:spacing w:val="0"/>
                <w:szCs w:val="24"/>
              </w:rPr>
              <w:t xml:space="preserve"> </w:t>
            </w:r>
            <w:proofErr w:type="spellStart"/>
            <w:r w:rsidR="00E4737F" w:rsidRPr="002A5C0A">
              <w:rPr>
                <w:rFonts w:ascii="GHEA Mariam" w:hAnsi="GHEA Mariam" w:cs="Sylfaen"/>
                <w:bCs/>
                <w:spacing w:val="0"/>
                <w:szCs w:val="24"/>
              </w:rPr>
              <w:t>գումարով</w:t>
            </w:r>
            <w:proofErr w:type="spellEnd"/>
            <w:r w:rsidR="00E4737F" w:rsidRPr="00817ECB">
              <w:rPr>
                <w:rFonts w:ascii="GHEA Mariam" w:hAnsi="GHEA Mariam"/>
                <w:spacing w:val="0"/>
                <w:szCs w:val="24"/>
              </w:rPr>
              <w:t xml:space="preserve"> </w:t>
            </w:r>
            <w:proofErr w:type="spellStart"/>
            <w:r w:rsidR="006733B6" w:rsidRPr="00817ECB">
              <w:rPr>
                <w:rFonts w:ascii="GHEA Mariam" w:hAnsi="GHEA Mariam"/>
                <w:spacing w:val="0"/>
                <w:szCs w:val="24"/>
              </w:rPr>
              <w:t>իրականաց</w:t>
            </w:r>
            <w:r w:rsidR="00E4737F" w:rsidRPr="00817ECB">
              <w:rPr>
                <w:rFonts w:ascii="GHEA Mariam" w:hAnsi="GHEA Mariam"/>
                <w:spacing w:val="0"/>
                <w:szCs w:val="24"/>
              </w:rPr>
              <w:t>նելու</w:t>
            </w:r>
            <w:proofErr w:type="spellEnd"/>
            <w:r w:rsidR="00E4737F" w:rsidRPr="00817ECB">
              <w:rPr>
                <w:rFonts w:ascii="GHEA Mariam" w:hAnsi="GHEA Mariam"/>
                <w:spacing w:val="0"/>
                <w:szCs w:val="24"/>
              </w:rPr>
              <w:t xml:space="preserve"> </w:t>
            </w:r>
            <w:proofErr w:type="spellStart"/>
            <w:r w:rsidR="00E4737F" w:rsidRPr="00817ECB">
              <w:rPr>
                <w:rFonts w:ascii="GHEA Mariam" w:hAnsi="GHEA Mariam"/>
                <w:spacing w:val="0"/>
                <w:szCs w:val="24"/>
              </w:rPr>
              <w:t>նպատակով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Վարկից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ստացված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հասույթի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Վարկառուն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մտադիր</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հատկացնել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շրջանակներում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վճարումներին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որի</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թողարկվել</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այս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փաստաթուղթը</w:t>
            </w:r>
            <w:proofErr w:type="spellEnd"/>
            <w:r w:rsidRPr="00817ECB">
              <w:rPr>
                <w:rFonts w:ascii="GHEA Mariam" w:hAnsi="GHEA Mariam"/>
                <w:spacing w:val="0"/>
                <w:szCs w:val="24"/>
              </w:rPr>
              <w:t>:</w:t>
            </w:r>
          </w:p>
          <w:p w14:paraId="27687A32" w14:textId="77777777" w:rsidR="00455149" w:rsidRPr="00817ECB" w:rsidRDefault="00285971" w:rsidP="00A4011F">
            <w:pPr>
              <w:pStyle w:val="Sub-ClauseText"/>
              <w:numPr>
                <w:ilvl w:val="1"/>
                <w:numId w:val="18"/>
              </w:numPr>
              <w:spacing w:before="0" w:after="180"/>
              <w:ind w:left="605" w:hanging="605"/>
              <w:rPr>
                <w:rFonts w:ascii="GHEA Mariam" w:hAnsi="GHEA Mariam"/>
                <w:spacing w:val="0"/>
                <w:szCs w:val="24"/>
              </w:rPr>
            </w:pPr>
            <w:proofErr w:type="spellStart"/>
            <w:r w:rsidRPr="00817ECB">
              <w:rPr>
                <w:rFonts w:ascii="GHEA Mariam" w:hAnsi="GHEA Mariam"/>
                <w:szCs w:val="24"/>
              </w:rPr>
              <w:t>Վճարումները</w:t>
            </w:r>
            <w:proofErr w:type="spellEnd"/>
            <w:r w:rsidRPr="00817ECB">
              <w:rPr>
                <w:rFonts w:ascii="GHEA Mariam" w:hAnsi="GHEA Mariam"/>
                <w:szCs w:val="24"/>
              </w:rPr>
              <w:t xml:space="preserve"> </w:t>
            </w:r>
            <w:proofErr w:type="spellStart"/>
            <w:r w:rsidRPr="00817ECB">
              <w:rPr>
                <w:rFonts w:ascii="GHEA Mariam" w:hAnsi="GHEA Mariam"/>
                <w:szCs w:val="24"/>
              </w:rPr>
              <w:t>կկատարվեն</w:t>
            </w:r>
            <w:proofErr w:type="spellEnd"/>
            <w:r w:rsidRPr="00817ECB">
              <w:rPr>
                <w:rFonts w:ascii="GHEA Mariam" w:hAnsi="GHEA Mariam"/>
                <w:szCs w:val="24"/>
              </w:rPr>
              <w:t xml:space="preserve"> </w:t>
            </w:r>
            <w:proofErr w:type="spellStart"/>
            <w:r w:rsidRPr="00817ECB">
              <w:rPr>
                <w:rFonts w:ascii="GHEA Mariam" w:hAnsi="GHEA Mariam"/>
                <w:szCs w:val="24"/>
              </w:rPr>
              <w:t>միայն</w:t>
            </w:r>
            <w:proofErr w:type="spellEnd"/>
            <w:r w:rsidRPr="00817ECB">
              <w:rPr>
                <w:rFonts w:ascii="GHEA Mariam" w:hAnsi="GHEA Mariam"/>
                <w:szCs w:val="24"/>
              </w:rPr>
              <w:t xml:space="preserve"> </w:t>
            </w:r>
            <w:proofErr w:type="spellStart"/>
            <w:r w:rsidRPr="00817ECB">
              <w:rPr>
                <w:rFonts w:ascii="GHEA Mariam" w:hAnsi="GHEA Mariam"/>
                <w:szCs w:val="24"/>
              </w:rPr>
              <w:t>Վարկառուի</w:t>
            </w:r>
            <w:proofErr w:type="spellEnd"/>
            <w:r w:rsidRPr="00817ECB">
              <w:rPr>
                <w:rFonts w:ascii="GHEA Mariam" w:hAnsi="GHEA Mariam"/>
                <w:szCs w:val="24"/>
              </w:rPr>
              <w:t xml:space="preserve"> </w:t>
            </w:r>
            <w:proofErr w:type="spellStart"/>
            <w:r w:rsidRPr="00817ECB">
              <w:rPr>
                <w:rFonts w:ascii="GHEA Mariam" w:hAnsi="GHEA Mariam"/>
                <w:szCs w:val="24"/>
              </w:rPr>
              <w:t>դիմումից</w:t>
            </w:r>
            <w:proofErr w:type="spellEnd"/>
            <w:r w:rsidRPr="00817ECB">
              <w:rPr>
                <w:rFonts w:ascii="GHEA Mariam" w:hAnsi="GHEA Mariam"/>
                <w:szCs w:val="24"/>
              </w:rPr>
              <w:t xml:space="preserve"> և </w:t>
            </w:r>
            <w:proofErr w:type="spellStart"/>
            <w:r w:rsidRPr="00817ECB">
              <w:rPr>
                <w:rFonts w:ascii="GHEA Mariam" w:hAnsi="GHEA Mariam"/>
                <w:szCs w:val="24"/>
              </w:rPr>
              <w:t>Բանկի</w:t>
            </w:r>
            <w:proofErr w:type="spellEnd"/>
            <w:r w:rsidRPr="00817ECB">
              <w:rPr>
                <w:rFonts w:ascii="GHEA Mariam" w:hAnsi="GHEA Mariam"/>
                <w:szCs w:val="24"/>
              </w:rPr>
              <w:t xml:space="preserve"> կողմից </w:t>
            </w:r>
            <w:proofErr w:type="spellStart"/>
            <w:r w:rsidRPr="00817ECB">
              <w:rPr>
                <w:rFonts w:ascii="GHEA Mariam" w:hAnsi="GHEA Mariam"/>
                <w:szCs w:val="24"/>
              </w:rPr>
              <w:t>ստացված</w:t>
            </w:r>
            <w:proofErr w:type="spellEnd"/>
            <w:r w:rsidRPr="00817ECB">
              <w:rPr>
                <w:rFonts w:ascii="GHEA Mariam" w:hAnsi="GHEA Mariam"/>
                <w:szCs w:val="24"/>
              </w:rPr>
              <w:t xml:space="preserve"> </w:t>
            </w:r>
            <w:proofErr w:type="spellStart"/>
            <w:r w:rsidRPr="00817ECB">
              <w:rPr>
                <w:rFonts w:ascii="GHEA Mariam" w:hAnsi="GHEA Mariam"/>
                <w:szCs w:val="24"/>
              </w:rPr>
              <w:t>հաստատումից</w:t>
            </w:r>
            <w:proofErr w:type="spellEnd"/>
            <w:r w:rsidRPr="00817ECB">
              <w:rPr>
                <w:rFonts w:ascii="GHEA Mariam" w:hAnsi="GHEA Mariam"/>
                <w:szCs w:val="24"/>
              </w:rPr>
              <w:t xml:space="preserve"> </w:t>
            </w:r>
            <w:proofErr w:type="spellStart"/>
            <w:r w:rsidRPr="00817ECB">
              <w:rPr>
                <w:rFonts w:ascii="GHEA Mariam" w:hAnsi="GHEA Mariam"/>
                <w:szCs w:val="24"/>
              </w:rPr>
              <w:t>հետո</w:t>
            </w:r>
            <w:proofErr w:type="spellEnd"/>
            <w:r w:rsidRPr="00817ECB">
              <w:rPr>
                <w:rFonts w:ascii="GHEA Mariam" w:hAnsi="GHEA Mariam"/>
                <w:szCs w:val="24"/>
              </w:rPr>
              <w:t xml:space="preserve">` </w:t>
            </w:r>
            <w:proofErr w:type="spellStart"/>
            <w:r w:rsidRPr="00817ECB">
              <w:rPr>
                <w:rFonts w:ascii="GHEA Mariam" w:hAnsi="GHEA Mariam"/>
                <w:szCs w:val="24"/>
              </w:rPr>
              <w:lastRenderedPageBreak/>
              <w:t>Վարկառուի</w:t>
            </w:r>
            <w:proofErr w:type="spellEnd"/>
            <w:r w:rsidRPr="00817ECB">
              <w:rPr>
                <w:rFonts w:ascii="GHEA Mariam" w:hAnsi="GHEA Mariam"/>
                <w:szCs w:val="24"/>
              </w:rPr>
              <w:t xml:space="preserve"> և </w:t>
            </w:r>
            <w:proofErr w:type="spellStart"/>
            <w:r w:rsidRPr="00817ECB">
              <w:rPr>
                <w:rFonts w:ascii="GHEA Mariam" w:hAnsi="GHEA Mariam"/>
                <w:szCs w:val="24"/>
              </w:rPr>
              <w:t>Բանկի</w:t>
            </w:r>
            <w:proofErr w:type="spellEnd"/>
            <w:r w:rsidRPr="00817ECB">
              <w:rPr>
                <w:rFonts w:ascii="GHEA Mariam" w:hAnsi="GHEA Mariam"/>
                <w:szCs w:val="24"/>
              </w:rPr>
              <w:t xml:space="preserve"> </w:t>
            </w:r>
            <w:proofErr w:type="spellStart"/>
            <w:r w:rsidRPr="00817ECB">
              <w:rPr>
                <w:rFonts w:ascii="GHEA Mariam" w:hAnsi="GHEA Mariam"/>
                <w:szCs w:val="24"/>
              </w:rPr>
              <w:t>միջև</w:t>
            </w:r>
            <w:proofErr w:type="spellEnd"/>
            <w:r w:rsidRPr="00817ECB">
              <w:rPr>
                <w:rFonts w:ascii="GHEA Mariam" w:hAnsi="GHEA Mariam"/>
                <w:szCs w:val="24"/>
              </w:rPr>
              <w:t xml:space="preserve"> </w:t>
            </w:r>
            <w:proofErr w:type="spellStart"/>
            <w:r w:rsidRPr="00817ECB">
              <w:rPr>
                <w:rFonts w:ascii="GHEA Mariam" w:hAnsi="GHEA Mariam"/>
                <w:szCs w:val="24"/>
              </w:rPr>
              <w:t>կնքված</w:t>
            </w:r>
            <w:proofErr w:type="spellEnd"/>
            <w:r w:rsidRPr="00817ECB">
              <w:rPr>
                <w:rFonts w:ascii="GHEA Mariam" w:hAnsi="GHEA Mariam"/>
                <w:szCs w:val="24"/>
              </w:rPr>
              <w:t xml:space="preserve"> </w:t>
            </w:r>
            <w:proofErr w:type="spellStart"/>
            <w:r w:rsidRPr="00817ECB">
              <w:rPr>
                <w:rFonts w:ascii="GHEA Mariam" w:hAnsi="GHEA Mariam"/>
                <w:szCs w:val="24"/>
              </w:rPr>
              <w:t>Վարկային</w:t>
            </w:r>
            <w:proofErr w:type="spellEnd"/>
            <w:r w:rsidRPr="00817ECB">
              <w:rPr>
                <w:rFonts w:ascii="GHEA Mariam" w:hAnsi="GHEA Mariam"/>
                <w:szCs w:val="24"/>
              </w:rPr>
              <w:t xml:space="preserve"> (կամ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ֆինանսական</w:t>
            </w:r>
            <w:proofErr w:type="spellEnd"/>
            <w:r w:rsidRPr="00817ECB">
              <w:rPr>
                <w:rFonts w:ascii="GHEA Mariam" w:hAnsi="GHEA Mariam"/>
                <w:szCs w:val="24"/>
              </w:rPr>
              <w:t xml:space="preserve">) </w:t>
            </w:r>
            <w:proofErr w:type="spellStart"/>
            <w:r w:rsidRPr="00817ECB">
              <w:rPr>
                <w:rFonts w:ascii="GHEA Mariam" w:hAnsi="GHEA Mariam"/>
                <w:szCs w:val="24"/>
              </w:rPr>
              <w:t>համաձայնագրի</w:t>
            </w:r>
            <w:proofErr w:type="spellEnd"/>
            <w:r w:rsidRPr="00817ECB">
              <w:rPr>
                <w:rFonts w:ascii="GHEA Mariam" w:hAnsi="GHEA Mariam"/>
                <w:szCs w:val="24"/>
              </w:rPr>
              <w:t xml:space="preserve"> </w:t>
            </w:r>
            <w:proofErr w:type="spellStart"/>
            <w:r w:rsidRPr="00817ECB">
              <w:rPr>
                <w:rFonts w:ascii="GHEA Mariam" w:hAnsi="GHEA Mariam"/>
                <w:szCs w:val="24"/>
              </w:rPr>
              <w:t>պայմաններին</w:t>
            </w:r>
            <w:proofErr w:type="spellEnd"/>
            <w:r w:rsidRPr="00817ECB">
              <w:rPr>
                <w:rFonts w:ascii="GHEA Mariam" w:hAnsi="GHEA Mariam"/>
                <w:szCs w:val="24"/>
              </w:rPr>
              <w:t xml:space="preserve"> </w:t>
            </w:r>
            <w:proofErr w:type="spellStart"/>
            <w:r w:rsidRPr="00817ECB">
              <w:rPr>
                <w:rFonts w:ascii="GHEA Mariam" w:hAnsi="GHEA Mariam"/>
                <w:szCs w:val="24"/>
              </w:rPr>
              <w:t>համապատասխան</w:t>
            </w:r>
            <w:proofErr w:type="spellEnd"/>
            <w:r w:rsidR="007F53E6" w:rsidRPr="00817ECB">
              <w:rPr>
                <w:rFonts w:ascii="GHEA Mariam" w:hAnsi="GHEA Mariam"/>
                <w:szCs w:val="24"/>
              </w:rPr>
              <w:t xml:space="preserve">: </w:t>
            </w:r>
            <w:r w:rsidRPr="00817ECB">
              <w:rPr>
                <w:rFonts w:ascii="GHEA Mariam" w:hAnsi="GHEA Mariam"/>
                <w:szCs w:val="24"/>
              </w:rPr>
              <w:t xml:space="preserve"> </w:t>
            </w:r>
            <w:proofErr w:type="spellStart"/>
            <w:r w:rsidRPr="00817ECB">
              <w:rPr>
                <w:rFonts w:ascii="GHEA Mariam" w:hAnsi="GHEA Mariam"/>
                <w:szCs w:val="24"/>
              </w:rPr>
              <w:t>Վարկային</w:t>
            </w:r>
            <w:proofErr w:type="spellEnd"/>
            <w:r w:rsidRPr="00817ECB">
              <w:rPr>
                <w:rFonts w:ascii="GHEA Mariam" w:hAnsi="GHEA Mariam"/>
                <w:szCs w:val="24"/>
              </w:rPr>
              <w:t xml:space="preserve"> </w:t>
            </w:r>
            <w:r w:rsidR="007F53E6" w:rsidRPr="00817ECB">
              <w:rPr>
                <w:rFonts w:ascii="GHEA Mariam" w:hAnsi="GHEA Mariam"/>
                <w:szCs w:val="24"/>
              </w:rPr>
              <w:t xml:space="preserve">(կամ </w:t>
            </w:r>
            <w:proofErr w:type="spellStart"/>
            <w:r w:rsidR="007F53E6" w:rsidRPr="00817ECB">
              <w:rPr>
                <w:rFonts w:ascii="GHEA Mariam" w:hAnsi="GHEA Mariam"/>
                <w:szCs w:val="24"/>
              </w:rPr>
              <w:t>այլ</w:t>
            </w:r>
            <w:proofErr w:type="spellEnd"/>
            <w:r w:rsidR="007F53E6" w:rsidRPr="00817ECB">
              <w:rPr>
                <w:rFonts w:ascii="GHEA Mariam" w:hAnsi="GHEA Mariam"/>
                <w:szCs w:val="24"/>
              </w:rPr>
              <w:t xml:space="preserve"> </w:t>
            </w:r>
            <w:proofErr w:type="spellStart"/>
            <w:r w:rsidR="007F53E6" w:rsidRPr="00817ECB">
              <w:rPr>
                <w:rFonts w:ascii="GHEA Mariam" w:hAnsi="GHEA Mariam"/>
                <w:szCs w:val="24"/>
              </w:rPr>
              <w:t>ֆինանսական</w:t>
            </w:r>
            <w:proofErr w:type="spellEnd"/>
            <w:r w:rsidR="007F53E6" w:rsidRPr="00817ECB">
              <w:rPr>
                <w:rFonts w:ascii="GHEA Mariam" w:hAnsi="GHEA Mariam"/>
                <w:szCs w:val="24"/>
              </w:rPr>
              <w:t xml:space="preserve">) </w:t>
            </w:r>
            <w:proofErr w:type="spellStart"/>
            <w:r w:rsidRPr="00817ECB">
              <w:rPr>
                <w:rFonts w:ascii="GHEA Mariam" w:hAnsi="GHEA Mariam"/>
                <w:szCs w:val="24"/>
              </w:rPr>
              <w:t>համաձայնագիրը</w:t>
            </w:r>
            <w:proofErr w:type="spellEnd"/>
            <w:r w:rsidRPr="00817ECB">
              <w:rPr>
                <w:rFonts w:ascii="GHEA Mariam" w:hAnsi="GHEA Mariam"/>
                <w:szCs w:val="24"/>
              </w:rPr>
              <w:t xml:space="preserve"> </w:t>
            </w:r>
            <w:proofErr w:type="spellStart"/>
            <w:r w:rsidRPr="00817ECB">
              <w:rPr>
                <w:rFonts w:ascii="GHEA Mariam" w:hAnsi="GHEA Mariam"/>
                <w:szCs w:val="24"/>
              </w:rPr>
              <w:t>արգելում</w:t>
            </w:r>
            <w:proofErr w:type="spellEnd"/>
            <w:r w:rsidRPr="00817ECB">
              <w:rPr>
                <w:rFonts w:ascii="GHEA Mariam" w:hAnsi="GHEA Mariam"/>
                <w:szCs w:val="24"/>
              </w:rPr>
              <w:t xml:space="preserve"> է </w:t>
            </w:r>
            <w:proofErr w:type="spellStart"/>
            <w:r w:rsidRPr="00817ECB">
              <w:rPr>
                <w:rFonts w:ascii="GHEA Mariam" w:hAnsi="GHEA Mariam"/>
                <w:szCs w:val="24"/>
              </w:rPr>
              <w:t>վարկային</w:t>
            </w:r>
            <w:proofErr w:type="spellEnd"/>
            <w:r w:rsidRPr="00817ECB">
              <w:rPr>
                <w:rFonts w:ascii="GHEA Mariam" w:hAnsi="GHEA Mariam"/>
                <w:szCs w:val="24"/>
              </w:rPr>
              <w:t xml:space="preserve"> </w:t>
            </w:r>
            <w:proofErr w:type="spellStart"/>
            <w:r w:rsidRPr="00817ECB">
              <w:rPr>
                <w:rFonts w:ascii="GHEA Mariam" w:hAnsi="GHEA Mariam"/>
                <w:szCs w:val="24"/>
              </w:rPr>
              <w:t>հաշվից</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գումար</w:t>
            </w:r>
            <w:proofErr w:type="spellEnd"/>
            <w:r w:rsidRPr="00817ECB">
              <w:rPr>
                <w:rFonts w:ascii="GHEA Mariam" w:hAnsi="GHEA Mariam"/>
                <w:szCs w:val="24"/>
              </w:rPr>
              <w:t xml:space="preserve"> </w:t>
            </w:r>
            <w:proofErr w:type="spellStart"/>
            <w:r w:rsidRPr="00817ECB">
              <w:rPr>
                <w:rFonts w:ascii="GHEA Mariam" w:hAnsi="GHEA Mariam"/>
                <w:szCs w:val="24"/>
              </w:rPr>
              <w:t>հատկացնել</w:t>
            </w:r>
            <w:proofErr w:type="spellEnd"/>
            <w:r w:rsidRPr="00817ECB">
              <w:rPr>
                <w:rFonts w:ascii="GHEA Mariam" w:hAnsi="GHEA Mariam"/>
                <w:szCs w:val="24"/>
              </w:rPr>
              <w:t xml:space="preserve"> </w:t>
            </w:r>
            <w:proofErr w:type="spellStart"/>
            <w:r w:rsidRPr="00817ECB">
              <w:rPr>
                <w:rFonts w:ascii="GHEA Mariam" w:hAnsi="GHEA Mariam"/>
                <w:szCs w:val="24"/>
              </w:rPr>
              <w:t>անհատներին</w:t>
            </w:r>
            <w:proofErr w:type="spellEnd"/>
            <w:r w:rsidRPr="00817ECB">
              <w:rPr>
                <w:rFonts w:ascii="GHEA Mariam" w:hAnsi="GHEA Mariam"/>
                <w:szCs w:val="24"/>
              </w:rPr>
              <w:t xml:space="preserve">, </w:t>
            </w:r>
            <w:proofErr w:type="spellStart"/>
            <w:r w:rsidRPr="00817ECB">
              <w:rPr>
                <w:rFonts w:ascii="GHEA Mariam" w:hAnsi="GHEA Mariam"/>
                <w:szCs w:val="24"/>
              </w:rPr>
              <w:t>ձեռնարկություններին</w:t>
            </w:r>
            <w:proofErr w:type="spellEnd"/>
            <w:r w:rsidRPr="00817ECB">
              <w:rPr>
                <w:rFonts w:ascii="GHEA Mariam" w:hAnsi="GHEA Mariam"/>
                <w:szCs w:val="24"/>
              </w:rPr>
              <w:t xml:space="preserve"> կամ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ներմուծման</w:t>
            </w:r>
            <w:proofErr w:type="spellEnd"/>
            <w:r w:rsidRPr="00817ECB">
              <w:rPr>
                <w:rFonts w:ascii="GHEA Mariam" w:hAnsi="GHEA Mariam"/>
                <w:szCs w:val="24"/>
              </w:rPr>
              <w:t xml:space="preserve"> </w:t>
            </w:r>
            <w:proofErr w:type="spellStart"/>
            <w:r w:rsidRPr="00817ECB">
              <w:rPr>
                <w:rFonts w:ascii="GHEA Mariam" w:hAnsi="GHEA Mariam"/>
                <w:szCs w:val="24"/>
              </w:rPr>
              <w:t>նպատակով</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այդպիսի</w:t>
            </w:r>
            <w:proofErr w:type="spellEnd"/>
            <w:r w:rsidRPr="00817ECB">
              <w:rPr>
                <w:rFonts w:ascii="GHEA Mariam" w:hAnsi="GHEA Mariam"/>
                <w:szCs w:val="24"/>
              </w:rPr>
              <w:t xml:space="preserve"> </w:t>
            </w:r>
            <w:proofErr w:type="spellStart"/>
            <w:r w:rsidRPr="00817ECB">
              <w:rPr>
                <w:rFonts w:ascii="GHEA Mariam" w:hAnsi="GHEA Mariam"/>
                <w:szCs w:val="24"/>
              </w:rPr>
              <w:t>վճարումները</w:t>
            </w:r>
            <w:proofErr w:type="spellEnd"/>
            <w:r w:rsidRPr="00817ECB">
              <w:rPr>
                <w:rFonts w:ascii="GHEA Mariam" w:hAnsi="GHEA Mariam"/>
                <w:szCs w:val="24"/>
              </w:rPr>
              <w:t xml:space="preserve"> կամ </w:t>
            </w:r>
            <w:proofErr w:type="spellStart"/>
            <w:r w:rsidRPr="00817ECB">
              <w:rPr>
                <w:rFonts w:ascii="GHEA Mariam" w:hAnsi="GHEA Mariam"/>
                <w:szCs w:val="24"/>
              </w:rPr>
              <w:t>ներմուծումները</w:t>
            </w:r>
            <w:proofErr w:type="spellEnd"/>
            <w:r w:rsidRPr="00817ECB">
              <w:rPr>
                <w:rFonts w:ascii="GHEA Mariam" w:hAnsi="GHEA Mariam"/>
                <w:szCs w:val="24"/>
              </w:rPr>
              <w:t xml:space="preserve">, </w:t>
            </w:r>
            <w:proofErr w:type="spellStart"/>
            <w:r w:rsidRPr="00817ECB">
              <w:rPr>
                <w:rFonts w:ascii="GHEA Mariam" w:hAnsi="GHEA Mariam"/>
                <w:szCs w:val="24"/>
              </w:rPr>
              <w:t>ըստ</w:t>
            </w:r>
            <w:proofErr w:type="spellEnd"/>
            <w:r w:rsidRPr="00817ECB">
              <w:rPr>
                <w:rFonts w:ascii="GHEA Mariam" w:hAnsi="GHEA Mariam"/>
                <w:szCs w:val="24"/>
              </w:rPr>
              <w:t xml:space="preserve"> </w:t>
            </w:r>
            <w:proofErr w:type="spellStart"/>
            <w:r w:rsidRPr="00817ECB">
              <w:rPr>
                <w:rFonts w:ascii="GHEA Mariam" w:hAnsi="GHEA Mariam"/>
                <w:szCs w:val="24"/>
              </w:rPr>
              <w:t>Բանկի</w:t>
            </w:r>
            <w:proofErr w:type="spellEnd"/>
            <w:r w:rsidRPr="00817ECB">
              <w:rPr>
                <w:rFonts w:ascii="GHEA Mariam" w:hAnsi="GHEA Mariam"/>
                <w:szCs w:val="24"/>
              </w:rPr>
              <w:t xml:space="preserve">, </w:t>
            </w:r>
            <w:proofErr w:type="spellStart"/>
            <w:r w:rsidRPr="00817ECB">
              <w:rPr>
                <w:rFonts w:ascii="GHEA Mariam" w:hAnsi="GHEA Mariam"/>
                <w:szCs w:val="24"/>
              </w:rPr>
              <w:t>արգելված</w:t>
            </w:r>
            <w:proofErr w:type="spellEnd"/>
            <w:r w:rsidRPr="00817ECB">
              <w:rPr>
                <w:rFonts w:ascii="GHEA Mariam" w:hAnsi="GHEA Mariam"/>
                <w:szCs w:val="24"/>
              </w:rPr>
              <w:t xml:space="preserve"> է ՄԱԿ-ի </w:t>
            </w:r>
            <w:proofErr w:type="spellStart"/>
            <w:r w:rsidRPr="00817ECB">
              <w:rPr>
                <w:rFonts w:ascii="GHEA Mariam" w:hAnsi="GHEA Mariam"/>
                <w:szCs w:val="24"/>
              </w:rPr>
              <w:t>անվտանգության</w:t>
            </w:r>
            <w:proofErr w:type="spellEnd"/>
            <w:r w:rsidRPr="00817ECB">
              <w:rPr>
                <w:rFonts w:ascii="GHEA Mariam" w:hAnsi="GHEA Mariam"/>
                <w:szCs w:val="24"/>
              </w:rPr>
              <w:t xml:space="preserve"> </w:t>
            </w:r>
            <w:proofErr w:type="spellStart"/>
            <w:r w:rsidRPr="00817ECB">
              <w:rPr>
                <w:rFonts w:ascii="GHEA Mariam" w:hAnsi="GHEA Mariam"/>
                <w:szCs w:val="24"/>
              </w:rPr>
              <w:t>խորհրդի</w:t>
            </w:r>
            <w:proofErr w:type="spellEnd"/>
            <w:r w:rsidRPr="00817ECB">
              <w:rPr>
                <w:rFonts w:ascii="GHEA Mariam" w:hAnsi="GHEA Mariam"/>
                <w:szCs w:val="24"/>
              </w:rPr>
              <w:t xml:space="preserve"> </w:t>
            </w:r>
            <w:proofErr w:type="spellStart"/>
            <w:r w:rsidRPr="00817ECB">
              <w:rPr>
                <w:rFonts w:ascii="GHEA Mariam" w:hAnsi="GHEA Mariam"/>
                <w:szCs w:val="24"/>
              </w:rPr>
              <w:t>որոշմամբ</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Միացյալ</w:t>
            </w:r>
            <w:proofErr w:type="spellEnd"/>
            <w:r w:rsidRPr="00817ECB">
              <w:rPr>
                <w:rFonts w:ascii="GHEA Mariam" w:hAnsi="GHEA Mariam"/>
                <w:szCs w:val="24"/>
              </w:rPr>
              <w:t xml:space="preserve"> </w:t>
            </w:r>
            <w:proofErr w:type="spellStart"/>
            <w:r w:rsidRPr="00817ECB">
              <w:rPr>
                <w:rFonts w:ascii="GHEA Mariam" w:hAnsi="GHEA Mariam"/>
                <w:szCs w:val="24"/>
              </w:rPr>
              <w:t>ազգերի</w:t>
            </w:r>
            <w:proofErr w:type="spellEnd"/>
            <w:r w:rsidRPr="00817ECB">
              <w:rPr>
                <w:rFonts w:ascii="GHEA Mariam" w:hAnsi="GHEA Mariam"/>
                <w:szCs w:val="24"/>
              </w:rPr>
              <w:t xml:space="preserve"> </w:t>
            </w:r>
            <w:proofErr w:type="spellStart"/>
            <w:r w:rsidRPr="00817ECB">
              <w:rPr>
                <w:rFonts w:ascii="GHEA Mariam" w:hAnsi="GHEA Mariam"/>
                <w:szCs w:val="24"/>
              </w:rPr>
              <w:t>կանոնադրության</w:t>
            </w:r>
            <w:proofErr w:type="spellEnd"/>
            <w:r w:rsidRPr="00817ECB">
              <w:rPr>
                <w:rFonts w:ascii="GHEA Mariam" w:hAnsi="GHEA Mariam"/>
                <w:szCs w:val="24"/>
              </w:rPr>
              <w:t xml:space="preserve"> 7-րդ </w:t>
            </w:r>
            <w:proofErr w:type="spellStart"/>
            <w:r w:rsidRPr="00817ECB">
              <w:rPr>
                <w:rFonts w:ascii="GHEA Mariam" w:hAnsi="GHEA Mariam"/>
                <w:szCs w:val="24"/>
              </w:rPr>
              <w:t>գլխում</w:t>
            </w:r>
            <w:proofErr w:type="spellEnd"/>
            <w:r w:rsidRPr="00817ECB">
              <w:rPr>
                <w:rFonts w:ascii="GHEA Mariam" w:hAnsi="GHEA Mariam"/>
                <w:szCs w:val="24"/>
              </w:rPr>
              <w:t xml:space="preserve">: </w:t>
            </w:r>
            <w:proofErr w:type="spellStart"/>
            <w:r w:rsidRPr="00817ECB">
              <w:rPr>
                <w:rFonts w:ascii="GHEA Mariam" w:hAnsi="GHEA Mariam"/>
                <w:szCs w:val="24"/>
              </w:rPr>
              <w:t>Վարկառուից</w:t>
            </w:r>
            <w:proofErr w:type="spellEnd"/>
            <w:r w:rsidRPr="00817ECB">
              <w:rPr>
                <w:rFonts w:ascii="GHEA Mariam" w:hAnsi="GHEA Mariam"/>
                <w:szCs w:val="24"/>
              </w:rPr>
              <w:t xml:space="preserve"> </w:t>
            </w:r>
            <w:proofErr w:type="spellStart"/>
            <w:r w:rsidRPr="00817ECB">
              <w:rPr>
                <w:rFonts w:ascii="GHEA Mariam" w:hAnsi="GHEA Mariam"/>
                <w:szCs w:val="24"/>
              </w:rPr>
              <w:t>բացի</w:t>
            </w:r>
            <w:proofErr w:type="spellEnd"/>
            <w:r w:rsidRPr="00817ECB">
              <w:rPr>
                <w:rFonts w:ascii="GHEA Mariam" w:hAnsi="GHEA Mariam"/>
                <w:szCs w:val="24"/>
              </w:rPr>
              <w:t xml:space="preserve"> </w:t>
            </w:r>
            <w:proofErr w:type="spellStart"/>
            <w:r w:rsidRPr="00817ECB">
              <w:rPr>
                <w:rFonts w:ascii="GHEA Mariam" w:hAnsi="GHEA Mariam"/>
                <w:szCs w:val="24"/>
              </w:rPr>
              <w:t>ոչ</w:t>
            </w:r>
            <w:proofErr w:type="spellEnd"/>
            <w:r w:rsidRPr="00817ECB">
              <w:rPr>
                <w:rFonts w:ascii="GHEA Mariam" w:hAnsi="GHEA Mariam"/>
                <w:szCs w:val="24"/>
              </w:rPr>
              <w:t xml:space="preserve"> </w:t>
            </w:r>
            <w:proofErr w:type="spellStart"/>
            <w:r w:rsidRPr="00817ECB">
              <w:rPr>
                <w:rFonts w:ascii="GHEA Mariam" w:hAnsi="GHEA Mariam"/>
                <w:szCs w:val="24"/>
              </w:rPr>
              <w:t>մի</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կողմ</w:t>
            </w:r>
            <w:proofErr w:type="spellEnd"/>
            <w:r w:rsidRPr="00817ECB">
              <w:rPr>
                <w:rFonts w:ascii="GHEA Mariam" w:hAnsi="GHEA Mariam"/>
                <w:szCs w:val="24"/>
              </w:rPr>
              <w:t xml:space="preserve"> </w:t>
            </w:r>
            <w:proofErr w:type="spellStart"/>
            <w:r w:rsidRPr="00817ECB">
              <w:rPr>
                <w:rFonts w:ascii="GHEA Mariam" w:hAnsi="GHEA Mariam"/>
                <w:szCs w:val="24"/>
              </w:rPr>
              <w:t>չունի</w:t>
            </w:r>
            <w:proofErr w:type="spellEnd"/>
            <w:r w:rsidRPr="00817ECB">
              <w:rPr>
                <w:rFonts w:ascii="GHEA Mariam" w:hAnsi="GHEA Mariam"/>
                <w:szCs w:val="24"/>
              </w:rPr>
              <w:t xml:space="preserve"> </w:t>
            </w:r>
            <w:proofErr w:type="spellStart"/>
            <w:r w:rsidRPr="00817ECB">
              <w:rPr>
                <w:rFonts w:ascii="GHEA Mariam" w:hAnsi="GHEA Mariam"/>
                <w:szCs w:val="24"/>
              </w:rPr>
              <w:t>իրավունքներ</w:t>
            </w:r>
            <w:proofErr w:type="spellEnd"/>
            <w:r w:rsidRPr="00817ECB">
              <w:rPr>
                <w:rFonts w:ascii="GHEA Mariam" w:hAnsi="GHEA Mariam"/>
                <w:szCs w:val="24"/>
              </w:rPr>
              <w:t xml:space="preserve"> </w:t>
            </w:r>
            <w:proofErr w:type="spellStart"/>
            <w:r w:rsidR="007F53E6" w:rsidRPr="00817ECB">
              <w:rPr>
                <w:rFonts w:ascii="GHEA Mariam" w:hAnsi="GHEA Mariam"/>
                <w:szCs w:val="24"/>
              </w:rPr>
              <w:t>Վարկային</w:t>
            </w:r>
            <w:proofErr w:type="spellEnd"/>
            <w:r w:rsidR="007F53E6" w:rsidRPr="00817ECB">
              <w:rPr>
                <w:rFonts w:ascii="GHEA Mariam" w:hAnsi="GHEA Mariam"/>
                <w:szCs w:val="24"/>
              </w:rPr>
              <w:t xml:space="preserve"> (կամ </w:t>
            </w:r>
            <w:proofErr w:type="spellStart"/>
            <w:r w:rsidR="007F53E6" w:rsidRPr="00817ECB">
              <w:rPr>
                <w:rFonts w:ascii="GHEA Mariam" w:hAnsi="GHEA Mariam"/>
                <w:szCs w:val="24"/>
              </w:rPr>
              <w:t>այլ</w:t>
            </w:r>
            <w:proofErr w:type="spellEnd"/>
            <w:r w:rsidR="007F53E6" w:rsidRPr="00817ECB">
              <w:rPr>
                <w:rFonts w:ascii="GHEA Mariam" w:hAnsi="GHEA Mariam"/>
                <w:szCs w:val="24"/>
              </w:rPr>
              <w:t xml:space="preserve"> </w:t>
            </w:r>
            <w:proofErr w:type="spellStart"/>
            <w:r w:rsidR="007F53E6" w:rsidRPr="00817ECB">
              <w:rPr>
                <w:rFonts w:ascii="GHEA Mariam" w:hAnsi="GHEA Mariam"/>
                <w:szCs w:val="24"/>
              </w:rPr>
              <w:t>ֆինանսական</w:t>
            </w:r>
            <w:proofErr w:type="spellEnd"/>
            <w:r w:rsidR="007F53E6" w:rsidRPr="00817ECB">
              <w:rPr>
                <w:rFonts w:ascii="GHEA Mariam" w:hAnsi="GHEA Mariam"/>
                <w:szCs w:val="24"/>
              </w:rPr>
              <w:t xml:space="preserve">) </w:t>
            </w:r>
            <w:proofErr w:type="spellStart"/>
            <w:r w:rsidR="007F53E6" w:rsidRPr="00817ECB">
              <w:rPr>
                <w:rFonts w:ascii="GHEA Mariam" w:hAnsi="GHEA Mariam"/>
                <w:szCs w:val="24"/>
              </w:rPr>
              <w:t>համաձայնագրի</w:t>
            </w:r>
            <w:proofErr w:type="spellEnd"/>
            <w:r w:rsidR="007F53E6" w:rsidRPr="00817ECB">
              <w:rPr>
                <w:rFonts w:ascii="GHEA Mariam" w:hAnsi="GHEA Mariam"/>
                <w:szCs w:val="24"/>
              </w:rPr>
              <w:t xml:space="preserve"> </w:t>
            </w:r>
            <w:proofErr w:type="spellStart"/>
            <w:r w:rsidR="007F53E6" w:rsidRPr="00817ECB">
              <w:rPr>
                <w:rFonts w:ascii="GHEA Mariam" w:hAnsi="GHEA Mariam"/>
                <w:szCs w:val="24"/>
              </w:rPr>
              <w:t>նկատմամբ</w:t>
            </w:r>
            <w:proofErr w:type="spellEnd"/>
            <w:r w:rsidR="007F53E6" w:rsidRPr="00817ECB">
              <w:rPr>
                <w:rFonts w:ascii="GHEA Mariam" w:hAnsi="GHEA Mariam"/>
                <w:szCs w:val="24"/>
              </w:rPr>
              <w:t xml:space="preserve"> </w:t>
            </w:r>
            <w:r w:rsidRPr="00817ECB">
              <w:rPr>
                <w:rFonts w:ascii="GHEA Mariam" w:hAnsi="GHEA Mariam"/>
                <w:szCs w:val="24"/>
              </w:rPr>
              <w:t xml:space="preserve">և </w:t>
            </w:r>
            <w:proofErr w:type="spellStart"/>
            <w:r w:rsidRPr="00817ECB">
              <w:rPr>
                <w:rFonts w:ascii="GHEA Mariam" w:hAnsi="GHEA Mariam"/>
                <w:szCs w:val="24"/>
              </w:rPr>
              <w:t>չի</w:t>
            </w:r>
            <w:proofErr w:type="spellEnd"/>
            <w:r w:rsidRPr="00817ECB">
              <w:rPr>
                <w:rFonts w:ascii="GHEA Mariam" w:hAnsi="GHEA Mariam"/>
                <w:szCs w:val="24"/>
              </w:rPr>
              <w:t xml:space="preserve"> կարող </w:t>
            </w:r>
            <w:proofErr w:type="spellStart"/>
            <w:r w:rsidRPr="00817ECB">
              <w:rPr>
                <w:rFonts w:ascii="GHEA Mariam" w:hAnsi="GHEA Mariam"/>
                <w:szCs w:val="24"/>
              </w:rPr>
              <w:t>հավակնել</w:t>
            </w:r>
            <w:proofErr w:type="spellEnd"/>
            <w:r w:rsidRPr="00817ECB">
              <w:rPr>
                <w:rFonts w:ascii="GHEA Mariam" w:hAnsi="GHEA Mariam"/>
                <w:szCs w:val="24"/>
              </w:rPr>
              <w:t xml:space="preserve"> </w:t>
            </w:r>
            <w:proofErr w:type="spellStart"/>
            <w:r w:rsidRPr="00817ECB">
              <w:rPr>
                <w:rFonts w:ascii="GHEA Mariam" w:hAnsi="GHEA Mariam"/>
                <w:szCs w:val="24"/>
              </w:rPr>
              <w:t>վարկի</w:t>
            </w:r>
            <w:proofErr w:type="spellEnd"/>
            <w:r w:rsidRPr="00817ECB">
              <w:rPr>
                <w:rFonts w:ascii="GHEA Mariam" w:hAnsi="GHEA Mariam"/>
                <w:szCs w:val="24"/>
              </w:rPr>
              <w:t xml:space="preserve"> </w:t>
            </w:r>
            <w:r w:rsidR="007F53E6" w:rsidRPr="00817ECB">
              <w:rPr>
                <w:rFonts w:ascii="GHEA Mariam" w:hAnsi="GHEA Mariam"/>
                <w:szCs w:val="24"/>
              </w:rPr>
              <w:t xml:space="preserve">(կամ </w:t>
            </w:r>
            <w:proofErr w:type="spellStart"/>
            <w:r w:rsidR="007F53E6" w:rsidRPr="00817ECB">
              <w:rPr>
                <w:rFonts w:ascii="GHEA Mariam" w:hAnsi="GHEA Mariam"/>
                <w:szCs w:val="24"/>
              </w:rPr>
              <w:t>այլ</w:t>
            </w:r>
            <w:proofErr w:type="spellEnd"/>
            <w:r w:rsidR="007F53E6" w:rsidRPr="00817ECB">
              <w:rPr>
                <w:rFonts w:ascii="GHEA Mariam" w:hAnsi="GHEA Mariam"/>
                <w:szCs w:val="24"/>
              </w:rPr>
              <w:t xml:space="preserve"> </w:t>
            </w:r>
            <w:proofErr w:type="spellStart"/>
            <w:r w:rsidR="007F53E6" w:rsidRPr="00817ECB">
              <w:rPr>
                <w:rFonts w:ascii="GHEA Mariam" w:hAnsi="GHEA Mariam"/>
                <w:szCs w:val="24"/>
              </w:rPr>
              <w:t>ֆինանսական</w:t>
            </w:r>
            <w:proofErr w:type="spellEnd"/>
            <w:r w:rsidR="007F53E6" w:rsidRPr="00817ECB">
              <w:rPr>
                <w:rFonts w:ascii="GHEA Mariam" w:hAnsi="GHEA Mariam"/>
                <w:szCs w:val="24"/>
              </w:rPr>
              <w:t xml:space="preserve">) </w:t>
            </w:r>
            <w:proofErr w:type="spellStart"/>
            <w:r w:rsidRPr="00817ECB">
              <w:rPr>
                <w:rFonts w:ascii="GHEA Mariam" w:hAnsi="GHEA Mariam"/>
                <w:szCs w:val="24"/>
              </w:rPr>
              <w:t>միջոցներ</w:t>
            </w:r>
            <w:proofErr w:type="spellEnd"/>
            <w:r w:rsidRPr="00817ECB">
              <w:rPr>
                <w:rFonts w:ascii="GHEA Mariam" w:hAnsi="GHEA Mariam"/>
                <w:szCs w:val="24"/>
              </w:rPr>
              <w:t xml:space="preserve"> </w:t>
            </w:r>
            <w:proofErr w:type="spellStart"/>
            <w:r w:rsidRPr="00817ECB">
              <w:rPr>
                <w:rFonts w:ascii="GHEA Mariam" w:hAnsi="GHEA Mariam"/>
                <w:szCs w:val="24"/>
              </w:rPr>
              <w:t>ստանալու</w:t>
            </w:r>
            <w:proofErr w:type="spellEnd"/>
            <w:r w:rsidRPr="00817ECB">
              <w:rPr>
                <w:rFonts w:ascii="GHEA Mariam" w:hAnsi="GHEA Mariam"/>
                <w:szCs w:val="24"/>
              </w:rPr>
              <w:t xml:space="preserve"> համար: </w:t>
            </w:r>
          </w:p>
        </w:tc>
      </w:tr>
      <w:tr w:rsidR="00455149" w:rsidRPr="002A5C0A" w14:paraId="4FA68A8F" w14:textId="77777777" w:rsidTr="00817ECB">
        <w:trPr>
          <w:gridAfter w:val="1"/>
          <w:wAfter w:w="270" w:type="dxa"/>
        </w:trPr>
        <w:tc>
          <w:tcPr>
            <w:tcW w:w="2520" w:type="dxa"/>
            <w:tcBorders>
              <w:bottom w:val="nil"/>
            </w:tcBorders>
          </w:tcPr>
          <w:p w14:paraId="0D0877A7" w14:textId="77777777" w:rsidR="00455149" w:rsidRPr="00817ECB" w:rsidRDefault="00E92A07" w:rsidP="004F0177">
            <w:pPr>
              <w:pStyle w:val="Sec1-Clauses"/>
              <w:spacing w:before="0" w:after="0"/>
              <w:rPr>
                <w:rFonts w:ascii="GHEA Mariam" w:hAnsi="GHEA Mariam"/>
                <w:szCs w:val="24"/>
              </w:rPr>
            </w:pPr>
            <w:bookmarkStart w:id="22" w:name="_Toc438532558"/>
            <w:bookmarkStart w:id="23" w:name="_Toc438002631"/>
            <w:bookmarkStart w:id="24" w:name="_Toc438438822"/>
            <w:bookmarkStart w:id="25" w:name="_Toc438532559"/>
            <w:bookmarkStart w:id="26" w:name="_Toc438733966"/>
            <w:bookmarkStart w:id="27" w:name="_Toc438907007"/>
            <w:bookmarkStart w:id="28" w:name="_Toc438907206"/>
            <w:bookmarkStart w:id="29" w:name="_Toc482200483"/>
            <w:bookmarkStart w:id="30" w:name="_Toc503779924"/>
            <w:bookmarkEnd w:id="22"/>
            <w:r w:rsidRPr="00817ECB">
              <w:rPr>
                <w:rFonts w:ascii="GHEA Mariam" w:hAnsi="GHEA Mariam"/>
                <w:szCs w:val="24"/>
              </w:rPr>
              <w:lastRenderedPageBreak/>
              <w:t>3.</w:t>
            </w:r>
            <w:bookmarkStart w:id="31" w:name="_Toc381360073"/>
            <w:r w:rsidR="004F0177" w:rsidRPr="00817ECB">
              <w:rPr>
                <w:rFonts w:ascii="GHEA Mariam" w:hAnsi="GHEA Mariam"/>
                <w:szCs w:val="24"/>
              </w:rPr>
              <w:t xml:space="preserve">Խարդախություն և </w:t>
            </w:r>
            <w:proofErr w:type="spellStart"/>
            <w:r w:rsidR="004F0177" w:rsidRPr="00817ECB">
              <w:rPr>
                <w:rFonts w:ascii="GHEA Mariam" w:hAnsi="GHEA Mariam"/>
                <w:szCs w:val="24"/>
              </w:rPr>
              <w:t>կոռուպցիա</w:t>
            </w:r>
            <w:bookmarkEnd w:id="23"/>
            <w:bookmarkEnd w:id="24"/>
            <w:bookmarkEnd w:id="25"/>
            <w:bookmarkEnd w:id="26"/>
            <w:bookmarkEnd w:id="27"/>
            <w:bookmarkEnd w:id="28"/>
            <w:bookmarkEnd w:id="29"/>
            <w:bookmarkEnd w:id="30"/>
            <w:bookmarkEnd w:id="31"/>
            <w:proofErr w:type="spellEnd"/>
          </w:p>
        </w:tc>
        <w:tc>
          <w:tcPr>
            <w:tcW w:w="7110" w:type="dxa"/>
          </w:tcPr>
          <w:p w14:paraId="18E30BC6" w14:textId="662652E9" w:rsidR="009C55BC" w:rsidRPr="00817ECB" w:rsidRDefault="009C55BC" w:rsidP="00652EBF">
            <w:pPr>
              <w:spacing w:after="180"/>
              <w:ind w:left="605" w:hanging="605"/>
              <w:jc w:val="both"/>
              <w:rPr>
                <w:rFonts w:ascii="GHEA Mariam" w:hAnsi="GHEA Mariam"/>
                <w:szCs w:val="24"/>
              </w:rPr>
            </w:pPr>
            <w:r w:rsidRPr="00817ECB">
              <w:rPr>
                <w:rFonts w:ascii="GHEA Mariam" w:hAnsi="GHEA Mariam"/>
                <w:szCs w:val="24"/>
              </w:rPr>
              <w:t>3.1</w:t>
            </w:r>
            <w:r w:rsidRPr="00817ECB">
              <w:rPr>
                <w:rFonts w:ascii="GHEA Mariam" w:hAnsi="GHEA Mariam"/>
                <w:szCs w:val="24"/>
              </w:rPr>
              <w:tab/>
            </w:r>
            <w:proofErr w:type="spellStart"/>
            <w:r w:rsidR="004F0177" w:rsidRPr="00817ECB">
              <w:rPr>
                <w:rFonts w:ascii="GHEA Mariam" w:hAnsi="GHEA Mariam"/>
                <w:szCs w:val="24"/>
              </w:rPr>
              <w:t>Բանկ</w:t>
            </w:r>
            <w:r w:rsidR="00A2598D" w:rsidRPr="00817ECB">
              <w:rPr>
                <w:rFonts w:ascii="GHEA Mariam" w:hAnsi="GHEA Mariam"/>
                <w:szCs w:val="24"/>
              </w:rPr>
              <w:t>ը</w:t>
            </w:r>
            <w:proofErr w:type="spellEnd"/>
            <w:r w:rsidR="004F0177" w:rsidRPr="00817ECB">
              <w:rPr>
                <w:rFonts w:ascii="GHEA Mariam" w:hAnsi="GHEA Mariam"/>
                <w:szCs w:val="24"/>
              </w:rPr>
              <w:t xml:space="preserve"> </w:t>
            </w:r>
            <w:proofErr w:type="spellStart"/>
            <w:r w:rsidR="004F0177" w:rsidRPr="00817ECB">
              <w:rPr>
                <w:rFonts w:ascii="GHEA Mariam" w:hAnsi="GHEA Mariam"/>
                <w:szCs w:val="24"/>
              </w:rPr>
              <w:t>պահանջում</w:t>
            </w:r>
            <w:proofErr w:type="spellEnd"/>
            <w:r w:rsidR="004F0177" w:rsidRPr="00817ECB">
              <w:rPr>
                <w:rFonts w:ascii="GHEA Mariam" w:hAnsi="GHEA Mariam"/>
                <w:szCs w:val="24"/>
              </w:rPr>
              <w:t xml:space="preserve"> է </w:t>
            </w:r>
            <w:proofErr w:type="spellStart"/>
            <w:r w:rsidR="004F0177" w:rsidRPr="00817ECB">
              <w:rPr>
                <w:rFonts w:ascii="GHEA Mariam" w:hAnsi="GHEA Mariam"/>
                <w:szCs w:val="24"/>
              </w:rPr>
              <w:t>իր</w:t>
            </w:r>
            <w:proofErr w:type="spellEnd"/>
            <w:r w:rsidR="004F0177" w:rsidRPr="00817ECB">
              <w:rPr>
                <w:rFonts w:ascii="GHEA Mariam" w:hAnsi="GHEA Mariam"/>
                <w:szCs w:val="24"/>
              </w:rPr>
              <w:t xml:space="preserve"> կողմ</w:t>
            </w:r>
            <w:r w:rsidR="00D70BD5" w:rsidRPr="00817ECB">
              <w:rPr>
                <w:rFonts w:ascii="GHEA Mariam" w:hAnsi="GHEA Mariam"/>
                <w:szCs w:val="24"/>
              </w:rPr>
              <w:t xml:space="preserve">ից </w:t>
            </w:r>
            <w:proofErr w:type="spellStart"/>
            <w:r w:rsidR="00D70BD5" w:rsidRPr="00817ECB">
              <w:rPr>
                <w:rFonts w:ascii="GHEA Mariam" w:hAnsi="GHEA Mariam"/>
                <w:szCs w:val="24"/>
              </w:rPr>
              <w:t>Բաժին</w:t>
            </w:r>
            <w:proofErr w:type="spellEnd"/>
            <w:r w:rsidR="00D70BD5" w:rsidRPr="00817ECB">
              <w:rPr>
                <w:rFonts w:ascii="GHEA Mariam" w:hAnsi="GHEA Mariam"/>
                <w:szCs w:val="24"/>
              </w:rPr>
              <w:t xml:space="preserve"> VI-</w:t>
            </w:r>
            <w:proofErr w:type="spellStart"/>
            <w:r w:rsidR="00D70BD5" w:rsidRPr="00817ECB">
              <w:rPr>
                <w:rFonts w:ascii="GHEA Mariam" w:hAnsi="GHEA Mariam"/>
                <w:szCs w:val="24"/>
              </w:rPr>
              <w:t>ում</w:t>
            </w:r>
            <w:proofErr w:type="spellEnd"/>
            <w:r w:rsidR="00D70BD5" w:rsidRPr="00817ECB">
              <w:rPr>
                <w:rFonts w:ascii="GHEA Mariam" w:hAnsi="GHEA Mariam"/>
                <w:szCs w:val="24"/>
              </w:rPr>
              <w:t xml:space="preserve"> </w:t>
            </w:r>
            <w:proofErr w:type="spellStart"/>
            <w:r w:rsidR="00D70BD5" w:rsidRPr="00817ECB">
              <w:rPr>
                <w:rFonts w:ascii="GHEA Mariam" w:hAnsi="GHEA Mariam"/>
                <w:szCs w:val="24"/>
              </w:rPr>
              <w:t>սահմանված</w:t>
            </w:r>
            <w:proofErr w:type="spellEnd"/>
            <w:r w:rsidR="00D70BD5" w:rsidRPr="00817ECB">
              <w:rPr>
                <w:rFonts w:ascii="GHEA Mariam" w:hAnsi="GHEA Mariam"/>
                <w:szCs w:val="24"/>
              </w:rPr>
              <w:t xml:space="preserve"> </w:t>
            </w:r>
            <w:proofErr w:type="spellStart"/>
            <w:r w:rsidR="00D70BD5" w:rsidRPr="00817ECB">
              <w:rPr>
                <w:rFonts w:ascii="GHEA Mariam" w:hAnsi="GHEA Mariam"/>
                <w:szCs w:val="24"/>
              </w:rPr>
              <w:t>խարդախ</w:t>
            </w:r>
            <w:proofErr w:type="spellEnd"/>
            <w:r w:rsidR="004F0177" w:rsidRPr="00817ECB">
              <w:rPr>
                <w:rFonts w:ascii="GHEA Mariam" w:hAnsi="GHEA Mariam"/>
                <w:szCs w:val="24"/>
              </w:rPr>
              <w:t xml:space="preserve"> և </w:t>
            </w:r>
            <w:proofErr w:type="spellStart"/>
            <w:r w:rsidR="004F0177" w:rsidRPr="00817ECB">
              <w:rPr>
                <w:rFonts w:ascii="GHEA Mariam" w:hAnsi="GHEA Mariam"/>
                <w:szCs w:val="24"/>
              </w:rPr>
              <w:t>կոռուպցիոն</w:t>
            </w:r>
            <w:proofErr w:type="spellEnd"/>
            <w:r w:rsidR="004F0177" w:rsidRPr="00817ECB">
              <w:rPr>
                <w:rFonts w:ascii="GHEA Mariam" w:hAnsi="GHEA Mariam"/>
                <w:szCs w:val="24"/>
              </w:rPr>
              <w:t xml:space="preserve"> </w:t>
            </w:r>
            <w:proofErr w:type="spellStart"/>
            <w:r w:rsidR="00AF47A7" w:rsidRPr="00817ECB">
              <w:rPr>
                <w:rFonts w:ascii="GHEA Mariam" w:hAnsi="GHEA Mariam"/>
                <w:szCs w:val="24"/>
              </w:rPr>
              <w:t>գործելակերպերին</w:t>
            </w:r>
            <w:proofErr w:type="spellEnd"/>
            <w:r w:rsidR="00AF47A7" w:rsidRPr="00817ECB">
              <w:rPr>
                <w:rFonts w:ascii="GHEA Mariam" w:hAnsi="GHEA Mariam"/>
                <w:szCs w:val="24"/>
                <w:lang w:val="hy-AM"/>
              </w:rPr>
              <w:t xml:space="preserve"> </w:t>
            </w:r>
            <w:proofErr w:type="spellStart"/>
            <w:r w:rsidR="00AF47A7" w:rsidRPr="00817ECB">
              <w:rPr>
                <w:rFonts w:ascii="GHEA Mariam" w:hAnsi="GHEA Mariam"/>
                <w:szCs w:val="24"/>
              </w:rPr>
              <w:t>համապատսխանություն</w:t>
            </w:r>
            <w:proofErr w:type="spellEnd"/>
            <w:r w:rsidR="00D70BD5" w:rsidRPr="00817ECB">
              <w:rPr>
                <w:rFonts w:ascii="GHEA Mariam" w:hAnsi="GHEA Mariam"/>
                <w:szCs w:val="24"/>
              </w:rPr>
              <w:t xml:space="preserve">:  </w:t>
            </w:r>
          </w:p>
          <w:p w14:paraId="5947770E" w14:textId="77777777" w:rsidR="00FD6404" w:rsidRPr="00817ECB" w:rsidRDefault="0005730C" w:rsidP="00652EBF">
            <w:pPr>
              <w:pStyle w:val="Heading3"/>
              <w:spacing w:after="180"/>
              <w:ind w:left="605" w:hanging="605"/>
              <w:rPr>
                <w:rFonts w:ascii="GHEA Mariam" w:hAnsi="GHEA Mariam"/>
                <w:szCs w:val="24"/>
                <w:lang w:val="en-US"/>
              </w:rPr>
            </w:pPr>
            <w:r w:rsidRPr="00817ECB">
              <w:rPr>
                <w:rFonts w:ascii="GHEA Mariam" w:hAnsi="GHEA Mariam"/>
                <w:szCs w:val="24"/>
                <w:lang w:val="en-US"/>
              </w:rPr>
              <w:t xml:space="preserve">3.2 </w:t>
            </w:r>
            <w:r w:rsidR="00652EBF" w:rsidRPr="00817ECB">
              <w:rPr>
                <w:rFonts w:ascii="GHEA Mariam" w:hAnsi="GHEA Mariam"/>
                <w:szCs w:val="24"/>
                <w:lang w:val="en-US"/>
              </w:rPr>
              <w:tab/>
            </w:r>
            <w:proofErr w:type="spellStart"/>
            <w:r w:rsidR="00EF66EB" w:rsidRPr="00817ECB">
              <w:rPr>
                <w:rFonts w:ascii="GHEA Mariam" w:hAnsi="GHEA Mariam"/>
                <w:szCs w:val="24"/>
                <w:lang w:val="en-US"/>
              </w:rPr>
              <w:t>Հետամուտ</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լինելով</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այս</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քաղաքականությանը</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մրցույթին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մասնակիցները</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պետք</w:t>
            </w:r>
            <w:proofErr w:type="spellEnd"/>
            <w:r w:rsidR="00EF66EB" w:rsidRPr="00817ECB">
              <w:rPr>
                <w:rFonts w:ascii="GHEA Mariam" w:hAnsi="GHEA Mariam"/>
                <w:szCs w:val="24"/>
                <w:lang w:val="en-US"/>
              </w:rPr>
              <w:t xml:space="preserve"> է </w:t>
            </w:r>
            <w:proofErr w:type="spellStart"/>
            <w:r w:rsidR="00EF66EB" w:rsidRPr="00817ECB">
              <w:rPr>
                <w:rFonts w:ascii="GHEA Mariam" w:hAnsi="GHEA Mariam"/>
                <w:szCs w:val="24"/>
                <w:lang w:val="en-US"/>
              </w:rPr>
              <w:t>թույլ</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տան</w:t>
            </w:r>
            <w:proofErr w:type="spellEnd"/>
            <w:r w:rsidR="00EF66EB" w:rsidRPr="00817ECB">
              <w:rPr>
                <w:rFonts w:ascii="GHEA Mariam" w:hAnsi="GHEA Mariam"/>
                <w:szCs w:val="24"/>
                <w:lang w:val="en-US"/>
              </w:rPr>
              <w:t xml:space="preserve"> և </w:t>
            </w:r>
            <w:proofErr w:type="spellStart"/>
            <w:r w:rsidR="00EF66EB" w:rsidRPr="00817ECB">
              <w:rPr>
                <w:rFonts w:ascii="GHEA Mariam" w:hAnsi="GHEA Mariam"/>
                <w:szCs w:val="24"/>
                <w:lang w:val="en-US"/>
              </w:rPr>
              <w:t>խրախուսեն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իրենց</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գործակալներին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հայտարարած</w:t>
            </w:r>
            <w:proofErr w:type="spellEnd"/>
            <w:r w:rsidR="00EF66EB" w:rsidRPr="00817ECB">
              <w:rPr>
                <w:rFonts w:ascii="GHEA Mariam" w:hAnsi="GHEA Mariam"/>
                <w:szCs w:val="24"/>
                <w:lang w:val="en-US"/>
              </w:rPr>
              <w:t xml:space="preserve"> կամ </w:t>
            </w:r>
            <w:proofErr w:type="spellStart"/>
            <w:r w:rsidR="00EF66EB" w:rsidRPr="00817ECB">
              <w:rPr>
                <w:rFonts w:ascii="GHEA Mariam" w:hAnsi="GHEA Mariam"/>
                <w:szCs w:val="24"/>
                <w:lang w:val="en-US"/>
              </w:rPr>
              <w:t>ոչ</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ենթակապալառուներին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ենթախորհրդատուներին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ծառայություն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մատուցողներին</w:t>
            </w:r>
            <w:proofErr w:type="spellEnd"/>
            <w:r w:rsidR="00EF66EB" w:rsidRPr="00817ECB">
              <w:rPr>
                <w:rFonts w:ascii="GHEA Mariam" w:hAnsi="GHEA Mariam"/>
                <w:szCs w:val="24"/>
                <w:lang w:val="en-US"/>
              </w:rPr>
              <w:t xml:space="preserve"> կամ </w:t>
            </w:r>
            <w:proofErr w:type="spellStart"/>
            <w:r w:rsidR="00EF66EB" w:rsidRPr="00817ECB">
              <w:rPr>
                <w:rFonts w:ascii="GHEA Mariam" w:hAnsi="GHEA Mariam"/>
                <w:szCs w:val="24"/>
                <w:lang w:val="en-US"/>
              </w:rPr>
              <w:t>մատակարարներին</w:t>
            </w:r>
            <w:proofErr w:type="spellEnd"/>
            <w:r w:rsidR="00EF66EB" w:rsidRPr="00817ECB">
              <w:rPr>
                <w:rFonts w:ascii="GHEA Mariam" w:hAnsi="GHEA Mariam"/>
                <w:szCs w:val="24"/>
                <w:lang w:val="en-US"/>
              </w:rPr>
              <w:t xml:space="preserve"> և </w:t>
            </w:r>
            <w:proofErr w:type="spellStart"/>
            <w:r w:rsidR="00EF66EB" w:rsidRPr="00817ECB">
              <w:rPr>
                <w:rFonts w:ascii="GHEA Mariam" w:hAnsi="GHEA Mariam"/>
                <w:szCs w:val="24"/>
                <w:lang w:val="en-US"/>
              </w:rPr>
              <w:t>Բանկին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հնարավորություն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տան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ստուգել</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բոլոր</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հաշիվները</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տվյալները</w:t>
            </w:r>
            <w:proofErr w:type="spellEnd"/>
            <w:r w:rsidR="00EF66EB" w:rsidRPr="00817ECB">
              <w:rPr>
                <w:rFonts w:ascii="GHEA Mariam" w:hAnsi="GHEA Mariam"/>
                <w:szCs w:val="24"/>
                <w:lang w:val="en-US"/>
              </w:rPr>
              <w:t xml:space="preserve"> և </w:t>
            </w:r>
            <w:proofErr w:type="spellStart"/>
            <w:r w:rsidR="00EF66EB" w:rsidRPr="00817ECB">
              <w:rPr>
                <w:rFonts w:ascii="GHEA Mariam" w:hAnsi="GHEA Mariam"/>
                <w:szCs w:val="24"/>
                <w:lang w:val="en-US"/>
              </w:rPr>
              <w:t>այլ</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փաստաթղթերը</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որոնք</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կապված</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են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դիմումի</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ներկայացման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հայտի</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ներկայացման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հետ</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նախաորակավորման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դեպքում</w:t>
            </w:r>
            <w:proofErr w:type="spellEnd"/>
            <w:r w:rsidR="00EF66EB" w:rsidRPr="00817ECB">
              <w:rPr>
                <w:rFonts w:ascii="GHEA Mariam" w:hAnsi="GHEA Mariam"/>
                <w:szCs w:val="24"/>
                <w:lang w:val="en-US"/>
              </w:rPr>
              <w:t xml:space="preserve">), և </w:t>
            </w:r>
            <w:proofErr w:type="spellStart"/>
            <w:r w:rsidR="00EF66EB" w:rsidRPr="00817ECB">
              <w:rPr>
                <w:rFonts w:ascii="GHEA Mariam" w:hAnsi="GHEA Mariam"/>
                <w:szCs w:val="24"/>
                <w:lang w:val="en-US"/>
              </w:rPr>
              <w:t>պայմանագրի</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կատարման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հետ</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պայմանագրի</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շնորհման</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դեպքում</w:t>
            </w:r>
            <w:proofErr w:type="spellEnd"/>
            <w:r w:rsidR="00EF66EB" w:rsidRPr="00817ECB">
              <w:rPr>
                <w:rFonts w:ascii="GHEA Mariam" w:hAnsi="GHEA Mariam"/>
                <w:szCs w:val="24"/>
                <w:lang w:val="en-US"/>
              </w:rPr>
              <w:t xml:space="preserve">), և </w:t>
            </w:r>
            <w:proofErr w:type="spellStart"/>
            <w:r w:rsidR="00EF66EB" w:rsidRPr="00817ECB">
              <w:rPr>
                <w:rFonts w:ascii="GHEA Mariam" w:hAnsi="GHEA Mariam"/>
                <w:szCs w:val="24"/>
                <w:lang w:val="en-US"/>
              </w:rPr>
              <w:t>Բանկի</w:t>
            </w:r>
            <w:proofErr w:type="spellEnd"/>
            <w:r w:rsidR="00EF66EB" w:rsidRPr="00817ECB">
              <w:rPr>
                <w:rFonts w:ascii="GHEA Mariam" w:hAnsi="GHEA Mariam"/>
                <w:szCs w:val="24"/>
                <w:lang w:val="en-US"/>
              </w:rPr>
              <w:t xml:space="preserve"> կողմից </w:t>
            </w:r>
            <w:proofErr w:type="spellStart"/>
            <w:r w:rsidR="00EF66EB" w:rsidRPr="00817ECB">
              <w:rPr>
                <w:rFonts w:ascii="GHEA Mariam" w:hAnsi="GHEA Mariam"/>
                <w:szCs w:val="24"/>
                <w:lang w:val="en-US"/>
              </w:rPr>
              <w:t>նշանակված</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ստուգողների</w:t>
            </w:r>
            <w:proofErr w:type="spellEnd"/>
            <w:r w:rsidR="00EF66EB" w:rsidRPr="00817ECB">
              <w:rPr>
                <w:rFonts w:ascii="GHEA Mariam" w:hAnsi="GHEA Mariam"/>
                <w:szCs w:val="24"/>
                <w:lang w:val="en-US"/>
              </w:rPr>
              <w:t xml:space="preserve"> կողմից </w:t>
            </w:r>
            <w:proofErr w:type="spellStart"/>
            <w:r w:rsidR="00EF66EB" w:rsidRPr="00817ECB">
              <w:rPr>
                <w:rFonts w:ascii="GHEA Mariam" w:hAnsi="GHEA Mariam"/>
                <w:szCs w:val="24"/>
                <w:lang w:val="en-US"/>
              </w:rPr>
              <w:t>իրականացնել</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նրանց</w:t>
            </w:r>
            <w:proofErr w:type="spellEnd"/>
            <w:r w:rsidR="00EF66EB" w:rsidRPr="00817ECB">
              <w:rPr>
                <w:rFonts w:ascii="GHEA Mariam" w:hAnsi="GHEA Mariam"/>
                <w:szCs w:val="24"/>
                <w:lang w:val="en-US"/>
              </w:rPr>
              <w:t xml:space="preserve"> </w:t>
            </w:r>
            <w:proofErr w:type="spellStart"/>
            <w:r w:rsidR="00EF66EB" w:rsidRPr="00817ECB">
              <w:rPr>
                <w:rFonts w:ascii="GHEA Mariam" w:hAnsi="GHEA Mariam"/>
                <w:szCs w:val="24"/>
                <w:lang w:val="en-US"/>
              </w:rPr>
              <w:t>ստուգումը</w:t>
            </w:r>
            <w:proofErr w:type="spellEnd"/>
            <w:r w:rsidR="00EF66EB" w:rsidRPr="00817ECB">
              <w:rPr>
                <w:rFonts w:ascii="GHEA Mariam" w:hAnsi="GHEA Mariam"/>
                <w:szCs w:val="24"/>
                <w:lang w:val="en-US"/>
              </w:rPr>
              <w:t>:</w:t>
            </w:r>
          </w:p>
          <w:p w14:paraId="25AF42E8" w14:textId="77777777" w:rsidR="00F52139" w:rsidRPr="00817ECB" w:rsidRDefault="00F52139" w:rsidP="00F52139">
            <w:pPr>
              <w:rPr>
                <w:rFonts w:ascii="GHEA Mariam" w:hAnsi="GHEA Mariam"/>
                <w:szCs w:val="24"/>
              </w:rPr>
            </w:pPr>
          </w:p>
        </w:tc>
      </w:tr>
      <w:tr w:rsidR="00455149" w:rsidRPr="002A5C0A" w14:paraId="6D148B80" w14:textId="77777777" w:rsidTr="00817ECB">
        <w:trPr>
          <w:gridAfter w:val="1"/>
          <w:wAfter w:w="270" w:type="dxa"/>
        </w:trPr>
        <w:tc>
          <w:tcPr>
            <w:tcW w:w="2520" w:type="dxa"/>
            <w:tcBorders>
              <w:bottom w:val="nil"/>
            </w:tcBorders>
          </w:tcPr>
          <w:p w14:paraId="431E6657" w14:textId="77777777" w:rsidR="00455149" w:rsidRPr="00817ECB" w:rsidRDefault="00E92A07" w:rsidP="001E0EE8">
            <w:pPr>
              <w:pStyle w:val="Sec1-Clauses"/>
              <w:spacing w:before="0" w:after="200"/>
              <w:rPr>
                <w:rFonts w:ascii="GHEA Mariam" w:hAnsi="GHEA Mariam"/>
                <w:szCs w:val="24"/>
              </w:rPr>
            </w:pPr>
            <w:bookmarkStart w:id="32" w:name="_Toc438438823"/>
            <w:bookmarkStart w:id="33" w:name="_Toc438532560"/>
            <w:bookmarkStart w:id="34" w:name="_Toc438733967"/>
            <w:bookmarkStart w:id="35" w:name="_Toc438907008"/>
            <w:bookmarkStart w:id="36" w:name="_Toc438907207"/>
            <w:bookmarkStart w:id="37" w:name="_Toc482200484"/>
            <w:bookmarkStart w:id="38" w:name="_Toc503779925"/>
            <w:r w:rsidRPr="00817ECB">
              <w:rPr>
                <w:rFonts w:ascii="GHEA Mariam" w:hAnsi="GHEA Mariam"/>
                <w:szCs w:val="24"/>
              </w:rPr>
              <w:t>4.</w:t>
            </w:r>
            <w:r w:rsidR="00652EBF" w:rsidRPr="00817ECB">
              <w:rPr>
                <w:rFonts w:ascii="GHEA Mariam" w:hAnsi="GHEA Mariam"/>
                <w:szCs w:val="24"/>
              </w:rPr>
              <w:tab/>
            </w:r>
            <w:proofErr w:type="spellStart"/>
            <w:r w:rsidR="001E0EE8" w:rsidRPr="00817ECB">
              <w:rPr>
                <w:rFonts w:ascii="GHEA Mariam" w:hAnsi="GHEA Mariam"/>
                <w:szCs w:val="24"/>
              </w:rPr>
              <w:t>Ընդունելի</w:t>
            </w:r>
            <w:proofErr w:type="spellEnd"/>
            <w:r w:rsidR="001E0EE8" w:rsidRPr="00817ECB">
              <w:rPr>
                <w:rFonts w:ascii="GHEA Mariam" w:hAnsi="GHEA Mariam"/>
                <w:szCs w:val="24"/>
              </w:rPr>
              <w:t xml:space="preserve"> </w:t>
            </w:r>
            <w:proofErr w:type="spellStart"/>
            <w:r w:rsidR="001E0EE8" w:rsidRPr="00817ECB">
              <w:rPr>
                <w:rFonts w:ascii="GHEA Mariam" w:hAnsi="GHEA Mariam"/>
                <w:szCs w:val="24"/>
              </w:rPr>
              <w:t>հայտատուներ</w:t>
            </w:r>
            <w:bookmarkEnd w:id="32"/>
            <w:bookmarkEnd w:id="33"/>
            <w:bookmarkEnd w:id="34"/>
            <w:bookmarkEnd w:id="35"/>
            <w:bookmarkEnd w:id="36"/>
            <w:bookmarkEnd w:id="37"/>
            <w:bookmarkEnd w:id="38"/>
            <w:proofErr w:type="spellEnd"/>
          </w:p>
        </w:tc>
        <w:tc>
          <w:tcPr>
            <w:tcW w:w="7110" w:type="dxa"/>
          </w:tcPr>
          <w:p w14:paraId="00490202" w14:textId="77777777" w:rsidR="005A7685" w:rsidRPr="00817ECB" w:rsidRDefault="00FC51D3" w:rsidP="00A4011F">
            <w:pPr>
              <w:pStyle w:val="Sub-ClauseText"/>
              <w:numPr>
                <w:ilvl w:val="1"/>
                <w:numId w:val="10"/>
              </w:numPr>
              <w:spacing w:before="0" w:after="240"/>
              <w:rPr>
                <w:rFonts w:ascii="GHEA Mariam" w:hAnsi="GHEA Mariam"/>
                <w:spacing w:val="0"/>
                <w:szCs w:val="24"/>
              </w:rPr>
            </w:pPr>
            <w:proofErr w:type="spellStart"/>
            <w:r w:rsidRPr="00817ECB">
              <w:rPr>
                <w:rFonts w:ascii="GHEA Mariam" w:hAnsi="GHEA Mariam"/>
                <w:szCs w:val="24"/>
              </w:rPr>
              <w:t>Հայտատուն</w:t>
            </w:r>
            <w:proofErr w:type="spellEnd"/>
            <w:r w:rsidRPr="00817ECB">
              <w:rPr>
                <w:rFonts w:ascii="GHEA Mariam" w:hAnsi="GHEA Mariam"/>
                <w:szCs w:val="24"/>
              </w:rPr>
              <w:t xml:space="preserve"> կարող է </w:t>
            </w:r>
            <w:proofErr w:type="spellStart"/>
            <w:r w:rsidRPr="00817ECB">
              <w:rPr>
                <w:rFonts w:ascii="GHEA Mariam" w:hAnsi="GHEA Mariam"/>
                <w:szCs w:val="24"/>
              </w:rPr>
              <w:t>լինել</w:t>
            </w:r>
            <w:proofErr w:type="spellEnd"/>
            <w:r w:rsidRPr="00817ECB">
              <w:rPr>
                <w:rFonts w:ascii="GHEA Mariam" w:hAnsi="GHEA Mariam"/>
                <w:szCs w:val="24"/>
              </w:rPr>
              <w:t xml:space="preserve"> </w:t>
            </w:r>
            <w:proofErr w:type="spellStart"/>
            <w:r w:rsidRPr="00817ECB">
              <w:rPr>
                <w:rFonts w:ascii="GHEA Mariam" w:hAnsi="GHEA Mariam"/>
                <w:szCs w:val="24"/>
              </w:rPr>
              <w:t>ընկերություն</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մասնավոր</w:t>
            </w:r>
            <w:proofErr w:type="spellEnd"/>
            <w:r w:rsidRPr="00817ECB">
              <w:rPr>
                <w:rFonts w:ascii="GHEA Mariam" w:hAnsi="GHEA Mariam"/>
                <w:szCs w:val="24"/>
              </w:rPr>
              <w:t xml:space="preserve"> </w:t>
            </w:r>
            <w:proofErr w:type="spellStart"/>
            <w:r w:rsidRPr="00817ECB">
              <w:rPr>
                <w:rFonts w:ascii="GHEA Mariam" w:hAnsi="GHEA Mariam"/>
                <w:szCs w:val="24"/>
              </w:rPr>
              <w:t>սուբյեկտ</w:t>
            </w:r>
            <w:proofErr w:type="spellEnd"/>
            <w:r w:rsidRPr="00817ECB">
              <w:rPr>
                <w:rFonts w:ascii="GHEA Mariam" w:hAnsi="GHEA Mariam"/>
                <w:szCs w:val="24"/>
              </w:rPr>
              <w:t xml:space="preserve"> է, </w:t>
            </w:r>
            <w:proofErr w:type="spellStart"/>
            <w:r w:rsidRPr="00817ECB">
              <w:rPr>
                <w:rFonts w:ascii="GHEA Mariam" w:hAnsi="GHEA Mariam"/>
                <w:szCs w:val="24"/>
              </w:rPr>
              <w:t>պետական</w:t>
            </w:r>
            <w:proofErr w:type="spellEnd"/>
            <w:r w:rsidRPr="00817ECB">
              <w:rPr>
                <w:rFonts w:ascii="GHEA Mariam" w:hAnsi="GHEA Mariam"/>
                <w:szCs w:val="24"/>
              </w:rPr>
              <w:t xml:space="preserve"> </w:t>
            </w:r>
            <w:proofErr w:type="spellStart"/>
            <w:r w:rsidRPr="00817ECB">
              <w:rPr>
                <w:rFonts w:ascii="GHEA Mariam" w:hAnsi="GHEA Mariam"/>
                <w:szCs w:val="24"/>
              </w:rPr>
              <w:t>սուբյեկտ</w:t>
            </w:r>
            <w:proofErr w:type="spellEnd"/>
            <w:r w:rsidRPr="00817ECB">
              <w:rPr>
                <w:rFonts w:ascii="GHEA Mariam" w:hAnsi="GHEA Mariam"/>
                <w:szCs w:val="24"/>
              </w:rPr>
              <w:t xml:space="preserve">՝ </w:t>
            </w:r>
            <w:proofErr w:type="spellStart"/>
            <w:r w:rsidRPr="00817ECB">
              <w:rPr>
                <w:rFonts w:ascii="GHEA Mariam" w:hAnsi="GHEA Mariam"/>
                <w:szCs w:val="24"/>
              </w:rPr>
              <w:t>ենթակա</w:t>
            </w:r>
            <w:proofErr w:type="spellEnd"/>
            <w:r w:rsidRPr="00817ECB">
              <w:rPr>
                <w:rFonts w:ascii="GHEA Mariam" w:hAnsi="GHEA Mariam"/>
                <w:szCs w:val="24"/>
              </w:rPr>
              <w:t xml:space="preserve"> ՏՄՄ 4.5-ին կամ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սուբյեկտների</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միավորում</w:t>
            </w:r>
            <w:proofErr w:type="spellEnd"/>
            <w:r w:rsidRPr="00817ECB">
              <w:rPr>
                <w:rFonts w:ascii="GHEA Mariam" w:hAnsi="GHEA Mariam"/>
                <w:szCs w:val="24"/>
              </w:rPr>
              <w:t xml:space="preserve"> </w:t>
            </w:r>
            <w:proofErr w:type="spellStart"/>
            <w:r w:rsidRPr="00817ECB">
              <w:rPr>
                <w:rFonts w:ascii="GHEA Mariam" w:hAnsi="GHEA Mariam"/>
                <w:szCs w:val="24"/>
              </w:rPr>
              <w:t>համատեղ</w:t>
            </w:r>
            <w:proofErr w:type="spellEnd"/>
            <w:r w:rsidRPr="00817ECB">
              <w:rPr>
                <w:rFonts w:ascii="GHEA Mariam" w:hAnsi="GHEA Mariam"/>
                <w:szCs w:val="24"/>
              </w:rPr>
              <w:t xml:space="preserve"> </w:t>
            </w:r>
            <w:proofErr w:type="spellStart"/>
            <w:r w:rsidRPr="00817ECB">
              <w:rPr>
                <w:rFonts w:ascii="GHEA Mariam" w:hAnsi="GHEA Mariam"/>
                <w:szCs w:val="24"/>
              </w:rPr>
              <w:t>ձեռնարկության</w:t>
            </w:r>
            <w:proofErr w:type="spellEnd"/>
            <w:r w:rsidRPr="00817ECB">
              <w:rPr>
                <w:rFonts w:ascii="GHEA Mariam" w:hAnsi="GHEA Mariam"/>
                <w:szCs w:val="24"/>
              </w:rPr>
              <w:t xml:space="preserve"> (ՀՁ) </w:t>
            </w:r>
            <w:proofErr w:type="spellStart"/>
            <w:r w:rsidRPr="00817ECB">
              <w:rPr>
                <w:rFonts w:ascii="GHEA Mariam" w:hAnsi="GHEA Mariam"/>
                <w:szCs w:val="24"/>
              </w:rPr>
              <w:t>ձևով</w:t>
            </w:r>
            <w:proofErr w:type="spellEnd"/>
            <w:r w:rsidRPr="00817ECB">
              <w:rPr>
                <w:rFonts w:ascii="GHEA Mariam" w:hAnsi="GHEA Mariam"/>
                <w:szCs w:val="24"/>
              </w:rPr>
              <w:t xml:space="preserve"> </w:t>
            </w:r>
            <w:proofErr w:type="spellStart"/>
            <w:r w:rsidRPr="00817ECB">
              <w:rPr>
                <w:rFonts w:ascii="GHEA Mariam" w:hAnsi="GHEA Mariam"/>
                <w:szCs w:val="24"/>
              </w:rPr>
              <w:t>առկա</w:t>
            </w:r>
            <w:proofErr w:type="spellEnd"/>
            <w:r w:rsidRPr="00817ECB">
              <w:rPr>
                <w:rFonts w:ascii="GHEA Mariam" w:hAnsi="GHEA Mariam"/>
                <w:szCs w:val="24"/>
              </w:rPr>
              <w:t xml:space="preserve"> </w:t>
            </w:r>
            <w:proofErr w:type="spellStart"/>
            <w:r w:rsidRPr="00817ECB">
              <w:rPr>
                <w:rFonts w:ascii="GHEA Mariam" w:hAnsi="GHEA Mariam"/>
                <w:szCs w:val="24"/>
              </w:rPr>
              <w:t>համաձայնագրի</w:t>
            </w:r>
            <w:proofErr w:type="spellEnd"/>
            <w:r w:rsidRPr="00817ECB">
              <w:rPr>
                <w:rFonts w:ascii="GHEA Mariam" w:hAnsi="GHEA Mariam"/>
                <w:szCs w:val="24"/>
              </w:rPr>
              <w:t xml:space="preserve"> </w:t>
            </w:r>
            <w:proofErr w:type="spellStart"/>
            <w:r w:rsidRPr="00817ECB">
              <w:rPr>
                <w:rFonts w:ascii="GHEA Mariam" w:hAnsi="GHEA Mariam"/>
                <w:szCs w:val="24"/>
              </w:rPr>
              <w:t>ներքո</w:t>
            </w:r>
            <w:proofErr w:type="spellEnd"/>
            <w:r w:rsidRPr="00817ECB">
              <w:rPr>
                <w:rFonts w:ascii="GHEA Mariam" w:hAnsi="GHEA Mariam"/>
                <w:szCs w:val="24"/>
              </w:rPr>
              <w:t xml:space="preserve"> կամ </w:t>
            </w:r>
            <w:proofErr w:type="spellStart"/>
            <w:r w:rsidRPr="00817ECB">
              <w:rPr>
                <w:rFonts w:ascii="GHEA Mariam" w:hAnsi="GHEA Mariam"/>
                <w:szCs w:val="24"/>
              </w:rPr>
              <w:t>մտադրության</w:t>
            </w:r>
            <w:proofErr w:type="spellEnd"/>
            <w:r w:rsidRPr="00817ECB">
              <w:rPr>
                <w:rFonts w:ascii="GHEA Mariam" w:hAnsi="GHEA Mariam"/>
                <w:szCs w:val="24"/>
              </w:rPr>
              <w:t xml:space="preserve"> </w:t>
            </w:r>
            <w:proofErr w:type="spellStart"/>
            <w:r w:rsidRPr="00817ECB">
              <w:rPr>
                <w:rFonts w:ascii="GHEA Mariam" w:hAnsi="GHEA Mariam"/>
                <w:szCs w:val="24"/>
              </w:rPr>
              <w:t>նամակով</w:t>
            </w:r>
            <w:proofErr w:type="spellEnd"/>
            <w:r w:rsidRPr="00817ECB">
              <w:rPr>
                <w:rFonts w:ascii="GHEA Mariam" w:hAnsi="GHEA Mariam"/>
                <w:szCs w:val="24"/>
              </w:rPr>
              <w:t xml:space="preserve"> </w:t>
            </w:r>
            <w:proofErr w:type="spellStart"/>
            <w:r w:rsidRPr="00817ECB">
              <w:rPr>
                <w:rFonts w:ascii="GHEA Mariam" w:hAnsi="GHEA Mariam"/>
                <w:szCs w:val="24"/>
              </w:rPr>
              <w:t>հիմնավորված</w:t>
            </w:r>
            <w:proofErr w:type="spellEnd"/>
            <w:r w:rsidRPr="00817ECB">
              <w:rPr>
                <w:rFonts w:ascii="GHEA Mariam" w:hAnsi="GHEA Mariam"/>
                <w:szCs w:val="24"/>
              </w:rPr>
              <w:t xml:space="preserve"> </w:t>
            </w:r>
            <w:proofErr w:type="spellStart"/>
            <w:r w:rsidRPr="00817ECB">
              <w:rPr>
                <w:rFonts w:ascii="GHEA Mariam" w:hAnsi="GHEA Mariam"/>
                <w:szCs w:val="24"/>
              </w:rPr>
              <w:t>այդպիսի</w:t>
            </w:r>
            <w:proofErr w:type="spellEnd"/>
            <w:r w:rsidRPr="00817ECB">
              <w:rPr>
                <w:rFonts w:ascii="GHEA Mariam" w:hAnsi="GHEA Mariam"/>
                <w:szCs w:val="24"/>
              </w:rPr>
              <w:t xml:space="preserve"> </w:t>
            </w:r>
            <w:proofErr w:type="spellStart"/>
            <w:r w:rsidRPr="00817ECB">
              <w:rPr>
                <w:rFonts w:ascii="GHEA Mariam" w:hAnsi="GHEA Mariam"/>
                <w:szCs w:val="24"/>
              </w:rPr>
              <w:t>համաձայնագրին</w:t>
            </w:r>
            <w:proofErr w:type="spellEnd"/>
            <w:r w:rsidRPr="00817ECB">
              <w:rPr>
                <w:rFonts w:ascii="GHEA Mariam" w:hAnsi="GHEA Mariam"/>
                <w:szCs w:val="24"/>
              </w:rPr>
              <w:t xml:space="preserve"> </w:t>
            </w:r>
            <w:proofErr w:type="spellStart"/>
            <w:r w:rsidRPr="00817ECB">
              <w:rPr>
                <w:rFonts w:ascii="GHEA Mariam" w:hAnsi="GHEA Mariam"/>
                <w:szCs w:val="24"/>
              </w:rPr>
              <w:t>միանալու</w:t>
            </w:r>
            <w:proofErr w:type="spellEnd"/>
            <w:r w:rsidRPr="00817ECB">
              <w:rPr>
                <w:rFonts w:ascii="GHEA Mariam" w:hAnsi="GHEA Mariam"/>
                <w:szCs w:val="24"/>
              </w:rPr>
              <w:t xml:space="preserve"> </w:t>
            </w:r>
            <w:proofErr w:type="spellStart"/>
            <w:r w:rsidRPr="00817ECB">
              <w:rPr>
                <w:rFonts w:ascii="GHEA Mariam" w:hAnsi="GHEA Mariam"/>
                <w:szCs w:val="24"/>
              </w:rPr>
              <w:t>մտադրությամբ</w:t>
            </w:r>
            <w:proofErr w:type="spellEnd"/>
            <w:r w:rsidRPr="00817ECB">
              <w:rPr>
                <w:rFonts w:ascii="GHEA Mariam" w:hAnsi="GHEA Mariam"/>
                <w:szCs w:val="24"/>
              </w:rPr>
              <w:t xml:space="preserve">:  </w:t>
            </w:r>
            <w:proofErr w:type="spellStart"/>
            <w:r w:rsidRPr="00817ECB">
              <w:rPr>
                <w:rFonts w:ascii="GHEA Mariam" w:hAnsi="GHEA Mariam"/>
                <w:szCs w:val="24"/>
              </w:rPr>
              <w:t>Համատեղ</w:t>
            </w:r>
            <w:proofErr w:type="spellEnd"/>
            <w:r w:rsidRPr="00817ECB">
              <w:rPr>
                <w:rFonts w:ascii="GHEA Mariam" w:hAnsi="GHEA Mariam"/>
                <w:szCs w:val="24"/>
              </w:rPr>
              <w:t xml:space="preserve"> </w:t>
            </w:r>
            <w:proofErr w:type="spellStart"/>
            <w:r w:rsidRPr="00817ECB">
              <w:rPr>
                <w:rFonts w:ascii="GHEA Mariam" w:hAnsi="GHEA Mariam"/>
                <w:szCs w:val="24"/>
              </w:rPr>
              <w:t>ձեռնարկության</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անդամները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համատեղ</w:t>
            </w:r>
            <w:proofErr w:type="spellEnd"/>
            <w:r w:rsidRPr="00817ECB">
              <w:rPr>
                <w:rFonts w:ascii="GHEA Mariam" w:hAnsi="GHEA Mariam"/>
                <w:szCs w:val="24"/>
              </w:rPr>
              <w:t xml:space="preserve"> և </w:t>
            </w:r>
            <w:proofErr w:type="spellStart"/>
            <w:r w:rsidRPr="00817ECB">
              <w:rPr>
                <w:rFonts w:ascii="GHEA Mariam" w:hAnsi="GHEA Mariam"/>
                <w:szCs w:val="24"/>
              </w:rPr>
              <w:t>առանձին</w:t>
            </w:r>
            <w:proofErr w:type="spellEnd"/>
            <w:r w:rsidRPr="00817ECB">
              <w:rPr>
                <w:rFonts w:ascii="GHEA Mariam" w:hAnsi="GHEA Mariam"/>
                <w:szCs w:val="24"/>
              </w:rPr>
              <w:t xml:space="preserve"> </w:t>
            </w:r>
            <w:proofErr w:type="spellStart"/>
            <w:r w:rsidRPr="00817ECB">
              <w:rPr>
                <w:rFonts w:ascii="GHEA Mariam" w:hAnsi="GHEA Mariam"/>
                <w:szCs w:val="24"/>
              </w:rPr>
              <w:t>ենթակա</w:t>
            </w:r>
            <w:proofErr w:type="spellEnd"/>
            <w:r w:rsidRPr="00817ECB">
              <w:rPr>
                <w:rFonts w:ascii="GHEA Mariam" w:hAnsi="GHEA Mariam"/>
                <w:szCs w:val="24"/>
              </w:rPr>
              <w:t xml:space="preserve"> </w:t>
            </w:r>
            <w:proofErr w:type="spellStart"/>
            <w:r w:rsidRPr="00817ECB">
              <w:rPr>
                <w:rFonts w:ascii="GHEA Mariam" w:hAnsi="GHEA Mariam"/>
                <w:szCs w:val="24"/>
              </w:rPr>
              <w:t>լինեն</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կատարմանը</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պայմաններին</w:t>
            </w:r>
            <w:proofErr w:type="spellEnd"/>
            <w:r w:rsidRPr="00817ECB">
              <w:rPr>
                <w:rFonts w:ascii="GHEA Mariam" w:hAnsi="GHEA Mariam"/>
                <w:szCs w:val="24"/>
              </w:rPr>
              <w:t xml:space="preserve">: </w:t>
            </w:r>
            <w:r w:rsidRPr="00817ECB">
              <w:rPr>
                <w:rFonts w:ascii="GHEA Mariam" w:hAnsi="GHEA Mariam"/>
                <w:szCs w:val="24"/>
              </w:rPr>
              <w:lastRenderedPageBreak/>
              <w:t xml:space="preserve">ՀՁ-ն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ներկայացուցիչ</w:t>
            </w:r>
            <w:proofErr w:type="spellEnd"/>
            <w:r w:rsidRPr="00817ECB">
              <w:rPr>
                <w:rFonts w:ascii="GHEA Mariam" w:hAnsi="GHEA Mariam"/>
                <w:szCs w:val="24"/>
              </w:rPr>
              <w:t xml:space="preserve"> </w:t>
            </w:r>
            <w:proofErr w:type="spellStart"/>
            <w:r w:rsidRPr="00817ECB">
              <w:rPr>
                <w:rFonts w:ascii="GHEA Mariam" w:hAnsi="GHEA Mariam"/>
                <w:szCs w:val="24"/>
              </w:rPr>
              <w:t>նշանակի</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մրցութային</w:t>
            </w:r>
            <w:proofErr w:type="spellEnd"/>
            <w:r w:rsidRPr="00817ECB">
              <w:rPr>
                <w:rFonts w:ascii="GHEA Mariam" w:hAnsi="GHEA Mariam"/>
                <w:szCs w:val="24"/>
              </w:rPr>
              <w:t xml:space="preserve"> </w:t>
            </w:r>
            <w:proofErr w:type="spellStart"/>
            <w:r w:rsidRPr="00817ECB">
              <w:rPr>
                <w:rFonts w:ascii="GHEA Mariam" w:hAnsi="GHEA Mariam"/>
                <w:szCs w:val="24"/>
              </w:rPr>
              <w:t>գործընթացում</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իրավասություն</w:t>
            </w:r>
            <w:proofErr w:type="spellEnd"/>
            <w:r w:rsidRPr="00817ECB">
              <w:rPr>
                <w:rFonts w:ascii="GHEA Mariam" w:hAnsi="GHEA Mariam"/>
                <w:szCs w:val="24"/>
              </w:rPr>
              <w:t xml:space="preserve"> </w:t>
            </w:r>
            <w:proofErr w:type="spellStart"/>
            <w:r w:rsidRPr="00817ECB">
              <w:rPr>
                <w:rFonts w:ascii="GHEA Mariam" w:hAnsi="GHEA Mariam"/>
                <w:szCs w:val="24"/>
              </w:rPr>
              <w:t>ունենա</w:t>
            </w:r>
            <w:proofErr w:type="spellEnd"/>
            <w:r w:rsidRPr="00817ECB">
              <w:rPr>
                <w:rFonts w:ascii="GHEA Mariam" w:hAnsi="GHEA Mariam"/>
                <w:szCs w:val="24"/>
              </w:rPr>
              <w:t xml:space="preserve"> </w:t>
            </w:r>
            <w:proofErr w:type="spellStart"/>
            <w:r w:rsidRPr="00817ECB">
              <w:rPr>
                <w:rFonts w:ascii="GHEA Mariam" w:hAnsi="GHEA Mariam"/>
                <w:szCs w:val="24"/>
              </w:rPr>
              <w:t>իրականացնել</w:t>
            </w:r>
            <w:proofErr w:type="spellEnd"/>
            <w:r w:rsidRPr="00817ECB">
              <w:rPr>
                <w:rFonts w:ascii="GHEA Mariam" w:hAnsi="GHEA Mariam"/>
                <w:szCs w:val="24"/>
              </w:rPr>
              <w:t xml:space="preserve"> </w:t>
            </w:r>
            <w:proofErr w:type="spellStart"/>
            <w:r w:rsidRPr="00817ECB">
              <w:rPr>
                <w:rFonts w:ascii="GHEA Mariam" w:hAnsi="GHEA Mariam"/>
                <w:szCs w:val="24"/>
              </w:rPr>
              <w:t>ամբողջ</w:t>
            </w:r>
            <w:proofErr w:type="spellEnd"/>
            <w:r w:rsidRPr="00817ECB">
              <w:rPr>
                <w:rFonts w:ascii="GHEA Mariam" w:hAnsi="GHEA Mariam"/>
                <w:szCs w:val="24"/>
              </w:rPr>
              <w:t xml:space="preserve"> </w:t>
            </w:r>
            <w:proofErr w:type="spellStart"/>
            <w:r w:rsidRPr="00817ECB">
              <w:rPr>
                <w:rFonts w:ascii="GHEA Mariam" w:hAnsi="GHEA Mariam"/>
                <w:szCs w:val="24"/>
              </w:rPr>
              <w:t>գործունեությունը</w:t>
            </w:r>
            <w:proofErr w:type="spellEnd"/>
            <w:r w:rsidRPr="00817ECB">
              <w:rPr>
                <w:rFonts w:ascii="GHEA Mariam" w:hAnsi="GHEA Mariam"/>
                <w:szCs w:val="24"/>
              </w:rPr>
              <w:t xml:space="preserve"> ՀՁ-ի </w:t>
            </w:r>
            <w:proofErr w:type="spellStart"/>
            <w:r w:rsidRPr="00817ECB">
              <w:rPr>
                <w:rFonts w:ascii="GHEA Mariam" w:hAnsi="GHEA Mariam"/>
                <w:szCs w:val="24"/>
              </w:rPr>
              <w:t>ցանկացած</w:t>
            </w:r>
            <w:proofErr w:type="spellEnd"/>
            <w:r w:rsidRPr="00817ECB">
              <w:rPr>
                <w:rFonts w:ascii="GHEA Mariam" w:hAnsi="GHEA Mariam"/>
                <w:szCs w:val="24"/>
              </w:rPr>
              <w:t xml:space="preserve"> և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անդամների</w:t>
            </w:r>
            <w:proofErr w:type="spellEnd"/>
            <w:r w:rsidRPr="00817ECB">
              <w:rPr>
                <w:rFonts w:ascii="GHEA Mariam" w:hAnsi="GHEA Mariam"/>
                <w:szCs w:val="24"/>
              </w:rPr>
              <w:t xml:space="preserve"> կողմից, և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երբ</w:t>
            </w:r>
            <w:proofErr w:type="spellEnd"/>
            <w:r w:rsidRPr="00817ECB">
              <w:rPr>
                <w:rFonts w:ascii="GHEA Mariam" w:hAnsi="GHEA Mariam"/>
                <w:szCs w:val="24"/>
              </w:rPr>
              <w:t xml:space="preserve"> ՀՁ-</w:t>
            </w:r>
            <w:proofErr w:type="spellStart"/>
            <w:r w:rsidRPr="00817ECB">
              <w:rPr>
                <w:rFonts w:ascii="GHEA Mariam" w:hAnsi="GHEA Mariam"/>
                <w:szCs w:val="24"/>
              </w:rPr>
              <w:t>ին</w:t>
            </w:r>
            <w:proofErr w:type="spellEnd"/>
            <w:r w:rsidRPr="00817ECB">
              <w:rPr>
                <w:rFonts w:ascii="GHEA Mariam" w:hAnsi="GHEA Mariam"/>
                <w:szCs w:val="24"/>
              </w:rPr>
              <w:t xml:space="preserve"> է </w:t>
            </w:r>
            <w:proofErr w:type="spellStart"/>
            <w:r w:rsidRPr="00817ECB">
              <w:rPr>
                <w:rFonts w:ascii="GHEA Mariam" w:hAnsi="GHEA Mariam"/>
                <w:szCs w:val="24"/>
              </w:rPr>
              <w:t>շնորհվում</w:t>
            </w:r>
            <w:proofErr w:type="spellEnd"/>
            <w:r w:rsidRPr="00817ECB">
              <w:rPr>
                <w:rFonts w:ascii="GHEA Mariam" w:hAnsi="GHEA Mariam"/>
                <w:szCs w:val="24"/>
              </w:rPr>
              <w:t xml:space="preserve"> </w:t>
            </w:r>
            <w:proofErr w:type="spellStart"/>
            <w:r w:rsidRPr="00817ECB">
              <w:rPr>
                <w:rFonts w:ascii="GHEA Mariam" w:hAnsi="GHEA Mariam"/>
                <w:szCs w:val="24"/>
              </w:rPr>
              <w:t>պայմանագիրը</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կատարման</w:t>
            </w:r>
            <w:proofErr w:type="spellEnd"/>
            <w:r w:rsidRPr="00817ECB">
              <w:rPr>
                <w:rFonts w:ascii="GHEA Mariam" w:hAnsi="GHEA Mariam"/>
                <w:szCs w:val="24"/>
              </w:rPr>
              <w:t xml:space="preserve"> </w:t>
            </w:r>
            <w:proofErr w:type="spellStart"/>
            <w:r w:rsidRPr="00817ECB">
              <w:rPr>
                <w:rFonts w:ascii="GHEA Mariam" w:hAnsi="GHEA Mariam"/>
                <w:szCs w:val="24"/>
              </w:rPr>
              <w:t>ընթացքում</w:t>
            </w:r>
            <w:proofErr w:type="spellEnd"/>
            <w:r w:rsidRPr="00817ECB">
              <w:rPr>
                <w:rFonts w:ascii="GHEA Mariam" w:hAnsi="GHEA Mariam"/>
                <w:szCs w:val="24"/>
              </w:rPr>
              <w:t xml:space="preserve">: ՀՁ-ի </w:t>
            </w:r>
            <w:proofErr w:type="spellStart"/>
            <w:r w:rsidRPr="00817ECB">
              <w:rPr>
                <w:rFonts w:ascii="GHEA Mariam" w:hAnsi="GHEA Mariam"/>
                <w:szCs w:val="24"/>
              </w:rPr>
              <w:t>անդամների</w:t>
            </w:r>
            <w:proofErr w:type="spellEnd"/>
            <w:r w:rsidRPr="00817ECB">
              <w:rPr>
                <w:rFonts w:ascii="GHEA Mariam" w:hAnsi="GHEA Mariam"/>
                <w:szCs w:val="24"/>
              </w:rPr>
              <w:t xml:space="preserve"> </w:t>
            </w:r>
            <w:proofErr w:type="spellStart"/>
            <w:r w:rsidRPr="00817ECB">
              <w:rPr>
                <w:rFonts w:ascii="GHEA Mariam" w:hAnsi="GHEA Mariam"/>
                <w:szCs w:val="24"/>
              </w:rPr>
              <w:t>քանակական</w:t>
            </w:r>
            <w:proofErr w:type="spellEnd"/>
            <w:r w:rsidRPr="00817ECB">
              <w:rPr>
                <w:rFonts w:ascii="GHEA Mariam" w:hAnsi="GHEA Mariam"/>
                <w:szCs w:val="24"/>
              </w:rPr>
              <w:t xml:space="preserve"> </w:t>
            </w:r>
            <w:proofErr w:type="spellStart"/>
            <w:r w:rsidRPr="00817ECB">
              <w:rPr>
                <w:rFonts w:ascii="GHEA Mariam" w:hAnsi="GHEA Mariam"/>
                <w:szCs w:val="24"/>
              </w:rPr>
              <w:t>սահմանափակումներ</w:t>
            </w:r>
            <w:proofErr w:type="spellEnd"/>
            <w:r w:rsidRPr="00817ECB">
              <w:rPr>
                <w:rFonts w:ascii="GHEA Mariam" w:hAnsi="GHEA Mariam"/>
                <w:szCs w:val="24"/>
              </w:rPr>
              <w:t xml:space="preserve"> </w:t>
            </w:r>
            <w:proofErr w:type="spellStart"/>
            <w:r w:rsidRPr="00817ECB">
              <w:rPr>
                <w:rFonts w:ascii="GHEA Mariam" w:hAnsi="GHEA Mariam"/>
                <w:szCs w:val="24"/>
              </w:rPr>
              <w:t>չկան</w:t>
            </w:r>
            <w:proofErr w:type="spellEnd"/>
            <w:r w:rsidRPr="00817ECB">
              <w:rPr>
                <w:rFonts w:ascii="GHEA Mariam" w:hAnsi="GHEA Mariam"/>
                <w:szCs w:val="24"/>
              </w:rPr>
              <w:t xml:space="preserve">, </w:t>
            </w:r>
            <w:proofErr w:type="spellStart"/>
            <w:r w:rsidRPr="00817ECB">
              <w:rPr>
                <w:rFonts w:ascii="GHEA Mariam" w:hAnsi="GHEA Mariam"/>
                <w:b/>
                <w:szCs w:val="24"/>
              </w:rPr>
              <w:t>եթե</w:t>
            </w:r>
            <w:proofErr w:type="spellEnd"/>
            <w:r w:rsidRPr="00817ECB">
              <w:rPr>
                <w:rFonts w:ascii="GHEA Mariam" w:hAnsi="GHEA Mariam"/>
                <w:b/>
                <w:szCs w:val="24"/>
              </w:rPr>
              <w:t xml:space="preserve"> </w:t>
            </w:r>
            <w:proofErr w:type="spellStart"/>
            <w:r w:rsidRPr="00817ECB">
              <w:rPr>
                <w:rFonts w:ascii="GHEA Mariam" w:hAnsi="GHEA Mariam"/>
                <w:b/>
                <w:szCs w:val="24"/>
              </w:rPr>
              <w:t>դրանք</w:t>
            </w:r>
            <w:proofErr w:type="spellEnd"/>
            <w:r w:rsidRPr="00817ECB">
              <w:rPr>
                <w:rFonts w:ascii="GHEA Mariam" w:hAnsi="GHEA Mariam"/>
                <w:b/>
                <w:szCs w:val="24"/>
              </w:rPr>
              <w:t xml:space="preserve"> </w:t>
            </w:r>
            <w:proofErr w:type="spellStart"/>
            <w:r w:rsidRPr="00817ECB">
              <w:rPr>
                <w:rFonts w:ascii="GHEA Mariam" w:hAnsi="GHEA Mariam"/>
                <w:b/>
                <w:szCs w:val="24"/>
              </w:rPr>
              <w:t>նշված</w:t>
            </w:r>
            <w:proofErr w:type="spellEnd"/>
            <w:r w:rsidRPr="00817ECB">
              <w:rPr>
                <w:rFonts w:ascii="GHEA Mariam" w:hAnsi="GHEA Mariam"/>
                <w:b/>
                <w:szCs w:val="24"/>
              </w:rPr>
              <w:t xml:space="preserve"> </w:t>
            </w:r>
            <w:proofErr w:type="spellStart"/>
            <w:r w:rsidRPr="00817ECB">
              <w:rPr>
                <w:rFonts w:ascii="GHEA Mariam" w:hAnsi="GHEA Mariam"/>
                <w:b/>
                <w:szCs w:val="24"/>
              </w:rPr>
              <w:t>չեն</w:t>
            </w:r>
            <w:proofErr w:type="spellEnd"/>
            <w:r w:rsidRPr="00817ECB">
              <w:rPr>
                <w:rFonts w:ascii="GHEA Mariam" w:hAnsi="GHEA Mariam"/>
                <w:b/>
                <w:szCs w:val="24"/>
              </w:rPr>
              <w:t xml:space="preserve"> ՄՏԱ-</w:t>
            </w:r>
            <w:proofErr w:type="spellStart"/>
            <w:r w:rsidRPr="00817ECB">
              <w:rPr>
                <w:rFonts w:ascii="GHEA Mariam" w:hAnsi="GHEA Mariam"/>
                <w:b/>
                <w:szCs w:val="24"/>
              </w:rPr>
              <w:t>ում</w:t>
            </w:r>
            <w:proofErr w:type="spellEnd"/>
            <w:r w:rsidRPr="00817ECB">
              <w:rPr>
                <w:rFonts w:ascii="GHEA Mariam" w:hAnsi="GHEA Mariam"/>
                <w:szCs w:val="24"/>
              </w:rPr>
              <w:t xml:space="preserve">: </w:t>
            </w:r>
          </w:p>
          <w:p w14:paraId="0BDEB782" w14:textId="77777777" w:rsidR="00FC51D3" w:rsidRPr="00817ECB" w:rsidRDefault="00FC51D3" w:rsidP="00A4011F">
            <w:pPr>
              <w:pStyle w:val="Sub-ClauseText"/>
              <w:numPr>
                <w:ilvl w:val="1"/>
                <w:numId w:val="10"/>
              </w:numPr>
              <w:spacing w:before="0" w:after="240"/>
              <w:rPr>
                <w:rFonts w:ascii="GHEA Mariam" w:hAnsi="GHEA Mariam"/>
                <w:szCs w:val="24"/>
              </w:rPr>
            </w:pPr>
            <w:proofErr w:type="spellStart"/>
            <w:r w:rsidRPr="00817ECB">
              <w:rPr>
                <w:rFonts w:ascii="GHEA Mariam" w:hAnsi="GHEA Mariam"/>
                <w:szCs w:val="24"/>
              </w:rPr>
              <w:t>Հայտատուն</w:t>
            </w:r>
            <w:proofErr w:type="spellEnd"/>
            <w:r w:rsidRPr="00817ECB">
              <w:rPr>
                <w:rFonts w:ascii="GHEA Mariam" w:hAnsi="GHEA Mariam"/>
                <w:szCs w:val="24"/>
              </w:rPr>
              <w:t xml:space="preserve"> </w:t>
            </w:r>
            <w:proofErr w:type="spellStart"/>
            <w:r w:rsidRPr="00817ECB">
              <w:rPr>
                <w:rFonts w:ascii="GHEA Mariam" w:hAnsi="GHEA Mariam"/>
                <w:szCs w:val="24"/>
              </w:rPr>
              <w:t>չպետք</w:t>
            </w:r>
            <w:proofErr w:type="spellEnd"/>
            <w:r w:rsidRPr="00817ECB">
              <w:rPr>
                <w:rFonts w:ascii="GHEA Mariam" w:hAnsi="GHEA Mariam"/>
                <w:szCs w:val="24"/>
              </w:rPr>
              <w:t xml:space="preserve"> է </w:t>
            </w:r>
            <w:proofErr w:type="spellStart"/>
            <w:r w:rsidRPr="00817ECB">
              <w:rPr>
                <w:rFonts w:ascii="GHEA Mariam" w:hAnsi="GHEA Mariam"/>
                <w:szCs w:val="24"/>
              </w:rPr>
              <w:t>ունենա</w:t>
            </w:r>
            <w:proofErr w:type="spellEnd"/>
            <w:r w:rsidRPr="00817ECB">
              <w:rPr>
                <w:rFonts w:ascii="GHEA Mariam" w:hAnsi="GHEA Mariam"/>
                <w:szCs w:val="24"/>
              </w:rPr>
              <w:t xml:space="preserve"> </w:t>
            </w:r>
            <w:proofErr w:type="spellStart"/>
            <w:r w:rsidRPr="00817ECB">
              <w:rPr>
                <w:rFonts w:ascii="GHEA Mariam" w:hAnsi="GHEA Mariam"/>
                <w:szCs w:val="24"/>
              </w:rPr>
              <w:t>շահերի</w:t>
            </w:r>
            <w:proofErr w:type="spellEnd"/>
            <w:r w:rsidRPr="00817ECB">
              <w:rPr>
                <w:rFonts w:ascii="GHEA Mariam" w:hAnsi="GHEA Mariam"/>
                <w:szCs w:val="24"/>
              </w:rPr>
              <w:t xml:space="preserve"> </w:t>
            </w:r>
            <w:proofErr w:type="spellStart"/>
            <w:r w:rsidRPr="00817ECB">
              <w:rPr>
                <w:rFonts w:ascii="GHEA Mariam" w:hAnsi="GHEA Mariam"/>
                <w:szCs w:val="24"/>
              </w:rPr>
              <w:t>բախում</w:t>
            </w:r>
            <w:proofErr w:type="spellEnd"/>
            <w:r w:rsidRPr="00817ECB">
              <w:rPr>
                <w:rFonts w:ascii="GHEA Mariam" w:hAnsi="GHEA Mariam"/>
                <w:szCs w:val="24"/>
              </w:rPr>
              <w:t xml:space="preserve">: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հայտատուները</w:t>
            </w:r>
            <w:proofErr w:type="spellEnd"/>
            <w:r w:rsidRPr="00817ECB">
              <w:rPr>
                <w:rFonts w:ascii="GHEA Mariam" w:hAnsi="GHEA Mariam"/>
                <w:szCs w:val="24"/>
              </w:rPr>
              <w:t xml:space="preserve">, </w:t>
            </w:r>
            <w:proofErr w:type="spellStart"/>
            <w:r w:rsidRPr="00817ECB">
              <w:rPr>
                <w:rFonts w:ascii="GHEA Mariam" w:hAnsi="GHEA Mariam"/>
                <w:szCs w:val="24"/>
              </w:rPr>
              <w:t>որոնք</w:t>
            </w:r>
            <w:proofErr w:type="spellEnd"/>
            <w:r w:rsidRPr="00817ECB">
              <w:rPr>
                <w:rFonts w:ascii="GHEA Mariam" w:hAnsi="GHEA Mariam"/>
                <w:szCs w:val="24"/>
              </w:rPr>
              <w:t xml:space="preserve"> </w:t>
            </w:r>
            <w:proofErr w:type="spellStart"/>
            <w:r w:rsidRPr="00817ECB">
              <w:rPr>
                <w:rFonts w:ascii="GHEA Mariam" w:hAnsi="GHEA Mariam"/>
                <w:szCs w:val="24"/>
              </w:rPr>
              <w:t>կունենան</w:t>
            </w:r>
            <w:proofErr w:type="spellEnd"/>
            <w:r w:rsidRPr="00817ECB">
              <w:rPr>
                <w:rFonts w:ascii="GHEA Mariam" w:hAnsi="GHEA Mariam"/>
                <w:szCs w:val="24"/>
              </w:rPr>
              <w:t xml:space="preserve"> </w:t>
            </w:r>
            <w:proofErr w:type="spellStart"/>
            <w:r w:rsidRPr="00817ECB">
              <w:rPr>
                <w:rFonts w:ascii="GHEA Mariam" w:hAnsi="GHEA Mariam"/>
                <w:szCs w:val="24"/>
              </w:rPr>
              <w:t>շահերի</w:t>
            </w:r>
            <w:proofErr w:type="spellEnd"/>
            <w:r w:rsidRPr="00817ECB">
              <w:rPr>
                <w:rFonts w:ascii="GHEA Mariam" w:hAnsi="GHEA Mariam"/>
                <w:szCs w:val="24"/>
              </w:rPr>
              <w:t xml:space="preserve"> </w:t>
            </w:r>
            <w:proofErr w:type="spellStart"/>
            <w:r w:rsidRPr="00817ECB">
              <w:rPr>
                <w:rFonts w:ascii="GHEA Mariam" w:hAnsi="GHEA Mariam"/>
                <w:szCs w:val="24"/>
              </w:rPr>
              <w:t>բախում</w:t>
            </w:r>
            <w:proofErr w:type="spellEnd"/>
            <w:r w:rsidRPr="00817ECB">
              <w:rPr>
                <w:rFonts w:ascii="GHEA Mariam" w:hAnsi="GHEA Mariam"/>
                <w:szCs w:val="24"/>
              </w:rPr>
              <w:t xml:space="preserve">, </w:t>
            </w:r>
            <w:proofErr w:type="spellStart"/>
            <w:r w:rsidRPr="00817ECB">
              <w:rPr>
                <w:rFonts w:ascii="GHEA Mariam" w:hAnsi="GHEA Mariam"/>
                <w:szCs w:val="24"/>
              </w:rPr>
              <w:t>կզրկվեն</w:t>
            </w:r>
            <w:proofErr w:type="spellEnd"/>
            <w:r w:rsidRPr="00817ECB">
              <w:rPr>
                <w:rFonts w:ascii="GHEA Mariam" w:hAnsi="GHEA Mariam"/>
                <w:szCs w:val="24"/>
              </w:rPr>
              <w:t xml:space="preserve"> </w:t>
            </w:r>
            <w:proofErr w:type="spellStart"/>
            <w:r w:rsidRPr="00817ECB">
              <w:rPr>
                <w:rFonts w:ascii="GHEA Mariam" w:hAnsi="GHEA Mariam"/>
                <w:szCs w:val="24"/>
              </w:rPr>
              <w:t>մրցույթին</w:t>
            </w:r>
            <w:proofErr w:type="spellEnd"/>
            <w:r w:rsidRPr="00817ECB">
              <w:rPr>
                <w:rFonts w:ascii="GHEA Mariam" w:hAnsi="GHEA Mariam"/>
                <w:szCs w:val="24"/>
              </w:rPr>
              <w:t xml:space="preserve"> </w:t>
            </w:r>
            <w:proofErr w:type="spellStart"/>
            <w:r w:rsidRPr="00817ECB">
              <w:rPr>
                <w:rFonts w:ascii="GHEA Mariam" w:hAnsi="GHEA Mariam"/>
                <w:szCs w:val="24"/>
              </w:rPr>
              <w:t>մասնակցելու</w:t>
            </w:r>
            <w:proofErr w:type="spellEnd"/>
            <w:r w:rsidRPr="00817ECB">
              <w:rPr>
                <w:rFonts w:ascii="GHEA Mariam" w:hAnsi="GHEA Mariam"/>
                <w:szCs w:val="24"/>
              </w:rPr>
              <w:t xml:space="preserve"> </w:t>
            </w:r>
            <w:proofErr w:type="spellStart"/>
            <w:r w:rsidRPr="00817ECB">
              <w:rPr>
                <w:rFonts w:ascii="GHEA Mariam" w:hAnsi="GHEA Mariam"/>
                <w:szCs w:val="24"/>
              </w:rPr>
              <w:t>իրավունքից</w:t>
            </w:r>
            <w:proofErr w:type="spellEnd"/>
            <w:r w:rsidRPr="00817ECB">
              <w:rPr>
                <w:rFonts w:ascii="GHEA Mariam" w:hAnsi="GHEA Mariam"/>
                <w:szCs w:val="24"/>
              </w:rPr>
              <w:t xml:space="preserve">: </w:t>
            </w:r>
            <w:proofErr w:type="spellStart"/>
            <w:r w:rsidRPr="00817ECB">
              <w:rPr>
                <w:rFonts w:ascii="GHEA Mariam" w:hAnsi="GHEA Mariam"/>
                <w:szCs w:val="24"/>
              </w:rPr>
              <w:t>Մրցութային</w:t>
            </w:r>
            <w:proofErr w:type="spellEnd"/>
            <w:r w:rsidRPr="00817ECB">
              <w:rPr>
                <w:rFonts w:ascii="GHEA Mariam" w:hAnsi="GHEA Mariam"/>
                <w:szCs w:val="24"/>
              </w:rPr>
              <w:t xml:space="preserve"> </w:t>
            </w:r>
            <w:proofErr w:type="spellStart"/>
            <w:r w:rsidRPr="00817ECB">
              <w:rPr>
                <w:rFonts w:ascii="GHEA Mariam" w:hAnsi="GHEA Mariam"/>
                <w:szCs w:val="24"/>
              </w:rPr>
              <w:t>գործընթացի</w:t>
            </w:r>
            <w:proofErr w:type="spellEnd"/>
            <w:r w:rsidRPr="00817ECB">
              <w:rPr>
                <w:rFonts w:ascii="GHEA Mariam" w:hAnsi="GHEA Mariam"/>
                <w:szCs w:val="24"/>
              </w:rPr>
              <w:t xml:space="preserve"> </w:t>
            </w:r>
            <w:proofErr w:type="spellStart"/>
            <w:r w:rsidRPr="00817ECB">
              <w:rPr>
                <w:rFonts w:ascii="GHEA Mariam" w:hAnsi="GHEA Mariam"/>
                <w:szCs w:val="24"/>
              </w:rPr>
              <w:t>նպատակով</w:t>
            </w:r>
            <w:proofErr w:type="spellEnd"/>
            <w:r w:rsidRPr="00817ECB">
              <w:rPr>
                <w:rFonts w:ascii="GHEA Mariam" w:hAnsi="GHEA Mariam"/>
                <w:szCs w:val="24"/>
              </w:rPr>
              <w:t xml:space="preserve"> </w:t>
            </w:r>
            <w:proofErr w:type="spellStart"/>
            <w:r w:rsidRPr="00817ECB">
              <w:rPr>
                <w:rFonts w:ascii="GHEA Mariam" w:hAnsi="GHEA Mariam"/>
                <w:szCs w:val="24"/>
              </w:rPr>
              <w:t>Հայտատուն</w:t>
            </w:r>
            <w:proofErr w:type="spellEnd"/>
            <w:r w:rsidRPr="00817ECB">
              <w:rPr>
                <w:rFonts w:ascii="GHEA Mariam" w:hAnsi="GHEA Mariam"/>
                <w:szCs w:val="24"/>
              </w:rPr>
              <w:t xml:space="preserve"> կարող է </w:t>
            </w:r>
            <w:proofErr w:type="spellStart"/>
            <w:r w:rsidRPr="00817ECB">
              <w:rPr>
                <w:rFonts w:ascii="GHEA Mariam" w:hAnsi="GHEA Mariam"/>
                <w:szCs w:val="24"/>
              </w:rPr>
              <w:t>շահերի</w:t>
            </w:r>
            <w:proofErr w:type="spellEnd"/>
            <w:r w:rsidRPr="00817ECB">
              <w:rPr>
                <w:rFonts w:ascii="GHEA Mariam" w:hAnsi="GHEA Mariam"/>
                <w:szCs w:val="24"/>
              </w:rPr>
              <w:t xml:space="preserve"> </w:t>
            </w:r>
            <w:proofErr w:type="spellStart"/>
            <w:r w:rsidRPr="00817ECB">
              <w:rPr>
                <w:rFonts w:ascii="GHEA Mariam" w:hAnsi="GHEA Mariam"/>
                <w:szCs w:val="24"/>
              </w:rPr>
              <w:t>բախում</w:t>
            </w:r>
            <w:proofErr w:type="spellEnd"/>
            <w:r w:rsidRPr="00817ECB">
              <w:rPr>
                <w:rFonts w:ascii="GHEA Mariam" w:hAnsi="GHEA Mariam"/>
                <w:szCs w:val="24"/>
              </w:rPr>
              <w:t xml:space="preserve"> </w:t>
            </w:r>
            <w:proofErr w:type="spellStart"/>
            <w:r w:rsidRPr="00817ECB">
              <w:rPr>
                <w:rFonts w:ascii="GHEA Mariam" w:hAnsi="GHEA Mariam"/>
                <w:szCs w:val="24"/>
              </w:rPr>
              <w:t>ունենալ</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Հայտատուն</w:t>
            </w:r>
            <w:proofErr w:type="spellEnd"/>
            <w:r w:rsidRPr="00817ECB">
              <w:rPr>
                <w:rFonts w:ascii="GHEA Mariam" w:hAnsi="GHEA Mariam"/>
                <w:szCs w:val="24"/>
              </w:rPr>
              <w:t xml:space="preserve">. </w:t>
            </w:r>
          </w:p>
          <w:p w14:paraId="7A32B337" w14:textId="77777777" w:rsidR="00FC51D3" w:rsidRPr="00817ECB" w:rsidRDefault="00A43076" w:rsidP="00817ECB">
            <w:pPr>
              <w:pStyle w:val="Heading3"/>
              <w:spacing w:after="180"/>
              <w:ind w:left="1060" w:hanging="484"/>
              <w:rPr>
                <w:rFonts w:ascii="GHEA Mariam" w:hAnsi="GHEA Mariam"/>
                <w:szCs w:val="24"/>
                <w:lang w:val="en-US"/>
              </w:rPr>
            </w:pPr>
            <w:r w:rsidRPr="00817ECB">
              <w:rPr>
                <w:rFonts w:ascii="GHEA Mariam" w:hAnsi="GHEA Mariam"/>
                <w:szCs w:val="24"/>
                <w:lang w:val="hy-AM"/>
              </w:rPr>
              <w:t xml:space="preserve">(ա) </w:t>
            </w:r>
            <w:proofErr w:type="spellStart"/>
            <w:r w:rsidR="00FC51D3" w:rsidRPr="00817ECB">
              <w:rPr>
                <w:rFonts w:ascii="GHEA Mariam" w:hAnsi="GHEA Mariam"/>
                <w:szCs w:val="24"/>
                <w:lang w:val="en-US"/>
              </w:rPr>
              <w:t>Ուղղակիորեն</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անուղղակիրորեն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հսկում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հսկվում</w:t>
            </w:r>
            <w:proofErr w:type="spellEnd"/>
            <w:r w:rsidR="00FC51D3" w:rsidRPr="00817ECB">
              <w:rPr>
                <w:rFonts w:ascii="GHEA Mariam" w:hAnsi="GHEA Mariam"/>
                <w:szCs w:val="24"/>
                <w:lang w:val="en-US"/>
              </w:rPr>
              <w:t xml:space="preserve"> է կամ </w:t>
            </w:r>
            <w:proofErr w:type="spellStart"/>
            <w:r w:rsidR="00FC51D3" w:rsidRPr="00817ECB">
              <w:rPr>
                <w:rFonts w:ascii="GHEA Mariam" w:hAnsi="GHEA Mariam"/>
                <w:szCs w:val="24"/>
                <w:lang w:val="en-US"/>
              </w:rPr>
              <w:t>մեկ</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այլ</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Հայտատուի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հետ</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մեկտեղ</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գտնվում</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ընդհանուր</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հսկողության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ներքո</w:t>
            </w:r>
            <w:proofErr w:type="spellEnd"/>
            <w:r w:rsidR="00FC51D3" w:rsidRPr="00817ECB">
              <w:rPr>
                <w:rFonts w:ascii="GHEA Mariam" w:hAnsi="GHEA Mariam"/>
                <w:szCs w:val="24"/>
                <w:lang w:val="en-US"/>
              </w:rPr>
              <w:t xml:space="preserve">, կամ </w:t>
            </w:r>
          </w:p>
          <w:p w14:paraId="06124E05" w14:textId="77777777" w:rsidR="00FC51D3" w:rsidRPr="00817ECB" w:rsidRDefault="00A43076" w:rsidP="00817ECB">
            <w:pPr>
              <w:pStyle w:val="Heading3"/>
              <w:spacing w:after="180"/>
              <w:ind w:left="975" w:hanging="399"/>
              <w:rPr>
                <w:rFonts w:ascii="GHEA Mariam" w:hAnsi="GHEA Mariam"/>
                <w:szCs w:val="24"/>
                <w:lang w:val="en-US"/>
              </w:rPr>
            </w:pPr>
            <w:r w:rsidRPr="00817ECB">
              <w:rPr>
                <w:rFonts w:ascii="GHEA Mariam" w:hAnsi="GHEA Mariam"/>
                <w:szCs w:val="24"/>
                <w:lang w:val="hy-AM"/>
              </w:rPr>
              <w:t xml:space="preserve">(բ) </w:t>
            </w:r>
            <w:proofErr w:type="spellStart"/>
            <w:r w:rsidR="00FC51D3" w:rsidRPr="00817ECB">
              <w:rPr>
                <w:rFonts w:ascii="GHEA Mariam" w:hAnsi="GHEA Mariam"/>
                <w:szCs w:val="24"/>
                <w:lang w:val="en-US"/>
              </w:rPr>
              <w:t>Մեկ</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այլ</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Հայտատուից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ստանում</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ստացել</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որևէ</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ուղղակի</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անուղղակի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դոտացիա</w:t>
            </w:r>
            <w:proofErr w:type="spellEnd"/>
            <w:r w:rsidR="00FC51D3" w:rsidRPr="00817ECB">
              <w:rPr>
                <w:rFonts w:ascii="GHEA Mariam" w:hAnsi="GHEA Mariam"/>
                <w:szCs w:val="24"/>
                <w:lang w:val="en-US"/>
              </w:rPr>
              <w:t xml:space="preserve">, կամ </w:t>
            </w:r>
          </w:p>
          <w:p w14:paraId="0747C28D" w14:textId="77777777" w:rsidR="00FC51D3" w:rsidRPr="00817ECB" w:rsidRDefault="00A43076" w:rsidP="00817ECB">
            <w:pPr>
              <w:pStyle w:val="Heading3"/>
              <w:spacing w:after="180"/>
              <w:ind w:left="975" w:hanging="399"/>
              <w:rPr>
                <w:rFonts w:ascii="GHEA Mariam" w:hAnsi="GHEA Mariam"/>
                <w:szCs w:val="24"/>
                <w:lang w:val="en-US"/>
              </w:rPr>
            </w:pPr>
            <w:r w:rsidRPr="00817ECB">
              <w:rPr>
                <w:rFonts w:ascii="GHEA Mariam" w:hAnsi="GHEA Mariam"/>
                <w:szCs w:val="24"/>
                <w:lang w:val="hy-AM"/>
              </w:rPr>
              <w:t xml:space="preserve">(գ) </w:t>
            </w:r>
            <w:proofErr w:type="spellStart"/>
            <w:r w:rsidR="00FC51D3" w:rsidRPr="00817ECB">
              <w:rPr>
                <w:rFonts w:ascii="GHEA Mariam" w:hAnsi="GHEA Mariam"/>
                <w:szCs w:val="24"/>
                <w:lang w:val="en-US"/>
              </w:rPr>
              <w:t>Մեկ</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այլ</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Հայտատուի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նման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ունի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նույն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օրինական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ներկայացուցիչը</w:t>
            </w:r>
            <w:proofErr w:type="spellEnd"/>
            <w:r w:rsidR="00FC51D3" w:rsidRPr="00817ECB">
              <w:rPr>
                <w:rFonts w:ascii="GHEA Mariam" w:hAnsi="GHEA Mariam"/>
                <w:szCs w:val="24"/>
                <w:lang w:val="en-US"/>
              </w:rPr>
              <w:t xml:space="preserve">, կամ </w:t>
            </w:r>
          </w:p>
          <w:p w14:paraId="66FF5F8E" w14:textId="77777777" w:rsidR="00FC51D3" w:rsidRPr="00817ECB" w:rsidRDefault="00A43076" w:rsidP="00817ECB">
            <w:pPr>
              <w:pStyle w:val="Heading3"/>
              <w:spacing w:after="180"/>
              <w:ind w:left="975" w:hanging="399"/>
              <w:rPr>
                <w:rFonts w:ascii="GHEA Mariam" w:hAnsi="GHEA Mariam"/>
                <w:szCs w:val="24"/>
                <w:lang w:val="en-US"/>
              </w:rPr>
            </w:pPr>
            <w:r w:rsidRPr="00817ECB">
              <w:rPr>
                <w:rFonts w:ascii="GHEA Mariam" w:hAnsi="GHEA Mariam"/>
                <w:szCs w:val="24"/>
                <w:lang w:val="hy-AM"/>
              </w:rPr>
              <w:t xml:space="preserve">(դ) </w:t>
            </w:r>
            <w:proofErr w:type="spellStart"/>
            <w:r w:rsidR="00FC51D3" w:rsidRPr="00817ECB">
              <w:rPr>
                <w:rFonts w:ascii="GHEA Mariam" w:hAnsi="GHEA Mariam"/>
                <w:szCs w:val="24"/>
                <w:lang w:val="en-US"/>
              </w:rPr>
              <w:t>Ուղղակիորեն</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ընդհանուր</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երրորդ</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կողմերի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հետ</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կապ</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ունի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մեկ</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այլ</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Հայտատուի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հետ</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որը</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նրան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դնում</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մի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իրավիճակում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երբ</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ազդում</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մեկ</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այլ</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Հայտատուի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վրա</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ազդում</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գնման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այս</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գործընթացի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հետ</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կապված</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Գնորդի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որոշումների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վրա</w:t>
            </w:r>
            <w:proofErr w:type="spellEnd"/>
            <w:r w:rsidR="00FC51D3" w:rsidRPr="00817ECB">
              <w:rPr>
                <w:rFonts w:ascii="GHEA Mariam" w:hAnsi="GHEA Mariam"/>
                <w:szCs w:val="24"/>
                <w:lang w:val="en-US"/>
              </w:rPr>
              <w:t>, կամ</w:t>
            </w:r>
          </w:p>
          <w:p w14:paraId="6E01BD99" w14:textId="77777777" w:rsidR="00FC51D3" w:rsidRPr="00817ECB" w:rsidRDefault="00A43076" w:rsidP="00817ECB">
            <w:pPr>
              <w:pStyle w:val="Heading3"/>
              <w:spacing w:after="180"/>
              <w:ind w:left="975" w:hanging="399"/>
              <w:rPr>
                <w:rFonts w:ascii="GHEA Mariam" w:hAnsi="GHEA Mariam"/>
                <w:szCs w:val="24"/>
                <w:lang w:val="en-US"/>
              </w:rPr>
            </w:pPr>
            <w:r w:rsidRPr="00817ECB">
              <w:rPr>
                <w:rFonts w:ascii="GHEA Mariam" w:hAnsi="GHEA Mariam"/>
                <w:szCs w:val="24"/>
                <w:lang w:val="hy-AM"/>
              </w:rPr>
              <w:t xml:space="preserve">(ե) </w:t>
            </w:r>
            <w:proofErr w:type="spellStart"/>
            <w:r w:rsidR="00FC51D3" w:rsidRPr="00817ECB">
              <w:rPr>
                <w:rFonts w:ascii="GHEA Mariam" w:hAnsi="GHEA Mariam"/>
                <w:szCs w:val="24"/>
                <w:lang w:val="en-US"/>
              </w:rPr>
              <w:t>Մրցութային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այս</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գործընթացում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մասնակցում</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մեկից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ավելի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հայտում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Հայտատուի</w:t>
            </w:r>
            <w:proofErr w:type="spellEnd"/>
            <w:r w:rsidR="00FC51D3" w:rsidRPr="00817ECB">
              <w:rPr>
                <w:rFonts w:ascii="GHEA Mariam" w:hAnsi="GHEA Mariam"/>
                <w:szCs w:val="24"/>
                <w:lang w:val="en-US"/>
              </w:rPr>
              <w:t xml:space="preserve"> կողմից </w:t>
            </w:r>
            <w:proofErr w:type="spellStart"/>
            <w:r w:rsidR="00FC51D3" w:rsidRPr="00817ECB">
              <w:rPr>
                <w:rFonts w:ascii="GHEA Mariam" w:hAnsi="GHEA Mariam"/>
                <w:szCs w:val="24"/>
                <w:lang w:val="en-US"/>
              </w:rPr>
              <w:t>մեկից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ավելի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հայտում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մասնակցությունը</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հանգեցնում</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բոլոր</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մրցույթներում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մասնակցութան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իրավունքից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զրկման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որտեղ</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ներգրավված</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տվյալ</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Հայտատուն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Այնուամենայնիվ</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դա</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չի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սահմանափակում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միևնույն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ենթակապալառուի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մասնակցությունը</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մեկից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ավելի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մրցույթներին</w:t>
            </w:r>
            <w:proofErr w:type="spellEnd"/>
            <w:r w:rsidR="00FC51D3" w:rsidRPr="00817ECB">
              <w:rPr>
                <w:rFonts w:ascii="GHEA Mariam" w:hAnsi="GHEA Mariam"/>
                <w:szCs w:val="24"/>
                <w:lang w:val="en-US"/>
              </w:rPr>
              <w:t xml:space="preserve">, կամ </w:t>
            </w:r>
          </w:p>
          <w:p w14:paraId="53D38FD1" w14:textId="1BB78128" w:rsidR="00FC51D3" w:rsidRPr="00817ECB" w:rsidRDefault="00A43076" w:rsidP="00817ECB">
            <w:pPr>
              <w:pStyle w:val="Heading3"/>
              <w:spacing w:after="180"/>
              <w:ind w:left="1065" w:hanging="489"/>
              <w:rPr>
                <w:rFonts w:ascii="GHEA Mariam" w:hAnsi="GHEA Mariam"/>
                <w:szCs w:val="24"/>
                <w:lang w:val="en-US"/>
              </w:rPr>
            </w:pPr>
            <w:r w:rsidRPr="00817ECB">
              <w:rPr>
                <w:rFonts w:ascii="GHEA Mariam" w:hAnsi="GHEA Mariam"/>
                <w:szCs w:val="24"/>
                <w:lang w:val="hy-AM"/>
              </w:rPr>
              <w:t>(</w:t>
            </w:r>
            <w:r w:rsidRPr="002A5C0A">
              <w:rPr>
                <w:rFonts w:ascii="GHEA Mariam" w:hAnsi="GHEA Mariam" w:cs="Sylfaen"/>
                <w:szCs w:val="24"/>
                <w:lang w:val="hy-AM"/>
              </w:rPr>
              <w:t>ե</w:t>
            </w:r>
            <w:r w:rsidRPr="00817ECB">
              <w:rPr>
                <w:rFonts w:ascii="GHEA Mariam" w:hAnsi="GHEA Mariam"/>
                <w:szCs w:val="24"/>
                <w:lang w:val="hy-AM"/>
              </w:rPr>
              <w:t xml:space="preserve">) </w:t>
            </w:r>
            <w:proofErr w:type="spellStart"/>
            <w:r w:rsidR="00FC51D3" w:rsidRPr="00817ECB">
              <w:rPr>
                <w:rFonts w:ascii="GHEA Mariam" w:hAnsi="GHEA Mariam"/>
                <w:szCs w:val="24"/>
                <w:lang w:val="en-US"/>
              </w:rPr>
              <w:t>Փոխկապակցված</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անձանցից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որևէ</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մեկը</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որպես</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lastRenderedPageBreak/>
              <w:t>խորհրդատու</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մասնակցել</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դիզայնի</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տեխնիկական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մասնագրերի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կազմման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աշխատանքներին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որոնք</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հանդիսանում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են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մրցույթի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առարկան</w:t>
            </w:r>
            <w:proofErr w:type="spellEnd"/>
            <w:r w:rsidR="00FC51D3" w:rsidRPr="00817ECB">
              <w:rPr>
                <w:rFonts w:ascii="GHEA Mariam" w:hAnsi="GHEA Mariam"/>
                <w:szCs w:val="24"/>
                <w:lang w:val="en-US"/>
              </w:rPr>
              <w:t xml:space="preserve">, կամ </w:t>
            </w:r>
          </w:p>
          <w:p w14:paraId="76411ADE" w14:textId="69E2AD33" w:rsidR="00FC51D3" w:rsidRPr="00817ECB" w:rsidRDefault="00A43076" w:rsidP="00817ECB">
            <w:pPr>
              <w:pStyle w:val="Heading3"/>
              <w:spacing w:after="180"/>
              <w:ind w:left="975" w:hanging="399"/>
              <w:rPr>
                <w:rFonts w:ascii="GHEA Mariam" w:hAnsi="GHEA Mariam"/>
                <w:szCs w:val="24"/>
                <w:lang w:val="en-US"/>
              </w:rPr>
            </w:pPr>
            <w:r w:rsidRPr="00817ECB">
              <w:rPr>
                <w:rFonts w:ascii="GHEA Mariam" w:hAnsi="GHEA Mariam"/>
                <w:szCs w:val="24"/>
                <w:lang w:val="hy-AM"/>
              </w:rPr>
              <w:t>(</w:t>
            </w:r>
            <w:r w:rsidRPr="002A5C0A">
              <w:rPr>
                <w:rFonts w:ascii="GHEA Mariam" w:hAnsi="GHEA Mariam" w:cs="Sylfaen"/>
                <w:szCs w:val="24"/>
                <w:lang w:val="hy-AM"/>
              </w:rPr>
              <w:t>զ</w:t>
            </w:r>
            <w:r w:rsidRPr="00817ECB">
              <w:rPr>
                <w:rFonts w:ascii="GHEA Mariam" w:hAnsi="GHEA Mariam"/>
                <w:szCs w:val="24"/>
                <w:lang w:val="hy-AM"/>
              </w:rPr>
              <w:t xml:space="preserve">) </w:t>
            </w:r>
            <w:proofErr w:type="spellStart"/>
            <w:r w:rsidR="00FC51D3" w:rsidRPr="00817ECB">
              <w:rPr>
                <w:rFonts w:ascii="GHEA Mariam" w:hAnsi="GHEA Mariam"/>
                <w:szCs w:val="24"/>
                <w:lang w:val="en-US"/>
              </w:rPr>
              <w:t>Եթե</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փոխկապակցված</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անձանցից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որևէ</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մեկը</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վարձվել</w:t>
            </w:r>
            <w:proofErr w:type="spellEnd"/>
            <w:r w:rsidR="00FC51D3" w:rsidRPr="00817ECB">
              <w:rPr>
                <w:rFonts w:ascii="GHEA Mariam" w:hAnsi="GHEA Mariam"/>
                <w:szCs w:val="24"/>
                <w:lang w:val="en-US"/>
              </w:rPr>
              <w:t xml:space="preserve"> է (կամ </w:t>
            </w:r>
            <w:proofErr w:type="spellStart"/>
            <w:r w:rsidR="00FC51D3" w:rsidRPr="00817ECB">
              <w:rPr>
                <w:rFonts w:ascii="GHEA Mariam" w:hAnsi="GHEA Mariam"/>
                <w:szCs w:val="24"/>
                <w:lang w:val="en-US"/>
              </w:rPr>
              <w:t>ներկայացվել</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Գնորդի</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Վարկառուի</w:t>
            </w:r>
            <w:proofErr w:type="spellEnd"/>
            <w:r w:rsidR="00FC51D3" w:rsidRPr="00817ECB">
              <w:rPr>
                <w:rFonts w:ascii="GHEA Mariam" w:hAnsi="GHEA Mariam"/>
                <w:szCs w:val="24"/>
                <w:lang w:val="en-US"/>
              </w:rPr>
              <w:t xml:space="preserve"> կողմից </w:t>
            </w:r>
            <w:proofErr w:type="spellStart"/>
            <w:r w:rsidR="00FC51D3" w:rsidRPr="00817ECB">
              <w:rPr>
                <w:rFonts w:ascii="GHEA Mariam" w:hAnsi="GHEA Mariam"/>
                <w:szCs w:val="24"/>
                <w:lang w:val="en-US"/>
              </w:rPr>
              <w:t>Պայմանագրի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իրականացման</w:t>
            </w:r>
            <w:proofErr w:type="spellEnd"/>
            <w:r w:rsidR="00FC51D3" w:rsidRPr="00817ECB">
              <w:rPr>
                <w:rFonts w:ascii="GHEA Mariam" w:hAnsi="GHEA Mariam"/>
                <w:szCs w:val="24"/>
                <w:lang w:val="en-US"/>
              </w:rPr>
              <w:t xml:space="preserve"> համար, կամ </w:t>
            </w:r>
          </w:p>
          <w:p w14:paraId="3AB09D9A" w14:textId="381B7D48" w:rsidR="00FC51D3" w:rsidRPr="00817ECB" w:rsidRDefault="00A43076" w:rsidP="00817ECB">
            <w:pPr>
              <w:pStyle w:val="Heading3"/>
              <w:spacing w:after="180"/>
              <w:ind w:left="975" w:hanging="399"/>
              <w:rPr>
                <w:rFonts w:ascii="GHEA Mariam" w:hAnsi="GHEA Mariam"/>
                <w:szCs w:val="24"/>
                <w:lang w:val="en-US"/>
              </w:rPr>
            </w:pPr>
            <w:r w:rsidRPr="00817ECB">
              <w:rPr>
                <w:rFonts w:ascii="GHEA Mariam" w:hAnsi="GHEA Mariam"/>
                <w:szCs w:val="24"/>
                <w:lang w:val="hy-AM"/>
              </w:rPr>
              <w:t>(</w:t>
            </w:r>
            <w:r w:rsidRPr="002A5C0A">
              <w:rPr>
                <w:rFonts w:ascii="GHEA Mariam" w:hAnsi="GHEA Mariam" w:cs="Sylfaen"/>
                <w:szCs w:val="24"/>
                <w:lang w:val="hy-AM"/>
              </w:rPr>
              <w:t>է</w:t>
            </w:r>
            <w:r w:rsidRPr="00817ECB">
              <w:rPr>
                <w:rFonts w:ascii="GHEA Mariam" w:hAnsi="GHEA Mariam"/>
                <w:szCs w:val="24"/>
                <w:lang w:val="hy-AM"/>
              </w:rPr>
              <w:t xml:space="preserve">) </w:t>
            </w:r>
            <w:proofErr w:type="spellStart"/>
            <w:r w:rsidR="00FC51D3" w:rsidRPr="00817ECB">
              <w:rPr>
                <w:rFonts w:ascii="GHEA Mariam" w:hAnsi="GHEA Mariam"/>
                <w:szCs w:val="24"/>
                <w:lang w:val="en-US"/>
              </w:rPr>
              <w:t>Ապահովելու</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ապրանքներ</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աշխատանքներ</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ոչ</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խորհրդատվական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ծառայություններ</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որոնք</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առաջացել</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ուղղակիորեն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կապված</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են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խորհրդատվական</w:t>
            </w:r>
            <w:proofErr w:type="spellEnd"/>
            <w:r w:rsidR="00FC51D3" w:rsidRPr="00817ECB">
              <w:rPr>
                <w:rFonts w:ascii="GHEA Mariam" w:hAnsi="GHEA Mariam"/>
                <w:szCs w:val="24"/>
                <w:lang w:val="en-US"/>
              </w:rPr>
              <w:t xml:space="preserve"> ծառայությունների </w:t>
            </w:r>
            <w:proofErr w:type="spellStart"/>
            <w:r w:rsidR="00FC51D3" w:rsidRPr="00817ECB">
              <w:rPr>
                <w:rFonts w:ascii="GHEA Mariam" w:hAnsi="GHEA Mariam"/>
                <w:szCs w:val="24"/>
                <w:lang w:val="en-US"/>
              </w:rPr>
              <w:t>հետ</w:t>
            </w:r>
            <w:proofErr w:type="spellEnd"/>
            <w:r w:rsidR="00FC51D3" w:rsidRPr="00817ECB">
              <w:rPr>
                <w:rFonts w:ascii="GHEA Mariam" w:hAnsi="GHEA Mariam"/>
                <w:szCs w:val="24"/>
                <w:lang w:val="en-US"/>
              </w:rPr>
              <w:t xml:space="preserve"> ՄՏԱ ՏՄՄ 2.1-ում </w:t>
            </w:r>
            <w:proofErr w:type="spellStart"/>
            <w:r w:rsidR="00FC51D3" w:rsidRPr="00817ECB">
              <w:rPr>
                <w:rFonts w:ascii="GHEA Mariam" w:hAnsi="GHEA Mariam"/>
                <w:szCs w:val="24"/>
                <w:lang w:val="en-US"/>
              </w:rPr>
              <w:t>նշված</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ծրագրի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նախապատրաստման</w:t>
            </w:r>
            <w:proofErr w:type="spellEnd"/>
            <w:r w:rsidR="00FC51D3" w:rsidRPr="00817ECB">
              <w:rPr>
                <w:rFonts w:ascii="GHEA Mariam" w:hAnsi="GHEA Mariam"/>
                <w:szCs w:val="24"/>
                <w:lang w:val="en-US"/>
              </w:rPr>
              <w:t xml:space="preserve"> և </w:t>
            </w:r>
            <w:proofErr w:type="spellStart"/>
            <w:r w:rsidR="00FC51D3" w:rsidRPr="00817ECB">
              <w:rPr>
                <w:rFonts w:ascii="GHEA Mariam" w:hAnsi="GHEA Mariam"/>
                <w:szCs w:val="24"/>
                <w:lang w:val="en-US"/>
              </w:rPr>
              <w:t>իրականացման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նպատակով</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որը</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տրամարվել</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տրամադրում</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փոխկապակցված</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անձանցից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որևէ</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մեկը</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ուղղակիորեն</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անուղղակիորեն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վերահսկում</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վերահսկվում</w:t>
            </w:r>
            <w:proofErr w:type="spellEnd"/>
            <w:r w:rsidR="00FC51D3" w:rsidRPr="00817ECB">
              <w:rPr>
                <w:rFonts w:ascii="GHEA Mariam" w:hAnsi="GHEA Mariam"/>
                <w:szCs w:val="24"/>
                <w:lang w:val="en-US"/>
              </w:rPr>
              <w:t xml:space="preserve"> է կամ </w:t>
            </w:r>
            <w:proofErr w:type="spellStart"/>
            <w:r w:rsidR="00FC51D3" w:rsidRPr="00817ECB">
              <w:rPr>
                <w:rFonts w:ascii="GHEA Mariam" w:hAnsi="GHEA Mariam"/>
                <w:szCs w:val="24"/>
                <w:lang w:val="en-US"/>
              </w:rPr>
              <w:t>այդ</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ընկերության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հետ</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գտնվում</w:t>
            </w:r>
            <w:proofErr w:type="spellEnd"/>
            <w:r w:rsidR="00FC51D3" w:rsidRPr="00817ECB">
              <w:rPr>
                <w:rFonts w:ascii="GHEA Mariam" w:hAnsi="GHEA Mariam"/>
                <w:szCs w:val="24"/>
                <w:lang w:val="en-US"/>
              </w:rPr>
              <w:t xml:space="preserve"> է </w:t>
            </w:r>
            <w:proofErr w:type="spellStart"/>
            <w:r w:rsidR="00FC51D3" w:rsidRPr="00817ECB">
              <w:rPr>
                <w:rFonts w:ascii="GHEA Mariam" w:hAnsi="GHEA Mariam"/>
                <w:szCs w:val="24"/>
                <w:lang w:val="en-US"/>
              </w:rPr>
              <w:t>ընդհանուր</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հսկողության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ներքո</w:t>
            </w:r>
            <w:proofErr w:type="spellEnd"/>
            <w:r w:rsidR="00FC51D3" w:rsidRPr="00817ECB">
              <w:rPr>
                <w:rFonts w:ascii="GHEA Mariam" w:hAnsi="GHEA Mariam"/>
                <w:szCs w:val="24"/>
                <w:lang w:val="en-US"/>
              </w:rPr>
              <w:t xml:space="preserve">, կամ </w:t>
            </w:r>
          </w:p>
          <w:p w14:paraId="249AE69A" w14:textId="77777777" w:rsidR="00FC51D3" w:rsidRPr="00817ECB" w:rsidRDefault="00A43076" w:rsidP="00817ECB">
            <w:pPr>
              <w:pStyle w:val="Heading3"/>
              <w:spacing w:after="180"/>
              <w:ind w:left="975" w:hanging="399"/>
              <w:rPr>
                <w:rFonts w:ascii="GHEA Mariam" w:hAnsi="GHEA Mariam"/>
                <w:szCs w:val="24"/>
                <w:lang w:val="en-US"/>
              </w:rPr>
            </w:pPr>
            <w:r w:rsidRPr="00817ECB">
              <w:rPr>
                <w:rFonts w:ascii="GHEA Mariam" w:hAnsi="GHEA Mariam"/>
                <w:szCs w:val="24"/>
                <w:lang w:val="hy-AM"/>
              </w:rPr>
              <w:t xml:space="preserve">(թ) </w:t>
            </w:r>
            <w:proofErr w:type="spellStart"/>
            <w:r w:rsidR="00FC51D3" w:rsidRPr="00817ECB">
              <w:rPr>
                <w:rFonts w:ascii="GHEA Mariam" w:hAnsi="GHEA Mariam"/>
                <w:szCs w:val="24"/>
                <w:lang w:val="en-US"/>
              </w:rPr>
              <w:t>Սերտ</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գործարար</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ընտանեկան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կապ</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ունի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Վարկառուի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աշխատակազմի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հետ</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ծրագրի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իրակաացման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գրասենյակի</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վարկի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կողմ</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հանդիսացող</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ստացողի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հետ</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որոնք</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i</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ուղղակիորեն</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անուղղակիորեն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ներգրավված</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են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մրցութային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փաստաթղթերի</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պայմանագրի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մանրամասների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կազմման</w:t>
            </w:r>
            <w:proofErr w:type="spellEnd"/>
            <w:r w:rsidR="00FC51D3" w:rsidRPr="00817ECB">
              <w:rPr>
                <w:rFonts w:ascii="GHEA Mariam" w:hAnsi="GHEA Mariam"/>
                <w:szCs w:val="24"/>
                <w:lang w:val="en-US"/>
              </w:rPr>
              <w:t xml:space="preserve"> մեջ և (կամ) </w:t>
            </w:r>
            <w:proofErr w:type="spellStart"/>
            <w:r w:rsidR="00FC51D3" w:rsidRPr="00817ECB">
              <w:rPr>
                <w:rFonts w:ascii="GHEA Mariam" w:hAnsi="GHEA Mariam"/>
                <w:szCs w:val="24"/>
                <w:lang w:val="en-US"/>
              </w:rPr>
              <w:t>այդ</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պայմանագրի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հայտի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գնահատման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գործընթացքում</w:t>
            </w:r>
            <w:proofErr w:type="spellEnd"/>
            <w:r w:rsidR="00FC51D3" w:rsidRPr="00817ECB">
              <w:rPr>
                <w:rFonts w:ascii="GHEA Mariam" w:hAnsi="GHEA Mariam"/>
                <w:szCs w:val="24"/>
                <w:lang w:val="en-US"/>
              </w:rPr>
              <w:t xml:space="preserve">, կամ (ii) </w:t>
            </w:r>
            <w:proofErr w:type="spellStart"/>
            <w:r w:rsidR="00FC51D3" w:rsidRPr="00817ECB">
              <w:rPr>
                <w:rFonts w:ascii="GHEA Mariam" w:hAnsi="GHEA Mariam"/>
                <w:szCs w:val="24"/>
                <w:lang w:val="en-US"/>
              </w:rPr>
              <w:t>կներառվեն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այդ</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պայմանագրի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իրականացման</w:t>
            </w:r>
            <w:proofErr w:type="spellEnd"/>
            <w:r w:rsidR="00FC51D3" w:rsidRPr="00817ECB">
              <w:rPr>
                <w:rFonts w:ascii="GHEA Mariam" w:hAnsi="GHEA Mariam"/>
                <w:szCs w:val="24"/>
                <w:lang w:val="en-US"/>
              </w:rPr>
              <w:t xml:space="preserve"> կամ </w:t>
            </w:r>
            <w:proofErr w:type="spellStart"/>
            <w:r w:rsidR="00FC51D3" w:rsidRPr="00817ECB">
              <w:rPr>
                <w:rFonts w:ascii="GHEA Mariam" w:hAnsi="GHEA Mariam"/>
                <w:szCs w:val="24"/>
                <w:lang w:val="en-US"/>
              </w:rPr>
              <w:t>վերահսկողության</w:t>
            </w:r>
            <w:proofErr w:type="spellEnd"/>
            <w:r w:rsidR="00FC51D3" w:rsidRPr="00817ECB">
              <w:rPr>
                <w:rFonts w:ascii="GHEA Mariam" w:hAnsi="GHEA Mariam"/>
                <w:szCs w:val="24"/>
                <w:lang w:val="en-US"/>
              </w:rPr>
              <w:t xml:space="preserve"> մեջ </w:t>
            </w:r>
            <w:proofErr w:type="spellStart"/>
            <w:r w:rsidR="00FC51D3" w:rsidRPr="00817ECB">
              <w:rPr>
                <w:rFonts w:ascii="GHEA Mariam" w:hAnsi="GHEA Mariam"/>
                <w:szCs w:val="24"/>
                <w:lang w:val="en-US"/>
              </w:rPr>
              <w:t>մինչև</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այդ</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հարաբերություններից</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բխող</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հակասությունը</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լուծվի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Բանկի</w:t>
            </w:r>
            <w:proofErr w:type="spellEnd"/>
            <w:r w:rsidR="00FC51D3" w:rsidRPr="00817ECB">
              <w:rPr>
                <w:rFonts w:ascii="GHEA Mariam" w:hAnsi="GHEA Mariam"/>
                <w:szCs w:val="24"/>
                <w:lang w:val="en-US"/>
              </w:rPr>
              <w:t xml:space="preserve"> համար </w:t>
            </w:r>
            <w:proofErr w:type="spellStart"/>
            <w:r w:rsidR="00FC51D3" w:rsidRPr="00817ECB">
              <w:rPr>
                <w:rFonts w:ascii="GHEA Mariam" w:hAnsi="GHEA Mariam"/>
                <w:szCs w:val="24"/>
                <w:lang w:val="en-US"/>
              </w:rPr>
              <w:t>ընդունելի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գնումների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գործընթացով</w:t>
            </w:r>
            <w:proofErr w:type="spellEnd"/>
            <w:r w:rsidR="00FC51D3" w:rsidRPr="00817ECB">
              <w:rPr>
                <w:rFonts w:ascii="GHEA Mariam" w:hAnsi="GHEA Mariam"/>
                <w:szCs w:val="24"/>
                <w:lang w:val="en-US"/>
              </w:rPr>
              <w:t xml:space="preserve"> և </w:t>
            </w:r>
            <w:proofErr w:type="spellStart"/>
            <w:r w:rsidR="00FC51D3" w:rsidRPr="00817ECB">
              <w:rPr>
                <w:rFonts w:ascii="GHEA Mariam" w:hAnsi="GHEA Mariam"/>
                <w:szCs w:val="24"/>
                <w:lang w:val="en-US"/>
              </w:rPr>
              <w:t>պայմանագրի</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կատարման</w:t>
            </w:r>
            <w:proofErr w:type="spellEnd"/>
            <w:r w:rsidR="00FC51D3" w:rsidRPr="00817ECB">
              <w:rPr>
                <w:rFonts w:ascii="GHEA Mariam" w:hAnsi="GHEA Mariam"/>
                <w:szCs w:val="24"/>
                <w:lang w:val="en-US"/>
              </w:rPr>
              <w:t xml:space="preserve"> </w:t>
            </w:r>
            <w:proofErr w:type="spellStart"/>
            <w:r w:rsidR="00FC51D3" w:rsidRPr="00817ECB">
              <w:rPr>
                <w:rFonts w:ascii="GHEA Mariam" w:hAnsi="GHEA Mariam"/>
                <w:szCs w:val="24"/>
                <w:lang w:val="en-US"/>
              </w:rPr>
              <w:t>միջոցով</w:t>
            </w:r>
            <w:proofErr w:type="spellEnd"/>
          </w:p>
          <w:p w14:paraId="658D6AA0" w14:textId="77777777" w:rsidR="005A7685" w:rsidRPr="00817ECB" w:rsidRDefault="00B0570E" w:rsidP="00A4011F">
            <w:pPr>
              <w:pStyle w:val="Sub-ClauseText"/>
              <w:numPr>
                <w:ilvl w:val="1"/>
                <w:numId w:val="10"/>
              </w:numPr>
              <w:spacing w:before="0" w:after="240"/>
              <w:rPr>
                <w:rFonts w:ascii="GHEA Mariam" w:hAnsi="GHEA Mariam"/>
                <w:spacing w:val="0"/>
                <w:szCs w:val="24"/>
              </w:rPr>
            </w:pPr>
            <w:proofErr w:type="spellStart"/>
            <w:r w:rsidRPr="00817ECB">
              <w:rPr>
                <w:rFonts w:ascii="GHEA Mariam" w:hAnsi="GHEA Mariam"/>
                <w:szCs w:val="24"/>
              </w:rPr>
              <w:t>Հայտատուն</w:t>
            </w:r>
            <w:proofErr w:type="spellEnd"/>
            <w:r w:rsidRPr="00817ECB">
              <w:rPr>
                <w:rFonts w:ascii="GHEA Mariam" w:hAnsi="GHEA Mariam"/>
                <w:szCs w:val="24"/>
              </w:rPr>
              <w:t xml:space="preserve"> կարող է </w:t>
            </w:r>
            <w:proofErr w:type="spellStart"/>
            <w:r w:rsidRPr="00817ECB">
              <w:rPr>
                <w:rFonts w:ascii="GHEA Mariam" w:hAnsi="GHEA Mariam"/>
                <w:szCs w:val="24"/>
              </w:rPr>
              <w:t>ունենալ</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երկրի</w:t>
            </w:r>
            <w:proofErr w:type="spellEnd"/>
            <w:r w:rsidRPr="00817ECB">
              <w:rPr>
                <w:rFonts w:ascii="GHEA Mariam" w:hAnsi="GHEA Mariam"/>
                <w:szCs w:val="24"/>
              </w:rPr>
              <w:t xml:space="preserve"> </w:t>
            </w:r>
            <w:proofErr w:type="spellStart"/>
            <w:r w:rsidRPr="00817ECB">
              <w:rPr>
                <w:rFonts w:ascii="GHEA Mariam" w:hAnsi="GHEA Mariam"/>
                <w:szCs w:val="24"/>
              </w:rPr>
              <w:t>պատկանելիություն</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ենթակա</w:t>
            </w:r>
            <w:proofErr w:type="spellEnd"/>
            <w:r w:rsidRPr="00817ECB">
              <w:rPr>
                <w:rFonts w:ascii="GHEA Mariam" w:hAnsi="GHEA Mariam"/>
                <w:szCs w:val="24"/>
              </w:rPr>
              <w:t xml:space="preserve"> է </w:t>
            </w:r>
            <w:proofErr w:type="spellStart"/>
            <w:r w:rsidRPr="00817ECB">
              <w:rPr>
                <w:rFonts w:ascii="GHEA Mariam" w:hAnsi="GHEA Mariam"/>
                <w:szCs w:val="24"/>
              </w:rPr>
              <w:t>սահմանափակումների</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ՏՄՄ 4.7 </w:t>
            </w:r>
            <w:proofErr w:type="spellStart"/>
            <w:r w:rsidRPr="00817ECB">
              <w:rPr>
                <w:rFonts w:ascii="GHEA Mariam" w:hAnsi="GHEA Mariam"/>
                <w:szCs w:val="24"/>
              </w:rPr>
              <w:t>դրույթի</w:t>
            </w:r>
            <w:proofErr w:type="spellEnd"/>
            <w:r w:rsidRPr="00817ECB">
              <w:rPr>
                <w:rFonts w:ascii="GHEA Mariam" w:hAnsi="GHEA Mariam"/>
                <w:szCs w:val="24"/>
              </w:rPr>
              <w:t xml:space="preserve">: </w:t>
            </w:r>
            <w:proofErr w:type="spellStart"/>
            <w:r w:rsidRPr="00817ECB">
              <w:rPr>
                <w:rFonts w:ascii="GHEA Mariam" w:hAnsi="GHEA Mariam"/>
                <w:szCs w:val="24"/>
              </w:rPr>
              <w:t>Հայտատուն</w:t>
            </w:r>
            <w:proofErr w:type="spellEnd"/>
            <w:r w:rsidRPr="00817ECB">
              <w:rPr>
                <w:rFonts w:ascii="GHEA Mariam" w:hAnsi="GHEA Mariam"/>
                <w:szCs w:val="24"/>
              </w:rPr>
              <w:t xml:space="preserve"> </w:t>
            </w:r>
            <w:proofErr w:type="spellStart"/>
            <w:r w:rsidRPr="00817ECB">
              <w:rPr>
                <w:rFonts w:ascii="GHEA Mariam" w:hAnsi="GHEA Mariam"/>
                <w:szCs w:val="24"/>
              </w:rPr>
              <w:t>ենթադրվում</w:t>
            </w:r>
            <w:proofErr w:type="spellEnd"/>
            <w:r w:rsidRPr="00817ECB">
              <w:rPr>
                <w:rFonts w:ascii="GHEA Mariam" w:hAnsi="GHEA Mariam"/>
                <w:szCs w:val="24"/>
              </w:rPr>
              <w:t xml:space="preserve"> է, </w:t>
            </w:r>
            <w:proofErr w:type="spellStart"/>
            <w:r w:rsidRPr="00817ECB">
              <w:rPr>
                <w:rFonts w:ascii="GHEA Mariam" w:hAnsi="GHEA Mariam"/>
                <w:szCs w:val="24"/>
              </w:rPr>
              <w:t>որ</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ունենա</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երկրի</w:t>
            </w:r>
            <w:proofErr w:type="spellEnd"/>
            <w:r w:rsidRPr="00817ECB">
              <w:rPr>
                <w:rFonts w:ascii="GHEA Mariam" w:hAnsi="GHEA Mariam"/>
                <w:szCs w:val="24"/>
              </w:rPr>
              <w:t xml:space="preserve"> </w:t>
            </w:r>
            <w:proofErr w:type="spellStart"/>
            <w:r w:rsidRPr="00817ECB">
              <w:rPr>
                <w:rFonts w:ascii="GHEA Mariam" w:hAnsi="GHEA Mariam"/>
                <w:szCs w:val="24"/>
              </w:rPr>
              <w:t>ազգային</w:t>
            </w:r>
            <w:proofErr w:type="spellEnd"/>
            <w:r w:rsidRPr="00817ECB">
              <w:rPr>
                <w:rFonts w:ascii="GHEA Mariam" w:hAnsi="GHEA Mariam"/>
                <w:szCs w:val="24"/>
              </w:rPr>
              <w:t xml:space="preserve"> </w:t>
            </w:r>
            <w:proofErr w:type="spellStart"/>
            <w:r w:rsidRPr="00817ECB">
              <w:rPr>
                <w:rFonts w:ascii="GHEA Mariam" w:hAnsi="GHEA Mariam"/>
                <w:szCs w:val="24"/>
              </w:rPr>
              <w:t>պատկանելիություն</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Հայտատուն</w:t>
            </w:r>
            <w:proofErr w:type="spellEnd"/>
            <w:r w:rsidRPr="00817ECB">
              <w:rPr>
                <w:rFonts w:ascii="GHEA Mariam" w:hAnsi="GHEA Mariam"/>
                <w:szCs w:val="24"/>
              </w:rPr>
              <w:t xml:space="preserve"> </w:t>
            </w:r>
            <w:proofErr w:type="spellStart"/>
            <w:r w:rsidRPr="00817ECB">
              <w:rPr>
                <w:rFonts w:ascii="GHEA Mariam" w:hAnsi="GHEA Mariam"/>
                <w:szCs w:val="24"/>
              </w:rPr>
              <w:lastRenderedPageBreak/>
              <w:t>բաղկացած</w:t>
            </w:r>
            <w:proofErr w:type="spellEnd"/>
            <w:r w:rsidRPr="00817ECB">
              <w:rPr>
                <w:rFonts w:ascii="GHEA Mariam" w:hAnsi="GHEA Mariam"/>
                <w:szCs w:val="24"/>
              </w:rPr>
              <w:t xml:space="preserve"> է, </w:t>
            </w:r>
            <w:proofErr w:type="spellStart"/>
            <w:r w:rsidRPr="00817ECB">
              <w:rPr>
                <w:rFonts w:ascii="GHEA Mariam" w:hAnsi="GHEA Mariam"/>
                <w:szCs w:val="24"/>
              </w:rPr>
              <w:t>ներառված</w:t>
            </w:r>
            <w:proofErr w:type="spellEnd"/>
            <w:r w:rsidRPr="00817ECB">
              <w:rPr>
                <w:rFonts w:ascii="GHEA Mariam" w:hAnsi="GHEA Mariam"/>
                <w:szCs w:val="24"/>
              </w:rPr>
              <w:t xml:space="preserve"> կամ </w:t>
            </w:r>
            <w:proofErr w:type="spellStart"/>
            <w:r w:rsidRPr="00817ECB">
              <w:rPr>
                <w:rFonts w:ascii="GHEA Mariam" w:hAnsi="GHEA Mariam"/>
                <w:szCs w:val="24"/>
              </w:rPr>
              <w:t>գրանցված</w:t>
            </w:r>
            <w:proofErr w:type="spellEnd"/>
            <w:r w:rsidRPr="00817ECB">
              <w:rPr>
                <w:rFonts w:ascii="GHEA Mariam" w:hAnsi="GHEA Mariam"/>
                <w:szCs w:val="24"/>
              </w:rPr>
              <w:t xml:space="preserve"> և </w:t>
            </w:r>
            <w:proofErr w:type="spellStart"/>
            <w:r w:rsidRPr="00817ECB">
              <w:rPr>
                <w:rFonts w:ascii="GHEA Mariam" w:hAnsi="GHEA Mariam"/>
                <w:szCs w:val="24"/>
              </w:rPr>
              <w:t>գործում</w:t>
            </w:r>
            <w:proofErr w:type="spellEnd"/>
            <w:r w:rsidRPr="00817ECB">
              <w:rPr>
                <w:rFonts w:ascii="GHEA Mariam" w:hAnsi="GHEA Mariam"/>
                <w:szCs w:val="24"/>
              </w:rPr>
              <w:t xml:space="preserve"> է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տվյալ</w:t>
            </w:r>
            <w:proofErr w:type="spellEnd"/>
            <w:r w:rsidRPr="00817ECB">
              <w:rPr>
                <w:rFonts w:ascii="GHEA Mariam" w:hAnsi="GHEA Mariam"/>
                <w:szCs w:val="24"/>
              </w:rPr>
              <w:t xml:space="preserve"> </w:t>
            </w:r>
            <w:proofErr w:type="spellStart"/>
            <w:r w:rsidRPr="00817ECB">
              <w:rPr>
                <w:rFonts w:ascii="GHEA Mariam" w:hAnsi="GHEA Mariam"/>
                <w:szCs w:val="24"/>
              </w:rPr>
              <w:t>երկրի</w:t>
            </w:r>
            <w:proofErr w:type="spellEnd"/>
            <w:r w:rsidRPr="00817ECB">
              <w:rPr>
                <w:rFonts w:ascii="GHEA Mariam" w:hAnsi="GHEA Mariam"/>
                <w:szCs w:val="24"/>
              </w:rPr>
              <w:t xml:space="preserve"> </w:t>
            </w:r>
            <w:proofErr w:type="spellStart"/>
            <w:r w:rsidRPr="00817ECB">
              <w:rPr>
                <w:rFonts w:ascii="GHEA Mariam" w:hAnsi="GHEA Mariam"/>
                <w:szCs w:val="24"/>
              </w:rPr>
              <w:t>օրենսդրական</w:t>
            </w:r>
            <w:proofErr w:type="spellEnd"/>
            <w:r w:rsidRPr="00817ECB">
              <w:rPr>
                <w:rFonts w:ascii="GHEA Mariam" w:hAnsi="GHEA Mariam"/>
                <w:szCs w:val="24"/>
              </w:rPr>
              <w:t xml:space="preserve"> </w:t>
            </w:r>
            <w:proofErr w:type="spellStart"/>
            <w:r w:rsidRPr="00817ECB">
              <w:rPr>
                <w:rFonts w:ascii="GHEA Mariam" w:hAnsi="GHEA Mariam"/>
                <w:szCs w:val="24"/>
              </w:rPr>
              <w:t>դրույթների</w:t>
            </w:r>
            <w:proofErr w:type="spellEnd"/>
            <w:r w:rsidRPr="00817ECB">
              <w:rPr>
                <w:rFonts w:ascii="GHEA Mariam" w:hAnsi="GHEA Mariam"/>
                <w:szCs w:val="24"/>
              </w:rPr>
              <w:t xml:space="preserve">, </w:t>
            </w:r>
            <w:proofErr w:type="spellStart"/>
            <w:r w:rsidRPr="00817ECB">
              <w:rPr>
                <w:rFonts w:ascii="GHEA Mariam" w:hAnsi="GHEA Mariam"/>
                <w:szCs w:val="24"/>
              </w:rPr>
              <w:t>ինչպես</w:t>
            </w:r>
            <w:proofErr w:type="spellEnd"/>
            <w:r w:rsidRPr="00817ECB">
              <w:rPr>
                <w:rFonts w:ascii="GHEA Mariam" w:hAnsi="GHEA Mariam"/>
                <w:szCs w:val="24"/>
              </w:rPr>
              <w:t xml:space="preserve"> </w:t>
            </w:r>
            <w:proofErr w:type="spellStart"/>
            <w:r w:rsidRPr="00817ECB">
              <w:rPr>
                <w:rFonts w:ascii="GHEA Mariam" w:hAnsi="GHEA Mariam"/>
                <w:szCs w:val="24"/>
              </w:rPr>
              <w:t>վկայում</w:t>
            </w:r>
            <w:proofErr w:type="spellEnd"/>
            <w:r w:rsidRPr="00817ECB">
              <w:rPr>
                <w:rFonts w:ascii="GHEA Mariam" w:hAnsi="GHEA Mariam"/>
                <w:szCs w:val="24"/>
              </w:rPr>
              <w:t xml:space="preserve">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միավորման</w:t>
            </w:r>
            <w:proofErr w:type="spellEnd"/>
            <w:r w:rsidRPr="00817ECB">
              <w:rPr>
                <w:rFonts w:ascii="GHEA Mariam" w:hAnsi="GHEA Mariam"/>
                <w:szCs w:val="24"/>
              </w:rPr>
              <w:t xml:space="preserve"> </w:t>
            </w:r>
            <w:proofErr w:type="spellStart"/>
            <w:r w:rsidRPr="00817ECB">
              <w:rPr>
                <w:rFonts w:ascii="GHEA Mariam" w:hAnsi="GHEA Mariam"/>
                <w:szCs w:val="24"/>
              </w:rPr>
              <w:t>վերաբերյալ</w:t>
            </w:r>
            <w:proofErr w:type="spellEnd"/>
            <w:r w:rsidRPr="00817ECB">
              <w:rPr>
                <w:rFonts w:ascii="GHEA Mariam" w:hAnsi="GHEA Mariam"/>
                <w:szCs w:val="24"/>
              </w:rPr>
              <w:t xml:space="preserve"> </w:t>
            </w:r>
            <w:proofErr w:type="spellStart"/>
            <w:r w:rsidRPr="00817ECB">
              <w:rPr>
                <w:rFonts w:ascii="GHEA Mariam" w:hAnsi="GHEA Mariam"/>
                <w:szCs w:val="24"/>
              </w:rPr>
              <w:t>հոդվածները</w:t>
            </w:r>
            <w:proofErr w:type="spellEnd"/>
            <w:r w:rsidRPr="00817ECB">
              <w:rPr>
                <w:rFonts w:ascii="GHEA Mariam" w:hAnsi="GHEA Mariam"/>
                <w:szCs w:val="24"/>
              </w:rPr>
              <w:t xml:space="preserve"> (կամ </w:t>
            </w:r>
            <w:proofErr w:type="spellStart"/>
            <w:r w:rsidRPr="00817ECB">
              <w:rPr>
                <w:rFonts w:ascii="GHEA Mariam" w:hAnsi="GHEA Mariam"/>
                <w:szCs w:val="24"/>
              </w:rPr>
              <w:t>բաղկացուցիչ</w:t>
            </w:r>
            <w:proofErr w:type="spellEnd"/>
            <w:r w:rsidRPr="00817ECB">
              <w:rPr>
                <w:rFonts w:ascii="GHEA Mariam" w:hAnsi="GHEA Mariam"/>
                <w:szCs w:val="24"/>
              </w:rPr>
              <w:t xml:space="preserve"> </w:t>
            </w:r>
            <w:proofErr w:type="spellStart"/>
            <w:r w:rsidRPr="00817ECB">
              <w:rPr>
                <w:rFonts w:ascii="GHEA Mariam" w:hAnsi="GHEA Mariam"/>
                <w:szCs w:val="24"/>
              </w:rPr>
              <w:t>մաս</w:t>
            </w:r>
            <w:proofErr w:type="spellEnd"/>
            <w:r w:rsidRPr="00817ECB">
              <w:rPr>
                <w:rFonts w:ascii="GHEA Mariam" w:hAnsi="GHEA Mariam"/>
                <w:szCs w:val="24"/>
              </w:rPr>
              <w:t xml:space="preserve"> </w:t>
            </w:r>
            <w:proofErr w:type="spellStart"/>
            <w:r w:rsidRPr="00817ECB">
              <w:rPr>
                <w:rFonts w:ascii="GHEA Mariam" w:hAnsi="GHEA Mariam"/>
                <w:szCs w:val="24"/>
              </w:rPr>
              <w:t>կազմելու</w:t>
            </w:r>
            <w:proofErr w:type="spellEnd"/>
            <w:r w:rsidRPr="00817ECB">
              <w:rPr>
                <w:rFonts w:ascii="GHEA Mariam" w:hAnsi="GHEA Mariam"/>
                <w:szCs w:val="24"/>
              </w:rPr>
              <w:t xml:space="preserve"> կամ </w:t>
            </w:r>
            <w:proofErr w:type="spellStart"/>
            <w:r w:rsidRPr="00817ECB">
              <w:rPr>
                <w:rFonts w:ascii="GHEA Mariam" w:hAnsi="GHEA Mariam"/>
                <w:szCs w:val="24"/>
              </w:rPr>
              <w:t>ասոցացման</w:t>
            </w:r>
            <w:proofErr w:type="spellEnd"/>
            <w:r w:rsidRPr="00817ECB">
              <w:rPr>
                <w:rFonts w:ascii="GHEA Mariam" w:hAnsi="GHEA Mariam"/>
                <w:szCs w:val="24"/>
              </w:rPr>
              <w:t xml:space="preserve"> </w:t>
            </w:r>
            <w:proofErr w:type="spellStart"/>
            <w:r w:rsidRPr="00817ECB">
              <w:rPr>
                <w:rFonts w:ascii="GHEA Mariam" w:hAnsi="GHEA Mariam"/>
                <w:szCs w:val="24"/>
              </w:rPr>
              <w:t>վերաբերյալ</w:t>
            </w:r>
            <w:proofErr w:type="spellEnd"/>
            <w:r w:rsidRPr="00817ECB">
              <w:rPr>
                <w:rFonts w:ascii="GHEA Mariam" w:hAnsi="GHEA Mariam"/>
                <w:szCs w:val="24"/>
              </w:rPr>
              <w:t xml:space="preserve"> </w:t>
            </w:r>
            <w:proofErr w:type="spellStart"/>
            <w:r w:rsidRPr="00817ECB">
              <w:rPr>
                <w:rFonts w:ascii="GHEA Mariam" w:hAnsi="GHEA Mariam"/>
                <w:szCs w:val="24"/>
              </w:rPr>
              <w:t>համարժեք</w:t>
            </w:r>
            <w:proofErr w:type="spellEnd"/>
            <w:r w:rsidRPr="00817ECB">
              <w:rPr>
                <w:rFonts w:ascii="GHEA Mariam" w:hAnsi="GHEA Mariam"/>
                <w:szCs w:val="24"/>
              </w:rPr>
              <w:t xml:space="preserve"> </w:t>
            </w:r>
            <w:proofErr w:type="spellStart"/>
            <w:r w:rsidRPr="00817ECB">
              <w:rPr>
                <w:rFonts w:ascii="GHEA Mariam" w:hAnsi="GHEA Mariam"/>
                <w:szCs w:val="24"/>
              </w:rPr>
              <w:t>փաստաթղթերը</w:t>
            </w:r>
            <w:proofErr w:type="spellEnd"/>
            <w:r w:rsidRPr="00817ECB">
              <w:rPr>
                <w:rFonts w:ascii="GHEA Mariam" w:hAnsi="GHEA Mariam"/>
                <w:szCs w:val="24"/>
              </w:rPr>
              <w:t xml:space="preserve">), </w:t>
            </w:r>
            <w:proofErr w:type="spellStart"/>
            <w:r w:rsidRPr="00817ECB">
              <w:rPr>
                <w:rFonts w:ascii="GHEA Mariam" w:hAnsi="GHEA Mariam"/>
                <w:szCs w:val="24"/>
              </w:rPr>
              <w:t>ինչպես</w:t>
            </w:r>
            <w:proofErr w:type="spellEnd"/>
            <w:r w:rsidRPr="00817ECB">
              <w:rPr>
                <w:rFonts w:ascii="GHEA Mariam" w:hAnsi="GHEA Mariam"/>
                <w:szCs w:val="24"/>
              </w:rPr>
              <w:t xml:space="preserve">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կախված</w:t>
            </w:r>
            <w:proofErr w:type="spellEnd"/>
            <w:r w:rsidRPr="00817ECB">
              <w:rPr>
                <w:rFonts w:ascii="GHEA Mariam" w:hAnsi="GHEA Mariam"/>
                <w:szCs w:val="24"/>
              </w:rPr>
              <w:t xml:space="preserve"> </w:t>
            </w:r>
            <w:proofErr w:type="spellStart"/>
            <w:r w:rsidRPr="00817ECB">
              <w:rPr>
                <w:rFonts w:ascii="GHEA Mariam" w:hAnsi="GHEA Mariam"/>
                <w:szCs w:val="24"/>
              </w:rPr>
              <w:t>հանգամանքներից</w:t>
            </w:r>
            <w:proofErr w:type="spellEnd"/>
            <w:r w:rsidRPr="00817ECB">
              <w:rPr>
                <w:rFonts w:ascii="GHEA Mariam" w:hAnsi="GHEA Mariam"/>
                <w:szCs w:val="24"/>
              </w:rPr>
              <w:t xml:space="preserve">՝ </w:t>
            </w:r>
            <w:proofErr w:type="spellStart"/>
            <w:r w:rsidRPr="00817ECB">
              <w:rPr>
                <w:rFonts w:ascii="GHEA Mariam" w:hAnsi="GHEA Mariam"/>
                <w:szCs w:val="24"/>
              </w:rPr>
              <w:t>գրանցման</w:t>
            </w:r>
            <w:proofErr w:type="spellEnd"/>
            <w:r w:rsidRPr="00817ECB">
              <w:rPr>
                <w:rFonts w:ascii="GHEA Mariam" w:hAnsi="GHEA Mariam"/>
                <w:szCs w:val="24"/>
              </w:rPr>
              <w:t xml:space="preserve"> </w:t>
            </w:r>
            <w:proofErr w:type="spellStart"/>
            <w:r w:rsidRPr="00817ECB">
              <w:rPr>
                <w:rFonts w:ascii="GHEA Mariam" w:hAnsi="GHEA Mariam"/>
                <w:szCs w:val="24"/>
              </w:rPr>
              <w:t>վերաբերյալ</w:t>
            </w:r>
            <w:proofErr w:type="spellEnd"/>
            <w:r w:rsidRPr="00817ECB">
              <w:rPr>
                <w:rFonts w:ascii="GHEA Mariam" w:hAnsi="GHEA Mariam"/>
                <w:szCs w:val="24"/>
              </w:rPr>
              <w:t xml:space="preserve"> </w:t>
            </w:r>
            <w:proofErr w:type="spellStart"/>
            <w:r w:rsidRPr="00817ECB">
              <w:rPr>
                <w:rFonts w:ascii="GHEA Mariam" w:hAnsi="GHEA Mariam"/>
                <w:szCs w:val="24"/>
              </w:rPr>
              <w:t>իր</w:t>
            </w:r>
            <w:proofErr w:type="spellEnd"/>
            <w:r w:rsidRPr="00817ECB">
              <w:rPr>
                <w:rFonts w:ascii="GHEA Mariam" w:hAnsi="GHEA Mariam"/>
                <w:szCs w:val="24"/>
              </w:rPr>
              <w:t xml:space="preserve"> </w:t>
            </w:r>
            <w:proofErr w:type="spellStart"/>
            <w:r w:rsidRPr="00817ECB">
              <w:rPr>
                <w:rFonts w:ascii="GHEA Mariam" w:hAnsi="GHEA Mariam"/>
                <w:szCs w:val="24"/>
              </w:rPr>
              <w:t>փաստաթղթերը</w:t>
            </w:r>
            <w:proofErr w:type="spellEnd"/>
            <w:r w:rsidRPr="00817ECB">
              <w:rPr>
                <w:rFonts w:ascii="GHEA Mariam" w:hAnsi="GHEA Mariam"/>
                <w:szCs w:val="24"/>
              </w:rPr>
              <w:t xml:space="preserve">: Այս </w:t>
            </w:r>
            <w:proofErr w:type="spellStart"/>
            <w:r w:rsidRPr="00817ECB">
              <w:rPr>
                <w:rFonts w:ascii="GHEA Mariam" w:hAnsi="GHEA Mariam"/>
                <w:szCs w:val="24"/>
              </w:rPr>
              <w:t>չափորոշիչը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կիրառել</w:t>
            </w:r>
            <w:proofErr w:type="spellEnd"/>
            <w:r w:rsidRPr="00817ECB">
              <w:rPr>
                <w:rFonts w:ascii="GHEA Mariam" w:hAnsi="GHEA Mariam"/>
                <w:szCs w:val="24"/>
              </w:rPr>
              <w:t xml:space="preserve"> </w:t>
            </w:r>
            <w:proofErr w:type="spellStart"/>
            <w:r w:rsidRPr="00817ECB">
              <w:rPr>
                <w:rFonts w:ascii="GHEA Mariam" w:hAnsi="GHEA Mariam"/>
                <w:szCs w:val="24"/>
              </w:rPr>
              <w:t>առաջարկվող</w:t>
            </w:r>
            <w:proofErr w:type="spellEnd"/>
            <w:r w:rsidRPr="00817ECB">
              <w:rPr>
                <w:rFonts w:ascii="GHEA Mariam" w:hAnsi="GHEA Mariam"/>
                <w:szCs w:val="24"/>
              </w:rPr>
              <w:t xml:space="preserve"> </w:t>
            </w:r>
            <w:proofErr w:type="spellStart"/>
            <w:r w:rsidRPr="00817ECB">
              <w:rPr>
                <w:rFonts w:ascii="GHEA Mariam" w:hAnsi="GHEA Mariam"/>
                <w:szCs w:val="24"/>
              </w:rPr>
              <w:t>ենթակապալառուների</w:t>
            </w:r>
            <w:proofErr w:type="spellEnd"/>
            <w:r w:rsidRPr="00817ECB">
              <w:rPr>
                <w:rFonts w:ascii="GHEA Mariam" w:hAnsi="GHEA Mariam"/>
                <w:szCs w:val="24"/>
              </w:rPr>
              <w:t xml:space="preserve"> կամ </w:t>
            </w:r>
            <w:proofErr w:type="spellStart"/>
            <w:r w:rsidRPr="00817ECB">
              <w:rPr>
                <w:rFonts w:ascii="GHEA Mariam" w:hAnsi="GHEA Mariam"/>
                <w:szCs w:val="24"/>
              </w:rPr>
              <w:t>ենթախորհրդատուների</w:t>
            </w:r>
            <w:proofErr w:type="spellEnd"/>
            <w:r w:rsidRPr="00817ECB">
              <w:rPr>
                <w:rFonts w:ascii="GHEA Mariam" w:hAnsi="GHEA Mariam"/>
                <w:szCs w:val="24"/>
              </w:rPr>
              <w:t xml:space="preserve"> </w:t>
            </w:r>
            <w:proofErr w:type="spellStart"/>
            <w:r w:rsidRPr="00817ECB">
              <w:rPr>
                <w:rFonts w:ascii="GHEA Mariam" w:hAnsi="GHEA Mariam"/>
                <w:szCs w:val="24"/>
              </w:rPr>
              <w:t>ազգությունը</w:t>
            </w:r>
            <w:proofErr w:type="spellEnd"/>
            <w:r w:rsidRPr="00817ECB">
              <w:rPr>
                <w:rFonts w:ascii="GHEA Mariam" w:hAnsi="GHEA Mariam"/>
                <w:szCs w:val="24"/>
              </w:rPr>
              <w:t xml:space="preserve"> </w:t>
            </w:r>
            <w:proofErr w:type="spellStart"/>
            <w:r w:rsidRPr="00817ECB">
              <w:rPr>
                <w:rFonts w:ascii="GHEA Mariam" w:hAnsi="GHEA Mariam"/>
                <w:szCs w:val="24"/>
              </w:rPr>
              <w:t>որոշելու</w:t>
            </w:r>
            <w:proofErr w:type="spellEnd"/>
            <w:r w:rsidRPr="00817ECB">
              <w:rPr>
                <w:rFonts w:ascii="GHEA Mariam" w:hAnsi="GHEA Mariam"/>
                <w:szCs w:val="24"/>
              </w:rPr>
              <w:t xml:space="preserve"> համար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մասի</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թվում</w:t>
            </w:r>
            <w:proofErr w:type="spellEnd"/>
            <w:r w:rsidRPr="00817ECB">
              <w:rPr>
                <w:rFonts w:ascii="GHEA Mariam" w:hAnsi="GHEA Mariam"/>
                <w:szCs w:val="24"/>
              </w:rPr>
              <w:t xml:space="preserve">՝ </w:t>
            </w:r>
            <w:proofErr w:type="spellStart"/>
            <w:r w:rsidRPr="00817ECB">
              <w:rPr>
                <w:rFonts w:ascii="GHEA Mariam" w:hAnsi="GHEA Mariam"/>
                <w:szCs w:val="24"/>
              </w:rPr>
              <w:t>առնչվող</w:t>
            </w:r>
            <w:proofErr w:type="spellEnd"/>
            <w:r w:rsidRPr="00817ECB">
              <w:rPr>
                <w:rFonts w:ascii="GHEA Mariam" w:hAnsi="GHEA Mariam"/>
                <w:szCs w:val="24"/>
              </w:rPr>
              <w:t xml:space="preserve"> ծառայությունների համար:</w:t>
            </w:r>
          </w:p>
          <w:p w14:paraId="7D405D4E" w14:textId="77777777" w:rsidR="00E8655B" w:rsidRPr="00817ECB" w:rsidRDefault="00E8655B" w:rsidP="00A4011F">
            <w:pPr>
              <w:pStyle w:val="Sub-ClauseText"/>
              <w:numPr>
                <w:ilvl w:val="1"/>
                <w:numId w:val="10"/>
              </w:numPr>
              <w:tabs>
                <w:tab w:val="clear" w:pos="600"/>
                <w:tab w:val="left" w:pos="612"/>
              </w:tabs>
              <w:spacing w:before="0" w:after="240"/>
              <w:rPr>
                <w:rFonts w:ascii="GHEA Mariam" w:hAnsi="GHEA Mariam"/>
                <w:spacing w:val="0"/>
                <w:szCs w:val="24"/>
              </w:rPr>
            </w:pP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հանդեպ</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Բանկը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պատժամիջոցներ</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կիրառել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3.1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ՎԶՄԲ </w:t>
            </w:r>
            <w:proofErr w:type="spellStart"/>
            <w:r w:rsidRPr="00817ECB">
              <w:rPr>
                <w:rFonts w:ascii="GHEA Mariam" w:hAnsi="GHEA Mariam"/>
                <w:spacing w:val="0"/>
                <w:szCs w:val="24"/>
              </w:rPr>
              <w:t>Փոխառություններով</w:t>
            </w:r>
            <w:proofErr w:type="spellEnd"/>
            <w:r w:rsidRPr="00817ECB">
              <w:rPr>
                <w:rFonts w:ascii="GHEA Mariam" w:hAnsi="GHEA Mariam"/>
                <w:spacing w:val="0"/>
                <w:szCs w:val="24"/>
              </w:rPr>
              <w:t xml:space="preserve"> և ՄԶԱ </w:t>
            </w:r>
            <w:proofErr w:type="spellStart"/>
            <w:r w:rsidRPr="00817ECB">
              <w:rPr>
                <w:rFonts w:ascii="GHEA Mariam" w:hAnsi="GHEA Mariam"/>
                <w:spacing w:val="0"/>
                <w:szCs w:val="24"/>
              </w:rPr>
              <w:t>Վարկերով</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Դրամաշնորհներով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ֆինանսավորվող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Ծրագրերում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Խարդախության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Կոռուպցիայի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դեմ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Պայքարի</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Կանխարգելման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Բանկի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Ուղեցույցի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անընդունելի</w:t>
            </w:r>
            <w:proofErr w:type="spellEnd"/>
            <w:r w:rsidRPr="00817ECB">
              <w:rPr>
                <w:rFonts w:ascii="GHEA Mariam" w:hAnsi="GHEA Mariam"/>
                <w:spacing w:val="0"/>
                <w:szCs w:val="24"/>
              </w:rPr>
              <w:t xml:space="preserve"> </w:t>
            </w:r>
            <w:proofErr w:type="spellStart"/>
            <w:r w:rsidR="00261522" w:rsidRPr="00817ECB">
              <w:rPr>
                <w:rFonts w:ascii="GHEA Mariam" w:hAnsi="GHEA Mariam"/>
                <w:spacing w:val="0"/>
                <w:szCs w:val="24"/>
              </w:rPr>
              <w:t>կհա</w:t>
            </w:r>
            <w:r w:rsidRPr="00817ECB">
              <w:rPr>
                <w:rFonts w:ascii="GHEA Mariam" w:hAnsi="GHEA Mariam"/>
                <w:spacing w:val="0"/>
                <w:szCs w:val="24"/>
              </w:rPr>
              <w:t>մարվի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Բանկի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ֆինանսավորվող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շնորհման</w:t>
            </w:r>
            <w:proofErr w:type="spellEnd"/>
            <w:r w:rsidRPr="00817ECB">
              <w:rPr>
                <w:rFonts w:ascii="GHEA Mariam" w:hAnsi="GHEA Mariam"/>
                <w:spacing w:val="0"/>
                <w:szCs w:val="24"/>
              </w:rPr>
              <w:t xml:space="preserve"> համար կամ </w:t>
            </w:r>
            <w:proofErr w:type="spellStart"/>
            <w:r w:rsidRPr="00817ECB">
              <w:rPr>
                <w:rFonts w:ascii="GHEA Mariam" w:hAnsi="GHEA Mariam"/>
                <w:spacing w:val="0"/>
                <w:szCs w:val="24"/>
              </w:rPr>
              <w:t>այդպիսի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ֆինանսապես</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օգտվելու</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Բանկի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սահմանված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ժամանակահատվածի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ամբողջ</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ընթացքում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Մրցույթին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մասնակցելու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իրավունք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չունեցող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կազմակերպությունների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գտնվում</w:t>
            </w:r>
            <w:proofErr w:type="spellEnd"/>
            <w:r w:rsidRPr="00817ECB">
              <w:rPr>
                <w:rFonts w:ascii="GHEA Mariam" w:hAnsi="GHEA Mariam"/>
                <w:spacing w:val="0"/>
                <w:szCs w:val="24"/>
              </w:rPr>
              <w:t xml:space="preserve"> է </w:t>
            </w:r>
            <w:r w:rsidRPr="00817ECB">
              <w:rPr>
                <w:rFonts w:ascii="GHEA Mariam" w:hAnsi="GHEA Mariam"/>
                <w:b/>
                <w:spacing w:val="0"/>
                <w:szCs w:val="24"/>
              </w:rPr>
              <w:t>ՄՏԱ-</w:t>
            </w:r>
            <w:proofErr w:type="spellStart"/>
            <w:r w:rsidRPr="00817ECB">
              <w:rPr>
                <w:rFonts w:ascii="GHEA Mariam" w:hAnsi="GHEA Mariam"/>
                <w:b/>
                <w:spacing w:val="0"/>
                <w:szCs w:val="24"/>
              </w:rPr>
              <w:t>ում</w:t>
            </w:r>
            <w:proofErr w:type="spellEnd"/>
            <w:r w:rsidRPr="00817ECB">
              <w:rPr>
                <w:rFonts w:ascii="GHEA Mariam" w:hAnsi="GHEA Mariam"/>
                <w:spacing w:val="0"/>
                <w:szCs w:val="24"/>
              </w:rPr>
              <w:t xml:space="preserve"> </w:t>
            </w:r>
            <w:proofErr w:type="spellStart"/>
            <w:r w:rsidRPr="00817ECB">
              <w:rPr>
                <w:rFonts w:ascii="GHEA Mariam" w:hAnsi="GHEA Mariam"/>
                <w:b/>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էլեկտրոնային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հասցեում</w:t>
            </w:r>
            <w:proofErr w:type="spellEnd"/>
            <w:r w:rsidRPr="00817ECB">
              <w:rPr>
                <w:rFonts w:ascii="GHEA Mariam" w:hAnsi="GHEA Mariam"/>
                <w:spacing w:val="0"/>
                <w:szCs w:val="24"/>
              </w:rPr>
              <w:t xml:space="preserve">: </w:t>
            </w:r>
          </w:p>
          <w:p w14:paraId="294869BB" w14:textId="11A20162" w:rsidR="005A7685" w:rsidRPr="00817ECB" w:rsidRDefault="00261522" w:rsidP="002025B4">
            <w:pPr>
              <w:pStyle w:val="Sub-ClauseText"/>
              <w:spacing w:before="0" w:after="240"/>
              <w:ind w:left="612" w:hanging="612"/>
              <w:rPr>
                <w:rFonts w:ascii="GHEA Mariam" w:hAnsi="GHEA Mariam"/>
                <w:spacing w:val="0"/>
                <w:szCs w:val="24"/>
              </w:rPr>
            </w:pPr>
            <w:r w:rsidRPr="00817ECB">
              <w:rPr>
                <w:rFonts w:ascii="GHEA Mariam" w:hAnsi="GHEA Mariam"/>
                <w:spacing w:val="0"/>
                <w:szCs w:val="24"/>
              </w:rPr>
              <w:t>4.5</w:t>
            </w:r>
            <w:r w:rsidR="002025B4" w:rsidRPr="00817ECB">
              <w:rPr>
                <w:rFonts w:ascii="GHEA Mariam" w:hAnsi="GHEA Mariam"/>
                <w:spacing w:val="0"/>
                <w:szCs w:val="24"/>
              </w:rPr>
              <w:t xml:space="preserve"> </w:t>
            </w:r>
            <w:proofErr w:type="spellStart"/>
            <w:r w:rsidR="00D802B2" w:rsidRPr="00817ECB">
              <w:rPr>
                <w:rFonts w:ascii="GHEA Mariam" w:hAnsi="GHEA Mariam"/>
                <w:spacing w:val="0"/>
                <w:szCs w:val="24"/>
              </w:rPr>
              <w:t>Պետական</w:t>
            </w:r>
            <w:proofErr w:type="spellEnd"/>
            <w:r w:rsidR="00D802B2" w:rsidRPr="00817ECB">
              <w:rPr>
                <w:rFonts w:ascii="GHEA Mariam" w:hAnsi="GHEA Mariam"/>
                <w:spacing w:val="0"/>
                <w:szCs w:val="24"/>
              </w:rPr>
              <w:t xml:space="preserve"> </w:t>
            </w:r>
            <w:proofErr w:type="spellStart"/>
            <w:r w:rsidR="00F4747C" w:rsidRPr="00817ECB">
              <w:rPr>
                <w:rFonts w:ascii="GHEA Mariam" w:hAnsi="GHEA Mariam"/>
                <w:spacing w:val="0"/>
                <w:szCs w:val="24"/>
              </w:rPr>
              <w:t>հիմնարկ-</w:t>
            </w:r>
            <w:r w:rsidR="00D802B2" w:rsidRPr="00817ECB">
              <w:rPr>
                <w:rFonts w:ascii="GHEA Mariam" w:hAnsi="GHEA Mariam"/>
                <w:spacing w:val="0"/>
                <w:szCs w:val="24"/>
              </w:rPr>
              <w:t>ձեռնարկությունները</w:t>
            </w:r>
            <w:proofErr w:type="spellEnd"/>
            <w:r w:rsidRPr="00817ECB">
              <w:rPr>
                <w:rFonts w:ascii="GHEA Mariam" w:hAnsi="GHEA Mariam"/>
                <w:spacing w:val="0"/>
                <w:szCs w:val="24"/>
              </w:rPr>
              <w:t xml:space="preserve"> </w:t>
            </w:r>
            <w:proofErr w:type="spellStart"/>
            <w:r w:rsidR="00D802B2" w:rsidRPr="00817ECB">
              <w:rPr>
                <w:rFonts w:ascii="GHEA Mariam" w:hAnsi="GHEA Mariam"/>
                <w:spacing w:val="0"/>
                <w:szCs w:val="24"/>
              </w:rPr>
              <w:t>Վարկառուի</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երկրում</w:t>
            </w:r>
            <w:proofErr w:type="spellEnd"/>
            <w:r w:rsidR="00D802B2" w:rsidRPr="00817ECB">
              <w:rPr>
                <w:rFonts w:ascii="GHEA Mariam" w:hAnsi="GHEA Mariam"/>
                <w:spacing w:val="0"/>
                <w:szCs w:val="24"/>
              </w:rPr>
              <w:t xml:space="preserve"> կ</w:t>
            </w:r>
            <w:r w:rsidR="00F4747C" w:rsidRPr="00817ECB">
              <w:rPr>
                <w:rFonts w:ascii="GHEA Mariam" w:hAnsi="GHEA Mariam"/>
                <w:spacing w:val="0"/>
                <w:szCs w:val="24"/>
              </w:rPr>
              <w:t xml:space="preserve">արող </w:t>
            </w:r>
            <w:proofErr w:type="spellStart"/>
            <w:r w:rsidR="00F4747C" w:rsidRPr="00817ECB">
              <w:rPr>
                <w:rFonts w:ascii="GHEA Mariam" w:hAnsi="GHEA Mariam"/>
                <w:spacing w:val="0"/>
                <w:szCs w:val="24"/>
              </w:rPr>
              <w:t>են</w:t>
            </w:r>
            <w:proofErr w:type="spellEnd"/>
            <w:r w:rsidR="00F4747C" w:rsidRPr="00817ECB">
              <w:rPr>
                <w:rFonts w:ascii="GHEA Mariam" w:hAnsi="GHEA Mariam"/>
                <w:spacing w:val="0"/>
                <w:szCs w:val="24"/>
              </w:rPr>
              <w:t xml:space="preserve"> </w:t>
            </w:r>
            <w:proofErr w:type="spellStart"/>
            <w:r w:rsidR="00D802B2" w:rsidRPr="00817ECB">
              <w:rPr>
                <w:rFonts w:ascii="GHEA Mariam" w:hAnsi="GHEA Mariam"/>
                <w:spacing w:val="0"/>
                <w:szCs w:val="24"/>
              </w:rPr>
              <w:t>մասնակցե</w:t>
            </w:r>
            <w:r w:rsidR="00F4747C" w:rsidRPr="00817ECB">
              <w:rPr>
                <w:rFonts w:ascii="GHEA Mariam" w:hAnsi="GHEA Mariam"/>
                <w:spacing w:val="0"/>
                <w:szCs w:val="24"/>
              </w:rPr>
              <w:t>լ</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մրցույթին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միայն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այն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դեպքում</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եթե</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նրանք</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կարողանան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հաստատել</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որ</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i</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գտնվում</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են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ֆինանսապես</w:t>
            </w:r>
            <w:proofErr w:type="spellEnd"/>
            <w:r w:rsidR="00D802B2" w:rsidRPr="00817ECB">
              <w:rPr>
                <w:rFonts w:ascii="GHEA Mariam" w:hAnsi="GHEA Mariam"/>
                <w:spacing w:val="0"/>
                <w:szCs w:val="24"/>
              </w:rPr>
              <w:t xml:space="preserve"> կամ </w:t>
            </w:r>
            <w:proofErr w:type="spellStart"/>
            <w:r w:rsidR="00D802B2" w:rsidRPr="00817ECB">
              <w:rPr>
                <w:rFonts w:ascii="GHEA Mariam" w:hAnsi="GHEA Mariam"/>
                <w:spacing w:val="0"/>
                <w:szCs w:val="24"/>
              </w:rPr>
              <w:t>իրավակազմակերպական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անկախ</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կարգավիճակում</w:t>
            </w:r>
            <w:proofErr w:type="spellEnd"/>
            <w:r w:rsidR="00D802B2" w:rsidRPr="00817ECB">
              <w:rPr>
                <w:rFonts w:ascii="GHEA Mariam" w:hAnsi="GHEA Mariam"/>
                <w:spacing w:val="0"/>
                <w:szCs w:val="24"/>
              </w:rPr>
              <w:t xml:space="preserve">, (ii) </w:t>
            </w:r>
            <w:proofErr w:type="spellStart"/>
            <w:r w:rsidR="00D802B2" w:rsidRPr="00817ECB">
              <w:rPr>
                <w:rFonts w:ascii="GHEA Mariam" w:hAnsi="GHEA Mariam"/>
                <w:spacing w:val="0"/>
                <w:szCs w:val="24"/>
              </w:rPr>
              <w:t>գործում</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են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առևտրային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օրենքների</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համաձայն</w:t>
            </w:r>
            <w:proofErr w:type="spellEnd"/>
            <w:r w:rsidR="00D802B2" w:rsidRPr="00817ECB">
              <w:rPr>
                <w:rFonts w:ascii="GHEA Mariam" w:hAnsi="GHEA Mariam"/>
                <w:spacing w:val="0"/>
                <w:szCs w:val="24"/>
              </w:rPr>
              <w:t xml:space="preserve"> և (iii) </w:t>
            </w:r>
            <w:proofErr w:type="spellStart"/>
            <w:r w:rsidR="00D802B2" w:rsidRPr="00817ECB">
              <w:rPr>
                <w:rFonts w:ascii="GHEA Mariam" w:hAnsi="GHEA Mariam"/>
                <w:spacing w:val="0"/>
                <w:szCs w:val="24"/>
              </w:rPr>
              <w:t>Գնորդից</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կախում</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ունեցող</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գործակալություն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չեն</w:t>
            </w:r>
            <w:proofErr w:type="spellEnd"/>
            <w:r w:rsidR="00D802B2" w:rsidRPr="00817ECB">
              <w:rPr>
                <w:rFonts w:ascii="GHEA Mariam" w:hAnsi="GHEA Mariam"/>
                <w:spacing w:val="0"/>
                <w:szCs w:val="24"/>
              </w:rPr>
              <w:t xml:space="preserve"> </w:t>
            </w:r>
            <w:proofErr w:type="spellStart"/>
            <w:r w:rsidR="00D802B2" w:rsidRPr="00817ECB">
              <w:rPr>
                <w:rFonts w:ascii="GHEA Mariam" w:hAnsi="GHEA Mariam"/>
                <w:spacing w:val="0"/>
                <w:szCs w:val="24"/>
              </w:rPr>
              <w:t>հանդիսանում</w:t>
            </w:r>
            <w:proofErr w:type="spellEnd"/>
            <w:r w:rsidR="00D802B2" w:rsidRPr="00817ECB">
              <w:rPr>
                <w:rFonts w:ascii="GHEA Mariam" w:hAnsi="GHEA Mariam"/>
                <w:spacing w:val="0"/>
                <w:szCs w:val="24"/>
              </w:rPr>
              <w:t>:</w:t>
            </w:r>
            <w:r w:rsidR="005A7685" w:rsidRPr="00817ECB">
              <w:rPr>
                <w:rFonts w:ascii="GHEA Mariam" w:hAnsi="GHEA Mariam"/>
                <w:spacing w:val="-5"/>
                <w:szCs w:val="24"/>
              </w:rPr>
              <w:t xml:space="preserve"> </w:t>
            </w:r>
            <w:proofErr w:type="spellStart"/>
            <w:r w:rsidR="00FB3192" w:rsidRPr="00817ECB">
              <w:rPr>
                <w:rFonts w:ascii="GHEA Mariam" w:hAnsi="GHEA Mariam"/>
                <w:spacing w:val="0"/>
                <w:szCs w:val="24"/>
              </w:rPr>
              <w:t>Ընդուն</w:t>
            </w:r>
            <w:r w:rsidR="00F4747C" w:rsidRPr="00817ECB">
              <w:rPr>
                <w:rFonts w:ascii="GHEA Mariam" w:hAnsi="GHEA Mariam"/>
                <w:spacing w:val="0"/>
                <w:szCs w:val="24"/>
              </w:rPr>
              <w:t>ե</w:t>
            </w:r>
            <w:r w:rsidR="00FB3192" w:rsidRPr="00817ECB">
              <w:rPr>
                <w:rFonts w:ascii="GHEA Mariam" w:hAnsi="GHEA Mariam"/>
                <w:spacing w:val="0"/>
                <w:szCs w:val="24"/>
              </w:rPr>
              <w:t>լի</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լինելու</w:t>
            </w:r>
            <w:proofErr w:type="spellEnd"/>
            <w:r w:rsidR="00FB3192" w:rsidRPr="00817ECB">
              <w:rPr>
                <w:rFonts w:ascii="GHEA Mariam" w:hAnsi="GHEA Mariam"/>
                <w:spacing w:val="0"/>
                <w:szCs w:val="24"/>
              </w:rPr>
              <w:t xml:space="preserve"> համար </w:t>
            </w:r>
            <w:proofErr w:type="spellStart"/>
            <w:r w:rsidR="00FB3192" w:rsidRPr="00817ECB">
              <w:rPr>
                <w:rFonts w:ascii="GHEA Mariam" w:hAnsi="GHEA Mariam"/>
                <w:spacing w:val="0"/>
                <w:szCs w:val="24"/>
              </w:rPr>
              <w:t>պետական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հիմնարկ-ձեռնարկությունները</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պետք</w:t>
            </w:r>
            <w:proofErr w:type="spellEnd"/>
            <w:r w:rsidR="00FB3192" w:rsidRPr="00817ECB">
              <w:rPr>
                <w:rFonts w:ascii="GHEA Mariam" w:hAnsi="GHEA Mariam"/>
                <w:spacing w:val="0"/>
                <w:szCs w:val="24"/>
              </w:rPr>
              <w:t xml:space="preserve"> է </w:t>
            </w:r>
            <w:proofErr w:type="spellStart"/>
            <w:r w:rsidR="00FB3192" w:rsidRPr="00817ECB">
              <w:rPr>
                <w:rFonts w:ascii="GHEA Mariam" w:hAnsi="GHEA Mariam"/>
                <w:spacing w:val="0"/>
                <w:szCs w:val="24"/>
              </w:rPr>
              <w:t>Բանկի</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պահանջները</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բավարարելու</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նպատակով</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համապատասխան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բոլոր</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փաստաթղթերի</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միջոցով</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այդ</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թվում</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Կանոնադրության</w:t>
            </w:r>
            <w:proofErr w:type="spellEnd"/>
            <w:r w:rsidR="00FB3192" w:rsidRPr="00817ECB">
              <w:rPr>
                <w:rFonts w:ascii="GHEA Mariam" w:hAnsi="GHEA Mariam"/>
                <w:spacing w:val="0"/>
                <w:szCs w:val="24"/>
              </w:rPr>
              <w:t xml:space="preserve"> և </w:t>
            </w:r>
            <w:proofErr w:type="spellStart"/>
            <w:r w:rsidR="00FB3192" w:rsidRPr="00817ECB">
              <w:rPr>
                <w:rFonts w:ascii="GHEA Mariam" w:hAnsi="GHEA Mariam"/>
                <w:spacing w:val="0"/>
                <w:szCs w:val="24"/>
              </w:rPr>
              <w:t>Բանկի</w:t>
            </w:r>
            <w:proofErr w:type="spellEnd"/>
            <w:r w:rsidR="00FB3192" w:rsidRPr="00817ECB">
              <w:rPr>
                <w:rFonts w:ascii="GHEA Mariam" w:hAnsi="GHEA Mariam"/>
                <w:spacing w:val="0"/>
                <w:szCs w:val="24"/>
              </w:rPr>
              <w:t xml:space="preserve"> կողմից </w:t>
            </w:r>
            <w:proofErr w:type="spellStart"/>
            <w:r w:rsidR="00FB3192" w:rsidRPr="00817ECB">
              <w:rPr>
                <w:rFonts w:ascii="GHEA Mariam" w:hAnsi="GHEA Mariam"/>
                <w:spacing w:val="0"/>
                <w:szCs w:val="24"/>
              </w:rPr>
              <w:t>պահանջվող</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այլ</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տեղեկությունների</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միջոցով</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սահմանեն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որ</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i</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այն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lastRenderedPageBreak/>
              <w:t>իրավաբանական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անձ</w:t>
            </w:r>
            <w:proofErr w:type="spellEnd"/>
            <w:r w:rsidR="00FB3192" w:rsidRPr="00817ECB">
              <w:rPr>
                <w:rFonts w:ascii="GHEA Mariam" w:hAnsi="GHEA Mariam"/>
                <w:spacing w:val="0"/>
                <w:szCs w:val="24"/>
              </w:rPr>
              <w:t xml:space="preserve"> է՝ </w:t>
            </w:r>
            <w:proofErr w:type="spellStart"/>
            <w:r w:rsidR="00FB3192" w:rsidRPr="00817ECB">
              <w:rPr>
                <w:rFonts w:ascii="GHEA Mariam" w:hAnsi="GHEA Mariam"/>
                <w:spacing w:val="0"/>
                <w:szCs w:val="24"/>
              </w:rPr>
              <w:t>կառավարությունից</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առանձին</w:t>
            </w:r>
            <w:proofErr w:type="spellEnd"/>
            <w:r w:rsidR="00FB3192" w:rsidRPr="00817ECB">
              <w:rPr>
                <w:rFonts w:ascii="GHEA Mariam" w:hAnsi="GHEA Mariam"/>
                <w:spacing w:val="0"/>
                <w:szCs w:val="24"/>
              </w:rPr>
              <w:t xml:space="preserve">, (ii) </w:t>
            </w:r>
            <w:proofErr w:type="spellStart"/>
            <w:r w:rsidR="00FB3192" w:rsidRPr="00817ECB">
              <w:rPr>
                <w:rFonts w:ascii="GHEA Mariam" w:hAnsi="GHEA Mariam"/>
                <w:spacing w:val="0"/>
                <w:szCs w:val="24"/>
              </w:rPr>
              <w:t>ներկայումս</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չի</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ստանում</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էական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դոտացիաներ</w:t>
            </w:r>
            <w:proofErr w:type="spellEnd"/>
            <w:r w:rsidR="00FB3192" w:rsidRPr="00817ECB">
              <w:rPr>
                <w:rFonts w:ascii="GHEA Mariam" w:hAnsi="GHEA Mariam"/>
                <w:spacing w:val="0"/>
                <w:szCs w:val="24"/>
              </w:rPr>
              <w:t xml:space="preserve"> կամ </w:t>
            </w:r>
            <w:proofErr w:type="spellStart"/>
            <w:r w:rsidR="00FB3192" w:rsidRPr="00817ECB">
              <w:rPr>
                <w:rFonts w:ascii="GHEA Mariam" w:hAnsi="GHEA Mariam"/>
                <w:spacing w:val="0"/>
                <w:szCs w:val="24"/>
              </w:rPr>
              <w:t>բուջետային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աջակցություն</w:t>
            </w:r>
            <w:proofErr w:type="spellEnd"/>
            <w:r w:rsidR="00FB3192" w:rsidRPr="00817ECB">
              <w:rPr>
                <w:rFonts w:ascii="GHEA Mariam" w:hAnsi="GHEA Mariam"/>
                <w:spacing w:val="0"/>
                <w:szCs w:val="24"/>
              </w:rPr>
              <w:t xml:space="preserve">, (iii) </w:t>
            </w:r>
            <w:proofErr w:type="spellStart"/>
            <w:r w:rsidR="00FB3192" w:rsidRPr="00817ECB">
              <w:rPr>
                <w:rFonts w:ascii="GHEA Mariam" w:hAnsi="GHEA Mariam"/>
                <w:spacing w:val="0"/>
                <w:szCs w:val="24"/>
              </w:rPr>
              <w:t>գործում</w:t>
            </w:r>
            <w:proofErr w:type="spellEnd"/>
            <w:r w:rsidR="00FB3192" w:rsidRPr="00817ECB">
              <w:rPr>
                <w:rFonts w:ascii="GHEA Mariam" w:hAnsi="GHEA Mariam"/>
                <w:spacing w:val="0"/>
                <w:szCs w:val="24"/>
              </w:rPr>
              <w:t xml:space="preserve"> է </w:t>
            </w:r>
            <w:proofErr w:type="spellStart"/>
            <w:r w:rsidR="00FB3192" w:rsidRPr="00817ECB">
              <w:rPr>
                <w:rFonts w:ascii="GHEA Mariam" w:hAnsi="GHEA Mariam"/>
                <w:spacing w:val="0"/>
                <w:szCs w:val="24"/>
              </w:rPr>
              <w:t>ցանկացած</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առևտրային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ձեռնարկության</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նման</w:t>
            </w:r>
            <w:proofErr w:type="spellEnd"/>
            <w:r w:rsidR="00FB3192" w:rsidRPr="00817ECB">
              <w:rPr>
                <w:rFonts w:ascii="GHEA Mariam" w:hAnsi="GHEA Mariam"/>
                <w:spacing w:val="0"/>
                <w:szCs w:val="24"/>
              </w:rPr>
              <w:t xml:space="preserve"> և </w:t>
            </w:r>
            <w:proofErr w:type="spellStart"/>
            <w:r w:rsidR="00FB3192" w:rsidRPr="00817ECB">
              <w:rPr>
                <w:rFonts w:ascii="GHEA Mariam" w:hAnsi="GHEA Mariam"/>
                <w:spacing w:val="0"/>
                <w:szCs w:val="24"/>
              </w:rPr>
              <w:t>մասնավորապես</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չի</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պարտադրվում</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իր</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հավելուրդը</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փոխանցել</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կառավարությանը</w:t>
            </w:r>
            <w:proofErr w:type="spellEnd"/>
            <w:r w:rsidR="00FB3192" w:rsidRPr="00817ECB">
              <w:rPr>
                <w:rFonts w:ascii="GHEA Mariam" w:hAnsi="GHEA Mariam"/>
                <w:spacing w:val="0"/>
                <w:szCs w:val="24"/>
              </w:rPr>
              <w:t xml:space="preserve">, կարող է </w:t>
            </w:r>
            <w:proofErr w:type="spellStart"/>
            <w:r w:rsidR="00FB3192" w:rsidRPr="00817ECB">
              <w:rPr>
                <w:rFonts w:ascii="GHEA Mariam" w:hAnsi="GHEA Mariam"/>
                <w:spacing w:val="0"/>
                <w:szCs w:val="24"/>
              </w:rPr>
              <w:t>ձեռքբերել</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իրավունքներ</w:t>
            </w:r>
            <w:proofErr w:type="spellEnd"/>
            <w:r w:rsidR="00FB3192" w:rsidRPr="00817ECB">
              <w:rPr>
                <w:rFonts w:ascii="GHEA Mariam" w:hAnsi="GHEA Mariam"/>
                <w:spacing w:val="0"/>
                <w:szCs w:val="24"/>
              </w:rPr>
              <w:t xml:space="preserve"> և </w:t>
            </w:r>
            <w:proofErr w:type="spellStart"/>
            <w:r w:rsidR="00FB3192" w:rsidRPr="00817ECB">
              <w:rPr>
                <w:rFonts w:ascii="GHEA Mariam" w:hAnsi="GHEA Mariam"/>
                <w:spacing w:val="0"/>
                <w:szCs w:val="24"/>
              </w:rPr>
              <w:t>պարտավորություններ</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միջոցներ</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փոխառել</w:t>
            </w:r>
            <w:proofErr w:type="spellEnd"/>
            <w:r w:rsidR="00FB3192" w:rsidRPr="00817ECB">
              <w:rPr>
                <w:rFonts w:ascii="GHEA Mariam" w:hAnsi="GHEA Mariam"/>
                <w:spacing w:val="0"/>
                <w:szCs w:val="24"/>
              </w:rPr>
              <w:t xml:space="preserve"> և </w:t>
            </w:r>
            <w:proofErr w:type="spellStart"/>
            <w:r w:rsidR="00FB3192" w:rsidRPr="00817ECB">
              <w:rPr>
                <w:rFonts w:ascii="GHEA Mariam" w:hAnsi="GHEA Mariam"/>
                <w:spacing w:val="0"/>
                <w:szCs w:val="24"/>
              </w:rPr>
              <w:t>ենթակա</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լինել</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փոխհատուցել</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իր</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պարտքերը</w:t>
            </w:r>
            <w:proofErr w:type="spellEnd"/>
            <w:r w:rsidR="00FB3192" w:rsidRPr="00817ECB">
              <w:rPr>
                <w:rFonts w:ascii="GHEA Mariam" w:hAnsi="GHEA Mariam"/>
                <w:spacing w:val="0"/>
                <w:szCs w:val="24"/>
              </w:rPr>
              <w:t xml:space="preserve"> և կարող է </w:t>
            </w:r>
            <w:proofErr w:type="spellStart"/>
            <w:r w:rsidR="00FB3192" w:rsidRPr="00817ECB">
              <w:rPr>
                <w:rFonts w:ascii="GHEA Mariam" w:hAnsi="GHEA Mariam"/>
                <w:spacing w:val="0"/>
                <w:szCs w:val="24"/>
              </w:rPr>
              <w:t>սնանկ</w:t>
            </w:r>
            <w:proofErr w:type="spellEnd"/>
            <w:r w:rsidR="00FB3192" w:rsidRPr="00817ECB">
              <w:rPr>
                <w:rFonts w:ascii="GHEA Mariam" w:hAnsi="GHEA Mariam"/>
                <w:spacing w:val="0"/>
                <w:szCs w:val="24"/>
              </w:rPr>
              <w:t xml:space="preserve">  </w:t>
            </w:r>
            <w:proofErr w:type="spellStart"/>
            <w:r w:rsidR="00FB3192" w:rsidRPr="00817ECB">
              <w:rPr>
                <w:rFonts w:ascii="GHEA Mariam" w:hAnsi="GHEA Mariam"/>
                <w:spacing w:val="0"/>
                <w:szCs w:val="24"/>
              </w:rPr>
              <w:t>հայտարարվել</w:t>
            </w:r>
            <w:proofErr w:type="spellEnd"/>
            <w:r w:rsidR="00FB3192" w:rsidRPr="00817ECB">
              <w:rPr>
                <w:rFonts w:ascii="GHEA Mariam" w:hAnsi="GHEA Mariam"/>
                <w:spacing w:val="0"/>
                <w:szCs w:val="24"/>
              </w:rPr>
              <w:t xml:space="preserve">, և  </w:t>
            </w:r>
            <w:r w:rsidR="00FB3192" w:rsidRPr="00817ECB">
              <w:rPr>
                <w:rFonts w:ascii="GHEA Mariam" w:hAnsi="GHEA Mariam"/>
                <w:spacing w:val="-5"/>
                <w:szCs w:val="24"/>
              </w:rPr>
              <w:t xml:space="preserve">(iv) </w:t>
            </w:r>
            <w:proofErr w:type="spellStart"/>
            <w:r w:rsidR="00FB3192" w:rsidRPr="00817ECB">
              <w:rPr>
                <w:rFonts w:ascii="GHEA Mariam" w:hAnsi="GHEA Mariam"/>
                <w:spacing w:val="-5"/>
                <w:szCs w:val="24"/>
              </w:rPr>
              <w:t>չի</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դիմում</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կառավարության</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վարչության</w:t>
            </w:r>
            <w:proofErr w:type="spellEnd"/>
            <w:r w:rsidR="00FB3192" w:rsidRPr="00817ECB">
              <w:rPr>
                <w:rFonts w:ascii="GHEA Mariam" w:hAnsi="GHEA Mariam"/>
                <w:spacing w:val="-5"/>
                <w:szCs w:val="24"/>
              </w:rPr>
              <w:t xml:space="preserve"> կամ </w:t>
            </w:r>
            <w:proofErr w:type="spellStart"/>
            <w:r w:rsidR="00FB3192" w:rsidRPr="00817ECB">
              <w:rPr>
                <w:rFonts w:ascii="GHEA Mariam" w:hAnsi="GHEA Mariam"/>
                <w:spacing w:val="-5"/>
                <w:szCs w:val="24"/>
              </w:rPr>
              <w:t>գործակալոթյան</w:t>
            </w:r>
            <w:proofErr w:type="spellEnd"/>
            <w:r w:rsidR="00FB3192" w:rsidRPr="00817ECB">
              <w:rPr>
                <w:rFonts w:ascii="GHEA Mariam" w:hAnsi="GHEA Mariam"/>
                <w:spacing w:val="-5"/>
                <w:szCs w:val="24"/>
              </w:rPr>
              <w:t xml:space="preserve"> կողմից </w:t>
            </w:r>
            <w:proofErr w:type="spellStart"/>
            <w:r w:rsidR="00FB3192" w:rsidRPr="00817ECB">
              <w:rPr>
                <w:rFonts w:ascii="GHEA Mariam" w:hAnsi="GHEA Mariam"/>
                <w:spacing w:val="-5"/>
                <w:szCs w:val="24"/>
              </w:rPr>
              <w:t>շնորհվող</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պայմանագիր</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ստանալու</w:t>
            </w:r>
            <w:proofErr w:type="spellEnd"/>
            <w:r w:rsidR="00FB3192" w:rsidRPr="00817ECB">
              <w:rPr>
                <w:rFonts w:ascii="GHEA Mariam" w:hAnsi="GHEA Mariam"/>
                <w:spacing w:val="-5"/>
                <w:szCs w:val="24"/>
              </w:rPr>
              <w:t xml:space="preserve"> համար, </w:t>
            </w:r>
            <w:proofErr w:type="spellStart"/>
            <w:r w:rsidR="00FB3192" w:rsidRPr="00817ECB">
              <w:rPr>
                <w:rFonts w:ascii="GHEA Mariam" w:hAnsi="GHEA Mariam"/>
                <w:spacing w:val="-5"/>
                <w:szCs w:val="24"/>
              </w:rPr>
              <w:t>որն</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ըստ</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իրենց</w:t>
            </w:r>
            <w:proofErr w:type="spellEnd"/>
            <w:r w:rsidR="00FB3192" w:rsidRPr="00817ECB">
              <w:rPr>
                <w:rFonts w:ascii="GHEA Mariam" w:hAnsi="GHEA Mariam"/>
                <w:spacing w:val="-5"/>
                <w:szCs w:val="24"/>
              </w:rPr>
              <w:t xml:space="preserve"> կողմից </w:t>
            </w:r>
            <w:proofErr w:type="spellStart"/>
            <w:r w:rsidR="00FB3192" w:rsidRPr="00817ECB">
              <w:rPr>
                <w:rFonts w:ascii="GHEA Mariam" w:hAnsi="GHEA Mariam"/>
                <w:spacing w:val="-5"/>
                <w:szCs w:val="24"/>
              </w:rPr>
              <w:t>կիրառվող</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օրենքների</w:t>
            </w:r>
            <w:proofErr w:type="spellEnd"/>
            <w:r w:rsidR="00FB3192" w:rsidRPr="00817ECB">
              <w:rPr>
                <w:rFonts w:ascii="GHEA Mariam" w:hAnsi="GHEA Mariam"/>
                <w:spacing w:val="-5"/>
                <w:szCs w:val="24"/>
              </w:rPr>
              <w:t xml:space="preserve"> կամ </w:t>
            </w:r>
            <w:proofErr w:type="spellStart"/>
            <w:r w:rsidR="00FB3192" w:rsidRPr="00817ECB">
              <w:rPr>
                <w:rFonts w:ascii="GHEA Mariam" w:hAnsi="GHEA Mariam"/>
                <w:spacing w:val="-5"/>
                <w:szCs w:val="24"/>
              </w:rPr>
              <w:t>կանոնակարգերի</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հանդես</w:t>
            </w:r>
            <w:proofErr w:type="spellEnd"/>
            <w:r w:rsidR="00FB3192" w:rsidRPr="00817ECB">
              <w:rPr>
                <w:rFonts w:ascii="GHEA Mariam" w:hAnsi="GHEA Mariam"/>
                <w:spacing w:val="-5"/>
                <w:szCs w:val="24"/>
              </w:rPr>
              <w:t xml:space="preserve"> է </w:t>
            </w:r>
            <w:proofErr w:type="spellStart"/>
            <w:r w:rsidR="00FB3192" w:rsidRPr="00817ECB">
              <w:rPr>
                <w:rFonts w:ascii="GHEA Mariam" w:hAnsi="GHEA Mariam"/>
                <w:spacing w:val="-5"/>
                <w:szCs w:val="24"/>
              </w:rPr>
              <w:t>գալիս</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որպես</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ձեռնարկության</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հաշվետու</w:t>
            </w:r>
            <w:proofErr w:type="spellEnd"/>
            <w:r w:rsidR="00FB3192" w:rsidRPr="00817ECB">
              <w:rPr>
                <w:rFonts w:ascii="GHEA Mariam" w:hAnsi="GHEA Mariam"/>
                <w:spacing w:val="-5"/>
                <w:szCs w:val="24"/>
              </w:rPr>
              <w:t xml:space="preserve"> կամ </w:t>
            </w:r>
            <w:proofErr w:type="spellStart"/>
            <w:r w:rsidR="00FB3192" w:rsidRPr="00817ECB">
              <w:rPr>
                <w:rFonts w:ascii="GHEA Mariam" w:hAnsi="GHEA Mariam"/>
                <w:spacing w:val="-5"/>
                <w:szCs w:val="24"/>
              </w:rPr>
              <w:t>վերահսկիչ</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մարմին</w:t>
            </w:r>
            <w:proofErr w:type="spellEnd"/>
            <w:r w:rsidR="00FB3192" w:rsidRPr="00817ECB">
              <w:rPr>
                <w:rFonts w:ascii="GHEA Mariam" w:hAnsi="GHEA Mariam"/>
                <w:spacing w:val="-5"/>
                <w:szCs w:val="24"/>
              </w:rPr>
              <w:t xml:space="preserve"> կամ </w:t>
            </w:r>
            <w:proofErr w:type="spellStart"/>
            <w:r w:rsidR="00FB3192" w:rsidRPr="00817ECB">
              <w:rPr>
                <w:rFonts w:ascii="GHEA Mariam" w:hAnsi="GHEA Mariam"/>
                <w:spacing w:val="-5"/>
                <w:szCs w:val="24"/>
              </w:rPr>
              <w:t>հնարավորություն</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ունի</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իր</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ազդեցությունն</w:t>
            </w:r>
            <w:proofErr w:type="spellEnd"/>
            <w:r w:rsidR="00FB3192" w:rsidRPr="00817ECB">
              <w:rPr>
                <w:rFonts w:ascii="GHEA Mariam" w:hAnsi="GHEA Mariam"/>
                <w:spacing w:val="-5"/>
                <w:szCs w:val="24"/>
              </w:rPr>
              <w:t xml:space="preserve"> ու </w:t>
            </w:r>
            <w:proofErr w:type="spellStart"/>
            <w:r w:rsidR="00FB3192" w:rsidRPr="00817ECB">
              <w:rPr>
                <w:rFonts w:ascii="GHEA Mariam" w:hAnsi="GHEA Mariam"/>
                <w:spacing w:val="-5"/>
                <w:szCs w:val="24"/>
              </w:rPr>
              <w:t>հսկողությունը</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սահմանել</w:t>
            </w:r>
            <w:proofErr w:type="spellEnd"/>
            <w:r w:rsidR="00FB3192" w:rsidRPr="00817ECB">
              <w:rPr>
                <w:rFonts w:ascii="GHEA Mariam" w:hAnsi="GHEA Mariam"/>
                <w:spacing w:val="-5"/>
                <w:szCs w:val="24"/>
              </w:rPr>
              <w:t xml:space="preserve"> </w:t>
            </w:r>
            <w:proofErr w:type="spellStart"/>
            <w:r w:rsidR="00FB3192" w:rsidRPr="002A5C0A">
              <w:rPr>
                <w:rFonts w:ascii="GHEA Mariam" w:hAnsi="GHEA Mariam" w:cs="Sylfaen"/>
                <w:spacing w:val="-5"/>
                <w:szCs w:val="24"/>
              </w:rPr>
              <w:t>ձեռանարկության</w:t>
            </w:r>
            <w:proofErr w:type="spellEnd"/>
            <w:r w:rsidR="00FB3192" w:rsidRPr="00817ECB">
              <w:rPr>
                <w:rFonts w:ascii="GHEA Mariam" w:hAnsi="GHEA Mariam"/>
                <w:spacing w:val="-5"/>
                <w:szCs w:val="24"/>
              </w:rPr>
              <w:t xml:space="preserve"> կամ </w:t>
            </w:r>
            <w:proofErr w:type="spellStart"/>
            <w:r w:rsidR="00FB3192" w:rsidRPr="00817ECB">
              <w:rPr>
                <w:rFonts w:ascii="GHEA Mariam" w:hAnsi="GHEA Mariam"/>
                <w:spacing w:val="-5"/>
                <w:szCs w:val="24"/>
              </w:rPr>
              <w:t>հաստատության</w:t>
            </w:r>
            <w:proofErr w:type="spellEnd"/>
            <w:r w:rsidR="00FB3192" w:rsidRPr="00817ECB">
              <w:rPr>
                <w:rFonts w:ascii="GHEA Mariam" w:hAnsi="GHEA Mariam"/>
                <w:spacing w:val="-5"/>
                <w:szCs w:val="24"/>
              </w:rPr>
              <w:t xml:space="preserve"> </w:t>
            </w:r>
            <w:proofErr w:type="spellStart"/>
            <w:r w:rsidR="00FB3192" w:rsidRPr="00817ECB">
              <w:rPr>
                <w:rFonts w:ascii="GHEA Mariam" w:hAnsi="GHEA Mariam"/>
                <w:spacing w:val="-5"/>
                <w:szCs w:val="24"/>
              </w:rPr>
              <w:t>վրա</w:t>
            </w:r>
            <w:proofErr w:type="spellEnd"/>
            <w:r w:rsidR="00FB3192" w:rsidRPr="00817ECB">
              <w:rPr>
                <w:rFonts w:ascii="GHEA Mariam" w:hAnsi="GHEA Mariam"/>
                <w:spacing w:val="-5"/>
                <w:szCs w:val="24"/>
              </w:rPr>
              <w:t>:</w:t>
            </w:r>
          </w:p>
          <w:p w14:paraId="5A0CF017" w14:textId="0F1BD85B" w:rsidR="00216D8F" w:rsidRPr="00817ECB" w:rsidRDefault="007908F0" w:rsidP="0094065A">
            <w:pPr>
              <w:pStyle w:val="Sub-ClauseText"/>
              <w:numPr>
                <w:ilvl w:val="1"/>
                <w:numId w:val="56"/>
              </w:numPr>
              <w:spacing w:before="0" w:after="240"/>
              <w:ind w:left="612" w:hanging="612"/>
              <w:rPr>
                <w:rFonts w:ascii="GHEA Mariam" w:hAnsi="GHEA Mariam"/>
                <w:spacing w:val="0"/>
                <w:szCs w:val="24"/>
              </w:rPr>
            </w:pPr>
            <w:proofErr w:type="spellStart"/>
            <w:r w:rsidRPr="002A5C0A">
              <w:rPr>
                <w:rFonts w:ascii="GHEA Mariam" w:hAnsi="GHEA Mariam"/>
                <w:szCs w:val="24"/>
              </w:rPr>
              <w:t>Հայտի</w:t>
            </w:r>
            <w:proofErr w:type="spellEnd"/>
            <w:r w:rsidRPr="002A5C0A">
              <w:rPr>
                <w:rFonts w:ascii="GHEA Mariam" w:hAnsi="GHEA Mariam"/>
                <w:szCs w:val="24"/>
              </w:rPr>
              <w:t xml:space="preserve"> </w:t>
            </w:r>
            <w:proofErr w:type="spellStart"/>
            <w:r w:rsidRPr="002A5C0A">
              <w:rPr>
                <w:rFonts w:ascii="GHEA Mariam" w:hAnsi="GHEA Mariam"/>
                <w:szCs w:val="24"/>
              </w:rPr>
              <w:t>երաշխիքային</w:t>
            </w:r>
            <w:proofErr w:type="spellEnd"/>
            <w:r w:rsidRPr="002A5C0A">
              <w:rPr>
                <w:rFonts w:ascii="GHEA Mariam" w:hAnsi="GHEA Mariam"/>
                <w:szCs w:val="24"/>
              </w:rPr>
              <w:t xml:space="preserve"> </w:t>
            </w:r>
            <w:proofErr w:type="spellStart"/>
            <w:r w:rsidRPr="002A5C0A">
              <w:rPr>
                <w:rFonts w:ascii="GHEA Mariam" w:hAnsi="GHEA Mariam"/>
                <w:szCs w:val="24"/>
              </w:rPr>
              <w:t>հայտարարագրի</w:t>
            </w:r>
            <w:proofErr w:type="spellEnd"/>
            <w:r w:rsidRPr="002A5C0A">
              <w:rPr>
                <w:rFonts w:ascii="GHEA Mariam" w:hAnsi="GHEA Mariam"/>
                <w:szCs w:val="24"/>
              </w:rPr>
              <w:t xml:space="preserve"> </w:t>
            </w:r>
            <w:proofErr w:type="spellStart"/>
            <w:r w:rsidRPr="002A5C0A">
              <w:rPr>
                <w:rFonts w:ascii="GHEA Mariam" w:hAnsi="GHEA Mariam"/>
                <w:szCs w:val="24"/>
              </w:rPr>
              <w:t>գործողության</w:t>
            </w:r>
            <w:proofErr w:type="spellEnd"/>
            <w:r w:rsidRPr="002A5C0A">
              <w:rPr>
                <w:rFonts w:ascii="GHEA Mariam" w:hAnsi="GHEA Mariam"/>
                <w:szCs w:val="24"/>
              </w:rPr>
              <w:t xml:space="preserve"> </w:t>
            </w:r>
            <w:proofErr w:type="spellStart"/>
            <w:r w:rsidRPr="002A5C0A">
              <w:rPr>
                <w:rFonts w:ascii="GHEA Mariam" w:hAnsi="GHEA Mariam"/>
                <w:szCs w:val="24"/>
              </w:rPr>
              <w:t>արդյունքում</w:t>
            </w:r>
            <w:proofErr w:type="spellEnd"/>
            <w:r w:rsidRPr="002A5C0A">
              <w:rPr>
                <w:rFonts w:ascii="GHEA Mariam" w:hAnsi="GHEA Mariam"/>
                <w:szCs w:val="24"/>
              </w:rPr>
              <w:t xml:space="preserve"> </w:t>
            </w:r>
            <w:proofErr w:type="spellStart"/>
            <w:r w:rsidRPr="002A5C0A">
              <w:rPr>
                <w:rFonts w:ascii="GHEA Mariam" w:hAnsi="GHEA Mariam"/>
                <w:szCs w:val="24"/>
              </w:rPr>
              <w:t>Հայտատուն</w:t>
            </w:r>
            <w:proofErr w:type="spellEnd"/>
            <w:r w:rsidRPr="002A5C0A">
              <w:rPr>
                <w:rFonts w:ascii="GHEA Mariam" w:hAnsi="GHEA Mariam"/>
                <w:szCs w:val="24"/>
              </w:rPr>
              <w:t xml:space="preserve"> </w:t>
            </w:r>
            <w:proofErr w:type="spellStart"/>
            <w:r w:rsidRPr="002A5C0A">
              <w:rPr>
                <w:rFonts w:ascii="GHEA Mariam" w:hAnsi="GHEA Mariam"/>
                <w:szCs w:val="24"/>
              </w:rPr>
              <w:t>չպետք</w:t>
            </w:r>
            <w:proofErr w:type="spellEnd"/>
            <w:r w:rsidRPr="002A5C0A">
              <w:rPr>
                <w:rFonts w:ascii="GHEA Mariam" w:hAnsi="GHEA Mariam"/>
                <w:szCs w:val="24"/>
              </w:rPr>
              <w:t xml:space="preserve"> է </w:t>
            </w:r>
            <w:proofErr w:type="spellStart"/>
            <w:r w:rsidRPr="002A5C0A">
              <w:rPr>
                <w:rFonts w:ascii="GHEA Mariam" w:hAnsi="GHEA Mariam"/>
                <w:szCs w:val="24"/>
              </w:rPr>
              <w:t>կասեցվի</w:t>
            </w:r>
            <w:proofErr w:type="spellEnd"/>
            <w:r w:rsidRPr="002A5C0A">
              <w:rPr>
                <w:rFonts w:ascii="GHEA Mariam" w:hAnsi="GHEA Mariam"/>
                <w:szCs w:val="24"/>
              </w:rPr>
              <w:t xml:space="preserve"> </w:t>
            </w:r>
            <w:proofErr w:type="spellStart"/>
            <w:r w:rsidRPr="002A5C0A">
              <w:rPr>
                <w:rFonts w:ascii="GHEA Mariam" w:hAnsi="GHEA Mariam"/>
                <w:szCs w:val="24"/>
              </w:rPr>
              <w:t>Վարկառուի</w:t>
            </w:r>
            <w:proofErr w:type="spellEnd"/>
            <w:r w:rsidRPr="002A5C0A">
              <w:rPr>
                <w:rFonts w:ascii="GHEA Mariam" w:hAnsi="GHEA Mariam"/>
                <w:szCs w:val="24"/>
              </w:rPr>
              <w:t xml:space="preserve"> կողմից՝ </w:t>
            </w:r>
            <w:proofErr w:type="spellStart"/>
            <w:r w:rsidRPr="002A5C0A">
              <w:rPr>
                <w:rFonts w:ascii="GHEA Mariam" w:hAnsi="GHEA Mariam"/>
                <w:szCs w:val="24"/>
              </w:rPr>
              <w:t>Համաշխարհային</w:t>
            </w:r>
            <w:proofErr w:type="spellEnd"/>
            <w:r w:rsidRPr="002A5C0A">
              <w:rPr>
                <w:rFonts w:ascii="GHEA Mariam" w:hAnsi="GHEA Mariam"/>
                <w:szCs w:val="24"/>
              </w:rPr>
              <w:t xml:space="preserve"> </w:t>
            </w:r>
            <w:proofErr w:type="spellStart"/>
            <w:r w:rsidRPr="002A5C0A">
              <w:rPr>
                <w:rFonts w:ascii="GHEA Mariam" w:hAnsi="GHEA Mariam"/>
                <w:szCs w:val="24"/>
              </w:rPr>
              <w:t>բանկի</w:t>
            </w:r>
            <w:proofErr w:type="spellEnd"/>
            <w:r w:rsidRPr="002A5C0A">
              <w:rPr>
                <w:rFonts w:ascii="GHEA Mariam" w:hAnsi="GHEA Mariam"/>
                <w:szCs w:val="24"/>
              </w:rPr>
              <w:t xml:space="preserve"> կողմից </w:t>
            </w:r>
            <w:proofErr w:type="spellStart"/>
            <w:r w:rsidRPr="002A5C0A">
              <w:rPr>
                <w:rFonts w:ascii="GHEA Mariam" w:hAnsi="GHEA Mariam"/>
                <w:szCs w:val="24"/>
              </w:rPr>
              <w:t>ֆինանսավորվող</w:t>
            </w:r>
            <w:proofErr w:type="spellEnd"/>
            <w:r w:rsidRPr="002A5C0A">
              <w:rPr>
                <w:rFonts w:ascii="GHEA Mariam" w:hAnsi="GHEA Mariam"/>
                <w:szCs w:val="24"/>
              </w:rPr>
              <w:t xml:space="preserve"> </w:t>
            </w:r>
            <w:proofErr w:type="spellStart"/>
            <w:r w:rsidRPr="002A5C0A">
              <w:rPr>
                <w:rFonts w:ascii="GHEA Mariam" w:hAnsi="GHEA Mariam"/>
                <w:szCs w:val="24"/>
              </w:rPr>
              <w:t>մեկ</w:t>
            </w:r>
            <w:proofErr w:type="spellEnd"/>
            <w:r w:rsidRPr="002A5C0A">
              <w:rPr>
                <w:rFonts w:ascii="GHEA Mariam" w:hAnsi="GHEA Mariam"/>
                <w:szCs w:val="24"/>
              </w:rPr>
              <w:t xml:space="preserve"> </w:t>
            </w:r>
            <w:proofErr w:type="spellStart"/>
            <w:r w:rsidRPr="002A5C0A">
              <w:rPr>
                <w:rFonts w:ascii="GHEA Mariam" w:hAnsi="GHEA Mariam"/>
                <w:szCs w:val="24"/>
              </w:rPr>
              <w:t>այլ</w:t>
            </w:r>
            <w:proofErr w:type="spellEnd"/>
            <w:r w:rsidRPr="002A5C0A">
              <w:rPr>
                <w:rFonts w:ascii="GHEA Mariam" w:hAnsi="GHEA Mariam"/>
                <w:szCs w:val="24"/>
              </w:rPr>
              <w:t xml:space="preserve"> </w:t>
            </w:r>
            <w:proofErr w:type="spellStart"/>
            <w:r w:rsidRPr="002A5C0A">
              <w:rPr>
                <w:rFonts w:ascii="GHEA Mariam" w:hAnsi="GHEA Mariam"/>
                <w:szCs w:val="24"/>
              </w:rPr>
              <w:t>ծրագր</w:t>
            </w:r>
            <w:proofErr w:type="spellEnd"/>
            <w:r w:rsidRPr="002A5C0A">
              <w:rPr>
                <w:rFonts w:ascii="GHEA Mariam" w:hAnsi="GHEA Mariam"/>
                <w:szCs w:val="24"/>
                <w:lang w:val="hy-AM"/>
              </w:rPr>
              <w:t>ում մասնակցելուց</w:t>
            </w:r>
            <w:r w:rsidRPr="002A5C0A">
              <w:rPr>
                <w:rFonts w:ascii="GHEA Mariam" w:hAnsi="GHEA Mariam"/>
                <w:szCs w:val="24"/>
              </w:rPr>
              <w:t xml:space="preserve"> </w:t>
            </w:r>
            <w:proofErr w:type="spellStart"/>
            <w:r w:rsidR="00604620" w:rsidRPr="00817ECB">
              <w:rPr>
                <w:rFonts w:ascii="GHEA Mariam" w:hAnsi="GHEA Mariam"/>
                <w:szCs w:val="24"/>
              </w:rPr>
              <w:t>համաձայն</w:t>
            </w:r>
            <w:proofErr w:type="spellEnd"/>
            <w:r w:rsidR="00604620" w:rsidRPr="00817ECB">
              <w:rPr>
                <w:rFonts w:ascii="GHEA Mariam" w:hAnsi="GHEA Mariam"/>
                <w:szCs w:val="24"/>
              </w:rPr>
              <w:t xml:space="preserve"> ՏՄՄ 19.7 </w:t>
            </w:r>
            <w:proofErr w:type="spellStart"/>
            <w:r w:rsidR="00604620" w:rsidRPr="00817ECB">
              <w:rPr>
                <w:rFonts w:ascii="GHEA Mariam" w:hAnsi="GHEA Mariam"/>
                <w:szCs w:val="24"/>
              </w:rPr>
              <w:t>դրույթի</w:t>
            </w:r>
            <w:proofErr w:type="spellEnd"/>
            <w:r w:rsidR="009B0A09" w:rsidRPr="00817ECB">
              <w:rPr>
                <w:rFonts w:ascii="GHEA Mariam" w:hAnsi="GHEA Mariam"/>
                <w:szCs w:val="24"/>
              </w:rPr>
              <w:t xml:space="preserve">: ՏՄՄ 19.7 </w:t>
            </w:r>
            <w:proofErr w:type="spellStart"/>
            <w:r w:rsidR="009B0A09" w:rsidRPr="00817ECB">
              <w:rPr>
                <w:rFonts w:ascii="GHEA Mariam" w:hAnsi="GHEA Mariam"/>
                <w:szCs w:val="24"/>
              </w:rPr>
              <w:t>դրույթով</w:t>
            </w:r>
            <w:proofErr w:type="spellEnd"/>
            <w:r w:rsidR="009B0A09" w:rsidRPr="00817ECB">
              <w:rPr>
                <w:rFonts w:ascii="GHEA Mariam" w:hAnsi="GHEA Mariam"/>
                <w:szCs w:val="24"/>
              </w:rPr>
              <w:t xml:space="preserve"> </w:t>
            </w:r>
            <w:proofErr w:type="spellStart"/>
            <w:r w:rsidR="009B0A09" w:rsidRPr="00817ECB">
              <w:rPr>
                <w:rFonts w:ascii="GHEA Mariam" w:hAnsi="GHEA Mariam"/>
                <w:szCs w:val="24"/>
              </w:rPr>
              <w:t>սահամանվող</w:t>
            </w:r>
            <w:proofErr w:type="spellEnd"/>
            <w:r w:rsidR="009B0A09" w:rsidRPr="00817ECB">
              <w:rPr>
                <w:rFonts w:ascii="GHEA Mariam" w:hAnsi="GHEA Mariam"/>
                <w:szCs w:val="24"/>
              </w:rPr>
              <w:t xml:space="preserve"> </w:t>
            </w:r>
            <w:proofErr w:type="spellStart"/>
            <w:r w:rsidR="009B0A09" w:rsidRPr="00817ECB">
              <w:rPr>
                <w:rFonts w:ascii="GHEA Mariam" w:hAnsi="GHEA Mariam"/>
                <w:szCs w:val="24"/>
              </w:rPr>
              <w:t>մ</w:t>
            </w:r>
            <w:r w:rsidR="009B0A09" w:rsidRPr="00817ECB">
              <w:rPr>
                <w:rFonts w:ascii="GHEA Mariam" w:hAnsi="GHEA Mariam"/>
                <w:spacing w:val="0"/>
                <w:szCs w:val="24"/>
              </w:rPr>
              <w:t>րցույթին</w:t>
            </w:r>
            <w:proofErr w:type="spellEnd"/>
            <w:r w:rsidR="009B0A09" w:rsidRPr="00817ECB">
              <w:rPr>
                <w:rFonts w:ascii="GHEA Mariam" w:hAnsi="GHEA Mariam"/>
                <w:spacing w:val="0"/>
                <w:szCs w:val="24"/>
              </w:rPr>
              <w:t xml:space="preserve"> </w:t>
            </w:r>
            <w:proofErr w:type="spellStart"/>
            <w:r w:rsidR="009B0A09" w:rsidRPr="00817ECB">
              <w:rPr>
                <w:rFonts w:ascii="GHEA Mariam" w:hAnsi="GHEA Mariam"/>
                <w:spacing w:val="0"/>
                <w:szCs w:val="24"/>
              </w:rPr>
              <w:t>մասնակցելու</w:t>
            </w:r>
            <w:proofErr w:type="spellEnd"/>
            <w:r w:rsidR="009B0A09" w:rsidRPr="00817ECB">
              <w:rPr>
                <w:rFonts w:ascii="GHEA Mariam" w:hAnsi="GHEA Mariam"/>
                <w:spacing w:val="0"/>
                <w:szCs w:val="24"/>
              </w:rPr>
              <w:t xml:space="preserve"> </w:t>
            </w:r>
            <w:proofErr w:type="spellStart"/>
            <w:r w:rsidR="009B0A09" w:rsidRPr="00817ECB">
              <w:rPr>
                <w:rFonts w:ascii="GHEA Mariam" w:hAnsi="GHEA Mariam"/>
                <w:spacing w:val="0"/>
                <w:szCs w:val="24"/>
              </w:rPr>
              <w:t>իրավունք</w:t>
            </w:r>
            <w:proofErr w:type="spellEnd"/>
            <w:r w:rsidR="009B0A09" w:rsidRPr="00817ECB">
              <w:rPr>
                <w:rFonts w:ascii="GHEA Mariam" w:hAnsi="GHEA Mariam"/>
                <w:spacing w:val="0"/>
                <w:szCs w:val="24"/>
              </w:rPr>
              <w:t xml:space="preserve"> </w:t>
            </w:r>
            <w:proofErr w:type="spellStart"/>
            <w:r w:rsidR="009B0A09" w:rsidRPr="00817ECB">
              <w:rPr>
                <w:rFonts w:ascii="GHEA Mariam" w:hAnsi="GHEA Mariam"/>
                <w:spacing w:val="0"/>
                <w:szCs w:val="24"/>
              </w:rPr>
              <w:t>չունեցող</w:t>
            </w:r>
            <w:proofErr w:type="spellEnd"/>
            <w:r w:rsidR="009B0A09" w:rsidRPr="00817ECB">
              <w:rPr>
                <w:rFonts w:ascii="GHEA Mariam" w:hAnsi="GHEA Mariam"/>
                <w:spacing w:val="0"/>
                <w:szCs w:val="24"/>
              </w:rPr>
              <w:t xml:space="preserve"> </w:t>
            </w:r>
            <w:proofErr w:type="spellStart"/>
            <w:r w:rsidR="009B0A09" w:rsidRPr="00817ECB">
              <w:rPr>
                <w:rFonts w:ascii="GHEA Mariam" w:hAnsi="GHEA Mariam"/>
                <w:spacing w:val="0"/>
                <w:szCs w:val="24"/>
              </w:rPr>
              <w:t>կազմակերպությունների</w:t>
            </w:r>
            <w:proofErr w:type="spellEnd"/>
            <w:r w:rsidR="009B0A09" w:rsidRPr="00817ECB">
              <w:rPr>
                <w:rFonts w:ascii="GHEA Mariam" w:hAnsi="GHEA Mariam"/>
                <w:spacing w:val="0"/>
                <w:szCs w:val="24"/>
              </w:rPr>
              <w:t xml:space="preserve"> </w:t>
            </w:r>
            <w:proofErr w:type="spellStart"/>
            <w:r w:rsidR="009B0A09" w:rsidRPr="00817ECB">
              <w:rPr>
                <w:rFonts w:ascii="GHEA Mariam" w:hAnsi="GHEA Mariam"/>
                <w:spacing w:val="0"/>
                <w:szCs w:val="24"/>
              </w:rPr>
              <w:t>ցանկը</w:t>
            </w:r>
            <w:proofErr w:type="spellEnd"/>
            <w:r w:rsidR="009B0A09" w:rsidRPr="00817ECB">
              <w:rPr>
                <w:rFonts w:ascii="GHEA Mariam" w:hAnsi="GHEA Mariam"/>
                <w:spacing w:val="0"/>
                <w:szCs w:val="24"/>
              </w:rPr>
              <w:t xml:space="preserve"> </w:t>
            </w:r>
            <w:proofErr w:type="spellStart"/>
            <w:r w:rsidR="00C77EF3" w:rsidRPr="00817ECB">
              <w:rPr>
                <w:rFonts w:ascii="GHEA Mariam" w:hAnsi="GHEA Mariam"/>
                <w:spacing w:val="0"/>
                <w:szCs w:val="24"/>
              </w:rPr>
              <w:t>հասանելի</w:t>
            </w:r>
            <w:proofErr w:type="spellEnd"/>
            <w:r w:rsidR="00C77EF3" w:rsidRPr="00817ECB">
              <w:rPr>
                <w:rFonts w:ascii="GHEA Mariam" w:hAnsi="GHEA Mariam"/>
                <w:spacing w:val="0"/>
                <w:szCs w:val="24"/>
              </w:rPr>
              <w:t xml:space="preserve"> է </w:t>
            </w:r>
            <w:r w:rsidR="009B0A09" w:rsidRPr="00817ECB">
              <w:rPr>
                <w:rFonts w:ascii="GHEA Mariam" w:hAnsi="GHEA Mariam"/>
                <w:b/>
                <w:spacing w:val="0"/>
                <w:szCs w:val="24"/>
              </w:rPr>
              <w:t>ՄՏԱ-</w:t>
            </w:r>
            <w:proofErr w:type="spellStart"/>
            <w:r w:rsidR="009B0A09" w:rsidRPr="00817ECB">
              <w:rPr>
                <w:rFonts w:ascii="GHEA Mariam" w:hAnsi="GHEA Mariam"/>
                <w:b/>
                <w:spacing w:val="0"/>
                <w:szCs w:val="24"/>
              </w:rPr>
              <w:t>ում</w:t>
            </w:r>
            <w:proofErr w:type="spellEnd"/>
            <w:r w:rsidR="009B0A09" w:rsidRPr="00817ECB">
              <w:rPr>
                <w:rFonts w:ascii="GHEA Mariam" w:hAnsi="GHEA Mariam"/>
                <w:spacing w:val="0"/>
                <w:szCs w:val="24"/>
              </w:rPr>
              <w:t xml:space="preserve"> </w:t>
            </w:r>
            <w:proofErr w:type="spellStart"/>
            <w:r w:rsidR="009B0A09" w:rsidRPr="00817ECB">
              <w:rPr>
                <w:rFonts w:ascii="GHEA Mariam" w:hAnsi="GHEA Mariam"/>
                <w:b/>
                <w:spacing w:val="0"/>
                <w:szCs w:val="24"/>
              </w:rPr>
              <w:t>նշված</w:t>
            </w:r>
            <w:proofErr w:type="spellEnd"/>
            <w:r w:rsidR="009B0A09" w:rsidRPr="00817ECB">
              <w:rPr>
                <w:rFonts w:ascii="GHEA Mariam" w:hAnsi="GHEA Mariam"/>
                <w:spacing w:val="0"/>
                <w:szCs w:val="24"/>
              </w:rPr>
              <w:t xml:space="preserve"> </w:t>
            </w:r>
            <w:proofErr w:type="spellStart"/>
            <w:r w:rsidR="009B0A09" w:rsidRPr="00817ECB">
              <w:rPr>
                <w:rFonts w:ascii="GHEA Mariam" w:hAnsi="GHEA Mariam"/>
                <w:spacing w:val="0"/>
                <w:szCs w:val="24"/>
              </w:rPr>
              <w:t>էլեկտրոնային</w:t>
            </w:r>
            <w:proofErr w:type="spellEnd"/>
            <w:r w:rsidR="009B0A09" w:rsidRPr="00817ECB">
              <w:rPr>
                <w:rFonts w:ascii="GHEA Mariam" w:hAnsi="GHEA Mariam"/>
                <w:spacing w:val="0"/>
                <w:szCs w:val="24"/>
              </w:rPr>
              <w:t xml:space="preserve"> </w:t>
            </w:r>
            <w:proofErr w:type="spellStart"/>
            <w:r w:rsidR="00C77EF3" w:rsidRPr="00817ECB">
              <w:rPr>
                <w:rFonts w:ascii="GHEA Mariam" w:hAnsi="GHEA Mariam"/>
                <w:spacing w:val="0"/>
                <w:szCs w:val="24"/>
              </w:rPr>
              <w:t>հասցեով</w:t>
            </w:r>
            <w:proofErr w:type="spellEnd"/>
            <w:r w:rsidR="009B0A09" w:rsidRPr="00817ECB">
              <w:rPr>
                <w:rFonts w:ascii="GHEA Mariam" w:hAnsi="GHEA Mariam"/>
                <w:spacing w:val="0"/>
                <w:szCs w:val="24"/>
              </w:rPr>
              <w:t>:</w:t>
            </w:r>
          </w:p>
          <w:p w14:paraId="3D63954C" w14:textId="77777777" w:rsidR="005A7685" w:rsidRPr="00817ECB" w:rsidRDefault="00827BB0" w:rsidP="0094065A">
            <w:pPr>
              <w:pStyle w:val="Sub-ClauseText"/>
              <w:numPr>
                <w:ilvl w:val="1"/>
                <w:numId w:val="56"/>
              </w:numPr>
              <w:spacing w:before="0" w:after="240"/>
              <w:ind w:left="612" w:hanging="612"/>
              <w:rPr>
                <w:rFonts w:ascii="GHEA Mariam" w:hAnsi="GHEA Mariam"/>
                <w:spacing w:val="0"/>
                <w:szCs w:val="24"/>
              </w:rPr>
            </w:pPr>
            <w:proofErr w:type="spellStart"/>
            <w:r w:rsidRPr="00817ECB">
              <w:rPr>
                <w:rFonts w:ascii="GHEA Mariam" w:hAnsi="GHEA Mariam"/>
                <w:szCs w:val="24"/>
              </w:rPr>
              <w:t>Ընկերությունները</w:t>
            </w:r>
            <w:proofErr w:type="spellEnd"/>
            <w:r w:rsidRPr="00817ECB">
              <w:rPr>
                <w:rFonts w:ascii="GHEA Mariam" w:hAnsi="GHEA Mariam"/>
                <w:szCs w:val="24"/>
              </w:rPr>
              <w:t xml:space="preserve"> և </w:t>
            </w:r>
            <w:proofErr w:type="spellStart"/>
            <w:r w:rsidRPr="00817ECB">
              <w:rPr>
                <w:rFonts w:ascii="GHEA Mariam" w:hAnsi="GHEA Mariam"/>
                <w:szCs w:val="24"/>
              </w:rPr>
              <w:t>անհատները</w:t>
            </w:r>
            <w:proofErr w:type="spellEnd"/>
            <w:r w:rsidRPr="00817ECB">
              <w:rPr>
                <w:rFonts w:ascii="GHEA Mariam" w:hAnsi="GHEA Mariam"/>
                <w:szCs w:val="24"/>
              </w:rPr>
              <w:t xml:space="preserve"> կարող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անընդունելի</w:t>
            </w:r>
            <w:proofErr w:type="spellEnd"/>
            <w:r w:rsidRPr="00817ECB">
              <w:rPr>
                <w:rFonts w:ascii="GHEA Mariam" w:hAnsi="GHEA Mariam"/>
                <w:szCs w:val="24"/>
              </w:rPr>
              <w:t xml:space="preserve"> </w:t>
            </w:r>
            <w:proofErr w:type="spellStart"/>
            <w:r w:rsidRPr="00817ECB">
              <w:rPr>
                <w:rFonts w:ascii="GHEA Mariam" w:hAnsi="GHEA Mariam"/>
                <w:szCs w:val="24"/>
              </w:rPr>
              <w:t>լինել</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այդպես</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է </w:t>
            </w:r>
            <w:proofErr w:type="spellStart"/>
            <w:r w:rsidRPr="00817ECB">
              <w:rPr>
                <w:rFonts w:ascii="GHEA Mariam" w:hAnsi="GHEA Mariam"/>
                <w:szCs w:val="24"/>
              </w:rPr>
              <w:t>Բաժին</w:t>
            </w:r>
            <w:proofErr w:type="spellEnd"/>
            <w:r w:rsidRPr="00817ECB">
              <w:rPr>
                <w:rFonts w:ascii="GHEA Mariam" w:hAnsi="GHEA Mariam"/>
                <w:szCs w:val="24"/>
              </w:rPr>
              <w:t xml:space="preserve"> V-</w:t>
            </w:r>
            <w:proofErr w:type="spellStart"/>
            <w:r w:rsidRPr="00817ECB">
              <w:rPr>
                <w:rFonts w:ascii="GHEA Mariam" w:hAnsi="GHEA Mariam"/>
                <w:szCs w:val="24"/>
              </w:rPr>
              <w:t>ում</w:t>
            </w:r>
            <w:proofErr w:type="spellEnd"/>
            <w:r w:rsidRPr="00817ECB">
              <w:rPr>
                <w:rFonts w:ascii="GHEA Mariam" w:hAnsi="GHEA Mariam"/>
                <w:szCs w:val="24"/>
              </w:rPr>
              <w:t xml:space="preserve"> և ա) </w:t>
            </w:r>
            <w:proofErr w:type="spellStart"/>
            <w:r w:rsidRPr="00817ECB">
              <w:rPr>
                <w:rFonts w:ascii="GHEA Mariam" w:hAnsi="GHEA Mariam"/>
                <w:szCs w:val="24"/>
              </w:rPr>
              <w:t>ելնելով</w:t>
            </w:r>
            <w:proofErr w:type="spellEnd"/>
            <w:r w:rsidRPr="00817ECB">
              <w:rPr>
                <w:rFonts w:ascii="GHEA Mariam" w:hAnsi="GHEA Mariam"/>
                <w:szCs w:val="24"/>
              </w:rPr>
              <w:t xml:space="preserve"> </w:t>
            </w:r>
            <w:proofErr w:type="spellStart"/>
            <w:r w:rsidRPr="00817ECB">
              <w:rPr>
                <w:rFonts w:ascii="GHEA Mariam" w:hAnsi="GHEA Mariam"/>
                <w:szCs w:val="24"/>
              </w:rPr>
              <w:t>oրենքից</w:t>
            </w:r>
            <w:proofErr w:type="spellEnd"/>
            <w:r w:rsidRPr="00817ECB">
              <w:rPr>
                <w:rFonts w:ascii="GHEA Mariam" w:hAnsi="GHEA Mariam"/>
                <w:szCs w:val="24"/>
              </w:rPr>
              <w:t xml:space="preserve"> կամ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պաշտոնական</w:t>
            </w:r>
            <w:proofErr w:type="spellEnd"/>
            <w:r w:rsidRPr="00817ECB">
              <w:rPr>
                <w:rFonts w:ascii="GHEA Mariam" w:hAnsi="GHEA Mariam"/>
                <w:szCs w:val="24"/>
              </w:rPr>
              <w:t xml:space="preserve"> </w:t>
            </w:r>
            <w:proofErr w:type="spellStart"/>
            <w:r w:rsidRPr="00817ECB">
              <w:rPr>
                <w:rFonts w:ascii="GHEA Mariam" w:hAnsi="GHEA Mariam"/>
                <w:szCs w:val="24"/>
              </w:rPr>
              <w:t>կանոնակարգերից</w:t>
            </w:r>
            <w:proofErr w:type="spellEnd"/>
            <w:r w:rsidRPr="00817ECB">
              <w:rPr>
                <w:rFonts w:ascii="GHEA Mariam" w:hAnsi="GHEA Mariam"/>
                <w:szCs w:val="24"/>
              </w:rPr>
              <w:t xml:space="preserve">՝ </w:t>
            </w:r>
            <w:proofErr w:type="spellStart"/>
            <w:r w:rsidRPr="00817ECB">
              <w:rPr>
                <w:rFonts w:ascii="GHEA Mariam" w:hAnsi="GHEA Mariam"/>
                <w:szCs w:val="24"/>
              </w:rPr>
              <w:t>Վարկառուի</w:t>
            </w:r>
            <w:proofErr w:type="spellEnd"/>
            <w:r w:rsidRPr="00817ECB">
              <w:rPr>
                <w:rFonts w:ascii="GHEA Mariam" w:hAnsi="GHEA Mariam"/>
                <w:szCs w:val="24"/>
              </w:rPr>
              <w:t xml:space="preserve"> </w:t>
            </w:r>
            <w:proofErr w:type="spellStart"/>
            <w:r w:rsidRPr="00817ECB">
              <w:rPr>
                <w:rFonts w:ascii="GHEA Mariam" w:hAnsi="GHEA Mariam"/>
                <w:szCs w:val="24"/>
              </w:rPr>
              <w:t>երկիրն</w:t>
            </w:r>
            <w:proofErr w:type="spellEnd"/>
            <w:r w:rsidRPr="00817ECB">
              <w:rPr>
                <w:rFonts w:ascii="GHEA Mariam" w:hAnsi="GHEA Mariam"/>
                <w:szCs w:val="24"/>
              </w:rPr>
              <w:t xml:space="preserve"> </w:t>
            </w:r>
            <w:proofErr w:type="spellStart"/>
            <w:r w:rsidRPr="00817ECB">
              <w:rPr>
                <w:rFonts w:ascii="GHEA Mariam" w:hAnsi="GHEA Mariam"/>
                <w:szCs w:val="24"/>
              </w:rPr>
              <w:t>արգելում</w:t>
            </w:r>
            <w:proofErr w:type="spellEnd"/>
            <w:r w:rsidRPr="00817ECB">
              <w:rPr>
                <w:rFonts w:ascii="GHEA Mariam" w:hAnsi="GHEA Mariam"/>
                <w:szCs w:val="24"/>
              </w:rPr>
              <w:t xml:space="preserve"> է </w:t>
            </w:r>
            <w:proofErr w:type="spellStart"/>
            <w:r w:rsidRPr="00817ECB">
              <w:rPr>
                <w:rFonts w:ascii="GHEA Mariam" w:hAnsi="GHEA Mariam"/>
                <w:szCs w:val="24"/>
              </w:rPr>
              <w:t>տվյալ</w:t>
            </w:r>
            <w:proofErr w:type="spellEnd"/>
            <w:r w:rsidRPr="00817ECB">
              <w:rPr>
                <w:rFonts w:ascii="GHEA Mariam" w:hAnsi="GHEA Mariam"/>
                <w:szCs w:val="24"/>
              </w:rPr>
              <w:t xml:space="preserve"> </w:t>
            </w:r>
            <w:proofErr w:type="spellStart"/>
            <w:r w:rsidRPr="00817ECB">
              <w:rPr>
                <w:rFonts w:ascii="GHEA Mariam" w:hAnsi="GHEA Mariam"/>
                <w:szCs w:val="24"/>
              </w:rPr>
              <w:t>երկրի</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առևտրային</w:t>
            </w:r>
            <w:proofErr w:type="spellEnd"/>
            <w:r w:rsidRPr="00817ECB">
              <w:rPr>
                <w:rFonts w:ascii="GHEA Mariam" w:hAnsi="GHEA Mariam"/>
                <w:szCs w:val="24"/>
              </w:rPr>
              <w:t xml:space="preserve"> </w:t>
            </w:r>
            <w:proofErr w:type="spellStart"/>
            <w:r w:rsidRPr="00817ECB">
              <w:rPr>
                <w:rFonts w:ascii="GHEA Mariam" w:hAnsi="GHEA Mariam"/>
                <w:szCs w:val="24"/>
              </w:rPr>
              <w:t>հարաբերություններ</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Բանկը</w:t>
            </w:r>
            <w:proofErr w:type="spellEnd"/>
            <w:r w:rsidRPr="00817ECB">
              <w:rPr>
                <w:rFonts w:ascii="GHEA Mariam" w:hAnsi="GHEA Mariam"/>
                <w:szCs w:val="24"/>
              </w:rPr>
              <w:t xml:space="preserve">, </w:t>
            </w:r>
            <w:proofErr w:type="spellStart"/>
            <w:r w:rsidRPr="00817ECB">
              <w:rPr>
                <w:rFonts w:ascii="GHEA Mariam" w:hAnsi="GHEA Mariam"/>
                <w:szCs w:val="24"/>
              </w:rPr>
              <w:t>բավարարվելով</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բացառումով</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կանխում</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մատակարարման</w:t>
            </w:r>
            <w:proofErr w:type="spellEnd"/>
            <w:r w:rsidRPr="00817ECB">
              <w:rPr>
                <w:rFonts w:ascii="GHEA Mariam" w:hAnsi="GHEA Mariam"/>
                <w:szCs w:val="24"/>
              </w:rPr>
              <w:t xml:space="preserve"> կամ </w:t>
            </w:r>
            <w:proofErr w:type="spellStart"/>
            <w:r w:rsidRPr="00817ECB">
              <w:rPr>
                <w:rFonts w:ascii="GHEA Mariam" w:hAnsi="GHEA Mariam"/>
                <w:szCs w:val="24"/>
              </w:rPr>
              <w:t>անհրաժեշտ</w:t>
            </w:r>
            <w:proofErr w:type="spellEnd"/>
            <w:r w:rsidRPr="00817ECB">
              <w:rPr>
                <w:rFonts w:ascii="GHEA Mariam" w:hAnsi="GHEA Mariam"/>
                <w:szCs w:val="24"/>
              </w:rPr>
              <w:t xml:space="preserve"> </w:t>
            </w:r>
            <w:proofErr w:type="spellStart"/>
            <w:r w:rsidRPr="00817ECB">
              <w:rPr>
                <w:rFonts w:ascii="GHEA Mariam" w:hAnsi="GHEA Mariam"/>
                <w:szCs w:val="24"/>
              </w:rPr>
              <w:t>աշխատանքների</w:t>
            </w:r>
            <w:proofErr w:type="spellEnd"/>
            <w:r w:rsidRPr="00817ECB">
              <w:rPr>
                <w:rFonts w:ascii="GHEA Mariam" w:hAnsi="GHEA Mariam"/>
                <w:szCs w:val="24"/>
              </w:rPr>
              <w:t xml:space="preserve"> կամ ծառայությունների </w:t>
            </w:r>
            <w:proofErr w:type="spellStart"/>
            <w:r w:rsidRPr="00817ECB">
              <w:rPr>
                <w:rFonts w:ascii="GHEA Mariam" w:hAnsi="GHEA Mariam"/>
                <w:szCs w:val="24"/>
              </w:rPr>
              <w:t>մասով</w:t>
            </w:r>
            <w:proofErr w:type="spellEnd"/>
            <w:r w:rsidRPr="00817ECB">
              <w:rPr>
                <w:rFonts w:ascii="GHEA Mariam" w:hAnsi="GHEA Mariam"/>
                <w:szCs w:val="24"/>
              </w:rPr>
              <w:t xml:space="preserve"> </w:t>
            </w:r>
            <w:proofErr w:type="spellStart"/>
            <w:r w:rsidRPr="00817ECB">
              <w:rPr>
                <w:rFonts w:ascii="GHEA Mariam" w:hAnsi="GHEA Mariam"/>
                <w:szCs w:val="24"/>
              </w:rPr>
              <w:t>պայմանագրերի</w:t>
            </w:r>
            <w:proofErr w:type="spellEnd"/>
            <w:r w:rsidRPr="00817ECB">
              <w:rPr>
                <w:rFonts w:ascii="GHEA Mariam" w:hAnsi="GHEA Mariam"/>
                <w:szCs w:val="24"/>
              </w:rPr>
              <w:t xml:space="preserve"> </w:t>
            </w:r>
            <w:proofErr w:type="spellStart"/>
            <w:r w:rsidRPr="00817ECB">
              <w:rPr>
                <w:rFonts w:ascii="GHEA Mariam" w:hAnsi="GHEA Mariam"/>
                <w:szCs w:val="24"/>
              </w:rPr>
              <w:t>կազմման</w:t>
            </w:r>
            <w:proofErr w:type="spellEnd"/>
            <w:r w:rsidRPr="00817ECB">
              <w:rPr>
                <w:rFonts w:ascii="GHEA Mariam" w:hAnsi="GHEA Mariam"/>
                <w:szCs w:val="24"/>
              </w:rPr>
              <w:t xml:space="preserve"> համար </w:t>
            </w:r>
            <w:proofErr w:type="spellStart"/>
            <w:r w:rsidRPr="00817ECB">
              <w:rPr>
                <w:rFonts w:ascii="GHEA Mariam" w:hAnsi="GHEA Mariam"/>
                <w:szCs w:val="24"/>
              </w:rPr>
              <w:t>արդյունավետ</w:t>
            </w:r>
            <w:proofErr w:type="spellEnd"/>
            <w:r w:rsidRPr="00817ECB">
              <w:rPr>
                <w:rFonts w:ascii="GHEA Mariam" w:hAnsi="GHEA Mariam"/>
                <w:szCs w:val="24"/>
              </w:rPr>
              <w:t xml:space="preserve"> </w:t>
            </w:r>
            <w:proofErr w:type="spellStart"/>
            <w:r w:rsidRPr="00817ECB">
              <w:rPr>
                <w:rFonts w:ascii="GHEA Mariam" w:hAnsi="GHEA Mariam"/>
                <w:szCs w:val="24"/>
              </w:rPr>
              <w:t>մրցակցություն</w:t>
            </w:r>
            <w:proofErr w:type="spellEnd"/>
            <w:r w:rsidRPr="00817ECB">
              <w:rPr>
                <w:rFonts w:ascii="GHEA Mariam" w:hAnsi="GHEA Mariam"/>
                <w:szCs w:val="24"/>
              </w:rPr>
              <w:t xml:space="preserve">, կամ բ) </w:t>
            </w:r>
            <w:proofErr w:type="spellStart"/>
            <w:r w:rsidRPr="00817ECB">
              <w:rPr>
                <w:rFonts w:ascii="GHEA Mariam" w:hAnsi="GHEA Mariam"/>
                <w:szCs w:val="24"/>
              </w:rPr>
              <w:t>Միացյալ</w:t>
            </w:r>
            <w:proofErr w:type="spellEnd"/>
            <w:r w:rsidRPr="00817ECB">
              <w:rPr>
                <w:rFonts w:ascii="GHEA Mariam" w:hAnsi="GHEA Mariam"/>
                <w:szCs w:val="24"/>
              </w:rPr>
              <w:t xml:space="preserve"> </w:t>
            </w:r>
            <w:proofErr w:type="spellStart"/>
            <w:r w:rsidRPr="00817ECB">
              <w:rPr>
                <w:rFonts w:ascii="GHEA Mariam" w:hAnsi="GHEA Mariam"/>
                <w:szCs w:val="24"/>
              </w:rPr>
              <w:t>ազգերի</w:t>
            </w:r>
            <w:proofErr w:type="spellEnd"/>
            <w:r w:rsidRPr="00817ECB">
              <w:rPr>
                <w:rFonts w:ascii="GHEA Mariam" w:hAnsi="GHEA Mariam"/>
                <w:szCs w:val="24"/>
              </w:rPr>
              <w:t xml:space="preserve"> </w:t>
            </w:r>
            <w:proofErr w:type="spellStart"/>
            <w:r w:rsidRPr="00817ECB">
              <w:rPr>
                <w:rFonts w:ascii="GHEA Mariam" w:hAnsi="GHEA Mariam"/>
                <w:szCs w:val="24"/>
              </w:rPr>
              <w:t>անվտագության</w:t>
            </w:r>
            <w:proofErr w:type="spellEnd"/>
            <w:r w:rsidRPr="00817ECB">
              <w:rPr>
                <w:rFonts w:ascii="GHEA Mariam" w:hAnsi="GHEA Mariam"/>
                <w:szCs w:val="24"/>
              </w:rPr>
              <w:t xml:space="preserve"> </w:t>
            </w:r>
            <w:proofErr w:type="spellStart"/>
            <w:r w:rsidRPr="00817ECB">
              <w:rPr>
                <w:rFonts w:ascii="GHEA Mariam" w:hAnsi="GHEA Mariam"/>
                <w:szCs w:val="24"/>
              </w:rPr>
              <w:t>խորհրդի</w:t>
            </w:r>
            <w:proofErr w:type="spellEnd"/>
            <w:r w:rsidRPr="00817ECB">
              <w:rPr>
                <w:rFonts w:ascii="GHEA Mariam" w:hAnsi="GHEA Mariam"/>
                <w:szCs w:val="24"/>
              </w:rPr>
              <w:t xml:space="preserve"> </w:t>
            </w:r>
            <w:proofErr w:type="spellStart"/>
            <w:r w:rsidRPr="00817ECB">
              <w:rPr>
                <w:rFonts w:ascii="GHEA Mariam" w:hAnsi="GHEA Mariam"/>
                <w:szCs w:val="24"/>
              </w:rPr>
              <w:t>որոշման</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համապատասխանության</w:t>
            </w:r>
            <w:proofErr w:type="spellEnd"/>
            <w:r w:rsidRPr="00817ECB">
              <w:rPr>
                <w:rFonts w:ascii="GHEA Mariam" w:hAnsi="GHEA Mariam"/>
                <w:szCs w:val="24"/>
              </w:rPr>
              <w:t xml:space="preserve"> </w:t>
            </w:r>
            <w:proofErr w:type="spellStart"/>
            <w:r w:rsidRPr="00817ECB">
              <w:rPr>
                <w:rFonts w:ascii="GHEA Mariam" w:hAnsi="GHEA Mariam"/>
                <w:szCs w:val="24"/>
              </w:rPr>
              <w:t>ակտով</w:t>
            </w:r>
            <w:proofErr w:type="spellEnd"/>
            <w:r w:rsidRPr="00817ECB">
              <w:rPr>
                <w:rFonts w:ascii="GHEA Mariam" w:hAnsi="GHEA Mariam"/>
                <w:szCs w:val="24"/>
              </w:rPr>
              <w:t xml:space="preserve"> </w:t>
            </w:r>
            <w:proofErr w:type="spellStart"/>
            <w:r w:rsidRPr="00817ECB">
              <w:rPr>
                <w:rFonts w:ascii="GHEA Mariam" w:hAnsi="GHEA Mariam"/>
                <w:szCs w:val="24"/>
              </w:rPr>
              <w:t>ըստ</w:t>
            </w:r>
            <w:proofErr w:type="spellEnd"/>
            <w:r w:rsidRPr="00817ECB">
              <w:rPr>
                <w:rFonts w:ascii="GHEA Mariam" w:hAnsi="GHEA Mariam"/>
                <w:szCs w:val="24"/>
              </w:rPr>
              <w:t xml:space="preserve"> </w:t>
            </w:r>
            <w:proofErr w:type="spellStart"/>
            <w:r w:rsidRPr="00817ECB">
              <w:rPr>
                <w:rFonts w:ascii="GHEA Mariam" w:hAnsi="GHEA Mariam"/>
                <w:szCs w:val="24"/>
              </w:rPr>
              <w:t>Միացյալ</w:t>
            </w:r>
            <w:proofErr w:type="spellEnd"/>
            <w:r w:rsidRPr="00817ECB">
              <w:rPr>
                <w:rFonts w:ascii="GHEA Mariam" w:hAnsi="GHEA Mariam"/>
                <w:szCs w:val="24"/>
              </w:rPr>
              <w:t xml:space="preserve"> </w:t>
            </w:r>
            <w:proofErr w:type="spellStart"/>
            <w:r w:rsidRPr="00817ECB">
              <w:rPr>
                <w:rFonts w:ascii="GHEA Mariam" w:hAnsi="GHEA Mariam"/>
                <w:szCs w:val="24"/>
              </w:rPr>
              <w:t>ազգերի</w:t>
            </w:r>
            <w:proofErr w:type="spellEnd"/>
            <w:r w:rsidRPr="00817ECB">
              <w:rPr>
                <w:rFonts w:ascii="GHEA Mariam" w:hAnsi="GHEA Mariam"/>
                <w:szCs w:val="24"/>
              </w:rPr>
              <w:t xml:space="preserve"> </w:t>
            </w:r>
            <w:proofErr w:type="spellStart"/>
            <w:r w:rsidRPr="00817ECB">
              <w:rPr>
                <w:rFonts w:ascii="GHEA Mariam" w:hAnsi="GHEA Mariam"/>
                <w:szCs w:val="24"/>
              </w:rPr>
              <w:t>կանոնադրության</w:t>
            </w:r>
            <w:proofErr w:type="spellEnd"/>
            <w:r w:rsidRPr="00817ECB">
              <w:rPr>
                <w:rFonts w:ascii="GHEA Mariam" w:hAnsi="GHEA Mariam"/>
                <w:szCs w:val="24"/>
              </w:rPr>
              <w:t xml:space="preserve"> </w:t>
            </w:r>
            <w:proofErr w:type="spellStart"/>
            <w:r w:rsidRPr="00817ECB">
              <w:rPr>
                <w:rFonts w:ascii="GHEA Mariam" w:hAnsi="GHEA Mariam"/>
                <w:szCs w:val="24"/>
              </w:rPr>
              <w:t>Գլուխ</w:t>
            </w:r>
            <w:proofErr w:type="spellEnd"/>
            <w:r w:rsidRPr="00817ECB">
              <w:rPr>
                <w:rFonts w:ascii="GHEA Mariam" w:hAnsi="GHEA Mariam"/>
                <w:szCs w:val="24"/>
              </w:rPr>
              <w:t xml:space="preserve"> VII-ի, </w:t>
            </w:r>
            <w:proofErr w:type="spellStart"/>
            <w:r w:rsidRPr="00817ECB">
              <w:rPr>
                <w:rFonts w:ascii="GHEA Mariam" w:hAnsi="GHEA Mariam"/>
                <w:szCs w:val="24"/>
              </w:rPr>
              <w:t>Վարկառուի</w:t>
            </w:r>
            <w:proofErr w:type="spellEnd"/>
            <w:r w:rsidRPr="00817ECB">
              <w:rPr>
                <w:rFonts w:ascii="GHEA Mariam" w:hAnsi="GHEA Mariam"/>
                <w:szCs w:val="24"/>
              </w:rPr>
              <w:t xml:space="preserve"> </w:t>
            </w:r>
            <w:proofErr w:type="spellStart"/>
            <w:r w:rsidRPr="00817ECB">
              <w:rPr>
                <w:rFonts w:ascii="GHEA Mariam" w:hAnsi="GHEA Mariam"/>
                <w:szCs w:val="24"/>
              </w:rPr>
              <w:t>երկիրն</w:t>
            </w:r>
            <w:proofErr w:type="spellEnd"/>
            <w:r w:rsidRPr="00817ECB">
              <w:rPr>
                <w:rFonts w:ascii="GHEA Mariam" w:hAnsi="GHEA Mariam"/>
                <w:szCs w:val="24"/>
              </w:rPr>
              <w:t xml:space="preserve"> </w:t>
            </w:r>
            <w:proofErr w:type="spellStart"/>
            <w:r w:rsidRPr="00817ECB">
              <w:rPr>
                <w:rFonts w:ascii="GHEA Mariam" w:hAnsi="GHEA Mariam"/>
                <w:szCs w:val="24"/>
              </w:rPr>
              <w:t>արգելում</w:t>
            </w:r>
            <w:proofErr w:type="spellEnd"/>
            <w:r w:rsidRPr="00817ECB">
              <w:rPr>
                <w:rFonts w:ascii="GHEA Mariam" w:hAnsi="GHEA Mariam"/>
                <w:szCs w:val="24"/>
              </w:rPr>
              <w:t xml:space="preserve"> է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երկրից</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ներմուծում</w:t>
            </w:r>
            <w:proofErr w:type="spellEnd"/>
            <w:r w:rsidRPr="00817ECB">
              <w:rPr>
                <w:rFonts w:ascii="GHEA Mariam" w:hAnsi="GHEA Mariam"/>
                <w:szCs w:val="24"/>
              </w:rPr>
              <w:t xml:space="preserve"> կամ </w:t>
            </w:r>
            <w:proofErr w:type="spellStart"/>
            <w:r w:rsidRPr="00817ECB">
              <w:rPr>
                <w:rFonts w:ascii="GHEA Mariam" w:hAnsi="GHEA Mariam"/>
                <w:szCs w:val="24"/>
              </w:rPr>
              <w:t>աշխատանքների</w:t>
            </w:r>
            <w:proofErr w:type="spellEnd"/>
            <w:r w:rsidRPr="00817ECB">
              <w:rPr>
                <w:rFonts w:ascii="GHEA Mariam" w:hAnsi="GHEA Mariam"/>
                <w:szCs w:val="24"/>
              </w:rPr>
              <w:t xml:space="preserve"> կամ </w:t>
            </w:r>
            <w:r w:rsidRPr="00817ECB">
              <w:rPr>
                <w:rFonts w:ascii="GHEA Mariam" w:hAnsi="GHEA Mariam"/>
                <w:szCs w:val="24"/>
              </w:rPr>
              <w:lastRenderedPageBreak/>
              <w:t xml:space="preserve">ծառայությունների </w:t>
            </w:r>
            <w:proofErr w:type="spellStart"/>
            <w:r w:rsidRPr="00817ECB">
              <w:rPr>
                <w:rFonts w:ascii="GHEA Mariam" w:hAnsi="GHEA Mariam"/>
                <w:szCs w:val="24"/>
              </w:rPr>
              <w:t>մասով</w:t>
            </w:r>
            <w:proofErr w:type="spellEnd"/>
            <w:r w:rsidRPr="00817ECB">
              <w:rPr>
                <w:rFonts w:ascii="GHEA Mariam" w:hAnsi="GHEA Mariam"/>
                <w:szCs w:val="24"/>
              </w:rPr>
              <w:t xml:space="preserve"> </w:t>
            </w:r>
            <w:proofErr w:type="spellStart"/>
            <w:r w:rsidRPr="00817ECB">
              <w:rPr>
                <w:rFonts w:ascii="GHEA Mariam" w:hAnsi="GHEA Mariam"/>
                <w:szCs w:val="24"/>
              </w:rPr>
              <w:t>պայմանագրերի</w:t>
            </w:r>
            <w:proofErr w:type="spellEnd"/>
            <w:r w:rsidRPr="00817ECB">
              <w:rPr>
                <w:rFonts w:ascii="GHEA Mariam" w:hAnsi="GHEA Mariam"/>
                <w:szCs w:val="24"/>
              </w:rPr>
              <w:t xml:space="preserve"> </w:t>
            </w:r>
            <w:proofErr w:type="spellStart"/>
            <w:r w:rsidRPr="00817ECB">
              <w:rPr>
                <w:rFonts w:ascii="GHEA Mariam" w:hAnsi="GHEA Mariam"/>
                <w:szCs w:val="24"/>
              </w:rPr>
              <w:t>կնքում</w:t>
            </w:r>
            <w:proofErr w:type="spellEnd"/>
            <w:r w:rsidRPr="00817ECB">
              <w:rPr>
                <w:rFonts w:ascii="GHEA Mariam" w:hAnsi="GHEA Mariam"/>
                <w:szCs w:val="24"/>
              </w:rPr>
              <w:t xml:space="preserve">, կամ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վճարում</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երկիր</w:t>
            </w:r>
            <w:proofErr w:type="spellEnd"/>
            <w:r w:rsidRPr="00817ECB">
              <w:rPr>
                <w:rFonts w:ascii="GHEA Mariam" w:hAnsi="GHEA Mariam"/>
                <w:szCs w:val="24"/>
              </w:rPr>
              <w:t xml:space="preserve"> կամ </w:t>
            </w:r>
            <w:proofErr w:type="spellStart"/>
            <w:r w:rsidRPr="00817ECB">
              <w:rPr>
                <w:rFonts w:ascii="GHEA Mariam" w:hAnsi="GHEA Mariam"/>
                <w:szCs w:val="24"/>
              </w:rPr>
              <w:t>տվյալ</w:t>
            </w:r>
            <w:proofErr w:type="spellEnd"/>
            <w:r w:rsidRPr="00817ECB">
              <w:rPr>
                <w:rFonts w:ascii="GHEA Mariam" w:hAnsi="GHEA Mariam"/>
                <w:szCs w:val="24"/>
              </w:rPr>
              <w:t xml:space="preserve"> </w:t>
            </w:r>
            <w:proofErr w:type="spellStart"/>
            <w:r w:rsidRPr="00817ECB">
              <w:rPr>
                <w:rFonts w:ascii="GHEA Mariam" w:hAnsi="GHEA Mariam"/>
                <w:szCs w:val="24"/>
              </w:rPr>
              <w:t>երկրի</w:t>
            </w:r>
            <w:proofErr w:type="spellEnd"/>
            <w:r w:rsidRPr="00817ECB">
              <w:rPr>
                <w:rFonts w:ascii="GHEA Mariam" w:hAnsi="GHEA Mariam"/>
                <w:szCs w:val="24"/>
              </w:rPr>
              <w:t xml:space="preserve"> </w:t>
            </w:r>
            <w:proofErr w:type="spellStart"/>
            <w:r w:rsidRPr="00817ECB">
              <w:rPr>
                <w:rFonts w:ascii="GHEA Mariam" w:hAnsi="GHEA Mariam"/>
                <w:szCs w:val="24"/>
              </w:rPr>
              <w:t>անձի</w:t>
            </w:r>
            <w:proofErr w:type="spellEnd"/>
            <w:r w:rsidRPr="00817ECB">
              <w:rPr>
                <w:rFonts w:ascii="GHEA Mariam" w:hAnsi="GHEA Mariam"/>
                <w:szCs w:val="24"/>
              </w:rPr>
              <w:t xml:space="preserve"> կամ </w:t>
            </w:r>
            <w:proofErr w:type="spellStart"/>
            <w:r w:rsidRPr="00817ECB">
              <w:rPr>
                <w:rFonts w:ascii="GHEA Mariam" w:hAnsi="GHEA Mariam"/>
                <w:szCs w:val="24"/>
              </w:rPr>
              <w:t>սուբյեկտի</w:t>
            </w:r>
            <w:proofErr w:type="spellEnd"/>
            <w:r w:rsidRPr="00817ECB">
              <w:rPr>
                <w:rFonts w:ascii="GHEA Mariam" w:hAnsi="GHEA Mariam"/>
                <w:szCs w:val="24"/>
              </w:rPr>
              <w:t>:</w:t>
            </w:r>
          </w:p>
          <w:p w14:paraId="30635083" w14:textId="77777777" w:rsidR="00FD6404" w:rsidRPr="00817ECB" w:rsidRDefault="00827BB0" w:rsidP="0094065A">
            <w:pPr>
              <w:pStyle w:val="Sub-ClauseText"/>
              <w:numPr>
                <w:ilvl w:val="1"/>
                <w:numId w:val="56"/>
              </w:numPr>
              <w:spacing w:before="0" w:after="240"/>
              <w:ind w:left="612" w:hanging="612"/>
              <w:rPr>
                <w:rFonts w:ascii="GHEA Mariam" w:hAnsi="GHEA Mariam"/>
                <w:spacing w:val="0"/>
                <w:szCs w:val="24"/>
              </w:rPr>
            </w:pPr>
            <w:proofErr w:type="spellStart"/>
            <w:r w:rsidRPr="00817ECB">
              <w:rPr>
                <w:rFonts w:ascii="GHEA Mariam" w:hAnsi="GHEA Mariam"/>
                <w:szCs w:val="24"/>
              </w:rPr>
              <w:t>Հայտատուն</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ապահովի</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համար </w:t>
            </w:r>
            <w:proofErr w:type="spellStart"/>
            <w:r w:rsidRPr="00817ECB">
              <w:rPr>
                <w:rFonts w:ascii="GHEA Mariam" w:hAnsi="GHEA Mariam"/>
                <w:szCs w:val="24"/>
              </w:rPr>
              <w:t>ընդունելի</w:t>
            </w:r>
            <w:proofErr w:type="spellEnd"/>
            <w:r w:rsidRPr="00817ECB">
              <w:rPr>
                <w:rFonts w:ascii="GHEA Mariam" w:hAnsi="GHEA Mariam"/>
                <w:szCs w:val="24"/>
              </w:rPr>
              <w:t xml:space="preserve"> </w:t>
            </w:r>
            <w:proofErr w:type="spellStart"/>
            <w:r w:rsidRPr="00817ECB">
              <w:rPr>
                <w:rFonts w:ascii="GHEA Mariam" w:hAnsi="GHEA Mariam"/>
                <w:szCs w:val="24"/>
              </w:rPr>
              <w:t>բավարար</w:t>
            </w:r>
            <w:proofErr w:type="spellEnd"/>
            <w:r w:rsidRPr="00817ECB">
              <w:rPr>
                <w:rFonts w:ascii="GHEA Mariam" w:hAnsi="GHEA Mariam"/>
                <w:szCs w:val="24"/>
              </w:rPr>
              <w:t xml:space="preserve"> </w:t>
            </w:r>
            <w:proofErr w:type="spellStart"/>
            <w:r w:rsidRPr="00817ECB">
              <w:rPr>
                <w:rFonts w:ascii="GHEA Mariam" w:hAnsi="GHEA Mariam"/>
                <w:szCs w:val="24"/>
              </w:rPr>
              <w:t>ապացույցներ</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կողմից </w:t>
            </w:r>
            <w:proofErr w:type="spellStart"/>
            <w:r w:rsidRPr="00817ECB">
              <w:rPr>
                <w:rFonts w:ascii="GHEA Mariam" w:hAnsi="GHEA Mariam"/>
                <w:szCs w:val="24"/>
              </w:rPr>
              <w:t>համապատասխան</w:t>
            </w:r>
            <w:proofErr w:type="spellEnd"/>
            <w:r w:rsidRPr="00817ECB">
              <w:rPr>
                <w:rFonts w:ascii="GHEA Mariam" w:hAnsi="GHEA Mariam"/>
                <w:szCs w:val="24"/>
              </w:rPr>
              <w:t xml:space="preserve"> </w:t>
            </w:r>
            <w:proofErr w:type="spellStart"/>
            <w:r w:rsidRPr="00817ECB">
              <w:rPr>
                <w:rFonts w:ascii="GHEA Mariam" w:hAnsi="GHEA Mariam"/>
                <w:szCs w:val="24"/>
              </w:rPr>
              <w:t>խնդրանք</w:t>
            </w:r>
            <w:proofErr w:type="spellEnd"/>
            <w:r w:rsidRPr="00817ECB">
              <w:rPr>
                <w:rFonts w:ascii="GHEA Mariam" w:hAnsi="GHEA Mariam"/>
                <w:szCs w:val="24"/>
              </w:rPr>
              <w:t xml:space="preserve"> </w:t>
            </w:r>
            <w:proofErr w:type="spellStart"/>
            <w:r w:rsidRPr="00817ECB">
              <w:rPr>
                <w:rFonts w:ascii="GHEA Mariam" w:hAnsi="GHEA Mariam"/>
                <w:szCs w:val="24"/>
              </w:rPr>
              <w:t>ներկայացնելու</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w:t>
            </w:r>
          </w:p>
        </w:tc>
      </w:tr>
      <w:tr w:rsidR="00455149" w:rsidRPr="002A5C0A" w14:paraId="6E3C64F3" w14:textId="77777777" w:rsidTr="00817ECB">
        <w:trPr>
          <w:gridAfter w:val="1"/>
          <w:wAfter w:w="270" w:type="dxa"/>
        </w:trPr>
        <w:tc>
          <w:tcPr>
            <w:tcW w:w="2520" w:type="dxa"/>
          </w:tcPr>
          <w:p w14:paraId="4838AC81" w14:textId="77777777" w:rsidR="00455149" w:rsidRPr="00817ECB" w:rsidRDefault="00604620">
            <w:pPr>
              <w:pStyle w:val="Sec1-Clauses"/>
              <w:spacing w:before="0" w:after="200"/>
              <w:rPr>
                <w:rFonts w:ascii="GHEA Mariam" w:hAnsi="GHEA Mariam"/>
                <w:szCs w:val="24"/>
                <w:lang w:val="hy-AM"/>
              </w:rPr>
            </w:pPr>
            <w:bookmarkStart w:id="39" w:name="_Toc438438824"/>
            <w:bookmarkStart w:id="40" w:name="_Toc438532568"/>
            <w:bookmarkStart w:id="41" w:name="_Toc438733968"/>
            <w:bookmarkStart w:id="42" w:name="_Toc438907009"/>
            <w:bookmarkStart w:id="43" w:name="_Toc438907208"/>
            <w:bookmarkStart w:id="44" w:name="_Toc482200485"/>
            <w:r w:rsidRPr="002A5C0A">
              <w:rPr>
                <w:rFonts w:ascii="GHEA Mariam" w:hAnsi="GHEA Mariam"/>
                <w:szCs w:val="24"/>
                <w:lang w:val="hy-AM"/>
              </w:rPr>
              <w:lastRenderedPageBreak/>
              <w:t xml:space="preserve"> </w:t>
            </w:r>
            <w:bookmarkStart w:id="45" w:name="_Toc503779926"/>
            <w:r w:rsidR="00ED1CD5" w:rsidRPr="00817ECB">
              <w:rPr>
                <w:rFonts w:ascii="GHEA Mariam" w:hAnsi="GHEA Mariam"/>
                <w:szCs w:val="24"/>
                <w:lang w:val="hy-AM"/>
              </w:rPr>
              <w:t>5.</w:t>
            </w:r>
            <w:r w:rsidR="00652EBF" w:rsidRPr="00817ECB">
              <w:rPr>
                <w:rFonts w:ascii="GHEA Mariam" w:hAnsi="GHEA Mariam"/>
                <w:szCs w:val="24"/>
                <w:lang w:val="hy-AM"/>
              </w:rPr>
              <w:tab/>
            </w:r>
            <w:bookmarkStart w:id="46" w:name="_Toc381360076"/>
            <w:r w:rsidR="00FE3E80" w:rsidRPr="00817ECB">
              <w:rPr>
                <w:rFonts w:ascii="GHEA Mariam" w:hAnsi="GHEA Mariam"/>
                <w:szCs w:val="24"/>
                <w:lang w:val="hy-AM"/>
              </w:rPr>
              <w:t>Ընդունելի ապրանքներ և հարակից ծառայություններ</w:t>
            </w:r>
            <w:bookmarkEnd w:id="39"/>
            <w:bookmarkEnd w:id="40"/>
            <w:bookmarkEnd w:id="41"/>
            <w:bookmarkEnd w:id="42"/>
            <w:bookmarkEnd w:id="43"/>
            <w:bookmarkEnd w:id="44"/>
            <w:bookmarkEnd w:id="45"/>
            <w:bookmarkEnd w:id="46"/>
          </w:p>
        </w:tc>
        <w:tc>
          <w:tcPr>
            <w:tcW w:w="7110" w:type="dxa"/>
            <w:tcBorders>
              <w:bottom w:val="nil"/>
            </w:tcBorders>
          </w:tcPr>
          <w:p w14:paraId="413EA635" w14:textId="77777777" w:rsidR="00EA6FBA" w:rsidRPr="00817ECB" w:rsidRDefault="00EA6FBA" w:rsidP="00A4011F">
            <w:pPr>
              <w:pStyle w:val="Sub-ClauseText"/>
              <w:numPr>
                <w:ilvl w:val="1"/>
                <w:numId w:val="11"/>
              </w:numPr>
              <w:spacing w:before="0" w:after="200"/>
              <w:ind w:left="605" w:hanging="605"/>
              <w:rPr>
                <w:rFonts w:ascii="GHEA Mariam" w:hAnsi="GHEA Mariam"/>
                <w:spacing w:val="0"/>
                <w:szCs w:val="24"/>
                <w:lang w:val="hy-AM"/>
              </w:rPr>
            </w:pPr>
            <w:r w:rsidRPr="00817ECB">
              <w:rPr>
                <w:rFonts w:ascii="GHEA Mariam" w:hAnsi="GHEA Mariam"/>
                <w:spacing w:val="0"/>
                <w:szCs w:val="24"/>
                <w:lang w:val="hy-AM"/>
              </w:rPr>
              <w:t>Բանկի կողմից ֆինանսավորվող և Պայմանագրի շրջանակներում ձեռք բերվող բոլոր ապրանքները և տրամադրվող ծառայությունները ծագումով կարող են լինել ցանկացած երկրից` համաձայն Մասի V-ի, Ընդունելի երկրներ:</w:t>
            </w:r>
          </w:p>
          <w:p w14:paraId="1B7B14D3" w14:textId="77777777" w:rsidR="00653467" w:rsidRPr="00817ECB" w:rsidRDefault="00653467" w:rsidP="00A4011F">
            <w:pPr>
              <w:pStyle w:val="Sub-ClauseText"/>
              <w:numPr>
                <w:ilvl w:val="1"/>
                <w:numId w:val="11"/>
              </w:numPr>
              <w:spacing w:before="0" w:after="200"/>
              <w:ind w:left="605" w:hanging="605"/>
              <w:rPr>
                <w:rFonts w:ascii="GHEA Mariam" w:hAnsi="GHEA Mariam"/>
                <w:spacing w:val="0"/>
                <w:szCs w:val="24"/>
                <w:lang w:val="hy-AM"/>
              </w:rPr>
            </w:pPr>
            <w:r w:rsidRPr="00817ECB">
              <w:rPr>
                <w:rFonts w:ascii="GHEA Mariam" w:hAnsi="GHEA Mariam"/>
                <w:spacing w:val="0"/>
                <w:szCs w:val="24"/>
                <w:lang w:val="hy-AM"/>
              </w:rPr>
              <w:t>Այս դրույթի նպատակների համար «ապրանք» տերմինի մեջ ներառվում են հումքը, սարքավորումները և արդյունաբերական արտադրանքները, իսկ «հարակից ծառայություններ» տերմինը ներառում է այնպիսի ծառայություններ ինչպիսին են ապահովագրումը, տեղադրումը, ուսուցումը և նախնական սպասարկումը:</w:t>
            </w:r>
          </w:p>
          <w:p w14:paraId="5BDAA6C3" w14:textId="32403C65" w:rsidR="00455149" w:rsidRPr="00817ECB" w:rsidRDefault="00522F1D" w:rsidP="00A4011F">
            <w:pPr>
              <w:pStyle w:val="Sub-ClauseText"/>
              <w:numPr>
                <w:ilvl w:val="1"/>
                <w:numId w:val="11"/>
              </w:numPr>
              <w:spacing w:before="0" w:after="200"/>
              <w:ind w:left="605" w:hanging="605"/>
              <w:rPr>
                <w:rFonts w:ascii="GHEA Mariam" w:hAnsi="GHEA Mariam"/>
                <w:spacing w:val="0"/>
                <w:szCs w:val="24"/>
                <w:lang w:val="hy-AM"/>
              </w:rPr>
            </w:pPr>
            <w:r w:rsidRPr="00817ECB">
              <w:rPr>
                <w:rFonts w:ascii="GHEA Mariam" w:hAnsi="GHEA Mariam"/>
                <w:szCs w:val="24"/>
                <w:lang w:val="hy-AM"/>
              </w:rPr>
              <w:t>«Ծագում» տերմինը նշանակում է այն երկիրը, որտեղ ապրանքները արդյունահանվում, աճեցվում, արտադրվում կամ մշակվում են, կամ որտեղ, արտադրության, մշակման կամ բաղադրամասերի հավաքման միջոցով ստեղծվում է նոր առևտրայնորեն ճանաչված ապրանք, որն իր հիմնական բնութագրերով էապես տարբերվում է իր բաղադրամասերից:</w:t>
            </w:r>
          </w:p>
        </w:tc>
      </w:tr>
      <w:tr w:rsidR="00455149" w:rsidRPr="002A5C0A" w14:paraId="3C4DCA6D" w14:textId="77777777" w:rsidTr="00817ECB">
        <w:trPr>
          <w:gridAfter w:val="1"/>
          <w:wAfter w:w="270" w:type="dxa"/>
        </w:trPr>
        <w:tc>
          <w:tcPr>
            <w:tcW w:w="2520" w:type="dxa"/>
          </w:tcPr>
          <w:p w14:paraId="1DF99D83" w14:textId="77777777" w:rsidR="00455149" w:rsidRPr="00817ECB" w:rsidRDefault="00455149">
            <w:pPr>
              <w:pStyle w:val="Heading1-Clausename"/>
              <w:tabs>
                <w:tab w:val="clear" w:pos="360"/>
              </w:tabs>
              <w:spacing w:before="0" w:after="200"/>
              <w:ind w:left="0" w:firstLine="0"/>
              <w:rPr>
                <w:rFonts w:ascii="GHEA Mariam" w:hAnsi="GHEA Mariam"/>
                <w:szCs w:val="24"/>
                <w:lang w:val="hy-AM"/>
              </w:rPr>
            </w:pPr>
          </w:p>
        </w:tc>
        <w:tc>
          <w:tcPr>
            <w:tcW w:w="7110" w:type="dxa"/>
          </w:tcPr>
          <w:p w14:paraId="0C1C7F56" w14:textId="77777777" w:rsidR="00455149" w:rsidRPr="00817ECB" w:rsidRDefault="006B5600" w:rsidP="002373F0">
            <w:pPr>
              <w:pStyle w:val="BodyText2"/>
              <w:spacing w:before="0" w:after="200"/>
              <w:rPr>
                <w:rFonts w:ascii="GHEA Mariam" w:hAnsi="GHEA Mariam"/>
                <w:sz w:val="24"/>
                <w:szCs w:val="24"/>
              </w:rPr>
            </w:pPr>
            <w:bookmarkStart w:id="47" w:name="_Toc381360077"/>
            <w:bookmarkStart w:id="48" w:name="_Toc482200486"/>
            <w:bookmarkStart w:id="49" w:name="_Toc503779927"/>
            <w:r w:rsidRPr="00817ECB">
              <w:rPr>
                <w:rFonts w:ascii="GHEA Mariam" w:hAnsi="GHEA Mariam"/>
                <w:sz w:val="24"/>
                <w:szCs w:val="24"/>
              </w:rPr>
              <w:t xml:space="preserve">Բ. </w:t>
            </w:r>
            <w:proofErr w:type="spellStart"/>
            <w:r w:rsidRPr="00817ECB">
              <w:rPr>
                <w:rFonts w:ascii="GHEA Mariam" w:hAnsi="GHEA Mariam"/>
                <w:sz w:val="24"/>
                <w:szCs w:val="24"/>
              </w:rPr>
              <w:t>Մրցութային</w:t>
            </w:r>
            <w:proofErr w:type="spellEnd"/>
            <w:r w:rsidRPr="00817ECB">
              <w:rPr>
                <w:rFonts w:ascii="GHEA Mariam" w:hAnsi="GHEA Mariam"/>
                <w:sz w:val="24"/>
                <w:szCs w:val="24"/>
              </w:rPr>
              <w:t xml:space="preserve"> </w:t>
            </w:r>
            <w:proofErr w:type="spellStart"/>
            <w:r w:rsidRPr="00817ECB">
              <w:rPr>
                <w:rFonts w:ascii="GHEA Mariam" w:hAnsi="GHEA Mariam"/>
                <w:sz w:val="24"/>
                <w:szCs w:val="24"/>
              </w:rPr>
              <w:t>փաստաթղթերի</w:t>
            </w:r>
            <w:proofErr w:type="spellEnd"/>
            <w:r w:rsidRPr="00817ECB">
              <w:rPr>
                <w:rFonts w:ascii="GHEA Mariam" w:hAnsi="GHEA Mariam"/>
                <w:sz w:val="24"/>
                <w:szCs w:val="24"/>
              </w:rPr>
              <w:t xml:space="preserve"> </w:t>
            </w:r>
            <w:proofErr w:type="spellStart"/>
            <w:r w:rsidRPr="00817ECB">
              <w:rPr>
                <w:rFonts w:ascii="GHEA Mariam" w:hAnsi="GHEA Mariam"/>
                <w:sz w:val="24"/>
                <w:szCs w:val="24"/>
              </w:rPr>
              <w:t>բովանդակություն</w:t>
            </w:r>
            <w:bookmarkEnd w:id="47"/>
            <w:bookmarkEnd w:id="48"/>
            <w:bookmarkEnd w:id="49"/>
            <w:proofErr w:type="spellEnd"/>
          </w:p>
        </w:tc>
      </w:tr>
      <w:tr w:rsidR="00455149" w:rsidRPr="002A5C0A" w14:paraId="3EFF1531" w14:textId="77777777" w:rsidTr="00817ECB">
        <w:trPr>
          <w:gridAfter w:val="1"/>
          <w:wAfter w:w="270" w:type="dxa"/>
        </w:trPr>
        <w:tc>
          <w:tcPr>
            <w:tcW w:w="2520" w:type="dxa"/>
          </w:tcPr>
          <w:p w14:paraId="0F5B9CAE" w14:textId="77777777" w:rsidR="006B5600" w:rsidRPr="00817ECB" w:rsidRDefault="00ED1CD5" w:rsidP="006B5600">
            <w:pPr>
              <w:pStyle w:val="Sec1-Clauses"/>
              <w:tabs>
                <w:tab w:val="clear" w:pos="360"/>
                <w:tab w:val="num" w:pos="0"/>
              </w:tabs>
              <w:spacing w:before="0" w:after="200"/>
              <w:rPr>
                <w:rFonts w:ascii="GHEA Mariam" w:hAnsi="GHEA Mariam"/>
                <w:szCs w:val="24"/>
              </w:rPr>
            </w:pPr>
            <w:bookmarkStart w:id="50" w:name="_Toc438532572"/>
            <w:bookmarkStart w:id="51" w:name="_Toc482200487"/>
            <w:bookmarkStart w:id="52" w:name="_Toc503779928"/>
            <w:bookmarkStart w:id="53" w:name="_Toc438438826"/>
            <w:bookmarkStart w:id="54" w:name="_Toc438532574"/>
            <w:bookmarkStart w:id="55" w:name="_Toc438733970"/>
            <w:bookmarkStart w:id="56" w:name="_Toc438907010"/>
            <w:bookmarkStart w:id="57" w:name="_Toc438907209"/>
            <w:bookmarkEnd w:id="50"/>
            <w:r w:rsidRPr="00817ECB">
              <w:rPr>
                <w:rFonts w:ascii="GHEA Mariam" w:hAnsi="GHEA Mariam"/>
                <w:szCs w:val="24"/>
              </w:rPr>
              <w:t>6.</w:t>
            </w:r>
            <w:r w:rsidR="00652EBF" w:rsidRPr="00817ECB">
              <w:rPr>
                <w:rFonts w:ascii="GHEA Mariam" w:hAnsi="GHEA Mariam"/>
                <w:szCs w:val="24"/>
              </w:rPr>
              <w:tab/>
            </w:r>
            <w:bookmarkStart w:id="58" w:name="_Toc381360078"/>
            <w:proofErr w:type="spellStart"/>
            <w:r w:rsidR="006B5600" w:rsidRPr="00817ECB">
              <w:rPr>
                <w:rFonts w:ascii="GHEA Mariam" w:hAnsi="GHEA Mariam"/>
                <w:szCs w:val="24"/>
              </w:rPr>
              <w:t>Մրցութային</w:t>
            </w:r>
            <w:bookmarkEnd w:id="51"/>
            <w:bookmarkEnd w:id="52"/>
            <w:proofErr w:type="spellEnd"/>
          </w:p>
          <w:p w14:paraId="489673F6" w14:textId="77777777" w:rsidR="006B5600" w:rsidRPr="00817ECB" w:rsidRDefault="006B5600" w:rsidP="006B5600">
            <w:pPr>
              <w:pStyle w:val="Sec1-Clauses"/>
              <w:tabs>
                <w:tab w:val="clear" w:pos="360"/>
                <w:tab w:val="num" w:pos="0"/>
              </w:tabs>
              <w:spacing w:before="0" w:after="200"/>
              <w:ind w:left="0" w:firstLine="0"/>
              <w:rPr>
                <w:rFonts w:ascii="GHEA Mariam" w:hAnsi="GHEA Mariam"/>
                <w:szCs w:val="24"/>
              </w:rPr>
            </w:pPr>
            <w:bookmarkStart w:id="59" w:name="_Toc482200488"/>
            <w:bookmarkStart w:id="60" w:name="_Toc428292882"/>
            <w:bookmarkStart w:id="61" w:name="_Toc503779929"/>
            <w:proofErr w:type="spellStart"/>
            <w:r w:rsidRPr="00817ECB">
              <w:rPr>
                <w:rFonts w:ascii="GHEA Mariam" w:hAnsi="GHEA Mariam"/>
                <w:szCs w:val="24"/>
              </w:rPr>
              <w:t>փաստաթղթերի</w:t>
            </w:r>
            <w:proofErr w:type="spellEnd"/>
            <w:r w:rsidRPr="00817ECB">
              <w:rPr>
                <w:rFonts w:ascii="GHEA Mariam" w:hAnsi="GHEA Mariam"/>
                <w:szCs w:val="24"/>
              </w:rPr>
              <w:t xml:space="preserve"> </w:t>
            </w:r>
            <w:proofErr w:type="spellStart"/>
            <w:r w:rsidRPr="00817ECB">
              <w:rPr>
                <w:rFonts w:ascii="GHEA Mariam" w:hAnsi="GHEA Mariam"/>
                <w:szCs w:val="24"/>
              </w:rPr>
              <w:t>մասեր</w:t>
            </w:r>
            <w:bookmarkEnd w:id="58"/>
            <w:bookmarkEnd w:id="59"/>
            <w:bookmarkEnd w:id="60"/>
            <w:bookmarkEnd w:id="61"/>
            <w:proofErr w:type="spellEnd"/>
          </w:p>
          <w:p w14:paraId="4EEB7969" w14:textId="77777777" w:rsidR="00455149" w:rsidRPr="00817ECB" w:rsidRDefault="00455149">
            <w:pPr>
              <w:pStyle w:val="Sec1-Clauses"/>
              <w:spacing w:before="0" w:after="200"/>
              <w:rPr>
                <w:rFonts w:ascii="GHEA Mariam" w:hAnsi="GHEA Mariam"/>
                <w:szCs w:val="24"/>
              </w:rPr>
            </w:pPr>
          </w:p>
          <w:bookmarkEnd w:id="53"/>
          <w:bookmarkEnd w:id="54"/>
          <w:bookmarkEnd w:id="55"/>
          <w:bookmarkEnd w:id="56"/>
          <w:bookmarkEnd w:id="57"/>
          <w:p w14:paraId="3A9D9134" w14:textId="77777777" w:rsidR="00455149" w:rsidRPr="00817ECB" w:rsidRDefault="00455149">
            <w:pPr>
              <w:pStyle w:val="i"/>
              <w:keepNext/>
              <w:suppressAutoHyphens w:val="0"/>
              <w:spacing w:after="200"/>
              <w:rPr>
                <w:rFonts w:ascii="GHEA Mariam" w:hAnsi="GHEA Mariam"/>
                <w:szCs w:val="24"/>
              </w:rPr>
            </w:pPr>
          </w:p>
        </w:tc>
        <w:tc>
          <w:tcPr>
            <w:tcW w:w="7110" w:type="dxa"/>
          </w:tcPr>
          <w:p w14:paraId="49D84C7C" w14:textId="0F90C08D" w:rsidR="00796F68" w:rsidRPr="00817ECB" w:rsidRDefault="00796F68" w:rsidP="0020365E">
            <w:pPr>
              <w:pStyle w:val="Sub-ClauseText"/>
              <w:spacing w:before="0" w:after="200"/>
              <w:ind w:left="605"/>
              <w:rPr>
                <w:rFonts w:ascii="GHEA Mariam" w:hAnsi="GHEA Mariam"/>
                <w:spacing w:val="0"/>
                <w:szCs w:val="24"/>
              </w:rPr>
            </w:pPr>
            <w:proofErr w:type="spellStart"/>
            <w:r w:rsidRPr="00817ECB">
              <w:rPr>
                <w:rFonts w:ascii="GHEA Mariam" w:hAnsi="GHEA Mariam"/>
                <w:szCs w:val="24"/>
              </w:rPr>
              <w:t>Մրցութային</w:t>
            </w:r>
            <w:proofErr w:type="spellEnd"/>
            <w:r w:rsidRPr="00817ECB">
              <w:rPr>
                <w:rFonts w:ascii="GHEA Mariam" w:hAnsi="GHEA Mariam"/>
                <w:szCs w:val="24"/>
              </w:rPr>
              <w:t xml:space="preserve"> </w:t>
            </w:r>
            <w:proofErr w:type="spellStart"/>
            <w:r w:rsidRPr="00817ECB">
              <w:rPr>
                <w:rFonts w:ascii="GHEA Mariam" w:hAnsi="GHEA Mariam"/>
                <w:szCs w:val="24"/>
              </w:rPr>
              <w:t>Փաստաթղթերը</w:t>
            </w:r>
            <w:proofErr w:type="spellEnd"/>
            <w:r w:rsidRPr="00817ECB">
              <w:rPr>
                <w:rFonts w:ascii="GHEA Mariam" w:hAnsi="GHEA Mariam"/>
                <w:szCs w:val="24"/>
              </w:rPr>
              <w:t xml:space="preserve"> </w:t>
            </w:r>
            <w:proofErr w:type="spellStart"/>
            <w:r w:rsidRPr="00817ECB">
              <w:rPr>
                <w:rFonts w:ascii="GHEA Mariam" w:hAnsi="GHEA Mariam"/>
                <w:szCs w:val="24"/>
              </w:rPr>
              <w:t>բաղկացած</w:t>
            </w:r>
            <w:proofErr w:type="spellEnd"/>
            <w:r w:rsidRPr="00817ECB">
              <w:rPr>
                <w:rFonts w:ascii="GHEA Mariam" w:hAnsi="GHEA Mariam"/>
                <w:szCs w:val="24"/>
              </w:rPr>
              <w:t xml:space="preserve">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Մասեր</w:t>
            </w:r>
            <w:proofErr w:type="spellEnd"/>
            <w:r w:rsidRPr="00817ECB">
              <w:rPr>
                <w:rFonts w:ascii="GHEA Mariam" w:hAnsi="GHEA Mariam"/>
                <w:szCs w:val="24"/>
              </w:rPr>
              <w:t xml:space="preserve"> 1-ից</w:t>
            </w:r>
            <w:r w:rsidR="008814F7" w:rsidRPr="002A5C0A">
              <w:rPr>
                <w:rFonts w:ascii="GHEA Mariam" w:hAnsi="GHEA Mariam" w:cs="Sylfaen"/>
                <w:szCs w:val="24"/>
              </w:rPr>
              <w:t xml:space="preserve"> և</w:t>
            </w:r>
            <w:r w:rsidRPr="00817ECB">
              <w:rPr>
                <w:rFonts w:ascii="GHEA Mariam" w:hAnsi="GHEA Mariam"/>
                <w:szCs w:val="24"/>
              </w:rPr>
              <w:t xml:space="preserve"> 2-ից, </w:t>
            </w:r>
            <w:proofErr w:type="spellStart"/>
            <w:r w:rsidRPr="00817ECB">
              <w:rPr>
                <w:rFonts w:ascii="GHEA Mariam" w:hAnsi="GHEA Mariam"/>
                <w:szCs w:val="24"/>
              </w:rPr>
              <w:t>որոնք</w:t>
            </w:r>
            <w:proofErr w:type="spellEnd"/>
            <w:r w:rsidRPr="00817ECB">
              <w:rPr>
                <w:rFonts w:ascii="GHEA Mariam" w:hAnsi="GHEA Mariam"/>
                <w:szCs w:val="24"/>
              </w:rPr>
              <w:t xml:space="preserve"> </w:t>
            </w:r>
            <w:proofErr w:type="spellStart"/>
            <w:r w:rsidRPr="00817ECB">
              <w:rPr>
                <w:rFonts w:ascii="GHEA Mariam" w:hAnsi="GHEA Mariam"/>
                <w:szCs w:val="24"/>
              </w:rPr>
              <w:t>ներառում</w:t>
            </w:r>
            <w:proofErr w:type="spellEnd"/>
            <w:r w:rsidRPr="00817ECB">
              <w:rPr>
                <w:rFonts w:ascii="GHEA Mariam" w:hAnsi="GHEA Mariam"/>
                <w:szCs w:val="24"/>
              </w:rPr>
              <w:t xml:space="preserve">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ստորև</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Բաժինները</w:t>
            </w:r>
            <w:proofErr w:type="spellEnd"/>
            <w:r w:rsidRPr="00817ECB">
              <w:rPr>
                <w:rFonts w:ascii="GHEA Mariam" w:hAnsi="GHEA Mariam"/>
                <w:szCs w:val="24"/>
              </w:rPr>
              <w:t xml:space="preserve"> և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մեկնաբանվեն</w:t>
            </w:r>
            <w:proofErr w:type="spellEnd"/>
            <w:r w:rsidRPr="00817ECB">
              <w:rPr>
                <w:rFonts w:ascii="GHEA Mariam" w:hAnsi="GHEA Mariam"/>
                <w:szCs w:val="24"/>
              </w:rPr>
              <w:t xml:space="preserve"> ՏՄՄ </w:t>
            </w:r>
            <w:proofErr w:type="spellStart"/>
            <w:r w:rsidRPr="00817ECB">
              <w:rPr>
                <w:rFonts w:ascii="GHEA Mariam" w:hAnsi="GHEA Mariam"/>
                <w:szCs w:val="24"/>
              </w:rPr>
              <w:t>դրույթ</w:t>
            </w:r>
            <w:proofErr w:type="spellEnd"/>
            <w:r w:rsidRPr="00817ECB">
              <w:rPr>
                <w:rFonts w:ascii="GHEA Mariam" w:hAnsi="GHEA Mariam"/>
                <w:szCs w:val="24"/>
              </w:rPr>
              <w:t xml:space="preserve"> 8-ի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թողարկված</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Հավելվածի</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համատեղ</w:t>
            </w:r>
            <w:proofErr w:type="spellEnd"/>
            <w:r w:rsidRPr="00817ECB">
              <w:rPr>
                <w:rFonts w:ascii="GHEA Mariam" w:hAnsi="GHEA Mariam"/>
                <w:szCs w:val="24"/>
              </w:rPr>
              <w:t>:</w:t>
            </w:r>
          </w:p>
          <w:p w14:paraId="09FB0DA9" w14:textId="77777777" w:rsidR="000F08AA" w:rsidRPr="00817ECB" w:rsidRDefault="00EF7A43" w:rsidP="000F08AA">
            <w:pPr>
              <w:tabs>
                <w:tab w:val="left" w:pos="1152"/>
                <w:tab w:val="left" w:pos="2502"/>
              </w:tabs>
              <w:spacing w:after="200"/>
              <w:ind w:left="612"/>
              <w:rPr>
                <w:rFonts w:ascii="GHEA Mariam" w:hAnsi="GHEA Mariam"/>
                <w:b/>
                <w:szCs w:val="24"/>
              </w:rPr>
            </w:pPr>
            <w:proofErr w:type="spellStart"/>
            <w:r w:rsidRPr="00817ECB">
              <w:rPr>
                <w:rFonts w:ascii="GHEA Mariam" w:hAnsi="GHEA Mariam"/>
                <w:b/>
                <w:szCs w:val="24"/>
              </w:rPr>
              <w:t>Մաս</w:t>
            </w:r>
            <w:proofErr w:type="spellEnd"/>
            <w:r w:rsidR="00796F68" w:rsidRPr="00817ECB">
              <w:rPr>
                <w:rFonts w:ascii="GHEA Mariam" w:hAnsi="GHEA Mariam"/>
                <w:b/>
                <w:szCs w:val="24"/>
              </w:rPr>
              <w:t xml:space="preserve"> </w:t>
            </w:r>
            <w:r w:rsidR="000F08AA" w:rsidRPr="00817ECB">
              <w:rPr>
                <w:rFonts w:ascii="GHEA Mariam" w:hAnsi="GHEA Mariam"/>
                <w:b/>
                <w:szCs w:val="24"/>
              </w:rPr>
              <w:t>1</w:t>
            </w:r>
          </w:p>
          <w:p w14:paraId="7F47D359" w14:textId="77777777" w:rsidR="00455149" w:rsidRPr="00817ECB" w:rsidRDefault="00796F68" w:rsidP="00817ECB">
            <w:pPr>
              <w:pStyle w:val="ListParagraph"/>
              <w:numPr>
                <w:ilvl w:val="0"/>
                <w:numId w:val="2"/>
              </w:numPr>
              <w:tabs>
                <w:tab w:val="left" w:pos="1065"/>
                <w:tab w:val="left" w:pos="2502"/>
              </w:tabs>
              <w:spacing w:after="200"/>
              <w:ind w:left="1044"/>
              <w:rPr>
                <w:rFonts w:ascii="GHEA Mariam" w:hAnsi="GHEA Mariam"/>
                <w:szCs w:val="24"/>
                <w:lang w:val="en-US"/>
              </w:rPr>
            </w:pPr>
            <w:proofErr w:type="spellStart"/>
            <w:r w:rsidRPr="00817ECB">
              <w:rPr>
                <w:rFonts w:ascii="GHEA Mariam" w:hAnsi="GHEA Mariam"/>
                <w:szCs w:val="24"/>
                <w:lang w:val="en-US"/>
              </w:rPr>
              <w:t>Բաժին</w:t>
            </w:r>
            <w:proofErr w:type="spellEnd"/>
            <w:r w:rsidRPr="00817ECB">
              <w:rPr>
                <w:rFonts w:ascii="GHEA Mariam" w:hAnsi="GHEA Mariam"/>
                <w:szCs w:val="24"/>
                <w:lang w:val="en-US"/>
              </w:rPr>
              <w:t xml:space="preserve"> </w:t>
            </w:r>
            <w:r w:rsidR="00455149" w:rsidRPr="00817ECB">
              <w:rPr>
                <w:rFonts w:ascii="GHEA Mariam" w:hAnsi="GHEA Mariam"/>
                <w:szCs w:val="24"/>
                <w:lang w:val="en-US"/>
              </w:rPr>
              <w:t xml:space="preserve">I. </w:t>
            </w:r>
            <w:proofErr w:type="spellStart"/>
            <w:r w:rsidRPr="00817ECB">
              <w:rPr>
                <w:rFonts w:ascii="GHEA Mariam" w:hAnsi="GHEA Mariam"/>
                <w:szCs w:val="24"/>
                <w:lang w:val="en-US"/>
              </w:rPr>
              <w:t>Տվյալներ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մրցույթի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մասնակիցներին</w:t>
            </w:r>
            <w:proofErr w:type="spellEnd"/>
            <w:r w:rsidRPr="00817ECB">
              <w:rPr>
                <w:rFonts w:ascii="GHEA Mariam" w:hAnsi="GHEA Mariam"/>
                <w:szCs w:val="24"/>
                <w:lang w:val="en-US"/>
              </w:rPr>
              <w:t xml:space="preserve"> </w:t>
            </w:r>
            <w:r w:rsidR="00455149" w:rsidRPr="00817ECB">
              <w:rPr>
                <w:rFonts w:ascii="GHEA Mariam" w:hAnsi="GHEA Mariam"/>
                <w:szCs w:val="24"/>
                <w:lang w:val="en-US"/>
              </w:rPr>
              <w:t>(</w:t>
            </w:r>
            <w:r w:rsidRPr="00817ECB">
              <w:rPr>
                <w:rFonts w:ascii="GHEA Mariam" w:hAnsi="GHEA Mariam"/>
                <w:szCs w:val="24"/>
                <w:lang w:val="en-US"/>
              </w:rPr>
              <w:t>ՏՄՄ</w:t>
            </w:r>
            <w:r w:rsidR="00455149" w:rsidRPr="00817ECB">
              <w:rPr>
                <w:rFonts w:ascii="GHEA Mariam" w:hAnsi="GHEA Mariam"/>
                <w:szCs w:val="24"/>
                <w:lang w:val="en-US"/>
              </w:rPr>
              <w:t>)</w:t>
            </w:r>
          </w:p>
          <w:p w14:paraId="0183FE10" w14:textId="77777777" w:rsidR="00455149" w:rsidRPr="00817ECB" w:rsidRDefault="00796F68" w:rsidP="00817ECB">
            <w:pPr>
              <w:numPr>
                <w:ilvl w:val="0"/>
                <w:numId w:val="2"/>
              </w:numPr>
              <w:spacing w:after="120"/>
              <w:ind w:left="1044"/>
              <w:rPr>
                <w:rFonts w:ascii="GHEA Mariam" w:hAnsi="GHEA Mariam"/>
                <w:szCs w:val="24"/>
              </w:rPr>
            </w:pPr>
            <w:proofErr w:type="spellStart"/>
            <w:r w:rsidRPr="00817ECB">
              <w:rPr>
                <w:rFonts w:ascii="GHEA Mariam" w:hAnsi="GHEA Mariam"/>
                <w:szCs w:val="24"/>
              </w:rPr>
              <w:lastRenderedPageBreak/>
              <w:t>Բաժին</w:t>
            </w:r>
            <w:proofErr w:type="spellEnd"/>
            <w:r w:rsidRPr="00817ECB">
              <w:rPr>
                <w:rFonts w:ascii="GHEA Mariam" w:hAnsi="GHEA Mariam"/>
                <w:szCs w:val="24"/>
              </w:rPr>
              <w:t xml:space="preserve"> IV. </w:t>
            </w:r>
            <w:proofErr w:type="spellStart"/>
            <w:r w:rsidRPr="00817ECB">
              <w:rPr>
                <w:rFonts w:ascii="GHEA Mariam" w:hAnsi="GHEA Mariam"/>
                <w:szCs w:val="24"/>
              </w:rPr>
              <w:t>Հայտի</w:t>
            </w:r>
            <w:proofErr w:type="spellEnd"/>
            <w:r w:rsidRPr="00817ECB">
              <w:rPr>
                <w:rFonts w:ascii="GHEA Mariam" w:hAnsi="GHEA Mariam"/>
                <w:szCs w:val="24"/>
              </w:rPr>
              <w:t xml:space="preserve"> </w:t>
            </w:r>
            <w:proofErr w:type="spellStart"/>
            <w:r w:rsidRPr="00817ECB">
              <w:rPr>
                <w:rFonts w:ascii="GHEA Mariam" w:hAnsi="GHEA Mariam"/>
                <w:szCs w:val="24"/>
              </w:rPr>
              <w:t>ձևեր</w:t>
            </w:r>
            <w:proofErr w:type="spellEnd"/>
          </w:p>
          <w:p w14:paraId="3FB661B0" w14:textId="77777777" w:rsidR="00455149" w:rsidRPr="00817ECB" w:rsidRDefault="00796F68" w:rsidP="00817ECB">
            <w:pPr>
              <w:numPr>
                <w:ilvl w:val="0"/>
                <w:numId w:val="2"/>
              </w:numPr>
              <w:tabs>
                <w:tab w:val="left" w:pos="1065"/>
                <w:tab w:val="left" w:pos="2502"/>
              </w:tabs>
              <w:spacing w:after="120"/>
              <w:ind w:left="1044"/>
              <w:rPr>
                <w:rFonts w:ascii="GHEA Mariam" w:hAnsi="GHEA Mariam"/>
                <w:szCs w:val="24"/>
              </w:rPr>
            </w:pPr>
            <w:proofErr w:type="spellStart"/>
            <w:r w:rsidRPr="00817ECB">
              <w:rPr>
                <w:rFonts w:ascii="GHEA Mariam" w:hAnsi="GHEA Mariam"/>
                <w:szCs w:val="24"/>
              </w:rPr>
              <w:t>Բաժին</w:t>
            </w:r>
            <w:proofErr w:type="spellEnd"/>
            <w:r w:rsidR="00455149" w:rsidRPr="00817ECB">
              <w:rPr>
                <w:rFonts w:ascii="GHEA Mariam" w:hAnsi="GHEA Mariam"/>
                <w:szCs w:val="24"/>
              </w:rPr>
              <w:t xml:space="preserve"> V. </w:t>
            </w:r>
            <w:proofErr w:type="spellStart"/>
            <w:r w:rsidRPr="00817ECB">
              <w:rPr>
                <w:rFonts w:ascii="GHEA Mariam" w:hAnsi="GHEA Mariam"/>
                <w:szCs w:val="24"/>
              </w:rPr>
              <w:t>Ընդունելի</w:t>
            </w:r>
            <w:proofErr w:type="spellEnd"/>
            <w:r w:rsidRPr="00817ECB">
              <w:rPr>
                <w:rFonts w:ascii="GHEA Mariam" w:hAnsi="GHEA Mariam"/>
                <w:szCs w:val="24"/>
              </w:rPr>
              <w:t xml:space="preserve"> </w:t>
            </w:r>
            <w:proofErr w:type="spellStart"/>
            <w:r w:rsidRPr="00817ECB">
              <w:rPr>
                <w:rFonts w:ascii="GHEA Mariam" w:hAnsi="GHEA Mariam"/>
                <w:szCs w:val="24"/>
              </w:rPr>
              <w:t>երկրներ</w:t>
            </w:r>
            <w:proofErr w:type="spellEnd"/>
          </w:p>
          <w:p w14:paraId="52CE676B" w14:textId="77777777" w:rsidR="00FD6404" w:rsidRPr="00817ECB" w:rsidRDefault="00796F68" w:rsidP="00B938F3">
            <w:pPr>
              <w:numPr>
                <w:ilvl w:val="0"/>
                <w:numId w:val="2"/>
              </w:numPr>
              <w:spacing w:after="120"/>
              <w:ind w:left="1044"/>
              <w:jc w:val="both"/>
              <w:rPr>
                <w:rFonts w:ascii="GHEA Mariam" w:hAnsi="GHEA Mariam"/>
                <w:szCs w:val="24"/>
              </w:rPr>
            </w:pPr>
            <w:proofErr w:type="spellStart"/>
            <w:r w:rsidRPr="00817ECB">
              <w:rPr>
                <w:rFonts w:ascii="GHEA Mariam" w:hAnsi="GHEA Mariam"/>
                <w:szCs w:val="24"/>
              </w:rPr>
              <w:t>Բաժին</w:t>
            </w:r>
            <w:proofErr w:type="spellEnd"/>
            <w:r w:rsidR="00FE0B6C" w:rsidRPr="00817ECB">
              <w:rPr>
                <w:rFonts w:ascii="GHEA Mariam" w:hAnsi="GHEA Mariam"/>
                <w:szCs w:val="24"/>
                <w:lang w:val="hy-AM"/>
              </w:rPr>
              <w:t xml:space="preserve"> </w:t>
            </w:r>
            <w:r w:rsidR="003877EF" w:rsidRPr="00817ECB">
              <w:rPr>
                <w:rFonts w:ascii="GHEA Mariam" w:hAnsi="GHEA Mariam"/>
                <w:szCs w:val="24"/>
              </w:rPr>
              <w:t xml:space="preserve">VI. </w:t>
            </w:r>
            <w:proofErr w:type="spellStart"/>
            <w:r w:rsidRPr="00817ECB">
              <w:rPr>
                <w:rFonts w:ascii="GHEA Mariam" w:hAnsi="GHEA Mariam"/>
                <w:szCs w:val="24"/>
              </w:rPr>
              <w:t>Բանկի</w:t>
            </w:r>
            <w:proofErr w:type="spellEnd"/>
            <w:r w:rsidRPr="00817ECB">
              <w:rPr>
                <w:rFonts w:ascii="GHEA Mariam" w:hAnsi="GHEA Mariam"/>
                <w:szCs w:val="24"/>
              </w:rPr>
              <w:t xml:space="preserve"> </w:t>
            </w:r>
            <w:proofErr w:type="spellStart"/>
            <w:r w:rsidRPr="00817ECB">
              <w:rPr>
                <w:rFonts w:ascii="GHEA Mariam" w:hAnsi="GHEA Mariam"/>
                <w:szCs w:val="24"/>
              </w:rPr>
              <w:t>քաղաքականություն</w:t>
            </w:r>
            <w:proofErr w:type="spellEnd"/>
            <w:r w:rsidR="003877EF" w:rsidRPr="00817ECB">
              <w:rPr>
                <w:rFonts w:ascii="GHEA Mariam" w:hAnsi="GHEA Mariam"/>
                <w:szCs w:val="24"/>
              </w:rPr>
              <w:t>-</w:t>
            </w:r>
            <w:r w:rsidRPr="00817ECB">
              <w:rPr>
                <w:rFonts w:ascii="GHEA Mariam" w:hAnsi="GHEA Mariam"/>
                <w:szCs w:val="24"/>
              </w:rPr>
              <w:t xml:space="preserve"> </w:t>
            </w:r>
            <w:proofErr w:type="spellStart"/>
            <w:r w:rsidRPr="00817ECB">
              <w:rPr>
                <w:rFonts w:ascii="GHEA Mariam" w:hAnsi="GHEA Mariam"/>
                <w:szCs w:val="24"/>
              </w:rPr>
              <w:t>Խարդախություն</w:t>
            </w:r>
            <w:proofErr w:type="spellEnd"/>
            <w:r w:rsidRPr="00817ECB">
              <w:rPr>
                <w:rFonts w:ascii="GHEA Mariam" w:hAnsi="GHEA Mariam"/>
                <w:szCs w:val="24"/>
              </w:rPr>
              <w:t xml:space="preserve"> և </w:t>
            </w:r>
            <w:proofErr w:type="spellStart"/>
            <w:r w:rsidRPr="00817ECB">
              <w:rPr>
                <w:rFonts w:ascii="GHEA Mariam" w:hAnsi="GHEA Mariam"/>
                <w:szCs w:val="24"/>
              </w:rPr>
              <w:t>կոռուպցիա</w:t>
            </w:r>
            <w:proofErr w:type="spellEnd"/>
            <w:r w:rsidRPr="00817ECB">
              <w:rPr>
                <w:rFonts w:ascii="GHEA Mariam" w:hAnsi="GHEA Mariam"/>
                <w:szCs w:val="24"/>
              </w:rPr>
              <w:t xml:space="preserve"> </w:t>
            </w:r>
          </w:p>
          <w:p w14:paraId="536247F1" w14:textId="77777777" w:rsidR="000F08AA" w:rsidRPr="00817ECB" w:rsidRDefault="00796F68" w:rsidP="00817ECB">
            <w:pPr>
              <w:numPr>
                <w:ilvl w:val="0"/>
                <w:numId w:val="2"/>
              </w:numPr>
              <w:spacing w:after="120"/>
              <w:ind w:left="1044"/>
              <w:rPr>
                <w:rFonts w:ascii="GHEA Mariam" w:hAnsi="GHEA Mariam"/>
                <w:szCs w:val="24"/>
              </w:rPr>
            </w:pPr>
            <w:proofErr w:type="spellStart"/>
            <w:r w:rsidRPr="00817ECB">
              <w:rPr>
                <w:rFonts w:ascii="GHEA Mariam" w:hAnsi="GHEA Mariam"/>
                <w:szCs w:val="24"/>
              </w:rPr>
              <w:t>Բաժին</w:t>
            </w:r>
            <w:proofErr w:type="spellEnd"/>
            <w:r w:rsidR="000F08AA" w:rsidRPr="00817ECB">
              <w:rPr>
                <w:rFonts w:ascii="GHEA Mariam" w:hAnsi="GHEA Mariam"/>
                <w:szCs w:val="24"/>
              </w:rPr>
              <w:t xml:space="preserve"> VIII.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ընդհանուր</w:t>
            </w:r>
            <w:proofErr w:type="spellEnd"/>
            <w:r w:rsidRPr="00817ECB">
              <w:rPr>
                <w:rFonts w:ascii="GHEA Mariam" w:hAnsi="GHEA Mariam"/>
                <w:szCs w:val="24"/>
              </w:rPr>
              <w:t xml:space="preserve"> </w:t>
            </w:r>
            <w:proofErr w:type="spellStart"/>
            <w:r w:rsidRPr="00817ECB">
              <w:rPr>
                <w:rFonts w:ascii="GHEA Mariam" w:hAnsi="GHEA Mariam"/>
                <w:szCs w:val="24"/>
              </w:rPr>
              <w:t>պայմաններ</w:t>
            </w:r>
            <w:proofErr w:type="spellEnd"/>
            <w:r w:rsidR="000F08AA" w:rsidRPr="00817ECB">
              <w:rPr>
                <w:rFonts w:ascii="GHEA Mariam" w:hAnsi="GHEA Mariam"/>
                <w:szCs w:val="24"/>
              </w:rPr>
              <w:t xml:space="preserve"> (</w:t>
            </w:r>
            <w:r w:rsidRPr="00817ECB">
              <w:rPr>
                <w:rFonts w:ascii="GHEA Mariam" w:hAnsi="GHEA Mariam"/>
                <w:szCs w:val="24"/>
              </w:rPr>
              <w:t>ՊԸՊ</w:t>
            </w:r>
            <w:r w:rsidR="000F08AA" w:rsidRPr="00817ECB">
              <w:rPr>
                <w:rFonts w:ascii="GHEA Mariam" w:hAnsi="GHEA Mariam"/>
                <w:szCs w:val="24"/>
              </w:rPr>
              <w:t>)</w:t>
            </w:r>
          </w:p>
          <w:p w14:paraId="7C6EBABE" w14:textId="77777777" w:rsidR="000F08AA" w:rsidRPr="00817ECB" w:rsidRDefault="00796F68" w:rsidP="00796F68">
            <w:pPr>
              <w:numPr>
                <w:ilvl w:val="0"/>
                <w:numId w:val="2"/>
              </w:numPr>
              <w:spacing w:after="120"/>
              <w:ind w:left="1044"/>
              <w:jc w:val="both"/>
              <w:rPr>
                <w:rFonts w:ascii="GHEA Mariam" w:hAnsi="GHEA Mariam"/>
                <w:szCs w:val="24"/>
              </w:rPr>
            </w:pPr>
            <w:proofErr w:type="spellStart"/>
            <w:r w:rsidRPr="00817ECB">
              <w:rPr>
                <w:rFonts w:ascii="GHEA Mariam" w:hAnsi="GHEA Mariam"/>
                <w:szCs w:val="24"/>
              </w:rPr>
              <w:t>Բաժին</w:t>
            </w:r>
            <w:proofErr w:type="spellEnd"/>
            <w:r w:rsidR="000F08AA" w:rsidRPr="00817ECB">
              <w:rPr>
                <w:rFonts w:ascii="GHEA Mariam" w:hAnsi="GHEA Mariam"/>
                <w:szCs w:val="24"/>
              </w:rPr>
              <w:t xml:space="preserve"> X.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ձևեր</w:t>
            </w:r>
            <w:proofErr w:type="spellEnd"/>
          </w:p>
        </w:tc>
      </w:tr>
      <w:tr w:rsidR="00455149" w:rsidRPr="002A5C0A" w14:paraId="21311220" w14:textId="77777777" w:rsidTr="00817ECB">
        <w:trPr>
          <w:gridAfter w:val="1"/>
          <w:wAfter w:w="270" w:type="dxa"/>
          <w:cantSplit/>
        </w:trPr>
        <w:tc>
          <w:tcPr>
            <w:tcW w:w="2520" w:type="dxa"/>
            <w:tcBorders>
              <w:bottom w:val="nil"/>
            </w:tcBorders>
          </w:tcPr>
          <w:p w14:paraId="5ADCD08A" w14:textId="77777777" w:rsidR="00455149" w:rsidRPr="00817ECB" w:rsidRDefault="00455149">
            <w:pPr>
              <w:tabs>
                <w:tab w:val="left" w:pos="1602"/>
                <w:tab w:val="left" w:pos="2502"/>
              </w:tabs>
              <w:spacing w:after="200"/>
              <w:ind w:left="1152"/>
              <w:rPr>
                <w:rFonts w:ascii="GHEA Mariam" w:hAnsi="GHEA Mariam"/>
                <w:szCs w:val="24"/>
              </w:rPr>
            </w:pPr>
          </w:p>
        </w:tc>
        <w:tc>
          <w:tcPr>
            <w:tcW w:w="7110" w:type="dxa"/>
            <w:tcBorders>
              <w:bottom w:val="nil"/>
            </w:tcBorders>
          </w:tcPr>
          <w:p w14:paraId="643932DF" w14:textId="77777777" w:rsidR="000F08AA" w:rsidRPr="00817ECB" w:rsidRDefault="00EF7A43">
            <w:pPr>
              <w:tabs>
                <w:tab w:val="left" w:pos="1152"/>
                <w:tab w:val="left" w:pos="1692"/>
                <w:tab w:val="left" w:pos="2502"/>
              </w:tabs>
              <w:spacing w:after="200"/>
              <w:ind w:left="720"/>
              <w:rPr>
                <w:rFonts w:ascii="GHEA Mariam" w:hAnsi="GHEA Mariam"/>
                <w:b/>
                <w:szCs w:val="24"/>
              </w:rPr>
            </w:pPr>
            <w:proofErr w:type="spellStart"/>
            <w:r w:rsidRPr="00817ECB">
              <w:rPr>
                <w:rFonts w:ascii="GHEA Mariam" w:hAnsi="GHEA Mariam"/>
                <w:b/>
                <w:szCs w:val="24"/>
              </w:rPr>
              <w:t>Մաս</w:t>
            </w:r>
            <w:proofErr w:type="spellEnd"/>
            <w:r w:rsidR="000F08AA" w:rsidRPr="00817ECB">
              <w:rPr>
                <w:rFonts w:ascii="GHEA Mariam" w:hAnsi="GHEA Mariam"/>
                <w:b/>
                <w:szCs w:val="24"/>
              </w:rPr>
              <w:t xml:space="preserve"> 2</w:t>
            </w:r>
          </w:p>
          <w:p w14:paraId="01616EB4" w14:textId="77777777" w:rsidR="000F08AA" w:rsidRPr="00817ECB" w:rsidRDefault="00796F68" w:rsidP="00B938F3">
            <w:pPr>
              <w:numPr>
                <w:ilvl w:val="0"/>
                <w:numId w:val="1"/>
              </w:numPr>
              <w:tabs>
                <w:tab w:val="left" w:pos="1602"/>
                <w:tab w:val="left" w:pos="2502"/>
              </w:tabs>
              <w:spacing w:after="120"/>
              <w:ind w:left="1152"/>
              <w:rPr>
                <w:rFonts w:ascii="GHEA Mariam" w:hAnsi="GHEA Mariam"/>
                <w:szCs w:val="24"/>
              </w:rPr>
            </w:pPr>
            <w:proofErr w:type="spellStart"/>
            <w:r w:rsidRPr="00817ECB">
              <w:rPr>
                <w:rFonts w:ascii="GHEA Mariam" w:hAnsi="GHEA Mariam"/>
                <w:szCs w:val="24"/>
              </w:rPr>
              <w:t>Բաժին</w:t>
            </w:r>
            <w:proofErr w:type="spellEnd"/>
            <w:r w:rsidR="000F08AA" w:rsidRPr="00817ECB">
              <w:rPr>
                <w:rFonts w:ascii="GHEA Mariam" w:hAnsi="GHEA Mariam"/>
                <w:szCs w:val="24"/>
              </w:rPr>
              <w:t xml:space="preserve"> II. </w:t>
            </w:r>
            <w:proofErr w:type="spellStart"/>
            <w:r w:rsidRPr="00817ECB">
              <w:rPr>
                <w:rFonts w:ascii="GHEA Mariam" w:hAnsi="GHEA Mariam"/>
                <w:szCs w:val="24"/>
              </w:rPr>
              <w:t>Մրցույթի</w:t>
            </w:r>
            <w:proofErr w:type="spellEnd"/>
            <w:r w:rsidRPr="00817ECB">
              <w:rPr>
                <w:rFonts w:ascii="GHEA Mariam" w:hAnsi="GHEA Mariam"/>
                <w:szCs w:val="24"/>
              </w:rPr>
              <w:t xml:space="preserve"> </w:t>
            </w:r>
            <w:proofErr w:type="spellStart"/>
            <w:r w:rsidRPr="00817ECB">
              <w:rPr>
                <w:rFonts w:ascii="GHEA Mariam" w:hAnsi="GHEA Mariam"/>
                <w:szCs w:val="24"/>
              </w:rPr>
              <w:t>տվյալների</w:t>
            </w:r>
            <w:proofErr w:type="spellEnd"/>
            <w:r w:rsidRPr="00817ECB">
              <w:rPr>
                <w:rFonts w:ascii="GHEA Mariam" w:hAnsi="GHEA Mariam"/>
                <w:szCs w:val="24"/>
              </w:rPr>
              <w:t xml:space="preserve"> </w:t>
            </w:r>
            <w:proofErr w:type="spellStart"/>
            <w:r w:rsidRPr="00817ECB">
              <w:rPr>
                <w:rFonts w:ascii="GHEA Mariam" w:hAnsi="GHEA Mariam"/>
                <w:szCs w:val="24"/>
              </w:rPr>
              <w:t>աղյուսակ</w:t>
            </w:r>
            <w:proofErr w:type="spellEnd"/>
            <w:r w:rsidR="000F08AA" w:rsidRPr="00817ECB">
              <w:rPr>
                <w:rFonts w:ascii="GHEA Mariam" w:hAnsi="GHEA Mariam"/>
                <w:szCs w:val="24"/>
              </w:rPr>
              <w:t xml:space="preserve"> (</w:t>
            </w:r>
            <w:r w:rsidRPr="00817ECB">
              <w:rPr>
                <w:rFonts w:ascii="GHEA Mariam" w:hAnsi="GHEA Mariam"/>
                <w:szCs w:val="24"/>
              </w:rPr>
              <w:t>ՄՏԱ</w:t>
            </w:r>
            <w:r w:rsidR="000F08AA" w:rsidRPr="00817ECB">
              <w:rPr>
                <w:rFonts w:ascii="GHEA Mariam" w:hAnsi="GHEA Mariam"/>
                <w:szCs w:val="24"/>
              </w:rPr>
              <w:t>)</w:t>
            </w:r>
          </w:p>
          <w:p w14:paraId="11E0B321" w14:textId="77777777" w:rsidR="000F08AA" w:rsidRPr="00817ECB" w:rsidRDefault="00796F68" w:rsidP="00817ECB">
            <w:pPr>
              <w:numPr>
                <w:ilvl w:val="0"/>
                <w:numId w:val="1"/>
              </w:numPr>
              <w:tabs>
                <w:tab w:val="left" w:pos="1602"/>
                <w:tab w:val="left" w:pos="2502"/>
              </w:tabs>
              <w:spacing w:after="120"/>
              <w:ind w:left="1605" w:hanging="885"/>
              <w:rPr>
                <w:rFonts w:ascii="GHEA Mariam" w:hAnsi="GHEA Mariam"/>
                <w:szCs w:val="24"/>
              </w:rPr>
            </w:pPr>
            <w:proofErr w:type="spellStart"/>
            <w:r w:rsidRPr="00817ECB">
              <w:rPr>
                <w:rFonts w:ascii="GHEA Mariam" w:hAnsi="GHEA Mariam"/>
                <w:szCs w:val="24"/>
              </w:rPr>
              <w:t>Բաժին</w:t>
            </w:r>
            <w:proofErr w:type="spellEnd"/>
            <w:r w:rsidR="000F08AA" w:rsidRPr="00817ECB">
              <w:rPr>
                <w:rFonts w:ascii="GHEA Mariam" w:hAnsi="GHEA Mariam"/>
                <w:szCs w:val="24"/>
              </w:rPr>
              <w:t xml:space="preserve"> III. </w:t>
            </w:r>
            <w:proofErr w:type="spellStart"/>
            <w:r w:rsidRPr="00817ECB">
              <w:rPr>
                <w:rFonts w:ascii="GHEA Mariam" w:hAnsi="GHEA Mariam"/>
                <w:szCs w:val="24"/>
              </w:rPr>
              <w:t>Գնահատման</w:t>
            </w:r>
            <w:proofErr w:type="spellEnd"/>
            <w:r w:rsidRPr="00817ECB">
              <w:rPr>
                <w:rFonts w:ascii="GHEA Mariam" w:hAnsi="GHEA Mariam"/>
                <w:szCs w:val="24"/>
              </w:rPr>
              <w:t xml:space="preserve"> և </w:t>
            </w:r>
            <w:proofErr w:type="spellStart"/>
            <w:r w:rsidRPr="00817ECB">
              <w:rPr>
                <w:rFonts w:ascii="GHEA Mariam" w:hAnsi="GHEA Mariam"/>
                <w:szCs w:val="24"/>
              </w:rPr>
              <w:t>որակավորման</w:t>
            </w:r>
            <w:proofErr w:type="spellEnd"/>
            <w:r w:rsidRPr="00817ECB">
              <w:rPr>
                <w:rFonts w:ascii="GHEA Mariam" w:hAnsi="GHEA Mariam"/>
                <w:szCs w:val="24"/>
              </w:rPr>
              <w:t xml:space="preserve"> </w:t>
            </w:r>
            <w:proofErr w:type="spellStart"/>
            <w:r w:rsidRPr="00817ECB">
              <w:rPr>
                <w:rFonts w:ascii="GHEA Mariam" w:hAnsi="GHEA Mariam"/>
                <w:szCs w:val="24"/>
              </w:rPr>
              <w:t>չափորոշիչներ</w:t>
            </w:r>
            <w:proofErr w:type="spellEnd"/>
          </w:p>
          <w:p w14:paraId="7444B441" w14:textId="77777777" w:rsidR="00455149" w:rsidRPr="00817ECB" w:rsidRDefault="00796F68" w:rsidP="00817ECB">
            <w:pPr>
              <w:numPr>
                <w:ilvl w:val="0"/>
                <w:numId w:val="1"/>
              </w:numPr>
              <w:tabs>
                <w:tab w:val="left" w:pos="1602"/>
              </w:tabs>
              <w:spacing w:after="200"/>
              <w:ind w:left="1605" w:hanging="885"/>
              <w:rPr>
                <w:rFonts w:ascii="GHEA Mariam" w:hAnsi="GHEA Mariam"/>
                <w:szCs w:val="24"/>
              </w:rPr>
            </w:pPr>
            <w:proofErr w:type="spellStart"/>
            <w:r w:rsidRPr="00817ECB">
              <w:rPr>
                <w:rFonts w:ascii="GHEA Mariam" w:hAnsi="GHEA Mariam"/>
                <w:szCs w:val="24"/>
              </w:rPr>
              <w:t>Բաժին</w:t>
            </w:r>
            <w:proofErr w:type="spellEnd"/>
            <w:r w:rsidR="00455149" w:rsidRPr="00817ECB">
              <w:rPr>
                <w:rFonts w:ascii="GHEA Mariam" w:hAnsi="GHEA Mariam"/>
                <w:szCs w:val="24"/>
              </w:rPr>
              <w:t xml:space="preserve"> VI</w:t>
            </w:r>
            <w:r w:rsidR="00DB315D" w:rsidRPr="00817ECB">
              <w:rPr>
                <w:rFonts w:ascii="GHEA Mariam" w:hAnsi="GHEA Mariam"/>
                <w:szCs w:val="24"/>
              </w:rPr>
              <w:t>I</w:t>
            </w:r>
            <w:r w:rsidR="00455149" w:rsidRPr="00817ECB">
              <w:rPr>
                <w:rFonts w:ascii="GHEA Mariam" w:hAnsi="GHEA Mariam"/>
                <w:szCs w:val="24"/>
              </w:rPr>
              <w:t xml:space="preserve">. </w:t>
            </w:r>
            <w:proofErr w:type="spellStart"/>
            <w:r w:rsidR="002A506B" w:rsidRPr="00817ECB">
              <w:rPr>
                <w:rFonts w:ascii="GHEA Mariam" w:hAnsi="GHEA Mariam"/>
                <w:szCs w:val="24"/>
              </w:rPr>
              <w:t>Պահանջվող</w:t>
            </w:r>
            <w:proofErr w:type="spellEnd"/>
            <w:r w:rsidR="002A506B" w:rsidRPr="00817ECB">
              <w:rPr>
                <w:rFonts w:ascii="GHEA Mariam" w:hAnsi="GHEA Mariam"/>
                <w:szCs w:val="24"/>
              </w:rPr>
              <w:t xml:space="preserve"> </w:t>
            </w:r>
            <w:proofErr w:type="spellStart"/>
            <w:r w:rsidR="002A506B" w:rsidRPr="00817ECB">
              <w:rPr>
                <w:rFonts w:ascii="GHEA Mariam" w:hAnsi="GHEA Mariam"/>
                <w:szCs w:val="24"/>
              </w:rPr>
              <w:t>ապրանքներ</w:t>
            </w:r>
            <w:r w:rsidRPr="00817ECB">
              <w:rPr>
                <w:rFonts w:ascii="GHEA Mariam" w:hAnsi="GHEA Mariam"/>
                <w:szCs w:val="24"/>
              </w:rPr>
              <w:t>ի</w:t>
            </w:r>
            <w:proofErr w:type="spellEnd"/>
            <w:r w:rsidRPr="00817ECB">
              <w:rPr>
                <w:rFonts w:ascii="GHEA Mariam" w:hAnsi="GHEA Mariam"/>
                <w:szCs w:val="24"/>
              </w:rPr>
              <w:t xml:space="preserve"> </w:t>
            </w:r>
            <w:proofErr w:type="spellStart"/>
            <w:r w:rsidR="00312DA9" w:rsidRPr="00817ECB">
              <w:rPr>
                <w:rFonts w:ascii="GHEA Mariam" w:hAnsi="GHEA Mariam"/>
                <w:szCs w:val="24"/>
              </w:rPr>
              <w:t>ժամանակացույց</w:t>
            </w:r>
            <w:proofErr w:type="spellEnd"/>
            <w:r w:rsidR="00312DA9" w:rsidRPr="00817ECB">
              <w:rPr>
                <w:rFonts w:ascii="GHEA Mariam" w:hAnsi="GHEA Mariam"/>
                <w:szCs w:val="24"/>
              </w:rPr>
              <w:t xml:space="preserve"> </w:t>
            </w:r>
          </w:p>
          <w:p w14:paraId="0AC420F5" w14:textId="77777777" w:rsidR="00FD6404" w:rsidRPr="00817ECB" w:rsidRDefault="00796F68" w:rsidP="00817ECB">
            <w:pPr>
              <w:numPr>
                <w:ilvl w:val="0"/>
                <w:numId w:val="1"/>
              </w:numPr>
              <w:tabs>
                <w:tab w:val="left" w:pos="1602"/>
              </w:tabs>
              <w:spacing w:after="120"/>
              <w:ind w:left="1605" w:hanging="885"/>
              <w:rPr>
                <w:rFonts w:ascii="GHEA Mariam" w:hAnsi="GHEA Mariam"/>
                <w:szCs w:val="24"/>
              </w:rPr>
            </w:pPr>
            <w:proofErr w:type="spellStart"/>
            <w:r w:rsidRPr="00817ECB">
              <w:rPr>
                <w:rFonts w:ascii="GHEA Mariam" w:hAnsi="GHEA Mariam"/>
                <w:szCs w:val="24"/>
              </w:rPr>
              <w:t>Բաժին</w:t>
            </w:r>
            <w:proofErr w:type="spellEnd"/>
            <w:r w:rsidR="00455149" w:rsidRPr="00817ECB">
              <w:rPr>
                <w:rFonts w:ascii="GHEA Mariam" w:hAnsi="GHEA Mariam"/>
                <w:szCs w:val="24"/>
              </w:rPr>
              <w:t xml:space="preserve"> </w:t>
            </w:r>
            <w:r w:rsidR="00DB315D" w:rsidRPr="00817ECB">
              <w:rPr>
                <w:rFonts w:ascii="GHEA Mariam" w:hAnsi="GHEA Mariam"/>
                <w:szCs w:val="24"/>
              </w:rPr>
              <w:t>IX</w:t>
            </w:r>
            <w:r w:rsidR="00455149" w:rsidRPr="00817ECB">
              <w:rPr>
                <w:rFonts w:ascii="GHEA Mariam" w:hAnsi="GHEA Mariam"/>
                <w:szCs w:val="24"/>
              </w:rPr>
              <w:t xml:space="preserve">. </w:t>
            </w:r>
            <w:proofErr w:type="spellStart"/>
            <w:r w:rsidR="00312DA9" w:rsidRPr="00817ECB">
              <w:rPr>
                <w:rFonts w:ascii="GHEA Mariam" w:hAnsi="GHEA Mariam"/>
                <w:szCs w:val="24"/>
              </w:rPr>
              <w:t>Պայմանագրի</w:t>
            </w:r>
            <w:proofErr w:type="spellEnd"/>
            <w:r w:rsidR="00312DA9" w:rsidRPr="00817ECB">
              <w:rPr>
                <w:rFonts w:ascii="GHEA Mariam" w:hAnsi="GHEA Mariam"/>
                <w:szCs w:val="24"/>
              </w:rPr>
              <w:t xml:space="preserve"> </w:t>
            </w:r>
            <w:proofErr w:type="spellStart"/>
            <w:r w:rsidR="00312DA9" w:rsidRPr="00817ECB">
              <w:rPr>
                <w:rFonts w:ascii="GHEA Mariam" w:hAnsi="GHEA Mariam"/>
                <w:szCs w:val="24"/>
              </w:rPr>
              <w:t>հատուկ</w:t>
            </w:r>
            <w:proofErr w:type="spellEnd"/>
            <w:r w:rsidR="00312DA9" w:rsidRPr="00817ECB">
              <w:rPr>
                <w:rFonts w:ascii="GHEA Mariam" w:hAnsi="GHEA Mariam"/>
                <w:szCs w:val="24"/>
              </w:rPr>
              <w:t xml:space="preserve"> </w:t>
            </w:r>
            <w:proofErr w:type="spellStart"/>
            <w:r w:rsidR="00312DA9" w:rsidRPr="00817ECB">
              <w:rPr>
                <w:rFonts w:ascii="GHEA Mariam" w:hAnsi="GHEA Mariam"/>
                <w:szCs w:val="24"/>
              </w:rPr>
              <w:t>պայմաններ</w:t>
            </w:r>
            <w:proofErr w:type="spellEnd"/>
            <w:r w:rsidR="00312DA9" w:rsidRPr="00817ECB">
              <w:rPr>
                <w:rFonts w:ascii="GHEA Mariam" w:hAnsi="GHEA Mariam"/>
                <w:szCs w:val="24"/>
              </w:rPr>
              <w:t xml:space="preserve"> </w:t>
            </w:r>
            <w:r w:rsidR="00455149" w:rsidRPr="00817ECB">
              <w:rPr>
                <w:rFonts w:ascii="GHEA Mariam" w:hAnsi="GHEA Mariam"/>
                <w:szCs w:val="24"/>
              </w:rPr>
              <w:t>(</w:t>
            </w:r>
            <w:r w:rsidR="00312DA9" w:rsidRPr="00817ECB">
              <w:rPr>
                <w:rFonts w:ascii="GHEA Mariam" w:hAnsi="GHEA Mariam"/>
                <w:szCs w:val="24"/>
              </w:rPr>
              <w:t>ՊՀՊ</w:t>
            </w:r>
            <w:r w:rsidR="00455149" w:rsidRPr="00817ECB">
              <w:rPr>
                <w:rFonts w:ascii="GHEA Mariam" w:hAnsi="GHEA Mariam"/>
                <w:szCs w:val="24"/>
              </w:rPr>
              <w:t>)</w:t>
            </w:r>
          </w:p>
        </w:tc>
      </w:tr>
      <w:tr w:rsidR="00455149" w:rsidRPr="002A5C0A" w14:paraId="3D140F39" w14:textId="77777777" w:rsidTr="00817ECB">
        <w:trPr>
          <w:gridAfter w:val="1"/>
          <w:wAfter w:w="270" w:type="dxa"/>
        </w:trPr>
        <w:tc>
          <w:tcPr>
            <w:tcW w:w="2520" w:type="dxa"/>
          </w:tcPr>
          <w:p w14:paraId="72911529" w14:textId="77777777" w:rsidR="00455149" w:rsidRPr="00817ECB" w:rsidRDefault="00455149" w:rsidP="009C55BC">
            <w:pPr>
              <w:pStyle w:val="Heading1-Clausename"/>
              <w:tabs>
                <w:tab w:val="clear" w:pos="360"/>
              </w:tabs>
              <w:spacing w:before="0" w:after="200"/>
              <w:ind w:left="0" w:firstLine="0"/>
              <w:rPr>
                <w:rFonts w:ascii="GHEA Mariam" w:hAnsi="GHEA Mariam"/>
                <w:szCs w:val="24"/>
              </w:rPr>
            </w:pPr>
          </w:p>
        </w:tc>
        <w:tc>
          <w:tcPr>
            <w:tcW w:w="7110" w:type="dxa"/>
          </w:tcPr>
          <w:p w14:paraId="42E5C74C" w14:textId="77777777" w:rsidR="00455149" w:rsidRPr="00817ECB" w:rsidRDefault="00904055" w:rsidP="00A4011F">
            <w:pPr>
              <w:pStyle w:val="Sub-ClauseText"/>
              <w:numPr>
                <w:ilvl w:val="1"/>
                <w:numId w:val="12"/>
              </w:numPr>
              <w:spacing w:before="0" w:after="200"/>
              <w:ind w:left="605" w:hanging="605"/>
              <w:rPr>
                <w:rFonts w:ascii="GHEA Mariam" w:hAnsi="GHEA Mariam"/>
                <w:spacing w:val="0"/>
                <w:szCs w:val="24"/>
              </w:rPr>
            </w:pP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տրված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հրավերը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00003EAE" w:rsidRPr="00817ECB">
              <w:rPr>
                <w:rFonts w:ascii="GHEA Mariam" w:hAnsi="GHEA Mariam"/>
                <w:spacing w:val="0"/>
                <w:szCs w:val="24"/>
              </w:rPr>
              <w:t>փ</w:t>
            </w:r>
            <w:r w:rsidRPr="00817ECB">
              <w:rPr>
                <w:rFonts w:ascii="GHEA Mariam" w:hAnsi="GHEA Mariam"/>
                <w:spacing w:val="0"/>
                <w:szCs w:val="24"/>
              </w:rPr>
              <w:t>աստաթղթերի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կազմում</w:t>
            </w:r>
            <w:proofErr w:type="spellEnd"/>
            <w:r w:rsidRPr="00817ECB">
              <w:rPr>
                <w:rFonts w:ascii="GHEA Mariam" w:hAnsi="GHEA Mariam"/>
                <w:spacing w:val="0"/>
                <w:szCs w:val="24"/>
              </w:rPr>
              <w:t>:</w:t>
            </w:r>
          </w:p>
          <w:p w14:paraId="041B7CC3" w14:textId="77777777" w:rsidR="009B0A09" w:rsidRPr="00817ECB" w:rsidRDefault="009B0A09" w:rsidP="009B0A09">
            <w:pPr>
              <w:pStyle w:val="Sub-ClauseText"/>
              <w:numPr>
                <w:ilvl w:val="1"/>
                <w:numId w:val="12"/>
              </w:numPr>
              <w:spacing w:before="0" w:after="200"/>
              <w:ind w:left="605" w:hanging="605"/>
              <w:rPr>
                <w:rFonts w:ascii="GHEA Mariam" w:hAnsi="GHEA Mariam"/>
                <w:spacing w:val="0"/>
                <w:szCs w:val="24"/>
              </w:rPr>
            </w:pPr>
            <w:proofErr w:type="spellStart"/>
            <w:r w:rsidRPr="00817ECB">
              <w:rPr>
                <w:rFonts w:ascii="GHEA Mariam" w:hAnsi="GHEA Mariam"/>
                <w:spacing w:val="0"/>
                <w:szCs w:val="24"/>
              </w:rPr>
              <w:t>Մինչ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պատասխանատու</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էլեկտրոնային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w:t>
            </w:r>
            <w:proofErr w:type="spellEnd"/>
            <w:r w:rsidRPr="00817ECB">
              <w:rPr>
                <w:rFonts w:ascii="GHEA Mariam" w:hAnsi="GHEA Mariam"/>
                <w:spacing w:val="0"/>
                <w:szCs w:val="24"/>
              </w:rPr>
              <w:t xml:space="preserve"> և/ կամ ՏՄՄ 7.1 </w:t>
            </w:r>
            <w:proofErr w:type="spellStart"/>
            <w:r w:rsidRPr="00817ECB">
              <w:rPr>
                <w:rFonts w:ascii="GHEA Mariam" w:hAnsi="GHEA Mariam"/>
                <w:spacing w:val="0"/>
                <w:szCs w:val="24"/>
              </w:rPr>
              <w:t>դրույթում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վեբ</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կայք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ներբեռնված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փաստաթղթերի</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պարզաբանման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խնդրանքների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արձագանքերի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նախամրցութային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հանդիպումների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արձանագրություների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առկայության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դեպքում</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հավելվածների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ամբողջականության</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Հայտատուները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պատասխանատու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ամբողջական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փաթեթը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օգտագործելու</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այդ</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թվում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ողջ</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տեղեկատվությունը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իրենց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նախապատրաստելու</w:t>
            </w:r>
            <w:proofErr w:type="spellEnd"/>
            <w:r w:rsidRPr="00817ECB">
              <w:rPr>
                <w:rFonts w:ascii="GHEA Mariam" w:hAnsi="GHEA Mariam"/>
                <w:spacing w:val="0"/>
                <w:szCs w:val="24"/>
              </w:rPr>
              <w:t xml:space="preserve"> համար:</w:t>
            </w:r>
          </w:p>
          <w:p w14:paraId="2D8E09A0" w14:textId="77777777" w:rsidR="00455149" w:rsidRPr="00817ECB" w:rsidRDefault="00210F7C" w:rsidP="00A4011F">
            <w:pPr>
              <w:pStyle w:val="Sub-ClauseText"/>
              <w:numPr>
                <w:ilvl w:val="1"/>
                <w:numId w:val="12"/>
              </w:numPr>
              <w:spacing w:before="0" w:after="200"/>
              <w:ind w:left="605" w:hanging="605"/>
              <w:rPr>
                <w:rFonts w:ascii="GHEA Mariam" w:hAnsi="GHEA Mariam"/>
                <w:spacing w:val="0"/>
                <w:szCs w:val="24"/>
              </w:rPr>
            </w:pP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ամբողջությամբ</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ուսումնասիրի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առկա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ցուցումները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պայմանները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մասնագրերը</w:t>
            </w:r>
            <w:proofErr w:type="spellEnd"/>
            <w:r w:rsidR="007B6D1F" w:rsidRPr="00817ECB">
              <w:rPr>
                <w:rFonts w:ascii="GHEA Mariam" w:hAnsi="GHEA Mariam"/>
                <w:spacing w:val="0"/>
                <w:szCs w:val="24"/>
              </w:rPr>
              <w:t xml:space="preserve"> </w:t>
            </w:r>
            <w:proofErr w:type="spellStart"/>
            <w:r w:rsidR="007B6D1F" w:rsidRPr="00817ECB">
              <w:rPr>
                <w:rFonts w:ascii="GHEA Mariam" w:hAnsi="GHEA Mariam"/>
                <w:spacing w:val="0"/>
                <w:szCs w:val="24"/>
              </w:rPr>
              <w:t>իր</w:t>
            </w:r>
            <w:proofErr w:type="spellEnd"/>
            <w:r w:rsidR="007B6D1F" w:rsidRPr="00817ECB">
              <w:rPr>
                <w:rFonts w:ascii="GHEA Mariam" w:hAnsi="GHEA Mariam"/>
                <w:spacing w:val="0"/>
                <w:szCs w:val="24"/>
              </w:rPr>
              <w:t xml:space="preserve"> </w:t>
            </w:r>
            <w:proofErr w:type="spellStart"/>
            <w:r w:rsidR="007B6D1F" w:rsidRPr="00817ECB">
              <w:rPr>
                <w:rFonts w:ascii="GHEA Mariam" w:hAnsi="GHEA Mariam"/>
                <w:spacing w:val="0"/>
                <w:szCs w:val="24"/>
              </w:rPr>
              <w:t>հայտով</w:t>
            </w:r>
            <w:proofErr w:type="spellEnd"/>
            <w:r w:rsidR="007B6D1F" w:rsidRPr="00817ECB">
              <w:rPr>
                <w:rFonts w:ascii="GHEA Mariam" w:hAnsi="GHEA Mariam"/>
                <w:spacing w:val="0"/>
                <w:szCs w:val="24"/>
              </w:rPr>
              <w:t xml:space="preserve"> </w:t>
            </w:r>
            <w:proofErr w:type="spellStart"/>
            <w:r w:rsidR="007B6D1F" w:rsidRPr="00817ECB">
              <w:rPr>
                <w:rFonts w:ascii="GHEA Mariam" w:hAnsi="GHEA Mariam"/>
                <w:spacing w:val="0"/>
                <w:szCs w:val="24"/>
              </w:rPr>
              <w:t>ներկայացնի</w:t>
            </w:r>
            <w:proofErr w:type="spellEnd"/>
            <w:r w:rsidR="007B6D1F" w:rsidRPr="00817ECB">
              <w:rPr>
                <w:rFonts w:ascii="GHEA Mariam" w:hAnsi="GHEA Mariam"/>
                <w:spacing w:val="0"/>
                <w:szCs w:val="24"/>
              </w:rPr>
              <w:t xml:space="preserve"> </w:t>
            </w:r>
            <w:proofErr w:type="spellStart"/>
            <w:r w:rsidR="00904055" w:rsidRPr="00817ECB">
              <w:rPr>
                <w:rFonts w:ascii="GHEA Mariam" w:hAnsi="GHEA Mariam"/>
                <w:spacing w:val="0"/>
                <w:szCs w:val="24"/>
              </w:rPr>
              <w:t>ամբողջ</w:t>
            </w:r>
            <w:proofErr w:type="spellEnd"/>
            <w:r w:rsidR="00904055" w:rsidRPr="00817ECB">
              <w:rPr>
                <w:rFonts w:ascii="GHEA Mariam" w:hAnsi="GHEA Mariam"/>
                <w:spacing w:val="0"/>
                <w:szCs w:val="24"/>
              </w:rPr>
              <w:t xml:space="preserve"> </w:t>
            </w:r>
            <w:proofErr w:type="spellStart"/>
            <w:r w:rsidR="00904055" w:rsidRPr="00817ECB">
              <w:rPr>
                <w:rFonts w:ascii="GHEA Mariam" w:hAnsi="GHEA Mariam"/>
                <w:spacing w:val="0"/>
                <w:szCs w:val="24"/>
              </w:rPr>
              <w:t>տեղեկատվությո</w:t>
            </w:r>
            <w:r w:rsidR="007B6D1F" w:rsidRPr="00817ECB">
              <w:rPr>
                <w:rFonts w:ascii="GHEA Mariam" w:hAnsi="GHEA Mariam"/>
                <w:spacing w:val="0"/>
                <w:szCs w:val="24"/>
              </w:rPr>
              <w:t>ւ</w:t>
            </w:r>
            <w:r w:rsidR="00904055" w:rsidRPr="00817ECB">
              <w:rPr>
                <w:rFonts w:ascii="GHEA Mariam" w:hAnsi="GHEA Mariam"/>
                <w:spacing w:val="0"/>
                <w:szCs w:val="24"/>
              </w:rPr>
              <w:t>նը</w:t>
            </w:r>
            <w:proofErr w:type="spellEnd"/>
            <w:r w:rsidR="00904055" w:rsidRPr="00817ECB">
              <w:rPr>
                <w:rFonts w:ascii="GHEA Mariam" w:hAnsi="GHEA Mariam"/>
                <w:spacing w:val="0"/>
                <w:szCs w:val="24"/>
              </w:rPr>
              <w:t xml:space="preserve"> կամ </w:t>
            </w:r>
            <w:proofErr w:type="spellStart"/>
            <w:r w:rsidR="00904055" w:rsidRPr="00817ECB">
              <w:rPr>
                <w:rFonts w:ascii="GHEA Mariam" w:hAnsi="GHEA Mariam"/>
                <w:spacing w:val="0"/>
                <w:szCs w:val="24"/>
              </w:rPr>
              <w:lastRenderedPageBreak/>
              <w:t>փաստաթղթավորումը</w:t>
            </w:r>
            <w:proofErr w:type="spellEnd"/>
            <w:r w:rsidR="00904055" w:rsidRPr="00817ECB">
              <w:rPr>
                <w:rFonts w:ascii="GHEA Mariam" w:hAnsi="GHEA Mariam"/>
                <w:spacing w:val="0"/>
                <w:szCs w:val="24"/>
              </w:rPr>
              <w:t xml:space="preserve">, </w:t>
            </w:r>
            <w:proofErr w:type="spellStart"/>
            <w:r w:rsidR="00904055" w:rsidRPr="00817ECB">
              <w:rPr>
                <w:rFonts w:ascii="GHEA Mariam" w:hAnsi="GHEA Mariam"/>
                <w:spacing w:val="0"/>
                <w:szCs w:val="24"/>
              </w:rPr>
              <w:t>ինչպես</w:t>
            </w:r>
            <w:proofErr w:type="spellEnd"/>
            <w:r w:rsidR="00904055" w:rsidRPr="00817ECB">
              <w:rPr>
                <w:rFonts w:ascii="GHEA Mariam" w:hAnsi="GHEA Mariam"/>
                <w:spacing w:val="0"/>
                <w:szCs w:val="24"/>
              </w:rPr>
              <w:t xml:space="preserve"> </w:t>
            </w:r>
            <w:proofErr w:type="spellStart"/>
            <w:r w:rsidR="00904055" w:rsidRPr="00817ECB">
              <w:rPr>
                <w:rFonts w:ascii="GHEA Mariam" w:hAnsi="GHEA Mariam"/>
                <w:spacing w:val="0"/>
                <w:szCs w:val="24"/>
              </w:rPr>
              <w:t>պահանջվում</w:t>
            </w:r>
            <w:proofErr w:type="spellEnd"/>
            <w:r w:rsidR="00904055" w:rsidRPr="00817ECB">
              <w:rPr>
                <w:rFonts w:ascii="GHEA Mariam" w:hAnsi="GHEA Mariam"/>
                <w:spacing w:val="0"/>
                <w:szCs w:val="24"/>
              </w:rPr>
              <w:t xml:space="preserve"> է </w:t>
            </w:r>
            <w:proofErr w:type="spellStart"/>
            <w:r w:rsidR="00904055" w:rsidRPr="00817ECB">
              <w:rPr>
                <w:rFonts w:ascii="GHEA Mariam" w:hAnsi="GHEA Mariam"/>
                <w:spacing w:val="0"/>
                <w:szCs w:val="24"/>
              </w:rPr>
              <w:t>Մրցութային</w:t>
            </w:r>
            <w:proofErr w:type="spellEnd"/>
            <w:r w:rsidR="00904055" w:rsidRPr="00817ECB">
              <w:rPr>
                <w:rFonts w:ascii="GHEA Mariam" w:hAnsi="GHEA Mariam"/>
                <w:spacing w:val="0"/>
                <w:szCs w:val="24"/>
              </w:rPr>
              <w:t xml:space="preserve"> </w:t>
            </w:r>
            <w:proofErr w:type="spellStart"/>
            <w:r w:rsidR="00904055" w:rsidRPr="00817ECB">
              <w:rPr>
                <w:rFonts w:ascii="GHEA Mariam" w:hAnsi="GHEA Mariam"/>
                <w:spacing w:val="0"/>
                <w:szCs w:val="24"/>
              </w:rPr>
              <w:t>փաստաթղթերում</w:t>
            </w:r>
            <w:proofErr w:type="spellEnd"/>
            <w:r w:rsidR="00904055" w:rsidRPr="00817ECB">
              <w:rPr>
                <w:rFonts w:ascii="GHEA Mariam" w:hAnsi="GHEA Mariam"/>
                <w:spacing w:val="0"/>
                <w:szCs w:val="24"/>
              </w:rPr>
              <w:t>:</w:t>
            </w:r>
          </w:p>
        </w:tc>
      </w:tr>
      <w:tr w:rsidR="00455149" w:rsidRPr="002A5C0A" w14:paraId="787AB361" w14:textId="77777777" w:rsidTr="00817ECB">
        <w:trPr>
          <w:gridAfter w:val="1"/>
          <w:wAfter w:w="270" w:type="dxa"/>
        </w:trPr>
        <w:tc>
          <w:tcPr>
            <w:tcW w:w="2520" w:type="dxa"/>
          </w:tcPr>
          <w:p w14:paraId="4598DE37" w14:textId="77777777" w:rsidR="00F750AD" w:rsidRPr="00817ECB" w:rsidRDefault="00ED1CD5" w:rsidP="00F750AD">
            <w:pPr>
              <w:pStyle w:val="Sec1-Clauses"/>
              <w:spacing w:before="0" w:after="200"/>
              <w:rPr>
                <w:rFonts w:ascii="GHEA Mariam" w:hAnsi="GHEA Mariam"/>
                <w:szCs w:val="24"/>
              </w:rPr>
            </w:pPr>
            <w:bookmarkStart w:id="62" w:name="_Toc482200489"/>
            <w:bookmarkStart w:id="63" w:name="_Toc503779930"/>
            <w:bookmarkStart w:id="64" w:name="_Toc438438827"/>
            <w:bookmarkStart w:id="65" w:name="_Toc438532575"/>
            <w:bookmarkStart w:id="66" w:name="_Toc438733971"/>
            <w:bookmarkStart w:id="67" w:name="_Toc438907011"/>
            <w:bookmarkStart w:id="68" w:name="_Toc438907210"/>
            <w:r w:rsidRPr="00817ECB">
              <w:rPr>
                <w:rFonts w:ascii="GHEA Mariam" w:hAnsi="GHEA Mariam"/>
                <w:szCs w:val="24"/>
              </w:rPr>
              <w:lastRenderedPageBreak/>
              <w:t>7.</w:t>
            </w:r>
            <w:r w:rsidR="00652EBF" w:rsidRPr="00817ECB">
              <w:rPr>
                <w:rFonts w:ascii="GHEA Mariam" w:hAnsi="GHEA Mariam"/>
                <w:szCs w:val="24"/>
              </w:rPr>
              <w:tab/>
            </w:r>
            <w:bookmarkStart w:id="69" w:name="_Toc381360079"/>
            <w:proofErr w:type="spellStart"/>
            <w:r w:rsidR="00F750AD" w:rsidRPr="00817ECB">
              <w:rPr>
                <w:rFonts w:ascii="GHEA Mariam" w:hAnsi="GHEA Mariam"/>
                <w:szCs w:val="24"/>
              </w:rPr>
              <w:t>Մրցութային</w:t>
            </w:r>
            <w:bookmarkEnd w:id="62"/>
            <w:bookmarkEnd w:id="63"/>
            <w:proofErr w:type="spellEnd"/>
          </w:p>
          <w:p w14:paraId="1491BC06" w14:textId="77777777" w:rsidR="00455149" w:rsidRPr="00817ECB" w:rsidRDefault="00F750AD" w:rsidP="00F750AD">
            <w:pPr>
              <w:pStyle w:val="Sec1-Clauses"/>
              <w:spacing w:before="0" w:after="200"/>
              <w:rPr>
                <w:rFonts w:ascii="GHEA Mariam" w:hAnsi="GHEA Mariam"/>
                <w:szCs w:val="24"/>
              </w:rPr>
            </w:pPr>
            <w:bookmarkStart w:id="70" w:name="_Toc482200490"/>
            <w:bookmarkStart w:id="71" w:name="_Toc428292884"/>
            <w:bookmarkStart w:id="72" w:name="_Toc503779931"/>
            <w:proofErr w:type="spellStart"/>
            <w:r w:rsidRPr="00817ECB">
              <w:rPr>
                <w:rFonts w:ascii="GHEA Mariam" w:hAnsi="GHEA Mariam"/>
                <w:szCs w:val="24"/>
              </w:rPr>
              <w:t>փաստաթղթերի</w:t>
            </w:r>
            <w:proofErr w:type="spellEnd"/>
            <w:r w:rsidRPr="00817ECB">
              <w:rPr>
                <w:rFonts w:ascii="GHEA Mariam" w:hAnsi="GHEA Mariam"/>
                <w:szCs w:val="24"/>
              </w:rPr>
              <w:t xml:space="preserve"> </w:t>
            </w:r>
            <w:proofErr w:type="spellStart"/>
            <w:r w:rsidRPr="00817ECB">
              <w:rPr>
                <w:rFonts w:ascii="GHEA Mariam" w:hAnsi="GHEA Mariam"/>
                <w:szCs w:val="24"/>
              </w:rPr>
              <w:t>պարզաբանում</w:t>
            </w:r>
            <w:bookmarkEnd w:id="64"/>
            <w:bookmarkEnd w:id="65"/>
            <w:bookmarkEnd w:id="66"/>
            <w:bookmarkEnd w:id="67"/>
            <w:bookmarkEnd w:id="68"/>
            <w:bookmarkEnd w:id="69"/>
            <w:bookmarkEnd w:id="70"/>
            <w:bookmarkEnd w:id="71"/>
            <w:bookmarkEnd w:id="72"/>
            <w:proofErr w:type="spellEnd"/>
          </w:p>
        </w:tc>
        <w:tc>
          <w:tcPr>
            <w:tcW w:w="7110" w:type="dxa"/>
          </w:tcPr>
          <w:p w14:paraId="35E6F611" w14:textId="6C4C2D80" w:rsidR="00FD6404" w:rsidRPr="00817ECB" w:rsidRDefault="009B0A09" w:rsidP="009B0A09">
            <w:pPr>
              <w:pStyle w:val="Sub-ClauseText"/>
              <w:numPr>
                <w:ilvl w:val="1"/>
                <w:numId w:val="13"/>
              </w:numPr>
              <w:spacing w:before="0" w:after="200"/>
              <w:ind w:left="605" w:hanging="605"/>
              <w:rPr>
                <w:rFonts w:ascii="GHEA Mariam" w:hAnsi="GHEA Mariam"/>
                <w:spacing w:val="0"/>
                <w:szCs w:val="24"/>
              </w:rPr>
            </w:pP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պարզաբանում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հարցադրումները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ուղղի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միջոցով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արագ</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կպատասխանի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պարզաբանման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դիմումի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ներառելով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հարցման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նկարագրությունը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բայց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աղբյուրի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բացահայտման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ստացվել</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մինչ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ներկայացնելու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վերջնաժամկետը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պարզաբանումների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արդյունքում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անհրաժեշտ</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էական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տարրեր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փոփոխել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կատարի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փոփոխություն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w:t>
            </w:r>
            <w:r w:rsidRPr="00817ECB">
              <w:rPr>
                <w:rFonts w:ascii="GHEA Mariam" w:hAnsi="GHEA Mariam"/>
                <w:szCs w:val="24"/>
              </w:rPr>
              <w:t>ՏՄՄ</w:t>
            </w:r>
            <w:r w:rsidRPr="00817ECB">
              <w:rPr>
                <w:rFonts w:ascii="GHEA Mariam" w:hAnsi="GHEA Mariam"/>
                <w:spacing w:val="0"/>
                <w:szCs w:val="24"/>
              </w:rPr>
              <w:t xml:space="preserve">-ի 8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xml:space="preserve"> և 22.2 </w:t>
            </w:r>
            <w:proofErr w:type="spellStart"/>
            <w:r w:rsidRPr="00817ECB">
              <w:rPr>
                <w:rFonts w:ascii="GHEA Mariam" w:hAnsi="GHEA Mariam"/>
                <w:spacing w:val="0"/>
                <w:szCs w:val="24"/>
              </w:rPr>
              <w:t>ենթադրույթի</w:t>
            </w:r>
            <w:proofErr w:type="spellEnd"/>
            <w:r w:rsidRPr="00817ECB">
              <w:rPr>
                <w:rFonts w:ascii="GHEA Mariam" w:hAnsi="GHEA Mariam"/>
                <w:spacing w:val="0"/>
                <w:szCs w:val="24"/>
              </w:rPr>
              <w:t>:</w:t>
            </w:r>
            <w:r w:rsidR="00014C7D" w:rsidRPr="00817ECB">
              <w:rPr>
                <w:rFonts w:ascii="GHEA Mariam" w:hAnsi="GHEA Mariam"/>
                <w:spacing w:val="0"/>
                <w:szCs w:val="24"/>
              </w:rPr>
              <w:t xml:space="preserve"> </w:t>
            </w:r>
          </w:p>
        </w:tc>
      </w:tr>
      <w:tr w:rsidR="00455149" w:rsidRPr="002A5C0A" w14:paraId="0500578F" w14:textId="77777777" w:rsidTr="00817ECB">
        <w:trPr>
          <w:gridAfter w:val="1"/>
          <w:wAfter w:w="270" w:type="dxa"/>
        </w:trPr>
        <w:tc>
          <w:tcPr>
            <w:tcW w:w="2520" w:type="dxa"/>
          </w:tcPr>
          <w:p w14:paraId="16407BD7" w14:textId="77777777" w:rsidR="00455149" w:rsidRPr="00817ECB" w:rsidRDefault="00ED1CD5" w:rsidP="00F142A8">
            <w:pPr>
              <w:pStyle w:val="Sec1-Clauses"/>
              <w:spacing w:before="0" w:after="200"/>
              <w:rPr>
                <w:rFonts w:ascii="GHEA Mariam" w:hAnsi="GHEA Mariam"/>
                <w:szCs w:val="24"/>
              </w:rPr>
            </w:pPr>
            <w:bookmarkStart w:id="73" w:name="_Toc438438828"/>
            <w:bookmarkStart w:id="74" w:name="_Toc438532576"/>
            <w:bookmarkStart w:id="75" w:name="_Toc438733972"/>
            <w:bookmarkStart w:id="76" w:name="_Toc438907012"/>
            <w:bookmarkStart w:id="77" w:name="_Toc438907211"/>
            <w:bookmarkStart w:id="78" w:name="_Toc482200491"/>
            <w:bookmarkStart w:id="79" w:name="_Toc503779932"/>
            <w:r w:rsidRPr="00817ECB">
              <w:rPr>
                <w:rFonts w:ascii="GHEA Mariam" w:hAnsi="GHEA Mariam"/>
                <w:szCs w:val="24"/>
              </w:rPr>
              <w:t>8.</w:t>
            </w:r>
            <w:r w:rsidR="00652EBF" w:rsidRPr="00817ECB">
              <w:rPr>
                <w:rFonts w:ascii="GHEA Mariam" w:hAnsi="GHEA Mariam"/>
                <w:szCs w:val="24"/>
              </w:rPr>
              <w:tab/>
            </w:r>
            <w:bookmarkStart w:id="80" w:name="_Toc381360080"/>
            <w:proofErr w:type="spellStart"/>
            <w:r w:rsidR="00F142A8" w:rsidRPr="00817ECB">
              <w:rPr>
                <w:rFonts w:ascii="GHEA Mariam" w:hAnsi="GHEA Mariam"/>
                <w:szCs w:val="24"/>
              </w:rPr>
              <w:t>Մրցութային</w:t>
            </w:r>
            <w:proofErr w:type="spellEnd"/>
            <w:r w:rsidR="00F142A8" w:rsidRPr="00817ECB">
              <w:rPr>
                <w:rFonts w:ascii="GHEA Mariam" w:hAnsi="GHEA Mariam"/>
                <w:szCs w:val="24"/>
              </w:rPr>
              <w:t xml:space="preserve"> </w:t>
            </w:r>
            <w:proofErr w:type="spellStart"/>
            <w:r w:rsidR="00F142A8" w:rsidRPr="00817ECB">
              <w:rPr>
                <w:rFonts w:ascii="GHEA Mariam" w:hAnsi="GHEA Mariam"/>
                <w:szCs w:val="24"/>
              </w:rPr>
              <w:t>փաստաթղթի</w:t>
            </w:r>
            <w:proofErr w:type="spellEnd"/>
            <w:r w:rsidR="00F142A8" w:rsidRPr="00817ECB">
              <w:rPr>
                <w:rFonts w:ascii="GHEA Mariam" w:hAnsi="GHEA Mariam"/>
                <w:szCs w:val="24"/>
              </w:rPr>
              <w:t xml:space="preserve"> </w:t>
            </w:r>
            <w:proofErr w:type="spellStart"/>
            <w:r w:rsidR="00F142A8" w:rsidRPr="00817ECB">
              <w:rPr>
                <w:rFonts w:ascii="GHEA Mariam" w:hAnsi="GHEA Mariam"/>
                <w:szCs w:val="24"/>
              </w:rPr>
              <w:t>փոփոխում</w:t>
            </w:r>
            <w:bookmarkEnd w:id="73"/>
            <w:bookmarkEnd w:id="74"/>
            <w:bookmarkEnd w:id="75"/>
            <w:bookmarkEnd w:id="76"/>
            <w:bookmarkEnd w:id="77"/>
            <w:bookmarkEnd w:id="78"/>
            <w:bookmarkEnd w:id="79"/>
            <w:bookmarkEnd w:id="80"/>
            <w:proofErr w:type="spellEnd"/>
          </w:p>
        </w:tc>
        <w:tc>
          <w:tcPr>
            <w:tcW w:w="7110" w:type="dxa"/>
          </w:tcPr>
          <w:p w14:paraId="42DB944A" w14:textId="77777777" w:rsidR="00F25C86" w:rsidRPr="00817ECB" w:rsidRDefault="00F25C86" w:rsidP="00A4011F">
            <w:pPr>
              <w:pStyle w:val="Sub-ClauseText"/>
              <w:numPr>
                <w:ilvl w:val="1"/>
                <w:numId w:val="14"/>
              </w:numPr>
              <w:spacing w:before="0" w:after="200"/>
              <w:ind w:left="605" w:hanging="605"/>
              <w:rPr>
                <w:rFonts w:ascii="GHEA Mariam" w:hAnsi="GHEA Mariam"/>
                <w:spacing w:val="0"/>
                <w:szCs w:val="24"/>
              </w:rPr>
            </w:pP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վերջնաժամկետից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փոփոխություն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հավելվածի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տեսքով</w:t>
            </w:r>
            <w:proofErr w:type="spellEnd"/>
            <w:r w:rsidRPr="00817ECB">
              <w:rPr>
                <w:rFonts w:ascii="GHEA Mariam" w:hAnsi="GHEA Mariam"/>
                <w:spacing w:val="0"/>
                <w:szCs w:val="24"/>
              </w:rPr>
              <w:t>:</w:t>
            </w:r>
          </w:p>
          <w:p w14:paraId="7CD4A2A9" w14:textId="77777777" w:rsidR="00F25C86" w:rsidRPr="00817ECB" w:rsidRDefault="009B0A09" w:rsidP="00A4011F">
            <w:pPr>
              <w:pStyle w:val="Sub-ClauseText"/>
              <w:numPr>
                <w:ilvl w:val="1"/>
                <w:numId w:val="14"/>
              </w:numPr>
              <w:spacing w:before="0" w:after="200"/>
              <w:ind w:left="605" w:hanging="605"/>
              <w:rPr>
                <w:rFonts w:ascii="GHEA Mariam" w:hAnsi="GHEA Mariam"/>
                <w:spacing w:val="0"/>
                <w:szCs w:val="24"/>
              </w:rPr>
            </w:pP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անհապաղ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հրապարակի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հավելվածը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համակարգում</w:t>
            </w:r>
            <w:proofErr w:type="spellEnd"/>
            <w:r w:rsidRPr="00817ECB">
              <w:rPr>
                <w:rFonts w:ascii="GHEA Mariam" w:hAnsi="GHEA Mariam"/>
                <w:spacing w:val="0"/>
                <w:szCs w:val="24"/>
              </w:rPr>
              <w:t>:</w:t>
            </w:r>
          </w:p>
          <w:p w14:paraId="04712E0D" w14:textId="77777777" w:rsidR="00455149" w:rsidRPr="00817ECB" w:rsidRDefault="00310129" w:rsidP="00A4011F">
            <w:pPr>
              <w:pStyle w:val="Sub-ClauseText"/>
              <w:numPr>
                <w:ilvl w:val="1"/>
                <w:numId w:val="14"/>
              </w:numPr>
              <w:spacing w:before="0" w:after="200"/>
              <w:rPr>
                <w:rFonts w:ascii="GHEA Mariam" w:hAnsi="GHEA Mariam"/>
                <w:spacing w:val="0"/>
                <w:szCs w:val="24"/>
              </w:rPr>
            </w:pP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հայեցողությամբ</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երկարացնել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վերջնաժամկետը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հնարավոր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պատրաստելու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ընթացքում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փոփոխությունները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հաշվի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առնելու</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բավարար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ժամանակ</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տրամադրելու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նպատակով</w:t>
            </w:r>
            <w:proofErr w:type="spellEnd"/>
            <w:r w:rsidRPr="00817ECB">
              <w:rPr>
                <w:rFonts w:ascii="GHEA Mariam" w:hAnsi="GHEA Mariam"/>
                <w:spacing w:val="0"/>
                <w:szCs w:val="24"/>
              </w:rPr>
              <w:t xml:space="preserve">: (ՏՄՄ, </w:t>
            </w:r>
            <w:proofErr w:type="spellStart"/>
            <w:r w:rsidRPr="00817ECB">
              <w:rPr>
                <w:rFonts w:ascii="GHEA Mariam" w:hAnsi="GHEA Mariam"/>
                <w:spacing w:val="0"/>
                <w:szCs w:val="24"/>
              </w:rPr>
              <w:t>ենթագլուխ</w:t>
            </w:r>
            <w:proofErr w:type="spellEnd"/>
            <w:r w:rsidRPr="00817ECB">
              <w:rPr>
                <w:rFonts w:ascii="GHEA Mariam" w:hAnsi="GHEA Mariam"/>
                <w:spacing w:val="0"/>
                <w:szCs w:val="24"/>
              </w:rPr>
              <w:t xml:space="preserve"> 22.2):</w:t>
            </w:r>
          </w:p>
        </w:tc>
      </w:tr>
      <w:tr w:rsidR="00455149" w:rsidRPr="002A5C0A" w14:paraId="4CC47419" w14:textId="77777777" w:rsidTr="00817ECB">
        <w:trPr>
          <w:gridAfter w:val="1"/>
          <w:wAfter w:w="270" w:type="dxa"/>
        </w:trPr>
        <w:tc>
          <w:tcPr>
            <w:tcW w:w="2520" w:type="dxa"/>
          </w:tcPr>
          <w:p w14:paraId="792BAA37" w14:textId="77777777" w:rsidR="00455149" w:rsidRPr="00817ECB" w:rsidRDefault="00455149">
            <w:pPr>
              <w:pStyle w:val="Heading1-Clausename"/>
              <w:tabs>
                <w:tab w:val="clear" w:pos="360"/>
              </w:tabs>
              <w:spacing w:before="0" w:after="200"/>
              <w:ind w:left="0" w:firstLine="0"/>
              <w:rPr>
                <w:rFonts w:ascii="GHEA Mariam" w:hAnsi="GHEA Mariam"/>
                <w:szCs w:val="24"/>
              </w:rPr>
            </w:pPr>
          </w:p>
        </w:tc>
        <w:tc>
          <w:tcPr>
            <w:tcW w:w="7110" w:type="dxa"/>
          </w:tcPr>
          <w:p w14:paraId="1B2DF2B3" w14:textId="77777777" w:rsidR="00455149" w:rsidRPr="00817ECB" w:rsidRDefault="00A44A30" w:rsidP="00A44A30">
            <w:pPr>
              <w:pStyle w:val="BodyText2"/>
              <w:spacing w:before="0" w:after="200"/>
              <w:rPr>
                <w:rFonts w:ascii="GHEA Mariam" w:hAnsi="GHEA Mariam"/>
                <w:sz w:val="24"/>
                <w:szCs w:val="24"/>
              </w:rPr>
            </w:pPr>
            <w:bookmarkStart w:id="81" w:name="_Toc482200492"/>
            <w:bookmarkStart w:id="82" w:name="_Toc503779933"/>
            <w:bookmarkStart w:id="83" w:name="_Toc505659525"/>
            <w:r w:rsidRPr="00817ECB">
              <w:rPr>
                <w:rFonts w:ascii="GHEA Mariam" w:hAnsi="GHEA Mariam"/>
                <w:sz w:val="24"/>
                <w:szCs w:val="24"/>
              </w:rPr>
              <w:t>Գ</w:t>
            </w:r>
            <w:r w:rsidR="00EE0C9A" w:rsidRPr="00817ECB">
              <w:rPr>
                <w:rFonts w:ascii="GHEA Mariam" w:hAnsi="GHEA Mariam"/>
                <w:sz w:val="24"/>
                <w:szCs w:val="24"/>
              </w:rPr>
              <w:t xml:space="preserve">. </w:t>
            </w:r>
            <w:bookmarkStart w:id="84" w:name="_Toc381360081"/>
            <w:proofErr w:type="spellStart"/>
            <w:r w:rsidRPr="00817ECB">
              <w:rPr>
                <w:rFonts w:ascii="GHEA Mariam" w:hAnsi="GHEA Mariam"/>
                <w:sz w:val="24"/>
                <w:szCs w:val="24"/>
              </w:rPr>
              <w:t>Հայտերի</w:t>
            </w:r>
            <w:proofErr w:type="spellEnd"/>
            <w:r w:rsidRPr="00817ECB">
              <w:rPr>
                <w:rFonts w:ascii="GHEA Mariam" w:hAnsi="GHEA Mariam"/>
                <w:sz w:val="24"/>
                <w:szCs w:val="24"/>
              </w:rPr>
              <w:t xml:space="preserve"> </w:t>
            </w:r>
            <w:proofErr w:type="spellStart"/>
            <w:r w:rsidRPr="00817ECB">
              <w:rPr>
                <w:rFonts w:ascii="GHEA Mariam" w:hAnsi="GHEA Mariam"/>
                <w:sz w:val="24"/>
                <w:szCs w:val="24"/>
              </w:rPr>
              <w:t>պատրաստում</w:t>
            </w:r>
            <w:bookmarkEnd w:id="81"/>
            <w:bookmarkEnd w:id="82"/>
            <w:bookmarkEnd w:id="84"/>
            <w:proofErr w:type="spellEnd"/>
            <w:r w:rsidRPr="00817ECB">
              <w:rPr>
                <w:rFonts w:ascii="GHEA Mariam" w:hAnsi="GHEA Mariam"/>
                <w:sz w:val="24"/>
                <w:szCs w:val="24"/>
              </w:rPr>
              <w:t xml:space="preserve"> </w:t>
            </w:r>
            <w:bookmarkEnd w:id="83"/>
          </w:p>
        </w:tc>
      </w:tr>
      <w:tr w:rsidR="00F67E3F" w:rsidRPr="002A5C0A" w14:paraId="328A3FDB" w14:textId="77777777" w:rsidTr="00817ECB">
        <w:trPr>
          <w:gridAfter w:val="1"/>
          <w:wAfter w:w="270" w:type="dxa"/>
        </w:trPr>
        <w:tc>
          <w:tcPr>
            <w:tcW w:w="2520" w:type="dxa"/>
          </w:tcPr>
          <w:p w14:paraId="27A6D054" w14:textId="77777777" w:rsidR="00F67E3F" w:rsidRPr="00817ECB" w:rsidRDefault="003C4628" w:rsidP="003278C5">
            <w:pPr>
              <w:pStyle w:val="Sec1-Clauses"/>
              <w:tabs>
                <w:tab w:val="clear" w:pos="360"/>
                <w:tab w:val="num" w:pos="0"/>
              </w:tabs>
              <w:spacing w:before="0" w:after="200"/>
              <w:ind w:left="0" w:firstLine="0"/>
              <w:rPr>
                <w:rFonts w:ascii="GHEA Mariam" w:hAnsi="GHEA Mariam"/>
                <w:szCs w:val="24"/>
              </w:rPr>
            </w:pPr>
            <w:bookmarkStart w:id="85" w:name="_Toc381360082"/>
            <w:bookmarkStart w:id="86" w:name="_Toc482200493"/>
            <w:bookmarkStart w:id="87" w:name="_Toc503779934"/>
            <w:r w:rsidRPr="00817ECB">
              <w:rPr>
                <w:rFonts w:ascii="GHEA Mariam" w:hAnsi="GHEA Mariam"/>
                <w:szCs w:val="24"/>
              </w:rPr>
              <w:t xml:space="preserve">9. </w:t>
            </w:r>
            <w:proofErr w:type="spellStart"/>
            <w:r w:rsidR="00F67E3F" w:rsidRPr="00817ECB">
              <w:rPr>
                <w:rFonts w:ascii="GHEA Mariam" w:hAnsi="GHEA Mariam"/>
                <w:szCs w:val="24"/>
              </w:rPr>
              <w:t>Հայտի</w:t>
            </w:r>
            <w:proofErr w:type="spellEnd"/>
            <w:r w:rsidR="00F67E3F" w:rsidRPr="00817ECB">
              <w:rPr>
                <w:rFonts w:ascii="GHEA Mariam" w:hAnsi="GHEA Mariam"/>
                <w:szCs w:val="24"/>
              </w:rPr>
              <w:t xml:space="preserve"> </w:t>
            </w:r>
            <w:proofErr w:type="spellStart"/>
            <w:r w:rsidR="00F67E3F" w:rsidRPr="00817ECB">
              <w:rPr>
                <w:rFonts w:ascii="GHEA Mariam" w:hAnsi="GHEA Mariam"/>
                <w:szCs w:val="24"/>
              </w:rPr>
              <w:t>պատրաստման</w:t>
            </w:r>
            <w:proofErr w:type="spellEnd"/>
            <w:r w:rsidR="00F67E3F" w:rsidRPr="00817ECB">
              <w:rPr>
                <w:rFonts w:ascii="GHEA Mariam" w:hAnsi="GHEA Mariam"/>
                <w:szCs w:val="24"/>
              </w:rPr>
              <w:t xml:space="preserve"> </w:t>
            </w:r>
            <w:proofErr w:type="spellStart"/>
            <w:r w:rsidR="00F67E3F" w:rsidRPr="00817ECB">
              <w:rPr>
                <w:rFonts w:ascii="GHEA Mariam" w:hAnsi="GHEA Mariam"/>
                <w:szCs w:val="24"/>
              </w:rPr>
              <w:t>ծախսեր</w:t>
            </w:r>
            <w:bookmarkEnd w:id="85"/>
            <w:bookmarkEnd w:id="86"/>
            <w:bookmarkEnd w:id="87"/>
            <w:proofErr w:type="spellEnd"/>
          </w:p>
        </w:tc>
        <w:tc>
          <w:tcPr>
            <w:tcW w:w="7110" w:type="dxa"/>
          </w:tcPr>
          <w:p w14:paraId="4592F9E9" w14:textId="77777777" w:rsidR="00F67E3F" w:rsidRPr="00817ECB" w:rsidRDefault="003C4628" w:rsidP="00A4011F">
            <w:pPr>
              <w:pStyle w:val="Sub-ClauseText"/>
              <w:numPr>
                <w:ilvl w:val="1"/>
                <w:numId w:val="15"/>
              </w:numPr>
              <w:spacing w:before="0" w:after="200"/>
              <w:rPr>
                <w:rFonts w:ascii="GHEA Mariam" w:hAnsi="GHEA Mariam"/>
                <w:spacing w:val="0"/>
                <w:szCs w:val="24"/>
              </w:rPr>
            </w:pP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պատրաստման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ներկայացման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ծախսերը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իսկ</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պատասխանատու</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իրավասու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այդ</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ծախսերի</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անկախ</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անցկացման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ընթացքից</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արդյունքից</w:t>
            </w:r>
            <w:proofErr w:type="spellEnd"/>
            <w:r w:rsidRPr="00817ECB">
              <w:rPr>
                <w:rFonts w:ascii="GHEA Mariam" w:hAnsi="GHEA Mariam"/>
                <w:spacing w:val="0"/>
                <w:szCs w:val="24"/>
              </w:rPr>
              <w:t xml:space="preserve">: </w:t>
            </w:r>
          </w:p>
        </w:tc>
      </w:tr>
      <w:tr w:rsidR="00F67E3F" w:rsidRPr="002A5C0A" w14:paraId="1953DC69" w14:textId="77777777" w:rsidTr="00817ECB">
        <w:trPr>
          <w:gridAfter w:val="1"/>
          <w:wAfter w:w="270" w:type="dxa"/>
        </w:trPr>
        <w:tc>
          <w:tcPr>
            <w:tcW w:w="2520" w:type="dxa"/>
          </w:tcPr>
          <w:p w14:paraId="7CC070B9" w14:textId="77777777" w:rsidR="00F67E3F" w:rsidRPr="00817ECB" w:rsidRDefault="00F67E3F" w:rsidP="005A7CE8">
            <w:pPr>
              <w:pStyle w:val="Sec1-Clauses"/>
              <w:spacing w:before="0" w:after="200"/>
              <w:rPr>
                <w:rFonts w:ascii="GHEA Mariam" w:hAnsi="GHEA Mariam"/>
                <w:szCs w:val="24"/>
              </w:rPr>
            </w:pPr>
            <w:bookmarkStart w:id="88" w:name="_Toc438438831"/>
            <w:bookmarkStart w:id="89" w:name="_Toc438532579"/>
            <w:bookmarkStart w:id="90" w:name="_Toc438733975"/>
            <w:bookmarkStart w:id="91" w:name="_Toc438907014"/>
            <w:bookmarkStart w:id="92" w:name="_Toc438907213"/>
            <w:bookmarkStart w:id="93" w:name="_Toc482200494"/>
            <w:bookmarkStart w:id="94" w:name="_Toc503779935"/>
            <w:r w:rsidRPr="00817ECB">
              <w:rPr>
                <w:rFonts w:ascii="GHEA Mariam" w:hAnsi="GHEA Mariam"/>
                <w:szCs w:val="24"/>
              </w:rPr>
              <w:t>10.</w:t>
            </w:r>
            <w:r w:rsidRPr="00817ECB">
              <w:rPr>
                <w:rFonts w:ascii="GHEA Mariam" w:hAnsi="GHEA Mariam"/>
                <w:szCs w:val="24"/>
              </w:rPr>
              <w:tab/>
            </w:r>
            <w:bookmarkEnd w:id="88"/>
            <w:bookmarkEnd w:id="89"/>
            <w:bookmarkEnd w:id="90"/>
            <w:bookmarkEnd w:id="91"/>
            <w:bookmarkEnd w:id="92"/>
            <w:proofErr w:type="spellStart"/>
            <w:r w:rsidR="005A7CE8" w:rsidRPr="00817ECB">
              <w:rPr>
                <w:rFonts w:ascii="GHEA Mariam" w:hAnsi="GHEA Mariam"/>
                <w:szCs w:val="24"/>
              </w:rPr>
              <w:t>Հայտի</w:t>
            </w:r>
            <w:proofErr w:type="spellEnd"/>
            <w:r w:rsidR="005A7CE8" w:rsidRPr="00817ECB">
              <w:rPr>
                <w:rFonts w:ascii="GHEA Mariam" w:hAnsi="GHEA Mariam"/>
                <w:szCs w:val="24"/>
              </w:rPr>
              <w:t xml:space="preserve"> </w:t>
            </w:r>
            <w:proofErr w:type="spellStart"/>
            <w:r w:rsidR="005A7CE8" w:rsidRPr="00817ECB">
              <w:rPr>
                <w:rFonts w:ascii="GHEA Mariam" w:hAnsi="GHEA Mariam"/>
                <w:szCs w:val="24"/>
              </w:rPr>
              <w:t>լեզու</w:t>
            </w:r>
            <w:bookmarkEnd w:id="93"/>
            <w:bookmarkEnd w:id="94"/>
            <w:proofErr w:type="spellEnd"/>
          </w:p>
        </w:tc>
        <w:tc>
          <w:tcPr>
            <w:tcW w:w="7110" w:type="dxa"/>
          </w:tcPr>
          <w:p w14:paraId="7DB163F0" w14:textId="24D8C13D" w:rsidR="00F67E3F" w:rsidRPr="00817ECB" w:rsidRDefault="005A7CE8" w:rsidP="00A4011F">
            <w:pPr>
              <w:pStyle w:val="Sub-ClauseText"/>
              <w:numPr>
                <w:ilvl w:val="1"/>
                <w:numId w:val="16"/>
              </w:numPr>
              <w:spacing w:before="0" w:after="200"/>
              <w:rPr>
                <w:rFonts w:ascii="GHEA Mariam" w:hAnsi="GHEA Mariam"/>
                <w:spacing w:val="0"/>
                <w:szCs w:val="24"/>
              </w:rPr>
            </w:pP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ներկայացված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ինչպես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ամբողջ</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նամակագրությունը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lastRenderedPageBreak/>
              <w:t>փաստաթղթերը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գրված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r w:rsidRPr="00817ECB">
              <w:rPr>
                <w:rFonts w:ascii="GHEA Mariam" w:hAnsi="GHEA Mariam"/>
                <w:b/>
                <w:spacing w:val="0"/>
                <w:szCs w:val="24"/>
              </w:rPr>
              <w:t>ՄՏԱ-</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նշված</w:t>
            </w:r>
            <w:proofErr w:type="spellEnd"/>
            <w:r w:rsidRPr="00817ECB">
              <w:rPr>
                <w:rFonts w:ascii="GHEA Mariam" w:hAnsi="GHEA Mariam"/>
                <w:b/>
                <w:spacing w:val="0"/>
                <w:szCs w:val="24"/>
              </w:rPr>
              <w:t xml:space="preserve"> </w:t>
            </w:r>
            <w:proofErr w:type="spellStart"/>
            <w:r w:rsidRPr="00817ECB">
              <w:rPr>
                <w:rFonts w:ascii="GHEA Mariam" w:hAnsi="GHEA Mariam"/>
                <w:spacing w:val="0"/>
                <w:szCs w:val="24"/>
              </w:rPr>
              <w:t>լեզվով</w:t>
            </w:r>
            <w:proofErr w:type="spellEnd"/>
            <w:r w:rsidRPr="00817ECB">
              <w:rPr>
                <w:rFonts w:ascii="GHEA Mariam" w:hAnsi="GHEA Mariam"/>
                <w:spacing w:val="0"/>
                <w:szCs w:val="24"/>
              </w:rPr>
              <w:t>:</w:t>
            </w:r>
            <w:r w:rsidRPr="00817ECB">
              <w:rPr>
                <w:rFonts w:ascii="GHEA Mariam" w:hAnsi="GHEA Mariam"/>
                <w:b/>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կազմող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լրացուցիչ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տպագրված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գրականությունը</w:t>
            </w:r>
            <w:proofErr w:type="spellEnd"/>
            <w:r w:rsidRPr="00817ECB">
              <w:rPr>
                <w:rFonts w:ascii="GHEA Mariam" w:hAnsi="GHEA Mariam"/>
                <w:spacing w:val="0"/>
                <w:szCs w:val="24"/>
              </w:rPr>
              <w:t xml:space="preserve"> կարող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լեզվով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առկա</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դրանց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պարբերությունների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պատշաճ</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թարգմանությունը</w:t>
            </w:r>
            <w:proofErr w:type="spellEnd"/>
            <w:r w:rsidRPr="00817ECB">
              <w:rPr>
                <w:rFonts w:ascii="GHEA Mariam" w:hAnsi="GHEA Mariam"/>
                <w:spacing w:val="0"/>
                <w:szCs w:val="24"/>
              </w:rPr>
              <w:t xml:space="preserve">` </w:t>
            </w:r>
            <w:r w:rsidRPr="002A5C0A">
              <w:rPr>
                <w:rFonts w:ascii="GHEA Mariam" w:hAnsi="GHEA Mariam" w:cs="Sylfaen"/>
                <w:b/>
                <w:spacing w:val="0"/>
                <w:szCs w:val="24"/>
              </w:rPr>
              <w:t>Մ</w:t>
            </w:r>
            <w:r w:rsidR="0037426A" w:rsidRPr="002A5C0A">
              <w:rPr>
                <w:rFonts w:ascii="GHEA Mariam" w:hAnsi="GHEA Mariam" w:cs="Sylfaen"/>
                <w:b/>
                <w:spacing w:val="0"/>
                <w:szCs w:val="24"/>
              </w:rPr>
              <w:t>Տ</w:t>
            </w:r>
            <w:r w:rsidRPr="002A5C0A">
              <w:rPr>
                <w:rFonts w:ascii="GHEA Mariam" w:hAnsi="GHEA Mariam" w:cs="Sylfaen"/>
                <w:b/>
                <w:spacing w:val="0"/>
                <w:szCs w:val="24"/>
              </w:rPr>
              <w:t>Ա</w:t>
            </w:r>
            <w:r w:rsidRPr="00817ECB">
              <w:rPr>
                <w:rFonts w:ascii="GHEA Mariam" w:hAnsi="GHEA Mariam"/>
                <w:b/>
                <w:spacing w:val="0"/>
                <w:szCs w:val="24"/>
              </w:rPr>
              <w:t>-</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լեզվով</w:t>
            </w:r>
            <w:proofErr w:type="spellEnd"/>
            <w:r w:rsidR="00E83A3A" w:rsidRPr="00817ECB">
              <w:rPr>
                <w:rFonts w:ascii="GHEA Mariam" w:hAnsi="GHEA Mariam"/>
                <w:spacing w:val="0"/>
                <w:szCs w:val="24"/>
              </w:rPr>
              <w:t xml:space="preserve">, </w:t>
            </w:r>
            <w:proofErr w:type="spellStart"/>
            <w:r w:rsidR="00E83A3A" w:rsidRPr="00817ECB">
              <w:rPr>
                <w:rFonts w:ascii="GHEA Mariam" w:hAnsi="GHEA Mariam"/>
                <w:spacing w:val="0"/>
                <w:szCs w:val="24"/>
              </w:rPr>
              <w:t>որի</w:t>
            </w:r>
            <w:proofErr w:type="spellEnd"/>
            <w:r w:rsidR="00E83A3A" w:rsidRPr="00817ECB">
              <w:rPr>
                <w:rFonts w:ascii="GHEA Mariam" w:hAnsi="GHEA Mariam"/>
                <w:spacing w:val="0"/>
                <w:szCs w:val="24"/>
              </w:rPr>
              <w:t xml:space="preserve"> </w:t>
            </w:r>
            <w:proofErr w:type="spellStart"/>
            <w:r w:rsidR="00E83A3A" w:rsidRPr="00817ECB">
              <w:rPr>
                <w:rFonts w:ascii="GHEA Mariam" w:hAnsi="GHEA Mariam"/>
                <w:spacing w:val="0"/>
                <w:szCs w:val="24"/>
              </w:rPr>
              <w:t>դեպքում</w:t>
            </w:r>
            <w:proofErr w:type="spellEnd"/>
            <w:r w:rsidR="00E83A3A"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մեկնաբանման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պարագա</w:t>
            </w:r>
            <w:r w:rsidR="00E83A3A" w:rsidRPr="00817ECB">
              <w:rPr>
                <w:rFonts w:ascii="GHEA Mariam" w:hAnsi="GHEA Mariam"/>
                <w:spacing w:val="0"/>
                <w:szCs w:val="24"/>
              </w:rPr>
              <w:t>յ</w:t>
            </w:r>
            <w:r w:rsidRPr="00817ECB">
              <w:rPr>
                <w:rFonts w:ascii="GHEA Mariam" w:hAnsi="GHEA Mariam"/>
                <w:spacing w:val="0"/>
                <w:szCs w:val="24"/>
              </w:rPr>
              <w:t>ում</w:t>
            </w:r>
            <w:proofErr w:type="spellEnd"/>
            <w:r w:rsidRPr="00817ECB">
              <w:rPr>
                <w:rFonts w:ascii="GHEA Mariam" w:hAnsi="GHEA Mariam"/>
                <w:spacing w:val="0"/>
                <w:szCs w:val="24"/>
              </w:rPr>
              <w:t xml:space="preserve"> </w:t>
            </w:r>
            <w:proofErr w:type="spellStart"/>
            <w:r w:rsidR="00E83A3A" w:rsidRPr="00817ECB">
              <w:rPr>
                <w:rFonts w:ascii="GHEA Mariam" w:hAnsi="GHEA Mariam"/>
                <w:spacing w:val="0"/>
                <w:szCs w:val="24"/>
              </w:rPr>
              <w:t>կգերա</w:t>
            </w:r>
            <w:r w:rsidRPr="00817ECB">
              <w:rPr>
                <w:rFonts w:ascii="GHEA Mariam" w:hAnsi="GHEA Mariam"/>
                <w:spacing w:val="0"/>
                <w:szCs w:val="24"/>
              </w:rPr>
              <w:t>կայ</w:t>
            </w:r>
            <w:r w:rsidR="00E83A3A" w:rsidRPr="00817ECB">
              <w:rPr>
                <w:rFonts w:ascii="GHEA Mariam" w:hAnsi="GHEA Mariam"/>
                <w:spacing w:val="0"/>
                <w:szCs w:val="24"/>
              </w:rPr>
              <w:t>ի</w:t>
            </w:r>
            <w:proofErr w:type="spellEnd"/>
            <w:r w:rsidR="00E83A3A" w:rsidRPr="00817ECB">
              <w:rPr>
                <w:rFonts w:ascii="GHEA Mariam" w:hAnsi="GHEA Mariam"/>
                <w:spacing w:val="0"/>
                <w:szCs w:val="24"/>
              </w:rPr>
              <w:t xml:space="preserve"> </w:t>
            </w:r>
            <w:proofErr w:type="spellStart"/>
            <w:r w:rsidR="00E83A3A" w:rsidRPr="00817ECB">
              <w:rPr>
                <w:rFonts w:ascii="GHEA Mariam" w:hAnsi="GHEA Mariam"/>
                <w:spacing w:val="0"/>
                <w:szCs w:val="24"/>
              </w:rPr>
              <w:t>այդ</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թարգմանությունը</w:t>
            </w:r>
            <w:proofErr w:type="spellEnd"/>
            <w:r w:rsidRPr="00817ECB">
              <w:rPr>
                <w:rFonts w:ascii="GHEA Mariam" w:hAnsi="GHEA Mariam"/>
                <w:spacing w:val="0"/>
                <w:szCs w:val="24"/>
              </w:rPr>
              <w:t>:</w:t>
            </w:r>
            <w:r w:rsidR="00E83A3A" w:rsidRPr="00817ECB">
              <w:rPr>
                <w:rFonts w:ascii="GHEA Mariam" w:hAnsi="GHEA Mariam"/>
                <w:spacing w:val="0"/>
                <w:szCs w:val="24"/>
              </w:rPr>
              <w:t xml:space="preserve"> </w:t>
            </w:r>
          </w:p>
        </w:tc>
      </w:tr>
      <w:tr w:rsidR="00F67E3F" w:rsidRPr="002A5C0A" w14:paraId="250686DF" w14:textId="77777777" w:rsidTr="00817ECB">
        <w:trPr>
          <w:gridAfter w:val="1"/>
          <w:wAfter w:w="270" w:type="dxa"/>
        </w:trPr>
        <w:tc>
          <w:tcPr>
            <w:tcW w:w="2520" w:type="dxa"/>
          </w:tcPr>
          <w:p w14:paraId="413B631D" w14:textId="77777777" w:rsidR="00F67E3F" w:rsidRPr="00817ECB" w:rsidRDefault="00F67E3F">
            <w:pPr>
              <w:pStyle w:val="Sec1-Clauses"/>
              <w:spacing w:before="0" w:after="200"/>
              <w:rPr>
                <w:rFonts w:ascii="GHEA Mariam" w:hAnsi="GHEA Mariam"/>
                <w:szCs w:val="24"/>
              </w:rPr>
            </w:pPr>
            <w:bookmarkStart w:id="95" w:name="_Toc438438832"/>
            <w:bookmarkStart w:id="96" w:name="_Toc438532580"/>
            <w:bookmarkStart w:id="97" w:name="_Toc438733976"/>
            <w:bookmarkStart w:id="98" w:name="_Toc438907015"/>
            <w:bookmarkStart w:id="99" w:name="_Toc438907214"/>
            <w:bookmarkStart w:id="100" w:name="_Toc482200495"/>
            <w:bookmarkStart w:id="101" w:name="_Toc503779936"/>
            <w:r w:rsidRPr="00817ECB">
              <w:rPr>
                <w:rFonts w:ascii="GHEA Mariam" w:hAnsi="GHEA Mariam"/>
                <w:szCs w:val="24"/>
              </w:rPr>
              <w:lastRenderedPageBreak/>
              <w:t>11.</w:t>
            </w:r>
            <w:r w:rsidRPr="00817ECB">
              <w:rPr>
                <w:rFonts w:ascii="GHEA Mariam" w:hAnsi="GHEA Mariam"/>
                <w:szCs w:val="24"/>
              </w:rPr>
              <w:tab/>
            </w:r>
            <w:bookmarkStart w:id="102" w:name="_Toc381360084"/>
            <w:proofErr w:type="spellStart"/>
            <w:r w:rsidR="00134FD9" w:rsidRPr="00817ECB">
              <w:rPr>
                <w:rFonts w:ascii="GHEA Mariam" w:hAnsi="GHEA Mariam"/>
                <w:szCs w:val="24"/>
              </w:rPr>
              <w:t>Հայտի</w:t>
            </w:r>
            <w:proofErr w:type="spellEnd"/>
            <w:r w:rsidR="00134FD9" w:rsidRPr="00817ECB">
              <w:rPr>
                <w:rFonts w:ascii="GHEA Mariam" w:hAnsi="GHEA Mariam"/>
                <w:szCs w:val="24"/>
              </w:rPr>
              <w:t xml:space="preserve"> </w:t>
            </w:r>
            <w:proofErr w:type="spellStart"/>
            <w:r w:rsidR="00134FD9" w:rsidRPr="00817ECB">
              <w:rPr>
                <w:rFonts w:ascii="GHEA Mariam" w:hAnsi="GHEA Mariam"/>
                <w:szCs w:val="24"/>
              </w:rPr>
              <w:t>բաղկացուցիչ</w:t>
            </w:r>
            <w:proofErr w:type="spellEnd"/>
            <w:r w:rsidR="00134FD9" w:rsidRPr="00817ECB">
              <w:rPr>
                <w:rFonts w:ascii="GHEA Mariam" w:hAnsi="GHEA Mariam"/>
                <w:szCs w:val="24"/>
              </w:rPr>
              <w:t xml:space="preserve"> </w:t>
            </w:r>
            <w:proofErr w:type="spellStart"/>
            <w:r w:rsidR="00134FD9" w:rsidRPr="00817ECB">
              <w:rPr>
                <w:rFonts w:ascii="GHEA Mariam" w:hAnsi="GHEA Mariam"/>
                <w:szCs w:val="24"/>
              </w:rPr>
              <w:t>փաստաթղթեր</w:t>
            </w:r>
            <w:bookmarkEnd w:id="95"/>
            <w:bookmarkEnd w:id="96"/>
            <w:bookmarkEnd w:id="97"/>
            <w:bookmarkEnd w:id="98"/>
            <w:bookmarkEnd w:id="99"/>
            <w:bookmarkEnd w:id="100"/>
            <w:bookmarkEnd w:id="101"/>
            <w:bookmarkEnd w:id="102"/>
            <w:proofErr w:type="spellEnd"/>
          </w:p>
        </w:tc>
        <w:tc>
          <w:tcPr>
            <w:tcW w:w="7110" w:type="dxa"/>
            <w:tcBorders>
              <w:bottom w:val="nil"/>
            </w:tcBorders>
          </w:tcPr>
          <w:p w14:paraId="1E562781" w14:textId="77777777" w:rsidR="000A73E5" w:rsidRPr="00817ECB" w:rsidRDefault="000A73E5" w:rsidP="00A4011F">
            <w:pPr>
              <w:pStyle w:val="Sub-ClauseText"/>
              <w:numPr>
                <w:ilvl w:val="1"/>
                <w:numId w:val="17"/>
              </w:numPr>
              <w:spacing w:before="0" w:after="200"/>
              <w:rPr>
                <w:rFonts w:ascii="GHEA Mariam" w:hAnsi="GHEA Mariam"/>
                <w:spacing w:val="0"/>
                <w:szCs w:val="24"/>
              </w:rPr>
            </w:pP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բաղկացած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հետևյալ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փաստաթղթերից</w:t>
            </w:r>
            <w:proofErr w:type="spellEnd"/>
            <w:r w:rsidRPr="00817ECB">
              <w:rPr>
                <w:rFonts w:ascii="GHEA Mariam" w:hAnsi="GHEA Mariam"/>
                <w:spacing w:val="0"/>
                <w:szCs w:val="24"/>
              </w:rPr>
              <w:t xml:space="preserve">՝ </w:t>
            </w:r>
          </w:p>
          <w:p w14:paraId="6A363CC7" w14:textId="0ADA0F46" w:rsidR="001A2614" w:rsidRPr="00817ECB" w:rsidRDefault="000A73E5" w:rsidP="000A73E5">
            <w:pPr>
              <w:pStyle w:val="Heading3"/>
              <w:spacing w:after="180"/>
              <w:rPr>
                <w:rFonts w:ascii="GHEA Mariam" w:hAnsi="GHEA Mariam"/>
                <w:szCs w:val="24"/>
                <w:lang w:val="en-US"/>
              </w:rPr>
            </w:pPr>
            <w:r w:rsidRPr="00817ECB">
              <w:rPr>
                <w:rFonts w:ascii="GHEA Mariam" w:hAnsi="GHEA Mariam"/>
                <w:szCs w:val="24"/>
                <w:lang w:val="en-US"/>
              </w:rPr>
              <w:t xml:space="preserve">(ա) </w:t>
            </w:r>
            <w:proofErr w:type="spellStart"/>
            <w:r w:rsidRPr="00817ECB">
              <w:rPr>
                <w:rFonts w:ascii="GHEA Mariam" w:hAnsi="GHEA Mariam"/>
                <w:szCs w:val="24"/>
                <w:lang w:val="en-US"/>
              </w:rPr>
              <w:t>Հայտ</w:t>
            </w:r>
            <w:r w:rsidR="001A2614" w:rsidRPr="00817ECB">
              <w:rPr>
                <w:rFonts w:ascii="GHEA Mariam" w:hAnsi="GHEA Mariam"/>
                <w:szCs w:val="24"/>
                <w:lang w:val="en-US"/>
              </w:rPr>
              <w:t>ադիմում</w:t>
            </w:r>
            <w:r w:rsidRPr="00817ECB">
              <w:rPr>
                <w:rFonts w:ascii="GHEA Mariam" w:hAnsi="GHEA Mariam"/>
                <w:szCs w:val="24"/>
                <w:lang w:val="en-US"/>
              </w:rPr>
              <w:t>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ձև</w:t>
            </w:r>
            <w:proofErr w:type="spellEnd"/>
            <w:r w:rsidR="001A2614" w:rsidRPr="00817ECB">
              <w:rPr>
                <w:rFonts w:ascii="GHEA Mariam" w:hAnsi="GHEA Mariam"/>
                <w:szCs w:val="24"/>
                <w:lang w:val="en-US"/>
              </w:rPr>
              <w:t xml:space="preserve">` </w:t>
            </w:r>
            <w:proofErr w:type="spellStart"/>
            <w:r w:rsidR="001A2614" w:rsidRPr="00817ECB">
              <w:rPr>
                <w:rFonts w:ascii="GHEA Mariam" w:hAnsi="GHEA Mariam"/>
                <w:szCs w:val="24"/>
                <w:lang w:val="en-US"/>
              </w:rPr>
              <w:t>համաձայն</w:t>
            </w:r>
            <w:proofErr w:type="spellEnd"/>
            <w:r w:rsidR="001A2614" w:rsidRPr="00817ECB">
              <w:rPr>
                <w:rFonts w:ascii="GHEA Mariam" w:hAnsi="GHEA Mariam"/>
                <w:szCs w:val="24"/>
                <w:lang w:val="en-US"/>
              </w:rPr>
              <w:t xml:space="preserve"> ՏՄՄ 12 </w:t>
            </w:r>
            <w:proofErr w:type="spellStart"/>
            <w:r w:rsidR="001A2614" w:rsidRPr="00817ECB">
              <w:rPr>
                <w:rFonts w:ascii="GHEA Mariam" w:hAnsi="GHEA Mariam"/>
                <w:szCs w:val="24"/>
                <w:lang w:val="en-US"/>
              </w:rPr>
              <w:t>դրույթի</w:t>
            </w:r>
            <w:proofErr w:type="spellEnd"/>
            <w:r w:rsidR="001A2614" w:rsidRPr="00817ECB">
              <w:rPr>
                <w:rFonts w:ascii="GHEA Mariam" w:hAnsi="GHEA Mariam"/>
                <w:szCs w:val="24"/>
                <w:lang w:val="en-US"/>
              </w:rPr>
              <w:t>,</w:t>
            </w:r>
            <w:r w:rsidRPr="00817ECB">
              <w:rPr>
                <w:rFonts w:ascii="GHEA Mariam" w:hAnsi="GHEA Mariam"/>
                <w:szCs w:val="24"/>
                <w:lang w:val="en-US"/>
              </w:rPr>
              <w:t xml:space="preserve"> </w:t>
            </w:r>
          </w:p>
          <w:p w14:paraId="3DC691FC" w14:textId="183E1EDC" w:rsidR="000A73E5" w:rsidRPr="00817ECB" w:rsidRDefault="001A2614" w:rsidP="000A73E5">
            <w:pPr>
              <w:pStyle w:val="Heading3"/>
              <w:spacing w:after="180"/>
              <w:rPr>
                <w:rFonts w:ascii="GHEA Mariam" w:hAnsi="GHEA Mariam"/>
                <w:szCs w:val="24"/>
                <w:lang w:val="en-US"/>
              </w:rPr>
            </w:pPr>
            <w:r w:rsidRPr="00817ECB">
              <w:rPr>
                <w:rFonts w:ascii="GHEA Mariam" w:hAnsi="GHEA Mariam"/>
                <w:szCs w:val="24"/>
                <w:lang w:val="en-US"/>
              </w:rPr>
              <w:t xml:space="preserve">(բ) </w:t>
            </w:r>
            <w:r w:rsidR="00FE0B6C" w:rsidRPr="002A5C0A">
              <w:rPr>
                <w:rFonts w:ascii="GHEA Mariam" w:hAnsi="GHEA Mariam" w:cs="Arial Armenian"/>
                <w:szCs w:val="24"/>
                <w:lang w:val="hy-AM" w:eastAsia="en-US"/>
              </w:rPr>
              <w:t>Գ</w:t>
            </w:r>
            <w:proofErr w:type="spellStart"/>
            <w:r w:rsidR="000A73E5" w:rsidRPr="002A5C0A">
              <w:rPr>
                <w:rFonts w:ascii="GHEA Mariam" w:hAnsi="GHEA Mariam" w:cs="Sylfaen"/>
                <w:szCs w:val="24"/>
                <w:lang w:val="en-US" w:eastAsia="en-US"/>
              </w:rPr>
              <w:t>նացուցակ</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լրացված</w:t>
            </w:r>
            <w:proofErr w:type="spellEnd"/>
            <w:r w:rsidR="000A73E5" w:rsidRPr="00817ECB">
              <w:rPr>
                <w:rFonts w:ascii="GHEA Mariam" w:hAnsi="GHEA Mariam"/>
                <w:szCs w:val="24"/>
                <w:lang w:val="en-US"/>
              </w:rPr>
              <w:t xml:space="preserve"> ՏՄՄ-ի 12</w:t>
            </w:r>
            <w:r w:rsidRPr="00817ECB">
              <w:rPr>
                <w:rFonts w:ascii="GHEA Mariam" w:hAnsi="GHEA Mariam"/>
                <w:szCs w:val="24"/>
                <w:lang w:val="en-US"/>
              </w:rPr>
              <w:t xml:space="preserve"> և</w:t>
            </w:r>
            <w:r w:rsidR="000A73E5" w:rsidRPr="00817ECB">
              <w:rPr>
                <w:rFonts w:ascii="GHEA Mariam" w:hAnsi="GHEA Mariam"/>
                <w:szCs w:val="24"/>
                <w:lang w:val="en-US"/>
              </w:rPr>
              <w:t xml:space="preserve"> 14 </w:t>
            </w:r>
            <w:proofErr w:type="spellStart"/>
            <w:r w:rsidR="000A73E5" w:rsidRPr="00817ECB">
              <w:rPr>
                <w:rFonts w:ascii="GHEA Mariam" w:hAnsi="GHEA Mariam"/>
                <w:szCs w:val="24"/>
                <w:lang w:val="en-US"/>
              </w:rPr>
              <w:t>դրույթների</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համաձայն</w:t>
            </w:r>
            <w:proofErr w:type="spellEnd"/>
            <w:r w:rsidRPr="00817ECB">
              <w:rPr>
                <w:rFonts w:ascii="GHEA Mariam" w:hAnsi="GHEA Mariam"/>
                <w:szCs w:val="24"/>
                <w:lang w:val="en-US"/>
              </w:rPr>
              <w:t>,</w:t>
            </w:r>
          </w:p>
          <w:p w14:paraId="05DB3569" w14:textId="77777777" w:rsidR="000A73E5" w:rsidRPr="00817ECB" w:rsidRDefault="001A2614" w:rsidP="000A73E5">
            <w:pPr>
              <w:pStyle w:val="Heading3"/>
              <w:spacing w:after="180"/>
              <w:rPr>
                <w:rFonts w:ascii="GHEA Mariam" w:hAnsi="GHEA Mariam"/>
                <w:szCs w:val="24"/>
                <w:lang w:val="en-US"/>
              </w:rPr>
            </w:pPr>
            <w:r w:rsidRPr="00817ECB">
              <w:rPr>
                <w:rFonts w:ascii="GHEA Mariam" w:hAnsi="GHEA Mariam"/>
                <w:szCs w:val="24"/>
                <w:lang w:val="en-US"/>
              </w:rPr>
              <w:t xml:space="preserve">(գ) </w:t>
            </w:r>
            <w:proofErr w:type="spellStart"/>
            <w:r w:rsidR="000A73E5" w:rsidRPr="00817ECB">
              <w:rPr>
                <w:rFonts w:ascii="GHEA Mariam" w:hAnsi="GHEA Mariam"/>
                <w:szCs w:val="24"/>
                <w:lang w:val="en-US"/>
              </w:rPr>
              <w:t>Հայտի</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երաշխիք</w:t>
            </w:r>
            <w:proofErr w:type="spellEnd"/>
            <w:r w:rsidR="000A73E5" w:rsidRPr="00817ECB">
              <w:rPr>
                <w:rFonts w:ascii="GHEA Mariam" w:hAnsi="GHEA Mariam"/>
                <w:szCs w:val="24"/>
                <w:lang w:val="en-US"/>
              </w:rPr>
              <w:t xml:space="preserve"> կամ </w:t>
            </w:r>
            <w:proofErr w:type="spellStart"/>
            <w:r w:rsidR="000A73E5" w:rsidRPr="00817ECB">
              <w:rPr>
                <w:rFonts w:ascii="GHEA Mariam" w:hAnsi="GHEA Mariam"/>
                <w:szCs w:val="24"/>
                <w:lang w:val="en-US"/>
              </w:rPr>
              <w:t>Հայտի</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երաշխիքային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հայտարարագիր</w:t>
            </w:r>
            <w:proofErr w:type="spellEnd"/>
            <w:r w:rsidR="000A73E5"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w:t>
            </w:r>
            <w:r w:rsidR="000A73E5" w:rsidRPr="00817ECB">
              <w:rPr>
                <w:rFonts w:ascii="GHEA Mariam" w:hAnsi="GHEA Mariam"/>
                <w:szCs w:val="24"/>
                <w:lang w:val="en-US"/>
              </w:rPr>
              <w:t>ՏՄՄ-ի</w:t>
            </w:r>
            <w:r w:rsidRPr="00817ECB">
              <w:rPr>
                <w:rFonts w:ascii="GHEA Mariam" w:hAnsi="GHEA Mariam"/>
                <w:szCs w:val="24"/>
                <w:lang w:val="en-US"/>
              </w:rPr>
              <w:t xml:space="preserve"> </w:t>
            </w:r>
            <w:r w:rsidR="000A73E5" w:rsidRPr="00817ECB">
              <w:rPr>
                <w:rFonts w:ascii="GHEA Mariam" w:hAnsi="GHEA Mariam"/>
                <w:szCs w:val="24"/>
                <w:lang w:val="en-US"/>
              </w:rPr>
              <w:t>1</w:t>
            </w:r>
            <w:r w:rsidRPr="00817ECB">
              <w:rPr>
                <w:rFonts w:ascii="GHEA Mariam" w:hAnsi="GHEA Mariam"/>
                <w:szCs w:val="24"/>
                <w:lang w:val="en-US"/>
              </w:rPr>
              <w:t>9.1</w:t>
            </w:r>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դրույթի</w:t>
            </w:r>
            <w:proofErr w:type="spellEnd"/>
            <w:r w:rsidRPr="00817ECB">
              <w:rPr>
                <w:rFonts w:ascii="GHEA Mariam" w:hAnsi="GHEA Mariam"/>
                <w:szCs w:val="24"/>
                <w:lang w:val="en-US"/>
              </w:rPr>
              <w:t>,</w:t>
            </w:r>
            <w:r w:rsidR="000A73E5" w:rsidRPr="00817ECB">
              <w:rPr>
                <w:rFonts w:ascii="GHEA Mariam" w:hAnsi="GHEA Mariam"/>
                <w:szCs w:val="24"/>
                <w:lang w:val="en-US"/>
              </w:rPr>
              <w:t xml:space="preserve"> </w:t>
            </w:r>
          </w:p>
          <w:p w14:paraId="459CADD9" w14:textId="77777777" w:rsidR="001A2614" w:rsidRPr="00817ECB" w:rsidRDefault="001A2614" w:rsidP="000A73E5">
            <w:pPr>
              <w:pStyle w:val="Heading3"/>
              <w:spacing w:after="180"/>
              <w:rPr>
                <w:rFonts w:ascii="GHEA Mariam" w:hAnsi="GHEA Mariam"/>
                <w:szCs w:val="24"/>
                <w:lang w:val="en-US"/>
              </w:rPr>
            </w:pPr>
            <w:r w:rsidRPr="00817ECB">
              <w:rPr>
                <w:rFonts w:ascii="GHEA Mariam" w:hAnsi="GHEA Mariam"/>
                <w:szCs w:val="24"/>
                <w:lang w:val="en-US"/>
              </w:rPr>
              <w:t xml:space="preserve">(դ) </w:t>
            </w:r>
            <w:proofErr w:type="spellStart"/>
            <w:r w:rsidRPr="00817ECB">
              <w:rPr>
                <w:rFonts w:ascii="GHEA Mariam" w:hAnsi="GHEA Mariam"/>
                <w:szCs w:val="24"/>
                <w:lang w:val="en-US"/>
              </w:rPr>
              <w:t>առկա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չէ</w:t>
            </w:r>
            <w:proofErr w:type="spellEnd"/>
            <w:r w:rsidRPr="00817ECB">
              <w:rPr>
                <w:rFonts w:ascii="GHEA Mariam" w:hAnsi="GHEA Mariam"/>
                <w:szCs w:val="24"/>
                <w:lang w:val="en-US"/>
              </w:rPr>
              <w:t>,</w:t>
            </w:r>
          </w:p>
          <w:p w14:paraId="26C63A38" w14:textId="77777777" w:rsidR="000A73E5" w:rsidRPr="00817ECB" w:rsidRDefault="001A2614" w:rsidP="000A73E5">
            <w:pPr>
              <w:pStyle w:val="Heading3"/>
              <w:spacing w:after="180"/>
              <w:rPr>
                <w:rFonts w:ascii="GHEA Mariam" w:hAnsi="GHEA Mariam"/>
                <w:szCs w:val="24"/>
                <w:lang w:val="en-US"/>
              </w:rPr>
            </w:pPr>
            <w:r w:rsidRPr="00817ECB">
              <w:rPr>
                <w:rFonts w:ascii="GHEA Mariam" w:hAnsi="GHEA Mariam"/>
                <w:szCs w:val="24"/>
                <w:lang w:val="en-US"/>
              </w:rPr>
              <w:t xml:space="preserve">(ե) </w:t>
            </w:r>
            <w:proofErr w:type="spellStart"/>
            <w:r w:rsidR="000A73E5" w:rsidRPr="00817ECB">
              <w:rPr>
                <w:rFonts w:ascii="GHEA Mariam" w:hAnsi="GHEA Mariam"/>
                <w:szCs w:val="24"/>
                <w:lang w:val="en-US"/>
              </w:rPr>
              <w:t>համաձայն</w:t>
            </w:r>
            <w:proofErr w:type="spellEnd"/>
            <w:r w:rsidR="000A73E5" w:rsidRPr="00817ECB">
              <w:rPr>
                <w:rFonts w:ascii="GHEA Mariam" w:hAnsi="GHEA Mariam"/>
                <w:szCs w:val="24"/>
                <w:lang w:val="en-US"/>
              </w:rPr>
              <w:t xml:space="preserve"> ՏՄՄ-ի 2</w:t>
            </w:r>
            <w:r w:rsidRPr="00817ECB">
              <w:rPr>
                <w:rFonts w:ascii="GHEA Mariam" w:hAnsi="GHEA Mariam"/>
                <w:szCs w:val="24"/>
                <w:lang w:val="en-US"/>
              </w:rPr>
              <w:t>0.2</w:t>
            </w:r>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դրույթի</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Հայտատուի</w:t>
            </w:r>
            <w:proofErr w:type="spellEnd"/>
            <w:r w:rsidR="000A73E5" w:rsidRPr="00817ECB">
              <w:rPr>
                <w:rFonts w:ascii="GHEA Mariam" w:hAnsi="GHEA Mariam"/>
                <w:szCs w:val="24"/>
                <w:lang w:val="en-US"/>
              </w:rPr>
              <w:t xml:space="preserve"> կողմից </w:t>
            </w:r>
            <w:proofErr w:type="spellStart"/>
            <w:r w:rsidR="000A73E5" w:rsidRPr="00817ECB">
              <w:rPr>
                <w:rFonts w:ascii="GHEA Mariam" w:hAnsi="GHEA Mariam"/>
                <w:szCs w:val="24"/>
                <w:lang w:val="en-US"/>
              </w:rPr>
              <w:t>տրամադրած</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Հայտը</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ներկայացնելու</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գրավոր</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լիազորագիր</w:t>
            </w:r>
            <w:proofErr w:type="spellEnd"/>
            <w:r w:rsidRPr="00817ECB">
              <w:rPr>
                <w:rFonts w:ascii="GHEA Mariam" w:hAnsi="GHEA Mariam"/>
                <w:szCs w:val="24"/>
                <w:lang w:val="en-US"/>
              </w:rPr>
              <w:t>,</w:t>
            </w:r>
          </w:p>
          <w:p w14:paraId="1DB44EC3" w14:textId="17502A54" w:rsidR="00765AFE" w:rsidRPr="00817ECB" w:rsidRDefault="001A2614" w:rsidP="000A73E5">
            <w:pPr>
              <w:pStyle w:val="Heading3"/>
              <w:spacing w:after="180"/>
              <w:rPr>
                <w:rFonts w:ascii="GHEA Mariam" w:hAnsi="GHEA Mariam"/>
                <w:szCs w:val="24"/>
                <w:lang w:val="en-US"/>
              </w:rPr>
            </w:pPr>
            <w:r w:rsidRPr="00817ECB">
              <w:rPr>
                <w:rFonts w:ascii="GHEA Mariam" w:hAnsi="GHEA Mariam"/>
                <w:szCs w:val="24"/>
                <w:lang w:val="en-US"/>
              </w:rPr>
              <w:t xml:space="preserve">(զ) </w:t>
            </w:r>
            <w:proofErr w:type="spellStart"/>
            <w:r w:rsidR="00765AFE" w:rsidRPr="00817ECB">
              <w:rPr>
                <w:rFonts w:ascii="GHEA Mariam" w:hAnsi="GHEA Mariam"/>
                <w:szCs w:val="24"/>
                <w:lang w:val="en-US"/>
              </w:rPr>
              <w:t>փաստաթղթային</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հիմնավորում</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առ</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այն</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որ</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իր</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հայտի</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ընդունման</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դեպքում</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Հայտատուն</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ունի</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պայմանագիրը</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կատարելու</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համապատասխան</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որակավորում</w:t>
            </w:r>
            <w:proofErr w:type="spellEnd"/>
            <w:r w:rsidR="00765AFE" w:rsidRPr="00817ECB">
              <w:rPr>
                <w:rFonts w:ascii="GHEA Mariam" w:hAnsi="GHEA Mariam"/>
                <w:szCs w:val="24"/>
                <w:lang w:val="en-US"/>
              </w:rPr>
              <w:t xml:space="preserve">` ՏՄՄ-ի 17-րդ </w:t>
            </w:r>
            <w:proofErr w:type="spellStart"/>
            <w:r w:rsidR="00765AFE" w:rsidRPr="002A5C0A">
              <w:rPr>
                <w:rFonts w:ascii="GHEA Mariam" w:hAnsi="GHEA Mariam" w:cs="Sylfaen"/>
                <w:szCs w:val="24"/>
                <w:lang w:val="en-US" w:eastAsia="en-US"/>
              </w:rPr>
              <w:t>հոդվածի</w:t>
            </w:r>
            <w:proofErr w:type="spellEnd"/>
            <w:r w:rsidR="00765AFE" w:rsidRPr="00817ECB">
              <w:rPr>
                <w:rFonts w:ascii="GHEA Mariam" w:hAnsi="GHEA Mariam"/>
                <w:szCs w:val="24"/>
                <w:lang w:val="en-US"/>
              </w:rPr>
              <w:t xml:space="preserve"> </w:t>
            </w:r>
            <w:proofErr w:type="spellStart"/>
            <w:r w:rsidR="00765AFE" w:rsidRPr="00817ECB">
              <w:rPr>
                <w:rFonts w:ascii="GHEA Mariam" w:hAnsi="GHEA Mariam"/>
                <w:szCs w:val="24"/>
                <w:lang w:val="en-US"/>
              </w:rPr>
              <w:t>համաձայն</w:t>
            </w:r>
            <w:proofErr w:type="spellEnd"/>
            <w:r w:rsidR="00765AFE" w:rsidRPr="00817ECB">
              <w:rPr>
                <w:rFonts w:ascii="GHEA Mariam" w:hAnsi="GHEA Mariam"/>
                <w:szCs w:val="24"/>
                <w:lang w:val="en-US"/>
              </w:rPr>
              <w:t xml:space="preserve">, </w:t>
            </w:r>
          </w:p>
          <w:p w14:paraId="293E4F34" w14:textId="79748F96" w:rsidR="00765AFE" w:rsidRPr="00817ECB" w:rsidRDefault="00765AFE" w:rsidP="000A73E5">
            <w:pPr>
              <w:pStyle w:val="Heading3"/>
              <w:spacing w:after="180"/>
              <w:rPr>
                <w:rFonts w:ascii="GHEA Mariam" w:hAnsi="GHEA Mariam"/>
                <w:szCs w:val="24"/>
                <w:lang w:val="en-US"/>
              </w:rPr>
            </w:pPr>
            <w:r w:rsidRPr="00817ECB">
              <w:rPr>
                <w:rFonts w:ascii="GHEA Mariam" w:hAnsi="GHEA Mariam"/>
                <w:szCs w:val="24"/>
                <w:lang w:val="en-US"/>
              </w:rPr>
              <w:t xml:space="preserve">(է) </w:t>
            </w:r>
            <w:proofErr w:type="spellStart"/>
            <w:r w:rsidRPr="00817ECB">
              <w:rPr>
                <w:rFonts w:ascii="GHEA Mariam" w:hAnsi="GHEA Mariam"/>
                <w:szCs w:val="24"/>
                <w:lang w:val="en-US"/>
              </w:rPr>
              <w:t>փաստաթղթային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հիմնավորում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առ</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Հայտատուն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ընդունելի</w:t>
            </w:r>
            <w:proofErr w:type="spellEnd"/>
            <w:r w:rsidRPr="00817ECB">
              <w:rPr>
                <w:rFonts w:ascii="GHEA Mariam" w:hAnsi="GHEA Mariam"/>
                <w:szCs w:val="24"/>
                <w:lang w:val="en-US"/>
              </w:rPr>
              <w:t xml:space="preserve"> է` ՏՄՄ-ի 17-րդ </w:t>
            </w:r>
            <w:proofErr w:type="spellStart"/>
            <w:r w:rsidRPr="00817ECB">
              <w:rPr>
                <w:rFonts w:ascii="GHEA Mariam" w:hAnsi="GHEA Mariam"/>
                <w:szCs w:val="24"/>
                <w:lang w:val="en-US"/>
              </w:rPr>
              <w:t>դրույթի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w:t>
            </w:r>
          </w:p>
          <w:p w14:paraId="567158DA" w14:textId="5366D834" w:rsidR="000A73E5" w:rsidRPr="00817ECB" w:rsidRDefault="00765AFE" w:rsidP="000A73E5">
            <w:pPr>
              <w:pStyle w:val="Heading3"/>
              <w:spacing w:after="180"/>
              <w:rPr>
                <w:rFonts w:ascii="GHEA Mariam" w:hAnsi="GHEA Mariam"/>
                <w:szCs w:val="24"/>
                <w:lang w:val="en-US"/>
              </w:rPr>
            </w:pPr>
            <w:r w:rsidRPr="00817ECB">
              <w:rPr>
                <w:rFonts w:ascii="GHEA Mariam" w:hAnsi="GHEA Mariam"/>
                <w:szCs w:val="24"/>
                <w:lang w:val="en-US"/>
              </w:rPr>
              <w:t xml:space="preserve">(ը) </w:t>
            </w:r>
            <w:proofErr w:type="spellStart"/>
            <w:r w:rsidR="000A73E5" w:rsidRPr="00817ECB">
              <w:rPr>
                <w:rFonts w:ascii="GHEA Mariam" w:hAnsi="GHEA Mariam"/>
                <w:szCs w:val="24"/>
                <w:lang w:val="en-US"/>
              </w:rPr>
              <w:t>փաստաթղթային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հիմնավորում</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առ</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այն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որ</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Հայտատուի</w:t>
            </w:r>
            <w:proofErr w:type="spellEnd"/>
            <w:r w:rsidR="000A73E5" w:rsidRPr="00817ECB">
              <w:rPr>
                <w:rFonts w:ascii="GHEA Mariam" w:hAnsi="GHEA Mariam"/>
                <w:szCs w:val="24"/>
                <w:lang w:val="en-US"/>
              </w:rPr>
              <w:t xml:space="preserve"> կողմից </w:t>
            </w:r>
            <w:proofErr w:type="spellStart"/>
            <w:r w:rsidR="000A73E5" w:rsidRPr="00817ECB">
              <w:rPr>
                <w:rFonts w:ascii="GHEA Mariam" w:hAnsi="GHEA Mariam"/>
                <w:szCs w:val="24"/>
                <w:lang w:val="en-US"/>
              </w:rPr>
              <w:t>մատակարարվելիք</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ապրանքները</w:t>
            </w:r>
            <w:proofErr w:type="spellEnd"/>
            <w:r w:rsidR="000A73E5" w:rsidRPr="00817ECB">
              <w:rPr>
                <w:rFonts w:ascii="GHEA Mariam" w:hAnsi="GHEA Mariam"/>
                <w:szCs w:val="24"/>
                <w:lang w:val="en-US"/>
              </w:rPr>
              <w:t xml:space="preserve"> և </w:t>
            </w:r>
            <w:proofErr w:type="spellStart"/>
            <w:r w:rsidR="00DE5017" w:rsidRPr="002A5C0A">
              <w:rPr>
                <w:rFonts w:ascii="GHEA Mariam" w:hAnsi="GHEA Mariam" w:cs="Sylfaen"/>
                <w:szCs w:val="24"/>
                <w:lang w:val="en-US" w:eastAsia="en-US"/>
              </w:rPr>
              <w:t>հարակից</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ծառայությունները</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ընդունելի</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են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համաձայն</w:t>
            </w:r>
            <w:proofErr w:type="spellEnd"/>
            <w:r w:rsidR="000A73E5" w:rsidRPr="00817ECB">
              <w:rPr>
                <w:rFonts w:ascii="GHEA Mariam" w:hAnsi="GHEA Mariam"/>
                <w:szCs w:val="24"/>
                <w:lang w:val="en-US"/>
              </w:rPr>
              <w:t xml:space="preserve"> ՏՄՄ-ի 1</w:t>
            </w:r>
            <w:r w:rsidRPr="00817ECB">
              <w:rPr>
                <w:rFonts w:ascii="GHEA Mariam" w:hAnsi="GHEA Mariam"/>
                <w:szCs w:val="24"/>
                <w:lang w:val="en-US"/>
              </w:rPr>
              <w:t>6</w:t>
            </w:r>
            <w:r w:rsidR="000A73E5" w:rsidRPr="00817ECB">
              <w:rPr>
                <w:rFonts w:ascii="GHEA Mariam" w:hAnsi="GHEA Mariam"/>
                <w:szCs w:val="24"/>
                <w:lang w:val="en-US"/>
              </w:rPr>
              <w:t>-ի</w:t>
            </w:r>
            <w:r w:rsidR="00F52207" w:rsidRPr="00817ECB">
              <w:rPr>
                <w:rFonts w:ascii="GHEA Mariam" w:hAnsi="GHEA Mariam"/>
                <w:szCs w:val="24"/>
                <w:lang w:val="en-US"/>
              </w:rPr>
              <w:t>,</w:t>
            </w:r>
          </w:p>
          <w:p w14:paraId="556A90AA" w14:textId="2B813109" w:rsidR="000A73E5" w:rsidRPr="00817ECB" w:rsidRDefault="00765AFE" w:rsidP="000A73E5">
            <w:pPr>
              <w:pStyle w:val="Heading3"/>
              <w:spacing w:after="180"/>
              <w:rPr>
                <w:rFonts w:ascii="GHEA Mariam" w:hAnsi="GHEA Mariam"/>
                <w:szCs w:val="24"/>
                <w:lang w:val="en-US"/>
              </w:rPr>
            </w:pPr>
            <w:r w:rsidRPr="00817ECB">
              <w:rPr>
                <w:rFonts w:ascii="GHEA Mariam" w:hAnsi="GHEA Mariam"/>
                <w:szCs w:val="24"/>
                <w:lang w:val="en-US"/>
              </w:rPr>
              <w:t xml:space="preserve">(թ) </w:t>
            </w:r>
            <w:proofErr w:type="spellStart"/>
            <w:r w:rsidR="000A73E5" w:rsidRPr="00817ECB">
              <w:rPr>
                <w:rFonts w:ascii="GHEA Mariam" w:hAnsi="GHEA Mariam"/>
                <w:szCs w:val="24"/>
                <w:lang w:val="en-US"/>
              </w:rPr>
              <w:t>փաստաթղթային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հիմնավորում</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առ</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այն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որ</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ապրանքները</w:t>
            </w:r>
            <w:proofErr w:type="spellEnd"/>
            <w:r w:rsidR="000A73E5" w:rsidRPr="00817ECB">
              <w:rPr>
                <w:rFonts w:ascii="GHEA Mariam" w:hAnsi="GHEA Mariam"/>
                <w:szCs w:val="24"/>
                <w:lang w:val="en-US"/>
              </w:rPr>
              <w:t xml:space="preserve"> և </w:t>
            </w:r>
            <w:proofErr w:type="spellStart"/>
            <w:r w:rsidR="000A73E5" w:rsidRPr="00817ECB">
              <w:rPr>
                <w:rFonts w:ascii="GHEA Mariam" w:hAnsi="GHEA Mariam"/>
                <w:szCs w:val="24"/>
                <w:lang w:val="en-US"/>
              </w:rPr>
              <w:t>տրամադրվող</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ծառայությունները</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համապատասխանում</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են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Մրցութային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փաստաթղթերի</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պահանջներին</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համաձայն</w:t>
            </w:r>
            <w:proofErr w:type="spellEnd"/>
            <w:r w:rsidR="000A73E5" w:rsidRPr="00817ECB">
              <w:rPr>
                <w:rFonts w:ascii="GHEA Mariam" w:hAnsi="GHEA Mariam"/>
                <w:szCs w:val="24"/>
                <w:lang w:val="en-US"/>
              </w:rPr>
              <w:t xml:space="preserve"> ՏՄՄ-ի 1</w:t>
            </w:r>
            <w:r w:rsidRPr="00817ECB">
              <w:rPr>
                <w:rFonts w:ascii="GHEA Mariam" w:hAnsi="GHEA Mariam"/>
                <w:szCs w:val="24"/>
                <w:lang w:val="en-US"/>
              </w:rPr>
              <w:t>6</w:t>
            </w:r>
            <w:r w:rsidR="000A73E5" w:rsidRPr="00817ECB">
              <w:rPr>
                <w:rFonts w:ascii="GHEA Mariam" w:hAnsi="GHEA Mariam"/>
                <w:szCs w:val="24"/>
                <w:lang w:val="en-US"/>
              </w:rPr>
              <w:t xml:space="preserve"> և</w:t>
            </w:r>
            <w:r w:rsidRPr="00817ECB">
              <w:rPr>
                <w:rFonts w:ascii="GHEA Mariam" w:hAnsi="GHEA Mariam"/>
                <w:szCs w:val="24"/>
                <w:lang w:val="en-US"/>
              </w:rPr>
              <w:t xml:space="preserve"> 30-</w:t>
            </w:r>
            <w:r w:rsidR="000A73E5" w:rsidRPr="00817ECB">
              <w:rPr>
                <w:rFonts w:ascii="GHEA Mariam" w:hAnsi="GHEA Mariam"/>
                <w:szCs w:val="24"/>
                <w:lang w:val="en-US"/>
              </w:rPr>
              <w:t>ի</w:t>
            </w:r>
            <w:r w:rsidRPr="00817ECB">
              <w:rPr>
                <w:rFonts w:ascii="GHEA Mariam" w:hAnsi="GHEA Mariam"/>
                <w:szCs w:val="24"/>
                <w:lang w:val="en-US"/>
              </w:rPr>
              <w:t>,</w:t>
            </w:r>
          </w:p>
          <w:p w14:paraId="743CB20E" w14:textId="77777777" w:rsidR="000A73E5" w:rsidRPr="00817ECB" w:rsidRDefault="00765AFE" w:rsidP="00765AFE">
            <w:pPr>
              <w:pStyle w:val="Heading3"/>
              <w:spacing w:after="180"/>
              <w:rPr>
                <w:rFonts w:ascii="GHEA Mariam" w:hAnsi="GHEA Mariam"/>
                <w:szCs w:val="24"/>
                <w:lang w:val="en-US"/>
              </w:rPr>
            </w:pPr>
            <w:r w:rsidRPr="00817ECB">
              <w:rPr>
                <w:rFonts w:ascii="GHEA Mariam" w:hAnsi="GHEA Mariam"/>
                <w:szCs w:val="24"/>
                <w:lang w:val="en-US"/>
              </w:rPr>
              <w:t xml:space="preserve">(ժ) </w:t>
            </w:r>
            <w:r w:rsidR="000A73E5" w:rsidRPr="00817ECB">
              <w:rPr>
                <w:rFonts w:ascii="GHEA Mariam" w:hAnsi="GHEA Mariam"/>
                <w:b/>
                <w:szCs w:val="24"/>
                <w:lang w:val="en-US"/>
              </w:rPr>
              <w:t>ՄՏԱ-</w:t>
            </w:r>
            <w:proofErr w:type="spellStart"/>
            <w:r w:rsidR="000A73E5" w:rsidRPr="00817ECB">
              <w:rPr>
                <w:rFonts w:ascii="GHEA Mariam" w:hAnsi="GHEA Mariam"/>
                <w:b/>
                <w:szCs w:val="24"/>
                <w:lang w:val="en-US"/>
              </w:rPr>
              <w:t>ով</w:t>
            </w:r>
            <w:proofErr w:type="spellEnd"/>
            <w:r w:rsidR="000A73E5" w:rsidRPr="00817ECB">
              <w:rPr>
                <w:rFonts w:ascii="GHEA Mariam" w:hAnsi="GHEA Mariam"/>
                <w:b/>
                <w:szCs w:val="24"/>
                <w:lang w:val="en-US"/>
              </w:rPr>
              <w:t xml:space="preserve"> </w:t>
            </w:r>
            <w:proofErr w:type="spellStart"/>
            <w:r w:rsidR="000A73E5" w:rsidRPr="00817ECB">
              <w:rPr>
                <w:rFonts w:ascii="GHEA Mariam" w:hAnsi="GHEA Mariam"/>
                <w:b/>
                <w:szCs w:val="24"/>
                <w:lang w:val="en-US"/>
              </w:rPr>
              <w:t>պահանջվող</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ցանկացած</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այլ</w:t>
            </w:r>
            <w:proofErr w:type="spellEnd"/>
            <w:r w:rsidR="000A73E5" w:rsidRPr="00817ECB">
              <w:rPr>
                <w:rFonts w:ascii="GHEA Mariam" w:hAnsi="GHEA Mariam"/>
                <w:szCs w:val="24"/>
                <w:lang w:val="en-US"/>
              </w:rPr>
              <w:t xml:space="preserve"> </w:t>
            </w:r>
            <w:proofErr w:type="spellStart"/>
            <w:r w:rsidR="000A73E5" w:rsidRPr="00817ECB">
              <w:rPr>
                <w:rFonts w:ascii="GHEA Mariam" w:hAnsi="GHEA Mariam"/>
                <w:szCs w:val="24"/>
                <w:lang w:val="en-US"/>
              </w:rPr>
              <w:t>փաստաթուղթ</w:t>
            </w:r>
            <w:proofErr w:type="spellEnd"/>
            <w:r w:rsidR="000A73E5" w:rsidRPr="00817ECB">
              <w:rPr>
                <w:rFonts w:ascii="GHEA Mariam" w:hAnsi="GHEA Mariam"/>
                <w:szCs w:val="24"/>
                <w:lang w:val="en-US"/>
              </w:rPr>
              <w:t>:</w:t>
            </w:r>
          </w:p>
          <w:p w14:paraId="5787BD4B" w14:textId="16430090" w:rsidR="009B0A09" w:rsidRPr="00817ECB" w:rsidRDefault="00F67E3F" w:rsidP="009B0A09">
            <w:pPr>
              <w:pStyle w:val="StyleHeader1-ClausesAfter0pt"/>
              <w:tabs>
                <w:tab w:val="left" w:pos="576"/>
              </w:tabs>
              <w:spacing w:after="0"/>
              <w:ind w:left="576" w:hanging="576"/>
              <w:rPr>
                <w:rFonts w:ascii="GHEA Mariam" w:hAnsi="GHEA Mariam"/>
                <w:szCs w:val="24"/>
                <w:lang w:val="en-US"/>
              </w:rPr>
            </w:pPr>
            <w:r w:rsidRPr="00817ECB">
              <w:rPr>
                <w:rFonts w:ascii="GHEA Mariam" w:hAnsi="GHEA Mariam"/>
                <w:szCs w:val="24"/>
                <w:lang w:val="en-US"/>
              </w:rPr>
              <w:lastRenderedPageBreak/>
              <w:t>11.2</w:t>
            </w:r>
            <w:r w:rsidRPr="00817ECB">
              <w:rPr>
                <w:rFonts w:ascii="GHEA Mariam" w:hAnsi="GHEA Mariam"/>
                <w:szCs w:val="24"/>
                <w:lang w:val="en-US"/>
              </w:rPr>
              <w:tab/>
            </w:r>
            <w:r w:rsidR="007C6269" w:rsidRPr="00817ECB">
              <w:rPr>
                <w:rFonts w:ascii="GHEA Mariam" w:hAnsi="GHEA Mariam"/>
                <w:szCs w:val="24"/>
                <w:lang w:val="en-US"/>
              </w:rPr>
              <w:t xml:space="preserve">Ի </w:t>
            </w:r>
            <w:proofErr w:type="spellStart"/>
            <w:r w:rsidR="007C6269" w:rsidRPr="00817ECB">
              <w:rPr>
                <w:rFonts w:ascii="GHEA Mariam" w:hAnsi="GHEA Mariam"/>
                <w:szCs w:val="24"/>
                <w:lang w:val="en-US"/>
              </w:rPr>
              <w:t>հավելումն</w:t>
            </w:r>
            <w:proofErr w:type="spellEnd"/>
            <w:r w:rsidR="007C6269" w:rsidRPr="00817ECB">
              <w:rPr>
                <w:rFonts w:ascii="GHEA Mariam" w:hAnsi="GHEA Mariam"/>
                <w:szCs w:val="24"/>
                <w:lang w:val="en-US"/>
              </w:rPr>
              <w:t xml:space="preserve"> ՏՄՄ-ի 11.1 </w:t>
            </w:r>
            <w:proofErr w:type="spellStart"/>
            <w:r w:rsidR="007C6269" w:rsidRPr="00817ECB">
              <w:rPr>
                <w:rFonts w:ascii="GHEA Mariam" w:hAnsi="GHEA Mariam"/>
                <w:szCs w:val="24"/>
                <w:lang w:val="en-US"/>
              </w:rPr>
              <w:t>դրույթով</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սահմանված</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պահանջներին</w:t>
            </w:r>
            <w:proofErr w:type="spellEnd"/>
            <w:r w:rsidR="007C6269" w:rsidRPr="00817ECB">
              <w:rPr>
                <w:rFonts w:ascii="GHEA Mariam" w:hAnsi="GHEA Mariam"/>
                <w:szCs w:val="24"/>
                <w:lang w:val="en-US"/>
              </w:rPr>
              <w:t>՝ ՀՁ-</w:t>
            </w:r>
            <w:proofErr w:type="spellStart"/>
            <w:r w:rsidR="007C6269" w:rsidRPr="00817ECB">
              <w:rPr>
                <w:rFonts w:ascii="GHEA Mariam" w:hAnsi="GHEA Mariam"/>
                <w:szCs w:val="24"/>
                <w:lang w:val="en-US"/>
              </w:rPr>
              <w:t>ով</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ներկայացված</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հայտերը</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պետք</w:t>
            </w:r>
            <w:proofErr w:type="spellEnd"/>
            <w:r w:rsidR="007C6269" w:rsidRPr="00817ECB">
              <w:rPr>
                <w:rFonts w:ascii="GHEA Mariam" w:hAnsi="GHEA Mariam"/>
                <w:szCs w:val="24"/>
                <w:lang w:val="en-US"/>
              </w:rPr>
              <w:t xml:space="preserve"> է </w:t>
            </w:r>
            <w:proofErr w:type="spellStart"/>
            <w:r w:rsidR="007C6269" w:rsidRPr="00817ECB">
              <w:rPr>
                <w:rFonts w:ascii="GHEA Mariam" w:hAnsi="GHEA Mariam"/>
                <w:szCs w:val="24"/>
                <w:lang w:val="en-US"/>
              </w:rPr>
              <w:t>ներառեն</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բոլոր</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անդամների</w:t>
            </w:r>
            <w:proofErr w:type="spellEnd"/>
            <w:r w:rsidR="007C6269" w:rsidRPr="00817ECB">
              <w:rPr>
                <w:rFonts w:ascii="GHEA Mariam" w:hAnsi="GHEA Mariam"/>
                <w:szCs w:val="24"/>
                <w:lang w:val="en-US"/>
              </w:rPr>
              <w:t xml:space="preserve"> կողմից </w:t>
            </w:r>
            <w:proofErr w:type="spellStart"/>
            <w:r w:rsidR="007C6269" w:rsidRPr="00817ECB">
              <w:rPr>
                <w:rFonts w:ascii="GHEA Mariam" w:hAnsi="GHEA Mariam"/>
                <w:szCs w:val="24"/>
                <w:lang w:val="en-US"/>
              </w:rPr>
              <w:t>Համատեղ</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ձեռնարկության</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համաձայնագրի</w:t>
            </w:r>
            <w:proofErr w:type="spellEnd"/>
            <w:r w:rsidR="006908DF" w:rsidRPr="00817ECB">
              <w:rPr>
                <w:rFonts w:ascii="GHEA Mariam" w:hAnsi="GHEA Mariam"/>
                <w:szCs w:val="24"/>
                <w:lang w:val="en-US"/>
              </w:rPr>
              <w:t xml:space="preserve"> </w:t>
            </w:r>
            <w:proofErr w:type="spellStart"/>
            <w:r w:rsidR="006908DF" w:rsidRPr="00817ECB">
              <w:rPr>
                <w:rFonts w:ascii="GHEA Mariam" w:hAnsi="GHEA Mariam"/>
                <w:szCs w:val="24"/>
                <w:lang w:val="en-US"/>
              </w:rPr>
              <w:t>սկանավորված</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պատճեն</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Որպես</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այլընտրանք</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հաղթող</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ճանաչված</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հայտի</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դեպքում</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Համատեղ</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ձեռնարկության</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համաձայնագրի</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ի</w:t>
            </w:r>
            <w:r w:rsidR="00A73467" w:rsidRPr="00817ECB">
              <w:rPr>
                <w:rFonts w:ascii="GHEA Mariam" w:hAnsi="GHEA Mariam"/>
                <w:szCs w:val="24"/>
                <w:lang w:val="en-US"/>
              </w:rPr>
              <w:t>րականացման</w:t>
            </w:r>
            <w:proofErr w:type="spellEnd"/>
            <w:r w:rsidR="00A73467" w:rsidRPr="00817ECB">
              <w:rPr>
                <w:rFonts w:ascii="GHEA Mariam" w:hAnsi="GHEA Mariam"/>
                <w:szCs w:val="24"/>
                <w:lang w:val="en-US"/>
              </w:rPr>
              <w:t xml:space="preserve"> </w:t>
            </w:r>
            <w:proofErr w:type="spellStart"/>
            <w:r w:rsidR="00A73467" w:rsidRPr="00817ECB">
              <w:rPr>
                <w:rFonts w:ascii="GHEA Mariam" w:hAnsi="GHEA Mariam"/>
                <w:szCs w:val="24"/>
                <w:lang w:val="en-US"/>
              </w:rPr>
              <w:t>նպատակով</w:t>
            </w:r>
            <w:proofErr w:type="spellEnd"/>
            <w:r w:rsidR="00A73467" w:rsidRPr="00817ECB">
              <w:rPr>
                <w:rFonts w:ascii="GHEA Mariam" w:hAnsi="GHEA Mariam"/>
                <w:szCs w:val="24"/>
                <w:lang w:val="en-US"/>
              </w:rPr>
              <w:t xml:space="preserve"> </w:t>
            </w:r>
            <w:proofErr w:type="spellStart"/>
            <w:r w:rsidR="00A73467" w:rsidRPr="00817ECB">
              <w:rPr>
                <w:rFonts w:ascii="GHEA Mariam" w:hAnsi="GHEA Mariam"/>
                <w:szCs w:val="24"/>
                <w:lang w:val="en-US"/>
              </w:rPr>
              <w:t>բոլոր</w:t>
            </w:r>
            <w:proofErr w:type="spellEnd"/>
            <w:r w:rsidR="00A73467" w:rsidRPr="00817ECB">
              <w:rPr>
                <w:rFonts w:ascii="GHEA Mariam" w:hAnsi="GHEA Mariam"/>
                <w:szCs w:val="24"/>
                <w:lang w:val="en-US"/>
              </w:rPr>
              <w:t xml:space="preserve"> </w:t>
            </w:r>
            <w:proofErr w:type="spellStart"/>
            <w:r w:rsidR="00A73467" w:rsidRPr="00817ECB">
              <w:rPr>
                <w:rFonts w:ascii="GHEA Mariam" w:hAnsi="GHEA Mariam"/>
                <w:szCs w:val="24"/>
                <w:lang w:val="en-US"/>
              </w:rPr>
              <w:t>անդամ</w:t>
            </w:r>
            <w:r w:rsidR="007C6269" w:rsidRPr="00817ECB">
              <w:rPr>
                <w:rFonts w:ascii="GHEA Mariam" w:hAnsi="GHEA Mariam"/>
                <w:szCs w:val="24"/>
                <w:lang w:val="en-US"/>
              </w:rPr>
              <w:t>ն</w:t>
            </w:r>
            <w:r w:rsidR="00A73467" w:rsidRPr="00817ECB">
              <w:rPr>
                <w:rFonts w:ascii="GHEA Mariam" w:hAnsi="GHEA Mariam"/>
                <w:szCs w:val="24"/>
                <w:lang w:val="en-US"/>
              </w:rPr>
              <w:t>ե</w:t>
            </w:r>
            <w:r w:rsidR="007C6269" w:rsidRPr="00817ECB">
              <w:rPr>
                <w:rFonts w:ascii="GHEA Mariam" w:hAnsi="GHEA Mariam"/>
                <w:szCs w:val="24"/>
                <w:lang w:val="en-US"/>
              </w:rPr>
              <w:t>րի</w:t>
            </w:r>
            <w:proofErr w:type="spellEnd"/>
            <w:r w:rsidR="007C6269" w:rsidRPr="00817ECB">
              <w:rPr>
                <w:rFonts w:ascii="GHEA Mariam" w:hAnsi="GHEA Mariam"/>
                <w:szCs w:val="24"/>
                <w:lang w:val="en-US"/>
              </w:rPr>
              <w:t xml:space="preserve"> կողմից </w:t>
            </w:r>
            <w:proofErr w:type="spellStart"/>
            <w:r w:rsidR="007C6269" w:rsidRPr="00817ECB">
              <w:rPr>
                <w:rFonts w:ascii="GHEA Mariam" w:hAnsi="GHEA Mariam"/>
                <w:szCs w:val="24"/>
                <w:lang w:val="en-US"/>
              </w:rPr>
              <w:t>ստորագրվում</w:t>
            </w:r>
            <w:proofErr w:type="spellEnd"/>
            <w:r w:rsidR="007C6269" w:rsidRPr="00817ECB">
              <w:rPr>
                <w:rFonts w:ascii="GHEA Mariam" w:hAnsi="GHEA Mariam"/>
                <w:szCs w:val="24"/>
                <w:lang w:val="en-US"/>
              </w:rPr>
              <w:t xml:space="preserve"> է </w:t>
            </w:r>
            <w:proofErr w:type="spellStart"/>
            <w:r w:rsidR="007C6269" w:rsidRPr="00817ECB">
              <w:rPr>
                <w:rFonts w:ascii="GHEA Mariam" w:hAnsi="GHEA Mariam"/>
                <w:szCs w:val="24"/>
                <w:lang w:val="en-US"/>
              </w:rPr>
              <w:t>մտադրության</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նամակ</w:t>
            </w:r>
            <w:proofErr w:type="spellEnd"/>
            <w:r w:rsidR="006908DF" w:rsidRPr="00817ECB">
              <w:rPr>
                <w:rFonts w:ascii="GHEA Mariam" w:hAnsi="GHEA Mariam"/>
                <w:szCs w:val="24"/>
                <w:lang w:val="en-US"/>
              </w:rPr>
              <w:t xml:space="preserve">, </w:t>
            </w:r>
            <w:proofErr w:type="spellStart"/>
            <w:r w:rsidR="006908DF" w:rsidRPr="00817ECB">
              <w:rPr>
                <w:rFonts w:ascii="GHEA Mariam" w:hAnsi="GHEA Mariam"/>
                <w:szCs w:val="24"/>
                <w:lang w:val="en-US"/>
              </w:rPr>
              <w:t>որի</w:t>
            </w:r>
            <w:proofErr w:type="spellEnd"/>
            <w:r w:rsidR="007C6269" w:rsidRPr="00817ECB">
              <w:rPr>
                <w:rFonts w:ascii="GHEA Mariam" w:hAnsi="GHEA Mariam"/>
                <w:szCs w:val="24"/>
                <w:lang w:val="en-US"/>
              </w:rPr>
              <w:t xml:space="preserve"> </w:t>
            </w:r>
            <w:proofErr w:type="spellStart"/>
            <w:r w:rsidR="00C77EF3" w:rsidRPr="00817ECB">
              <w:rPr>
                <w:rFonts w:ascii="GHEA Mariam" w:hAnsi="GHEA Mariam"/>
                <w:szCs w:val="24"/>
                <w:lang w:val="en-US"/>
              </w:rPr>
              <w:t>սկանավորված</w:t>
            </w:r>
            <w:proofErr w:type="spellEnd"/>
            <w:r w:rsidR="00C77EF3" w:rsidRPr="00817ECB">
              <w:rPr>
                <w:rFonts w:ascii="GHEA Mariam" w:hAnsi="GHEA Mariam"/>
                <w:szCs w:val="24"/>
                <w:lang w:val="en-US"/>
              </w:rPr>
              <w:t xml:space="preserve"> </w:t>
            </w:r>
            <w:proofErr w:type="spellStart"/>
            <w:r w:rsidR="006908DF" w:rsidRPr="00817ECB">
              <w:rPr>
                <w:rFonts w:ascii="GHEA Mariam" w:hAnsi="GHEA Mariam"/>
                <w:szCs w:val="24"/>
                <w:lang w:val="en-US"/>
              </w:rPr>
              <w:t>օրինակը</w:t>
            </w:r>
            <w:proofErr w:type="spellEnd"/>
            <w:r w:rsidR="006908DF" w:rsidRPr="00817ECB">
              <w:rPr>
                <w:rFonts w:ascii="GHEA Mariam" w:hAnsi="GHEA Mariam"/>
                <w:szCs w:val="24"/>
                <w:lang w:val="en-US"/>
              </w:rPr>
              <w:t xml:space="preserve"> </w:t>
            </w:r>
            <w:proofErr w:type="spellStart"/>
            <w:r w:rsidR="006908DF" w:rsidRPr="00817ECB">
              <w:rPr>
                <w:rFonts w:ascii="GHEA Mariam" w:hAnsi="GHEA Mariam"/>
                <w:szCs w:val="24"/>
                <w:lang w:val="en-US"/>
              </w:rPr>
              <w:t>ներկայացվում</w:t>
            </w:r>
            <w:proofErr w:type="spellEnd"/>
            <w:r w:rsidR="006908DF" w:rsidRPr="00817ECB">
              <w:rPr>
                <w:rFonts w:ascii="GHEA Mariam" w:hAnsi="GHEA Mariam"/>
                <w:szCs w:val="24"/>
                <w:lang w:val="en-US"/>
              </w:rPr>
              <w:t xml:space="preserve"> է </w:t>
            </w:r>
            <w:proofErr w:type="spellStart"/>
            <w:r w:rsidR="006908DF" w:rsidRPr="00817ECB">
              <w:rPr>
                <w:rFonts w:ascii="GHEA Mariam" w:hAnsi="GHEA Mariam"/>
                <w:szCs w:val="24"/>
                <w:lang w:val="en-US"/>
              </w:rPr>
              <w:t>սկանանավորված</w:t>
            </w:r>
            <w:proofErr w:type="spellEnd"/>
            <w:r w:rsidR="006908DF" w:rsidRPr="00817ECB">
              <w:rPr>
                <w:rFonts w:ascii="GHEA Mariam" w:hAnsi="GHEA Mariam"/>
                <w:szCs w:val="24"/>
                <w:lang w:val="en-US"/>
              </w:rPr>
              <w:t xml:space="preserve"> </w:t>
            </w:r>
            <w:proofErr w:type="spellStart"/>
            <w:r w:rsidR="007C6269" w:rsidRPr="00817ECB">
              <w:rPr>
                <w:rFonts w:ascii="GHEA Mariam" w:hAnsi="GHEA Mariam"/>
                <w:szCs w:val="24"/>
                <w:lang w:val="en-US"/>
              </w:rPr>
              <w:t>հայտի</w:t>
            </w:r>
            <w:proofErr w:type="spellEnd"/>
            <w:r w:rsidR="007C6269" w:rsidRPr="00817ECB">
              <w:rPr>
                <w:rFonts w:ascii="GHEA Mariam" w:hAnsi="GHEA Mariam"/>
                <w:szCs w:val="24"/>
                <w:lang w:val="en-US"/>
              </w:rPr>
              <w:t xml:space="preserve"> </w:t>
            </w:r>
            <w:proofErr w:type="spellStart"/>
            <w:r w:rsidR="007C6269" w:rsidRPr="00817ECB">
              <w:rPr>
                <w:rFonts w:ascii="GHEA Mariam" w:hAnsi="GHEA Mariam"/>
                <w:szCs w:val="24"/>
                <w:lang w:val="en-US"/>
              </w:rPr>
              <w:t>հետ</w:t>
            </w:r>
            <w:proofErr w:type="spellEnd"/>
            <w:r w:rsidR="006908DF" w:rsidRPr="00817ECB">
              <w:rPr>
                <w:rFonts w:ascii="GHEA Mariam" w:hAnsi="GHEA Mariam"/>
                <w:szCs w:val="24"/>
                <w:lang w:val="en-US"/>
              </w:rPr>
              <w:t xml:space="preserve"> </w:t>
            </w:r>
            <w:proofErr w:type="spellStart"/>
            <w:r w:rsidR="006908DF" w:rsidRPr="00817ECB">
              <w:rPr>
                <w:rFonts w:ascii="GHEA Mariam" w:hAnsi="GHEA Mariam"/>
                <w:szCs w:val="24"/>
                <w:lang w:val="en-US"/>
              </w:rPr>
              <w:t>միասին</w:t>
            </w:r>
            <w:proofErr w:type="spellEnd"/>
            <w:r w:rsidR="006908DF" w:rsidRPr="00817ECB">
              <w:rPr>
                <w:rFonts w:ascii="GHEA Mariam" w:hAnsi="GHEA Mariam"/>
                <w:szCs w:val="24"/>
                <w:lang w:val="en-US"/>
              </w:rPr>
              <w:t>:</w:t>
            </w:r>
            <w:r w:rsidR="007C6269" w:rsidRPr="00817ECB">
              <w:rPr>
                <w:rFonts w:ascii="GHEA Mariam" w:hAnsi="GHEA Mariam"/>
                <w:szCs w:val="24"/>
                <w:lang w:val="en-US"/>
              </w:rPr>
              <w:t xml:space="preserve"> </w:t>
            </w:r>
          </w:p>
          <w:p w14:paraId="0D75C9FB" w14:textId="77777777" w:rsidR="009B0A09" w:rsidRPr="00817ECB" w:rsidRDefault="009B0A09" w:rsidP="009B0A09">
            <w:pPr>
              <w:pStyle w:val="StyleHeader1-ClausesAfter0pt"/>
              <w:tabs>
                <w:tab w:val="left" w:pos="576"/>
              </w:tabs>
              <w:spacing w:after="0"/>
              <w:ind w:left="576" w:firstLine="43"/>
              <w:rPr>
                <w:rFonts w:ascii="GHEA Mariam" w:hAnsi="GHEA Mariam"/>
                <w:szCs w:val="24"/>
                <w:lang w:val="en-US"/>
              </w:rPr>
            </w:pPr>
            <w:proofErr w:type="spellStart"/>
            <w:r w:rsidRPr="00817ECB">
              <w:rPr>
                <w:rFonts w:ascii="GHEA Mariam" w:hAnsi="GHEA Mariam"/>
                <w:szCs w:val="24"/>
                <w:lang w:val="en-US"/>
              </w:rPr>
              <w:t>Այնուամենայնիվ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շնորհումից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առաջ</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w:t>
            </w:r>
            <w:r w:rsidR="006908DF" w:rsidRPr="00817ECB">
              <w:rPr>
                <w:rFonts w:ascii="GHEA Mariam" w:hAnsi="GHEA Mariam"/>
                <w:szCs w:val="24"/>
                <w:lang w:val="en-US"/>
              </w:rPr>
              <w:t>ի</w:t>
            </w:r>
            <w:r w:rsidRPr="00817ECB">
              <w:rPr>
                <w:rFonts w:ascii="GHEA Mariam" w:hAnsi="GHEA Mariam"/>
                <w:szCs w:val="24"/>
                <w:lang w:val="en-US"/>
              </w:rPr>
              <w:t>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իրավունք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վերապահվում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խնդրելու</w:t>
            </w:r>
            <w:proofErr w:type="spellEnd"/>
            <w:r w:rsidRPr="00817ECB">
              <w:rPr>
                <w:rFonts w:ascii="GHEA Mariam" w:hAnsi="GHEA Mariam"/>
                <w:szCs w:val="24"/>
                <w:lang w:val="en-US"/>
              </w:rPr>
              <w:t xml:space="preserve"> </w:t>
            </w:r>
            <w:proofErr w:type="spellStart"/>
            <w:r w:rsidR="006908DF" w:rsidRPr="00817ECB">
              <w:rPr>
                <w:rFonts w:ascii="GHEA Mariam" w:hAnsi="GHEA Mariam"/>
                <w:szCs w:val="24"/>
                <w:lang w:val="en-US"/>
              </w:rPr>
              <w:t>ներկայացնել</w:t>
            </w:r>
            <w:proofErr w:type="spellEnd"/>
            <w:r w:rsidR="006908DF" w:rsidRPr="00817ECB">
              <w:rPr>
                <w:rFonts w:ascii="GHEA Mariam" w:hAnsi="GHEA Mariam"/>
                <w:szCs w:val="24"/>
                <w:lang w:val="en-US"/>
              </w:rPr>
              <w:t xml:space="preserve"> </w:t>
            </w:r>
            <w:proofErr w:type="spellStart"/>
            <w:r w:rsidR="006908DF" w:rsidRPr="00817ECB">
              <w:rPr>
                <w:rFonts w:ascii="GHEA Mariam" w:hAnsi="GHEA Mariam"/>
                <w:szCs w:val="24"/>
                <w:lang w:val="en-US"/>
              </w:rPr>
              <w:t>համաձայնագրի</w:t>
            </w:r>
            <w:proofErr w:type="spellEnd"/>
            <w:r w:rsidR="006908DF" w:rsidRPr="00817ECB">
              <w:rPr>
                <w:rFonts w:ascii="GHEA Mariam" w:hAnsi="GHEA Mariam"/>
                <w:szCs w:val="24"/>
                <w:lang w:val="en-US"/>
              </w:rPr>
              <w:t xml:space="preserve"> </w:t>
            </w:r>
            <w:proofErr w:type="spellStart"/>
            <w:r w:rsidRPr="00817ECB">
              <w:rPr>
                <w:rFonts w:ascii="GHEA Mariam" w:hAnsi="GHEA Mariam"/>
                <w:szCs w:val="24"/>
                <w:lang w:val="en-US"/>
              </w:rPr>
              <w:t>բնօրինակը</w:t>
            </w:r>
            <w:proofErr w:type="spellEnd"/>
            <w:r w:rsidRPr="00817ECB">
              <w:rPr>
                <w:rFonts w:ascii="GHEA Mariam" w:hAnsi="GHEA Mariam"/>
                <w:szCs w:val="24"/>
                <w:lang w:val="en-US"/>
              </w:rPr>
              <w:t>:</w:t>
            </w:r>
          </w:p>
          <w:p w14:paraId="7AD24C97" w14:textId="77777777" w:rsidR="00FE0B6C" w:rsidRPr="002A5C0A" w:rsidRDefault="00FE0B6C" w:rsidP="009B0A09">
            <w:pPr>
              <w:pStyle w:val="StyleHeader1-ClausesAfter0pt"/>
              <w:tabs>
                <w:tab w:val="left" w:pos="576"/>
              </w:tabs>
              <w:spacing w:after="0"/>
              <w:ind w:left="576" w:firstLine="43"/>
              <w:rPr>
                <w:rFonts w:ascii="GHEA Mariam" w:hAnsi="GHEA Mariam"/>
                <w:szCs w:val="24"/>
                <w:lang w:val="en-US"/>
              </w:rPr>
            </w:pPr>
          </w:p>
          <w:p w14:paraId="70D135B6" w14:textId="77777777" w:rsidR="00F67E3F" w:rsidRPr="00817ECB" w:rsidRDefault="007C6269" w:rsidP="007C6269">
            <w:pPr>
              <w:pStyle w:val="StyleHeader1-ClausesAfter0pt"/>
              <w:tabs>
                <w:tab w:val="left" w:pos="576"/>
              </w:tabs>
              <w:ind w:left="576" w:hanging="576"/>
              <w:rPr>
                <w:rFonts w:ascii="GHEA Mariam" w:hAnsi="GHEA Mariam"/>
                <w:szCs w:val="24"/>
              </w:rPr>
            </w:pPr>
            <w:r w:rsidRPr="00817ECB">
              <w:rPr>
                <w:rFonts w:ascii="GHEA Mariam" w:hAnsi="GHEA Mariam"/>
                <w:szCs w:val="24"/>
                <w:lang w:val="en-US"/>
              </w:rPr>
              <w:t>11.3</w:t>
            </w:r>
            <w:r w:rsidRPr="00817ECB">
              <w:rPr>
                <w:rFonts w:ascii="GHEA Mariam" w:hAnsi="GHEA Mariam"/>
                <w:szCs w:val="24"/>
                <w:lang w:val="en-US"/>
              </w:rPr>
              <w:tab/>
            </w:r>
            <w:proofErr w:type="spellStart"/>
            <w:r w:rsidRPr="00817ECB">
              <w:rPr>
                <w:rFonts w:ascii="GHEA Mariam" w:hAnsi="GHEA Mariam"/>
                <w:szCs w:val="24"/>
                <w:lang w:val="en-US"/>
              </w:rPr>
              <w:t>Հայտի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ձևում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Հայտատուն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տրամադրի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առնչվող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որևէ</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կողմին</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գործակալներին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վճարված</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վճարվելիք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կոմիսիոն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վճարների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դրամական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պարգևների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տեղեկություններ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եթե</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այդպիսիք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գոյություն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ունեն</w:t>
            </w:r>
            <w:proofErr w:type="spellEnd"/>
            <w:r w:rsidRPr="00817ECB">
              <w:rPr>
                <w:rFonts w:ascii="GHEA Mariam" w:hAnsi="GHEA Mariam"/>
                <w:szCs w:val="24"/>
                <w:lang w:val="en-US"/>
              </w:rPr>
              <w:t>:</w:t>
            </w:r>
          </w:p>
        </w:tc>
      </w:tr>
      <w:tr w:rsidR="00F67E3F" w:rsidRPr="002A5C0A" w14:paraId="641878E0" w14:textId="77777777" w:rsidTr="00817ECB">
        <w:trPr>
          <w:gridAfter w:val="1"/>
          <w:wAfter w:w="270" w:type="dxa"/>
        </w:trPr>
        <w:tc>
          <w:tcPr>
            <w:tcW w:w="2520" w:type="dxa"/>
          </w:tcPr>
          <w:p w14:paraId="0670E751" w14:textId="77777777" w:rsidR="00F67E3F" w:rsidRPr="00817ECB" w:rsidRDefault="00F67E3F" w:rsidP="007C6269">
            <w:pPr>
              <w:pStyle w:val="Sec1-Clauses"/>
              <w:spacing w:before="0" w:after="200"/>
              <w:rPr>
                <w:rFonts w:ascii="GHEA Mariam" w:hAnsi="GHEA Mariam"/>
                <w:szCs w:val="24"/>
              </w:rPr>
            </w:pPr>
            <w:bookmarkStart w:id="103" w:name="_Toc482200496"/>
            <w:bookmarkStart w:id="104" w:name="_Toc503779937"/>
            <w:r w:rsidRPr="00817ECB">
              <w:rPr>
                <w:rFonts w:ascii="GHEA Mariam" w:hAnsi="GHEA Mariam"/>
                <w:szCs w:val="24"/>
              </w:rPr>
              <w:lastRenderedPageBreak/>
              <w:t>12.</w:t>
            </w:r>
            <w:bookmarkStart w:id="105" w:name="_Toc381360085"/>
            <w:r w:rsidR="007C6269" w:rsidRPr="00817ECB">
              <w:rPr>
                <w:rFonts w:ascii="GHEA Mariam" w:hAnsi="GHEA Mariam"/>
                <w:szCs w:val="24"/>
              </w:rPr>
              <w:t xml:space="preserve"> </w:t>
            </w:r>
            <w:proofErr w:type="spellStart"/>
            <w:r w:rsidR="007C6269" w:rsidRPr="00817ECB">
              <w:rPr>
                <w:rFonts w:ascii="GHEA Mariam" w:hAnsi="GHEA Mariam"/>
                <w:szCs w:val="24"/>
              </w:rPr>
              <w:t>Հայտադիմումի</w:t>
            </w:r>
            <w:proofErr w:type="spellEnd"/>
            <w:r w:rsidR="007C6269" w:rsidRPr="00817ECB">
              <w:rPr>
                <w:rFonts w:ascii="GHEA Mariam" w:hAnsi="GHEA Mariam"/>
                <w:szCs w:val="24"/>
              </w:rPr>
              <w:t xml:space="preserve"> </w:t>
            </w:r>
            <w:proofErr w:type="spellStart"/>
            <w:r w:rsidR="007C6269" w:rsidRPr="00817ECB">
              <w:rPr>
                <w:rFonts w:ascii="GHEA Mariam" w:hAnsi="GHEA Mariam"/>
                <w:szCs w:val="24"/>
              </w:rPr>
              <w:t>ձև</w:t>
            </w:r>
            <w:proofErr w:type="spellEnd"/>
            <w:r w:rsidR="007C6269" w:rsidRPr="00817ECB">
              <w:rPr>
                <w:rFonts w:ascii="GHEA Mariam" w:hAnsi="GHEA Mariam"/>
                <w:szCs w:val="24"/>
              </w:rPr>
              <w:t xml:space="preserve"> և </w:t>
            </w:r>
            <w:proofErr w:type="spellStart"/>
            <w:r w:rsidR="007C6269" w:rsidRPr="00817ECB">
              <w:rPr>
                <w:rFonts w:ascii="GHEA Mariam" w:hAnsi="GHEA Mariam"/>
                <w:szCs w:val="24"/>
              </w:rPr>
              <w:t>գնացուցակներ</w:t>
            </w:r>
            <w:bookmarkEnd w:id="103"/>
            <w:bookmarkEnd w:id="104"/>
            <w:bookmarkEnd w:id="105"/>
            <w:proofErr w:type="spellEnd"/>
          </w:p>
        </w:tc>
        <w:tc>
          <w:tcPr>
            <w:tcW w:w="7110" w:type="dxa"/>
            <w:tcBorders>
              <w:bottom w:val="nil"/>
            </w:tcBorders>
          </w:tcPr>
          <w:p w14:paraId="3466BAC9" w14:textId="77777777" w:rsidR="00F67E3F" w:rsidRPr="00817ECB" w:rsidRDefault="00132C27" w:rsidP="00A4011F">
            <w:pPr>
              <w:pStyle w:val="Sub-ClauseText"/>
              <w:keepNext/>
              <w:keepLines/>
              <w:numPr>
                <w:ilvl w:val="1"/>
                <w:numId w:val="19"/>
              </w:numPr>
              <w:spacing w:before="0" w:after="200"/>
              <w:rPr>
                <w:rFonts w:ascii="GHEA Mariam" w:hAnsi="GHEA Mariam"/>
                <w:spacing w:val="0"/>
                <w:szCs w:val="24"/>
              </w:rPr>
            </w:pP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ներկայացնի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հայտադիմումի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օգտագործելով</w:t>
            </w:r>
            <w:proofErr w:type="spellEnd"/>
            <w:r w:rsidRPr="00817ECB">
              <w:rPr>
                <w:rFonts w:ascii="GHEA Mariam" w:hAnsi="GHEA Mariam"/>
                <w:spacing w:val="0"/>
                <w:szCs w:val="24"/>
              </w:rPr>
              <w:t xml:space="preserve"> IV </w:t>
            </w:r>
            <w:proofErr w:type="spellStart"/>
            <w:r w:rsidRPr="00817ECB">
              <w:rPr>
                <w:rFonts w:ascii="GHEA Mariam" w:hAnsi="GHEA Mariam"/>
                <w:spacing w:val="0"/>
                <w:szCs w:val="24"/>
              </w:rPr>
              <w:t>Մասում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օրինակելի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Այդ</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լրացնել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ֆորմատում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փոփոխություներ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փոխարինող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հայտադիումումի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ընդունվի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20.2-ի: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չլրացված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կետերը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լրացնել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պահանջվող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տեղեկատվությամբ</w:t>
            </w:r>
            <w:proofErr w:type="spellEnd"/>
            <w:r w:rsidRPr="00817ECB">
              <w:rPr>
                <w:rFonts w:ascii="GHEA Mariam" w:hAnsi="GHEA Mariam"/>
                <w:spacing w:val="0"/>
                <w:szCs w:val="24"/>
              </w:rPr>
              <w:t>:</w:t>
            </w:r>
          </w:p>
        </w:tc>
      </w:tr>
      <w:tr w:rsidR="00F67E3F" w:rsidRPr="002A5C0A" w14:paraId="22ECA13C" w14:textId="77777777" w:rsidTr="00817ECB">
        <w:trPr>
          <w:gridAfter w:val="1"/>
          <w:wAfter w:w="270" w:type="dxa"/>
        </w:trPr>
        <w:tc>
          <w:tcPr>
            <w:tcW w:w="2520" w:type="dxa"/>
          </w:tcPr>
          <w:p w14:paraId="19E20AA2" w14:textId="77777777" w:rsidR="00F67E3F" w:rsidRPr="00817ECB" w:rsidRDefault="00F67E3F" w:rsidP="00132C27">
            <w:pPr>
              <w:pStyle w:val="Sec1-Clauses"/>
              <w:spacing w:before="0" w:after="200"/>
              <w:rPr>
                <w:rFonts w:ascii="GHEA Mariam" w:hAnsi="GHEA Mariam"/>
                <w:szCs w:val="24"/>
              </w:rPr>
            </w:pPr>
            <w:bookmarkStart w:id="106" w:name="_Toc438438834"/>
            <w:bookmarkStart w:id="107" w:name="_Toc438532587"/>
            <w:bookmarkStart w:id="108" w:name="_Toc438733978"/>
            <w:bookmarkStart w:id="109" w:name="_Toc438907017"/>
            <w:bookmarkStart w:id="110" w:name="_Toc438907216"/>
            <w:bookmarkStart w:id="111" w:name="_Toc482200497"/>
            <w:bookmarkStart w:id="112" w:name="_Toc503779938"/>
            <w:r w:rsidRPr="00817ECB">
              <w:rPr>
                <w:rFonts w:ascii="GHEA Mariam" w:hAnsi="GHEA Mariam"/>
                <w:szCs w:val="24"/>
              </w:rPr>
              <w:t>13.</w:t>
            </w:r>
            <w:r w:rsidRPr="00817ECB">
              <w:rPr>
                <w:rFonts w:ascii="GHEA Mariam" w:hAnsi="GHEA Mariam"/>
                <w:szCs w:val="24"/>
              </w:rPr>
              <w:tab/>
            </w:r>
            <w:proofErr w:type="spellStart"/>
            <w:r w:rsidR="00132C27" w:rsidRPr="00817ECB">
              <w:rPr>
                <w:rFonts w:ascii="GHEA Mariam" w:hAnsi="GHEA Mariam"/>
                <w:szCs w:val="24"/>
              </w:rPr>
              <w:t>Այլընտրանքային</w:t>
            </w:r>
            <w:proofErr w:type="spellEnd"/>
            <w:r w:rsidR="00132C27" w:rsidRPr="00817ECB">
              <w:rPr>
                <w:rFonts w:ascii="GHEA Mariam" w:hAnsi="GHEA Mariam"/>
                <w:szCs w:val="24"/>
              </w:rPr>
              <w:t xml:space="preserve"> </w:t>
            </w:r>
            <w:proofErr w:type="spellStart"/>
            <w:r w:rsidR="00132C27" w:rsidRPr="00817ECB">
              <w:rPr>
                <w:rFonts w:ascii="GHEA Mariam" w:hAnsi="GHEA Mariam"/>
                <w:szCs w:val="24"/>
              </w:rPr>
              <w:t>հայտեր</w:t>
            </w:r>
            <w:bookmarkEnd w:id="106"/>
            <w:bookmarkEnd w:id="107"/>
            <w:bookmarkEnd w:id="108"/>
            <w:bookmarkEnd w:id="109"/>
            <w:bookmarkEnd w:id="110"/>
            <w:bookmarkEnd w:id="111"/>
            <w:bookmarkEnd w:id="112"/>
            <w:proofErr w:type="spellEnd"/>
          </w:p>
        </w:tc>
        <w:tc>
          <w:tcPr>
            <w:tcW w:w="7110" w:type="dxa"/>
          </w:tcPr>
          <w:p w14:paraId="0FBEB9DA" w14:textId="77777777" w:rsidR="00F67E3F" w:rsidRPr="00817ECB" w:rsidRDefault="00132C27" w:rsidP="0094065A">
            <w:pPr>
              <w:pStyle w:val="Sub-ClauseText"/>
              <w:keepNext/>
              <w:keepLines/>
              <w:numPr>
                <w:ilvl w:val="1"/>
                <w:numId w:val="49"/>
              </w:numPr>
              <w:spacing w:before="0" w:after="200"/>
              <w:rPr>
                <w:rFonts w:ascii="GHEA Mariam" w:hAnsi="GHEA Mariam"/>
                <w:spacing w:val="0"/>
                <w:szCs w:val="24"/>
              </w:rPr>
            </w:pPr>
            <w:proofErr w:type="spellStart"/>
            <w:r w:rsidRPr="00817ECB">
              <w:rPr>
                <w:rFonts w:ascii="GHEA Mariam" w:hAnsi="GHEA Mariam"/>
                <w:spacing w:val="0"/>
                <w:szCs w:val="24"/>
              </w:rPr>
              <w:t>Առկա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չեն</w:t>
            </w:r>
            <w:proofErr w:type="spellEnd"/>
            <w:r w:rsidRPr="00817ECB">
              <w:rPr>
                <w:rFonts w:ascii="GHEA Mariam" w:hAnsi="GHEA Mariam"/>
                <w:spacing w:val="0"/>
                <w:szCs w:val="24"/>
              </w:rPr>
              <w:t>:</w:t>
            </w:r>
          </w:p>
        </w:tc>
      </w:tr>
      <w:tr w:rsidR="00F67E3F" w:rsidRPr="002A5C0A" w14:paraId="6BE1B1C2" w14:textId="77777777" w:rsidTr="00817ECB">
        <w:trPr>
          <w:gridAfter w:val="1"/>
          <w:wAfter w:w="270" w:type="dxa"/>
        </w:trPr>
        <w:tc>
          <w:tcPr>
            <w:tcW w:w="2520" w:type="dxa"/>
          </w:tcPr>
          <w:p w14:paraId="6AF247BF" w14:textId="77777777" w:rsidR="00F67E3F" w:rsidRPr="00817ECB" w:rsidRDefault="00F67E3F" w:rsidP="00132C27">
            <w:pPr>
              <w:pStyle w:val="Sec1-Clauses"/>
              <w:spacing w:before="0" w:after="200"/>
              <w:rPr>
                <w:rFonts w:ascii="GHEA Mariam" w:hAnsi="GHEA Mariam"/>
                <w:szCs w:val="24"/>
              </w:rPr>
            </w:pPr>
            <w:bookmarkStart w:id="113" w:name="_Toc438438835"/>
            <w:bookmarkStart w:id="114" w:name="_Toc438532588"/>
            <w:bookmarkStart w:id="115" w:name="_Toc438733979"/>
            <w:bookmarkStart w:id="116" w:name="_Toc438907018"/>
            <w:bookmarkStart w:id="117" w:name="_Toc438907217"/>
            <w:bookmarkStart w:id="118" w:name="_Toc482200498"/>
            <w:bookmarkStart w:id="119" w:name="_Toc503779939"/>
            <w:r w:rsidRPr="00817ECB">
              <w:rPr>
                <w:rFonts w:ascii="GHEA Mariam" w:hAnsi="GHEA Mariam"/>
                <w:szCs w:val="24"/>
              </w:rPr>
              <w:t>14.</w:t>
            </w:r>
            <w:r w:rsidRPr="00817ECB">
              <w:rPr>
                <w:rFonts w:ascii="GHEA Mariam" w:hAnsi="GHEA Mariam"/>
                <w:szCs w:val="24"/>
              </w:rPr>
              <w:tab/>
            </w:r>
            <w:proofErr w:type="spellStart"/>
            <w:r w:rsidR="00132C27" w:rsidRPr="00817ECB">
              <w:rPr>
                <w:rFonts w:ascii="GHEA Mariam" w:hAnsi="GHEA Mariam"/>
                <w:szCs w:val="24"/>
              </w:rPr>
              <w:t>Հայտի</w:t>
            </w:r>
            <w:proofErr w:type="spellEnd"/>
            <w:r w:rsidR="00132C27" w:rsidRPr="00817ECB">
              <w:rPr>
                <w:rFonts w:ascii="GHEA Mariam" w:hAnsi="GHEA Mariam"/>
                <w:szCs w:val="24"/>
              </w:rPr>
              <w:t xml:space="preserve"> </w:t>
            </w:r>
            <w:proofErr w:type="spellStart"/>
            <w:r w:rsidR="00132C27" w:rsidRPr="00817ECB">
              <w:rPr>
                <w:rFonts w:ascii="GHEA Mariam" w:hAnsi="GHEA Mariam"/>
                <w:szCs w:val="24"/>
              </w:rPr>
              <w:t>գներ</w:t>
            </w:r>
            <w:proofErr w:type="spellEnd"/>
            <w:r w:rsidR="00132C27" w:rsidRPr="00817ECB">
              <w:rPr>
                <w:rFonts w:ascii="GHEA Mariam" w:hAnsi="GHEA Mariam"/>
                <w:szCs w:val="24"/>
              </w:rPr>
              <w:t xml:space="preserve"> և </w:t>
            </w:r>
            <w:proofErr w:type="spellStart"/>
            <w:r w:rsidR="00132C27" w:rsidRPr="00817ECB">
              <w:rPr>
                <w:rFonts w:ascii="GHEA Mariam" w:hAnsi="GHEA Mariam"/>
                <w:szCs w:val="24"/>
              </w:rPr>
              <w:t>զեղչեր</w:t>
            </w:r>
            <w:bookmarkEnd w:id="113"/>
            <w:bookmarkEnd w:id="114"/>
            <w:bookmarkEnd w:id="115"/>
            <w:bookmarkEnd w:id="116"/>
            <w:bookmarkEnd w:id="117"/>
            <w:bookmarkEnd w:id="118"/>
            <w:bookmarkEnd w:id="119"/>
            <w:proofErr w:type="spellEnd"/>
          </w:p>
        </w:tc>
        <w:tc>
          <w:tcPr>
            <w:tcW w:w="7110" w:type="dxa"/>
            <w:tcBorders>
              <w:bottom w:val="nil"/>
            </w:tcBorders>
          </w:tcPr>
          <w:p w14:paraId="6BB75921" w14:textId="77777777" w:rsidR="00D43148" w:rsidRPr="00817ECB" w:rsidRDefault="00D43148" w:rsidP="0094065A">
            <w:pPr>
              <w:pStyle w:val="Sub-ClauseText"/>
              <w:numPr>
                <w:ilvl w:val="1"/>
                <w:numId w:val="48"/>
              </w:numPr>
              <w:spacing w:before="0" w:after="200"/>
              <w:rPr>
                <w:rFonts w:ascii="GHEA Mariam" w:hAnsi="GHEA Mariam"/>
                <w:spacing w:val="0"/>
                <w:szCs w:val="24"/>
              </w:rPr>
            </w:pPr>
            <w:proofErr w:type="spellStart"/>
            <w:r w:rsidRPr="00817ECB">
              <w:rPr>
                <w:rFonts w:ascii="GHEA Mariam" w:hAnsi="GHEA Mariam"/>
                <w:spacing w:val="0"/>
                <w:szCs w:val="24"/>
              </w:rPr>
              <w:t>Հայտադիմումի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ձևում</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Գնացուցակում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գները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զեղչերը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համապատասխանեն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բերված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պահանջներին</w:t>
            </w:r>
            <w:proofErr w:type="spellEnd"/>
            <w:r w:rsidRPr="00817ECB">
              <w:rPr>
                <w:rFonts w:ascii="GHEA Mariam" w:hAnsi="GHEA Mariam"/>
                <w:spacing w:val="0"/>
                <w:szCs w:val="24"/>
              </w:rPr>
              <w:t>:</w:t>
            </w:r>
          </w:p>
          <w:p w14:paraId="73E332CF" w14:textId="77777777" w:rsidR="00326547" w:rsidRPr="00817ECB" w:rsidRDefault="00326547" w:rsidP="0094065A">
            <w:pPr>
              <w:pStyle w:val="Sub-ClauseText"/>
              <w:numPr>
                <w:ilvl w:val="1"/>
                <w:numId w:val="48"/>
              </w:numPr>
              <w:spacing w:before="0" w:after="180"/>
              <w:rPr>
                <w:rFonts w:ascii="GHEA Mariam" w:hAnsi="GHEA Mariam"/>
                <w:spacing w:val="0"/>
                <w:szCs w:val="24"/>
              </w:rPr>
            </w:pPr>
            <w:proofErr w:type="spellStart"/>
            <w:r w:rsidRPr="00817ECB">
              <w:rPr>
                <w:rFonts w:ascii="GHEA Mariam" w:hAnsi="GHEA Mariam"/>
                <w:spacing w:val="0"/>
                <w:szCs w:val="24"/>
              </w:rPr>
              <w:t>Գնացուցակներում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առանձին-առանձին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w:t>
            </w:r>
            <w:proofErr w:type="spellStart"/>
            <w:r w:rsidRPr="00817ECB">
              <w:rPr>
                <w:rFonts w:ascii="GHEA Mariam" w:hAnsi="GHEA Mariam"/>
                <w:spacing w:val="0"/>
                <w:szCs w:val="24"/>
              </w:rPr>
              <w:t>թվարկված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լոտերը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պայմանագրերը</w:t>
            </w:r>
            <w:proofErr w:type="spellEnd"/>
            <w:r w:rsidRPr="00817ECB">
              <w:rPr>
                <w:rFonts w:ascii="GHEA Mariam" w:hAnsi="GHEA Mariam"/>
                <w:spacing w:val="0"/>
                <w:szCs w:val="24"/>
              </w:rPr>
              <w:t>):</w:t>
            </w:r>
          </w:p>
          <w:p w14:paraId="6E2117B9" w14:textId="77777777" w:rsidR="00793A68" w:rsidRPr="00817ECB" w:rsidRDefault="00793A68" w:rsidP="0094065A">
            <w:pPr>
              <w:pStyle w:val="Sub-ClauseText"/>
              <w:numPr>
                <w:ilvl w:val="1"/>
                <w:numId w:val="48"/>
              </w:numPr>
              <w:spacing w:before="0" w:after="180"/>
              <w:rPr>
                <w:rFonts w:ascii="GHEA Mariam" w:hAnsi="GHEA Mariam"/>
                <w:spacing w:val="0"/>
                <w:szCs w:val="24"/>
              </w:rPr>
            </w:pPr>
            <w:proofErr w:type="spellStart"/>
            <w:r w:rsidRPr="00817ECB">
              <w:rPr>
                <w:rFonts w:ascii="GHEA Mariam" w:hAnsi="GHEA Mariam"/>
                <w:spacing w:val="0"/>
                <w:szCs w:val="24"/>
              </w:rPr>
              <w:t>Հայտադիմումի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նշվելիք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գինը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լինի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ընդհանուր</w:t>
            </w:r>
            <w:proofErr w:type="spellEnd"/>
            <w:r w:rsidRPr="00817ECB">
              <w:rPr>
                <w:rFonts w:ascii="GHEA Mariam" w:hAnsi="GHEA Mariam"/>
                <w:spacing w:val="0"/>
                <w:szCs w:val="24"/>
              </w:rPr>
              <w:t>/</w:t>
            </w:r>
            <w:proofErr w:type="spellStart"/>
            <w:r w:rsidRPr="00817ECB">
              <w:rPr>
                <w:rFonts w:ascii="GHEA Mariam" w:hAnsi="GHEA Mariam"/>
                <w:spacing w:val="0"/>
                <w:szCs w:val="24"/>
              </w:rPr>
              <w:t>ամբողջ</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գինը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բացառում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lastRenderedPageBreak/>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առաջարկվող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զեղչ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12.1-ի: </w:t>
            </w:r>
          </w:p>
          <w:p w14:paraId="0697FD09" w14:textId="77777777" w:rsidR="00AF2612" w:rsidRPr="00817ECB" w:rsidRDefault="00AF2612" w:rsidP="0094065A">
            <w:pPr>
              <w:pStyle w:val="Sub-ClauseText"/>
              <w:numPr>
                <w:ilvl w:val="1"/>
                <w:numId w:val="48"/>
              </w:numPr>
              <w:spacing w:before="0" w:after="180"/>
              <w:rPr>
                <w:rFonts w:ascii="GHEA Mariam" w:hAnsi="GHEA Mariam"/>
                <w:spacing w:val="0"/>
                <w:szCs w:val="24"/>
              </w:rPr>
            </w:pP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նշի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զեղչ</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նշի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կիրառման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մեթոդաբանությունը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Հայտադիմումի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12.1-ի:</w:t>
            </w:r>
          </w:p>
          <w:p w14:paraId="0FD2FA3F" w14:textId="77777777" w:rsidR="00F67E3F" w:rsidRPr="00817ECB" w:rsidRDefault="009A327F" w:rsidP="0094065A">
            <w:pPr>
              <w:pStyle w:val="Sub-ClauseText"/>
              <w:numPr>
                <w:ilvl w:val="1"/>
                <w:numId w:val="48"/>
              </w:numPr>
              <w:spacing w:before="0" w:after="200"/>
              <w:rPr>
                <w:rFonts w:ascii="GHEA Mariam" w:hAnsi="GHEA Mariam"/>
                <w:spacing w:val="0"/>
                <w:szCs w:val="24"/>
              </w:rPr>
            </w:pPr>
            <w:r w:rsidRPr="00817ECB">
              <w:rPr>
                <w:rFonts w:ascii="GHEA Mariam" w:hAnsi="GHEA Mariam"/>
                <w:spacing w:val="0"/>
                <w:szCs w:val="24"/>
                <w:lang w:val="af-ZA"/>
              </w:rPr>
              <w:t xml:space="preserve">Հայտատուի կողմից նշված գները պետք է ֆիքսված լինեն Պայմանագրի կատարման ընթացքում և չեն ենթարկվի որևէ փոփոխության: </w:t>
            </w:r>
          </w:p>
          <w:p w14:paraId="2BD6EA4D" w14:textId="77777777" w:rsidR="00F67E3F" w:rsidRPr="00817ECB" w:rsidRDefault="00B70FA1" w:rsidP="0094065A">
            <w:pPr>
              <w:pStyle w:val="Sub-ClauseText"/>
              <w:numPr>
                <w:ilvl w:val="1"/>
                <w:numId w:val="48"/>
              </w:numPr>
              <w:spacing w:before="0" w:after="200"/>
              <w:rPr>
                <w:rFonts w:ascii="GHEA Mariam" w:hAnsi="GHEA Mariam"/>
                <w:spacing w:val="0"/>
                <w:szCs w:val="24"/>
              </w:rPr>
            </w:pPr>
            <w:r w:rsidRPr="00817ECB">
              <w:rPr>
                <w:rFonts w:ascii="GHEA Mariam" w:hAnsi="GHEA Mariam"/>
                <w:spacing w:val="0"/>
                <w:szCs w:val="24"/>
                <w:lang w:val="af-ZA"/>
              </w:rPr>
              <w:t xml:space="preserve">ՄՏԱ 1.1 ենթակետով հատկորոշված լինելու դեպքում, հայտատուներին կառաջարկվեն անհատական լոտեր (պայմանագրեր), կամ լոտերի (փաթեթների) այլ համակցումներ: Գնանշումը պետք է 100%-ով համապատասխանի ամեն լոտի ապրանքատեսակներին և դրանցում սահմանված քանակին, եթե այլ կերպ </w:t>
            </w:r>
            <w:r w:rsidRPr="00817ECB">
              <w:rPr>
                <w:rFonts w:ascii="GHEA Mariam" w:hAnsi="GHEA Mariam"/>
                <w:b/>
                <w:spacing w:val="0"/>
                <w:szCs w:val="24"/>
                <w:lang w:val="af-ZA"/>
              </w:rPr>
              <w:t>սահմանված չէ ՄՏԱ-ում</w:t>
            </w:r>
            <w:r w:rsidRPr="00817ECB">
              <w:rPr>
                <w:rFonts w:ascii="GHEA Mariam" w:hAnsi="GHEA Mariam"/>
                <w:spacing w:val="0"/>
                <w:szCs w:val="24"/>
                <w:lang w:val="af-ZA"/>
              </w:rPr>
              <w:t xml:space="preserve">: Այն հայտատուները, ովքեր կցանկանան առաջարկել գների իջեցում մեկից ավելի պայմանագրի դեպքում, պետք է նշեն դա` պայմանով, որ բոլոր լոտերի </w:t>
            </w:r>
            <w:r w:rsidR="00BC52F2" w:rsidRPr="00817ECB">
              <w:rPr>
                <w:rFonts w:ascii="GHEA Mariam" w:hAnsi="GHEA Mariam"/>
                <w:spacing w:val="0"/>
                <w:szCs w:val="24"/>
                <w:lang w:val="af-ZA"/>
              </w:rPr>
              <w:t xml:space="preserve">(պայմանագրերի) </w:t>
            </w:r>
            <w:r w:rsidRPr="00817ECB">
              <w:rPr>
                <w:rFonts w:ascii="GHEA Mariam" w:hAnsi="GHEA Mariam"/>
                <w:spacing w:val="0"/>
                <w:szCs w:val="24"/>
                <w:lang w:val="af-ZA"/>
              </w:rPr>
              <w:t>համար ներկայացված հայտերը ներկայացվում և բացվում են միաժամանակ</w:t>
            </w:r>
            <w:r w:rsidR="00BC52F2" w:rsidRPr="00817ECB">
              <w:rPr>
                <w:rFonts w:ascii="GHEA Mariam" w:hAnsi="GHEA Mariam"/>
                <w:spacing w:val="0"/>
                <w:szCs w:val="24"/>
                <w:lang w:val="af-ZA"/>
              </w:rPr>
              <w:t xml:space="preserve">, համաձայն ՏՄՄ 14.4-ի: </w:t>
            </w:r>
          </w:p>
          <w:p w14:paraId="6EE75447" w14:textId="77777777" w:rsidR="00F67E3F" w:rsidRPr="00817ECB" w:rsidRDefault="00BC52F2" w:rsidP="0094065A">
            <w:pPr>
              <w:pStyle w:val="Sub-ClauseText"/>
              <w:numPr>
                <w:ilvl w:val="1"/>
                <w:numId w:val="48"/>
              </w:numPr>
              <w:spacing w:before="0" w:after="200"/>
              <w:rPr>
                <w:rFonts w:ascii="GHEA Mariam" w:hAnsi="GHEA Mariam"/>
                <w:spacing w:val="0"/>
                <w:szCs w:val="24"/>
              </w:rPr>
            </w:pPr>
            <w:proofErr w:type="spellStart"/>
            <w:r w:rsidRPr="00817ECB">
              <w:rPr>
                <w:rFonts w:ascii="GHEA Mariam" w:hAnsi="GHEA Mariam"/>
                <w:spacing w:val="0"/>
                <w:szCs w:val="24"/>
              </w:rPr>
              <w:t>Առկա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չէ</w:t>
            </w:r>
            <w:proofErr w:type="spellEnd"/>
            <w:r w:rsidRPr="00817ECB">
              <w:rPr>
                <w:rFonts w:ascii="GHEA Mariam" w:hAnsi="GHEA Mariam"/>
                <w:spacing w:val="0"/>
                <w:szCs w:val="24"/>
              </w:rPr>
              <w:t>:</w:t>
            </w:r>
          </w:p>
          <w:p w14:paraId="3B990C7F" w14:textId="313AAE19" w:rsidR="00F67E3F" w:rsidRPr="00817ECB" w:rsidRDefault="00CF106F" w:rsidP="0094065A">
            <w:pPr>
              <w:pStyle w:val="Sub-ClauseText"/>
              <w:numPr>
                <w:ilvl w:val="1"/>
                <w:numId w:val="48"/>
              </w:numPr>
              <w:spacing w:before="0" w:after="200"/>
              <w:rPr>
                <w:rFonts w:ascii="GHEA Mariam" w:hAnsi="GHEA Mariam"/>
                <w:spacing w:val="0"/>
                <w:szCs w:val="24"/>
              </w:rPr>
            </w:pPr>
            <w:proofErr w:type="spellStart"/>
            <w:r w:rsidRPr="00817ECB">
              <w:rPr>
                <w:rFonts w:ascii="GHEA Mariam" w:hAnsi="GHEA Mariam"/>
                <w:spacing w:val="0"/>
                <w:szCs w:val="24"/>
              </w:rPr>
              <w:t>Գները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նշվեն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IV </w:t>
            </w:r>
            <w:proofErr w:type="spellStart"/>
            <w:r w:rsidRPr="00817ECB">
              <w:rPr>
                <w:rFonts w:ascii="GHEA Mariam" w:hAnsi="GHEA Mariam"/>
                <w:spacing w:val="0"/>
                <w:szCs w:val="24"/>
              </w:rPr>
              <w:t>Մասում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ընդգրկված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յուրաքանչյուր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Գնացուցակի</w:t>
            </w:r>
            <w:proofErr w:type="spellEnd"/>
            <w:r w:rsidRPr="00817ECB">
              <w:rPr>
                <w:rFonts w:ascii="GHEA Mariam" w:hAnsi="GHEA Mariam"/>
                <w:spacing w:val="0"/>
                <w:szCs w:val="24"/>
              </w:rPr>
              <w:t>:</w:t>
            </w:r>
            <w:r w:rsidR="00F67E3F" w:rsidRPr="00817ECB">
              <w:rPr>
                <w:rFonts w:ascii="GHEA Mariam" w:hAnsi="GHEA Mariam"/>
                <w:spacing w:val="0"/>
                <w:szCs w:val="24"/>
              </w:rPr>
              <w:t xml:space="preserve"> </w:t>
            </w:r>
            <w:proofErr w:type="spellStart"/>
            <w:r w:rsidRPr="00817ECB">
              <w:rPr>
                <w:rFonts w:ascii="GHEA Mariam" w:hAnsi="GHEA Mariam"/>
                <w:spacing w:val="0"/>
                <w:szCs w:val="24"/>
              </w:rPr>
              <w:t>Գնային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բաղադրիչների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տարանջատումն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անհրաժեշտ</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միայն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իրազեկման</w:t>
            </w:r>
            <w:proofErr w:type="spellEnd"/>
            <w:r w:rsidRPr="00817ECB">
              <w:rPr>
                <w:rFonts w:ascii="GHEA Mariam" w:hAnsi="GHEA Mariam"/>
                <w:spacing w:val="0"/>
                <w:szCs w:val="24"/>
              </w:rPr>
              <w:t xml:space="preserve"> համար, և </w:t>
            </w:r>
            <w:proofErr w:type="spellStart"/>
            <w:r w:rsidRPr="00817ECB">
              <w:rPr>
                <w:rFonts w:ascii="GHEA Mariam" w:hAnsi="GHEA Mariam"/>
                <w:spacing w:val="0"/>
                <w:szCs w:val="24"/>
              </w:rPr>
              <w:t>մաթեմատիկական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ստուգում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կատարվելու</w:t>
            </w:r>
            <w:proofErr w:type="spellEnd"/>
            <w:r w:rsidRPr="00817ECB">
              <w:rPr>
                <w:rFonts w:ascii="GHEA Mariam" w:hAnsi="GHEA Mariam"/>
                <w:spacing w:val="0"/>
                <w:szCs w:val="24"/>
              </w:rPr>
              <w:t>:</w:t>
            </w:r>
            <w:r w:rsidR="00F67E3F" w:rsidRPr="00817ECB">
              <w:rPr>
                <w:rFonts w:ascii="GHEA Mariam" w:hAnsi="GHEA Mariam"/>
                <w:spacing w:val="0"/>
                <w:szCs w:val="24"/>
              </w:rPr>
              <w:t xml:space="preserve"> </w:t>
            </w:r>
            <w:proofErr w:type="spellStart"/>
            <w:r w:rsidR="00F85CA1" w:rsidRPr="00817ECB">
              <w:rPr>
                <w:rFonts w:ascii="GHEA Mariam" w:hAnsi="GHEA Mariam"/>
                <w:spacing w:val="0"/>
                <w:szCs w:val="24"/>
              </w:rPr>
              <w:t>Գները</w:t>
            </w:r>
            <w:proofErr w:type="spellEnd"/>
            <w:r w:rsidR="00F85CA1" w:rsidRPr="00817ECB">
              <w:rPr>
                <w:rFonts w:ascii="GHEA Mariam" w:hAnsi="GHEA Mariam"/>
                <w:spacing w:val="0"/>
                <w:szCs w:val="24"/>
              </w:rPr>
              <w:t xml:space="preserve"> </w:t>
            </w:r>
            <w:proofErr w:type="spellStart"/>
            <w:r w:rsidR="00F85CA1" w:rsidRPr="00817ECB">
              <w:rPr>
                <w:rFonts w:ascii="GHEA Mariam" w:hAnsi="GHEA Mariam"/>
                <w:spacing w:val="0"/>
                <w:szCs w:val="24"/>
              </w:rPr>
              <w:t>պետք</w:t>
            </w:r>
            <w:proofErr w:type="spellEnd"/>
            <w:r w:rsidR="00F85CA1" w:rsidRPr="00817ECB">
              <w:rPr>
                <w:rFonts w:ascii="GHEA Mariam" w:hAnsi="GHEA Mariam"/>
                <w:spacing w:val="0"/>
                <w:szCs w:val="24"/>
              </w:rPr>
              <w:t xml:space="preserve"> է </w:t>
            </w:r>
            <w:proofErr w:type="spellStart"/>
            <w:r w:rsidR="00F85CA1" w:rsidRPr="00817ECB">
              <w:rPr>
                <w:rFonts w:ascii="GHEA Mariam" w:hAnsi="GHEA Mariam"/>
                <w:spacing w:val="0"/>
                <w:szCs w:val="24"/>
              </w:rPr>
              <w:t>հիմնվեն</w:t>
            </w:r>
            <w:proofErr w:type="spellEnd"/>
            <w:r w:rsidR="00F85CA1" w:rsidRPr="00817ECB">
              <w:rPr>
                <w:rFonts w:ascii="GHEA Mariam" w:hAnsi="GHEA Mariam"/>
                <w:spacing w:val="0"/>
                <w:szCs w:val="24"/>
              </w:rPr>
              <w:t xml:space="preserve"> </w:t>
            </w:r>
            <w:r w:rsidR="00FE0B6C" w:rsidRPr="002A5C0A">
              <w:rPr>
                <w:rFonts w:ascii="GHEA Mariam" w:hAnsi="GHEA Mariam"/>
                <w:spacing w:val="0"/>
                <w:szCs w:val="24"/>
                <w:lang w:val="hy-AM"/>
              </w:rPr>
              <w:t>«</w:t>
            </w:r>
            <w:proofErr w:type="spellStart"/>
            <w:r w:rsidR="00F85CA1" w:rsidRPr="00817ECB">
              <w:rPr>
                <w:rFonts w:ascii="GHEA Mariam" w:hAnsi="GHEA Mariam"/>
                <w:spacing w:val="0"/>
                <w:szCs w:val="24"/>
              </w:rPr>
              <w:t>Առաքված</w:t>
            </w:r>
            <w:proofErr w:type="spellEnd"/>
            <w:r w:rsidR="00F85CA1" w:rsidRPr="00817ECB">
              <w:rPr>
                <w:rFonts w:ascii="GHEA Mariam" w:hAnsi="GHEA Mariam"/>
                <w:spacing w:val="0"/>
                <w:szCs w:val="24"/>
              </w:rPr>
              <w:t xml:space="preserve"> </w:t>
            </w:r>
            <w:proofErr w:type="spellStart"/>
            <w:r w:rsidR="00F85CA1" w:rsidRPr="00817ECB">
              <w:rPr>
                <w:rFonts w:ascii="GHEA Mariam" w:hAnsi="GHEA Mariam"/>
                <w:spacing w:val="0"/>
                <w:szCs w:val="24"/>
              </w:rPr>
              <w:t>վերջնական</w:t>
            </w:r>
            <w:proofErr w:type="spellEnd"/>
            <w:r w:rsidR="00F85CA1" w:rsidRPr="00817ECB">
              <w:rPr>
                <w:rFonts w:ascii="GHEA Mariam" w:hAnsi="GHEA Mariam"/>
                <w:spacing w:val="0"/>
                <w:szCs w:val="24"/>
              </w:rPr>
              <w:t xml:space="preserve"> </w:t>
            </w:r>
            <w:proofErr w:type="spellStart"/>
            <w:r w:rsidR="00F85CA1" w:rsidRPr="00817ECB">
              <w:rPr>
                <w:rFonts w:ascii="GHEA Mariam" w:hAnsi="GHEA Mariam"/>
                <w:spacing w:val="0"/>
                <w:szCs w:val="24"/>
              </w:rPr>
              <w:t>նշանակման</w:t>
            </w:r>
            <w:proofErr w:type="spellEnd"/>
            <w:r w:rsidR="00F85CA1" w:rsidRPr="00817ECB">
              <w:rPr>
                <w:rFonts w:ascii="GHEA Mariam" w:hAnsi="GHEA Mariam"/>
                <w:spacing w:val="0"/>
                <w:szCs w:val="24"/>
              </w:rPr>
              <w:t xml:space="preserve"> </w:t>
            </w:r>
            <w:proofErr w:type="spellStart"/>
            <w:r w:rsidR="00F85CA1" w:rsidRPr="00817ECB">
              <w:rPr>
                <w:rFonts w:ascii="GHEA Mariam" w:hAnsi="GHEA Mariam"/>
                <w:spacing w:val="0"/>
                <w:szCs w:val="24"/>
              </w:rPr>
              <w:t>վայր</w:t>
            </w:r>
            <w:proofErr w:type="spellEnd"/>
            <w:r w:rsidR="00541FB1" w:rsidRPr="002A5C0A">
              <w:rPr>
                <w:rFonts w:ascii="GHEA Mariam" w:hAnsi="GHEA Mariam"/>
                <w:spacing w:val="0"/>
                <w:szCs w:val="24"/>
                <w:lang w:val="hy-AM"/>
              </w:rPr>
              <w:t>»</w:t>
            </w:r>
            <w:r w:rsidR="00F85CA1" w:rsidRPr="00817ECB">
              <w:rPr>
                <w:rFonts w:ascii="GHEA Mariam" w:hAnsi="GHEA Mariam"/>
                <w:spacing w:val="0"/>
                <w:szCs w:val="24"/>
              </w:rPr>
              <w:t xml:space="preserve"> և </w:t>
            </w:r>
            <w:proofErr w:type="spellStart"/>
            <w:r w:rsidR="00F85CA1" w:rsidRPr="00817ECB">
              <w:rPr>
                <w:rFonts w:ascii="GHEA Mariam" w:hAnsi="GHEA Mariam"/>
                <w:spacing w:val="0"/>
                <w:szCs w:val="24"/>
              </w:rPr>
              <w:t>պետք</w:t>
            </w:r>
            <w:proofErr w:type="spellEnd"/>
            <w:r w:rsidR="00F85CA1" w:rsidRPr="00817ECB">
              <w:rPr>
                <w:rFonts w:ascii="GHEA Mariam" w:hAnsi="GHEA Mariam"/>
                <w:spacing w:val="0"/>
                <w:szCs w:val="24"/>
              </w:rPr>
              <w:t xml:space="preserve"> է </w:t>
            </w:r>
            <w:proofErr w:type="spellStart"/>
            <w:r w:rsidR="00F85CA1" w:rsidRPr="00817ECB">
              <w:rPr>
                <w:rFonts w:ascii="GHEA Mariam" w:hAnsi="GHEA Mariam"/>
                <w:spacing w:val="0"/>
                <w:szCs w:val="24"/>
              </w:rPr>
              <w:t>մուտք</w:t>
            </w:r>
            <w:proofErr w:type="spellEnd"/>
            <w:r w:rsidR="00F85CA1" w:rsidRPr="00817ECB">
              <w:rPr>
                <w:rFonts w:ascii="GHEA Mariam" w:hAnsi="GHEA Mariam"/>
                <w:spacing w:val="0"/>
                <w:szCs w:val="24"/>
              </w:rPr>
              <w:t xml:space="preserve"> </w:t>
            </w:r>
            <w:proofErr w:type="spellStart"/>
            <w:r w:rsidR="00F85CA1" w:rsidRPr="00817ECB">
              <w:rPr>
                <w:rFonts w:ascii="GHEA Mariam" w:hAnsi="GHEA Mariam"/>
                <w:spacing w:val="0"/>
                <w:szCs w:val="24"/>
              </w:rPr>
              <w:t>լինեն</w:t>
            </w:r>
            <w:proofErr w:type="spellEnd"/>
            <w:r w:rsidR="00F85CA1" w:rsidRPr="00817ECB">
              <w:rPr>
                <w:rFonts w:ascii="GHEA Mariam" w:hAnsi="GHEA Mariam"/>
                <w:spacing w:val="0"/>
                <w:szCs w:val="24"/>
              </w:rPr>
              <w:t xml:space="preserve"> </w:t>
            </w:r>
            <w:proofErr w:type="spellStart"/>
            <w:r w:rsidR="00F85CA1" w:rsidRPr="00817ECB">
              <w:rPr>
                <w:rFonts w:ascii="GHEA Mariam" w:hAnsi="GHEA Mariam"/>
                <w:spacing w:val="0"/>
                <w:szCs w:val="24"/>
              </w:rPr>
              <w:t>հետևյալ</w:t>
            </w:r>
            <w:proofErr w:type="spellEnd"/>
            <w:r w:rsidR="00F85CA1" w:rsidRPr="00817ECB">
              <w:rPr>
                <w:rFonts w:ascii="GHEA Mariam" w:hAnsi="GHEA Mariam"/>
                <w:spacing w:val="0"/>
                <w:szCs w:val="24"/>
              </w:rPr>
              <w:t xml:space="preserve"> </w:t>
            </w:r>
            <w:proofErr w:type="spellStart"/>
            <w:r w:rsidR="00F85CA1" w:rsidRPr="00817ECB">
              <w:rPr>
                <w:rFonts w:ascii="GHEA Mariam" w:hAnsi="GHEA Mariam"/>
                <w:spacing w:val="0"/>
                <w:szCs w:val="24"/>
              </w:rPr>
              <w:t>ձևով</w:t>
            </w:r>
            <w:proofErr w:type="spellEnd"/>
            <w:r w:rsidR="00F85CA1" w:rsidRPr="00817ECB">
              <w:rPr>
                <w:rFonts w:ascii="GHEA Mariam" w:hAnsi="GHEA Mariam"/>
                <w:spacing w:val="0"/>
                <w:szCs w:val="24"/>
              </w:rPr>
              <w:t xml:space="preserve">. </w:t>
            </w:r>
          </w:p>
          <w:p w14:paraId="798142C5" w14:textId="77777777" w:rsidR="00B4236A" w:rsidRPr="00817ECB" w:rsidRDefault="00F67E3F" w:rsidP="00B4236A">
            <w:pPr>
              <w:pStyle w:val="BodyTextIndent3"/>
              <w:spacing w:after="200"/>
              <w:ind w:hanging="450"/>
              <w:jc w:val="both"/>
              <w:rPr>
                <w:rFonts w:ascii="GHEA Mariam" w:hAnsi="GHEA Mariam"/>
                <w:szCs w:val="24"/>
              </w:rPr>
            </w:pPr>
            <w:r w:rsidRPr="00817ECB">
              <w:rPr>
                <w:rFonts w:ascii="GHEA Mariam" w:hAnsi="GHEA Mariam"/>
                <w:szCs w:val="24"/>
              </w:rPr>
              <w:t>(</w:t>
            </w:r>
            <w:proofErr w:type="spellStart"/>
            <w:r w:rsidRPr="00817ECB">
              <w:rPr>
                <w:rFonts w:ascii="GHEA Mariam" w:hAnsi="GHEA Mariam"/>
                <w:szCs w:val="24"/>
              </w:rPr>
              <w:t>i</w:t>
            </w:r>
            <w:proofErr w:type="spellEnd"/>
            <w:r w:rsidRPr="00817ECB">
              <w:rPr>
                <w:rFonts w:ascii="GHEA Mariam" w:hAnsi="GHEA Mariam"/>
                <w:szCs w:val="24"/>
              </w:rPr>
              <w:t>)</w:t>
            </w:r>
            <w:r w:rsidRPr="00817ECB">
              <w:rPr>
                <w:rFonts w:ascii="GHEA Mariam" w:hAnsi="GHEA Mariam"/>
                <w:szCs w:val="24"/>
              </w:rPr>
              <w:tab/>
            </w:r>
            <w:r w:rsidR="00B4236A" w:rsidRPr="00817ECB">
              <w:rPr>
                <w:rFonts w:ascii="GHEA Mariam" w:hAnsi="GHEA Mariam"/>
                <w:szCs w:val="24"/>
              </w:rPr>
              <w:t>EXW</w:t>
            </w:r>
            <w:r w:rsidR="00150DD6" w:rsidRPr="00817ECB">
              <w:rPr>
                <w:rFonts w:ascii="GHEA Mariam" w:hAnsi="GHEA Mariam"/>
                <w:szCs w:val="24"/>
              </w:rPr>
              <w:t xml:space="preserve"> (ex works, ex factory, ex warehouse, ex showroom, off-the-shelf) </w:t>
            </w:r>
            <w:proofErr w:type="spellStart"/>
            <w:r w:rsidR="00150DD6" w:rsidRPr="00817ECB">
              <w:rPr>
                <w:rFonts w:ascii="GHEA Mariam" w:hAnsi="GHEA Mariam"/>
                <w:szCs w:val="24"/>
              </w:rPr>
              <w:t>պայմանով</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առաքվող</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ապրանքների</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գինը</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ներառյալ</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արդեն</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վճարված</w:t>
            </w:r>
            <w:proofErr w:type="spellEnd"/>
            <w:r w:rsidR="00150DD6" w:rsidRPr="00817ECB">
              <w:rPr>
                <w:rFonts w:ascii="GHEA Mariam" w:hAnsi="GHEA Mariam"/>
                <w:szCs w:val="24"/>
              </w:rPr>
              <w:t xml:space="preserve"> կամ </w:t>
            </w:r>
            <w:proofErr w:type="spellStart"/>
            <w:r w:rsidR="00150DD6" w:rsidRPr="00817ECB">
              <w:rPr>
                <w:rFonts w:ascii="GHEA Mariam" w:hAnsi="GHEA Mariam"/>
                <w:szCs w:val="24"/>
              </w:rPr>
              <w:t>վճարվելիք</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մաքսատուրքերը</w:t>
            </w:r>
            <w:proofErr w:type="spellEnd"/>
            <w:r w:rsidR="00B4236A" w:rsidRPr="00817ECB">
              <w:rPr>
                <w:rFonts w:ascii="GHEA Mariam" w:hAnsi="GHEA Mariam"/>
                <w:szCs w:val="24"/>
                <w:lang w:val="af-ZA"/>
              </w:rPr>
              <w:t>,</w:t>
            </w:r>
            <w:r w:rsidR="00150DD6" w:rsidRPr="00817ECB">
              <w:rPr>
                <w:rFonts w:ascii="GHEA Mariam" w:hAnsi="GHEA Mariam"/>
                <w:szCs w:val="24"/>
                <w:lang w:val="af-ZA"/>
              </w:rPr>
              <w:t xml:space="preserve"> վաճառքի և այլ հարկերը, որոնք վերաբերում են Ապրանքների արտադրության և հավաքման բաղադրիչներին և հումքին,</w:t>
            </w:r>
            <w:r w:rsidR="00B4236A" w:rsidRPr="00817ECB">
              <w:rPr>
                <w:rFonts w:ascii="GHEA Mariam" w:hAnsi="GHEA Mariam"/>
                <w:szCs w:val="24"/>
                <w:lang w:val="af-ZA"/>
              </w:rPr>
              <w:t xml:space="preserve"> </w:t>
            </w:r>
          </w:p>
          <w:p w14:paraId="6EEB6936" w14:textId="77777777" w:rsidR="00B4236A" w:rsidRPr="00817ECB" w:rsidRDefault="00B4236A" w:rsidP="00B4236A">
            <w:pPr>
              <w:tabs>
                <w:tab w:val="right" w:pos="6912"/>
              </w:tabs>
              <w:spacing w:after="180"/>
              <w:ind w:left="1782" w:hanging="630"/>
              <w:jc w:val="both"/>
              <w:rPr>
                <w:rFonts w:ascii="GHEA Mariam" w:hAnsi="GHEA Mariam"/>
                <w:szCs w:val="24"/>
              </w:rPr>
            </w:pPr>
            <w:r w:rsidRPr="00817ECB">
              <w:rPr>
                <w:rFonts w:ascii="GHEA Mariam" w:hAnsi="GHEA Mariam"/>
                <w:szCs w:val="24"/>
              </w:rPr>
              <w:lastRenderedPageBreak/>
              <w:t>(ii)</w:t>
            </w:r>
            <w:r w:rsidRPr="00817ECB">
              <w:rPr>
                <w:rFonts w:ascii="GHEA Mariam" w:hAnsi="GHEA Mariam"/>
                <w:szCs w:val="24"/>
              </w:rPr>
              <w:tab/>
            </w:r>
            <w:proofErr w:type="spellStart"/>
            <w:r w:rsidR="00150DD6" w:rsidRPr="00817ECB">
              <w:rPr>
                <w:rFonts w:ascii="GHEA Mariam" w:hAnsi="GHEA Mariam"/>
                <w:szCs w:val="24"/>
              </w:rPr>
              <w:t>Գնորդի</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երկրում</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ցանկացած</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վաճառքի</w:t>
            </w:r>
            <w:proofErr w:type="spellEnd"/>
            <w:r w:rsidR="00150DD6" w:rsidRPr="00817ECB">
              <w:rPr>
                <w:rFonts w:ascii="GHEA Mariam" w:hAnsi="GHEA Mariam"/>
                <w:szCs w:val="24"/>
              </w:rPr>
              <w:t xml:space="preserve"> կամ </w:t>
            </w:r>
            <w:proofErr w:type="spellStart"/>
            <w:r w:rsidR="00150DD6" w:rsidRPr="00817ECB">
              <w:rPr>
                <w:rFonts w:ascii="GHEA Mariam" w:hAnsi="GHEA Mariam"/>
                <w:szCs w:val="24"/>
              </w:rPr>
              <w:t>այլ</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հարկեր</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որոնք</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կհարկվեն</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ապրանքներից</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եթե</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Հայտատուին</w:t>
            </w:r>
            <w:proofErr w:type="spellEnd"/>
            <w:r w:rsidR="00150DD6" w:rsidRPr="00817ECB">
              <w:rPr>
                <w:rFonts w:ascii="GHEA Mariam" w:hAnsi="GHEA Mariam"/>
                <w:szCs w:val="24"/>
              </w:rPr>
              <w:t xml:space="preserve"> </w:t>
            </w:r>
            <w:proofErr w:type="spellStart"/>
            <w:r w:rsidR="00AC771C" w:rsidRPr="00817ECB">
              <w:rPr>
                <w:rFonts w:ascii="GHEA Mariam" w:hAnsi="GHEA Mariam"/>
                <w:szCs w:val="24"/>
              </w:rPr>
              <w:t>շ</w:t>
            </w:r>
            <w:r w:rsidR="00150DD6" w:rsidRPr="00817ECB">
              <w:rPr>
                <w:rFonts w:ascii="GHEA Mariam" w:hAnsi="GHEA Mariam"/>
                <w:szCs w:val="24"/>
              </w:rPr>
              <w:t>նորհվի</w:t>
            </w:r>
            <w:proofErr w:type="spellEnd"/>
            <w:r w:rsidR="00150DD6" w:rsidRPr="00817ECB">
              <w:rPr>
                <w:rFonts w:ascii="GHEA Mariam" w:hAnsi="GHEA Mariam"/>
                <w:szCs w:val="24"/>
              </w:rPr>
              <w:t xml:space="preserve"> </w:t>
            </w:r>
            <w:proofErr w:type="spellStart"/>
            <w:r w:rsidR="00150DD6" w:rsidRPr="00817ECB">
              <w:rPr>
                <w:rFonts w:ascii="GHEA Mariam" w:hAnsi="GHEA Mariam"/>
                <w:szCs w:val="24"/>
              </w:rPr>
              <w:t>պայմանագիր</w:t>
            </w:r>
            <w:proofErr w:type="spellEnd"/>
            <w:r w:rsidR="00150DD6" w:rsidRPr="00817ECB">
              <w:rPr>
                <w:rFonts w:ascii="GHEA Mariam" w:hAnsi="GHEA Mariam"/>
                <w:szCs w:val="24"/>
              </w:rPr>
              <w:t xml:space="preserve">, և  </w:t>
            </w:r>
          </w:p>
          <w:p w14:paraId="58304150" w14:textId="77777777" w:rsidR="00B4236A" w:rsidRPr="00817ECB" w:rsidRDefault="00B4236A" w:rsidP="00B4236A">
            <w:pPr>
              <w:spacing w:after="180"/>
              <w:ind w:left="1782" w:hanging="630"/>
              <w:jc w:val="both"/>
              <w:rPr>
                <w:rFonts w:ascii="GHEA Mariam" w:hAnsi="GHEA Mariam"/>
                <w:szCs w:val="24"/>
              </w:rPr>
            </w:pPr>
            <w:r w:rsidRPr="00817ECB">
              <w:rPr>
                <w:rFonts w:ascii="GHEA Mariam" w:hAnsi="GHEA Mariam"/>
                <w:szCs w:val="24"/>
              </w:rPr>
              <w:t>(iii)</w:t>
            </w:r>
            <w:r w:rsidRPr="00817ECB">
              <w:rPr>
                <w:rFonts w:ascii="GHEA Mariam" w:hAnsi="GHEA Mariam"/>
                <w:szCs w:val="24"/>
              </w:rPr>
              <w:tab/>
            </w:r>
            <w:proofErr w:type="spellStart"/>
            <w:r w:rsidR="00F369E3" w:rsidRPr="00817ECB">
              <w:rPr>
                <w:rFonts w:ascii="GHEA Mariam" w:hAnsi="GHEA Mariam"/>
                <w:szCs w:val="24"/>
              </w:rPr>
              <w:t>երկրի</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ներսում</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փոխադրումների</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ապահովագրման</w:t>
            </w:r>
            <w:proofErr w:type="spellEnd"/>
            <w:r w:rsidR="00F369E3" w:rsidRPr="00817ECB">
              <w:rPr>
                <w:rFonts w:ascii="GHEA Mariam" w:hAnsi="GHEA Mariam"/>
                <w:szCs w:val="24"/>
              </w:rPr>
              <w:t xml:space="preserve"> և </w:t>
            </w:r>
            <w:proofErr w:type="spellStart"/>
            <w:r w:rsidR="00F369E3" w:rsidRPr="00817ECB">
              <w:rPr>
                <w:rFonts w:ascii="GHEA Mariam" w:hAnsi="GHEA Mariam"/>
                <w:szCs w:val="24"/>
              </w:rPr>
              <w:t>այլ</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տեղական</w:t>
            </w:r>
            <w:proofErr w:type="spellEnd"/>
            <w:r w:rsidR="00F369E3" w:rsidRPr="00817ECB">
              <w:rPr>
                <w:rFonts w:ascii="GHEA Mariam" w:hAnsi="GHEA Mariam"/>
                <w:szCs w:val="24"/>
              </w:rPr>
              <w:t xml:space="preserve"> ծառայությունների </w:t>
            </w:r>
            <w:proofErr w:type="spellStart"/>
            <w:r w:rsidR="00F369E3" w:rsidRPr="00817ECB">
              <w:rPr>
                <w:rFonts w:ascii="GHEA Mariam" w:hAnsi="GHEA Mariam"/>
                <w:szCs w:val="24"/>
              </w:rPr>
              <w:t>գներ</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կապված</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վերջնական</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նշանակման</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վայր</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Ծրագրի</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իրականացման</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վայր</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ապրանքների</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տեղափոխման</w:t>
            </w:r>
            <w:proofErr w:type="spellEnd"/>
            <w:r w:rsidR="00F369E3" w:rsidRPr="00817ECB">
              <w:rPr>
                <w:rFonts w:ascii="GHEA Mariam" w:hAnsi="GHEA Mariam"/>
                <w:szCs w:val="24"/>
              </w:rPr>
              <w:t xml:space="preserve"> </w:t>
            </w:r>
            <w:proofErr w:type="spellStart"/>
            <w:r w:rsidR="00F369E3" w:rsidRPr="00817ECB">
              <w:rPr>
                <w:rFonts w:ascii="GHEA Mariam" w:hAnsi="GHEA Mariam"/>
                <w:szCs w:val="24"/>
              </w:rPr>
              <w:t>հետ</w:t>
            </w:r>
            <w:proofErr w:type="spellEnd"/>
            <w:r w:rsidR="00F369E3" w:rsidRPr="00817ECB">
              <w:rPr>
                <w:rFonts w:ascii="GHEA Mariam" w:hAnsi="GHEA Mariam"/>
                <w:szCs w:val="24"/>
              </w:rPr>
              <w:t xml:space="preserve">` </w:t>
            </w:r>
            <w:r w:rsidR="00F369E3" w:rsidRPr="00817ECB">
              <w:rPr>
                <w:rFonts w:ascii="GHEA Mariam" w:hAnsi="GHEA Mariam"/>
                <w:b/>
                <w:szCs w:val="24"/>
              </w:rPr>
              <w:t xml:space="preserve">ՄՏԱ-ի </w:t>
            </w:r>
            <w:proofErr w:type="spellStart"/>
            <w:r w:rsidR="00F369E3" w:rsidRPr="00817ECB">
              <w:rPr>
                <w:rFonts w:ascii="GHEA Mariam" w:hAnsi="GHEA Mariam"/>
                <w:b/>
                <w:szCs w:val="24"/>
              </w:rPr>
              <w:t>համաձայն</w:t>
            </w:r>
            <w:proofErr w:type="spellEnd"/>
            <w:r w:rsidR="00F369E3" w:rsidRPr="00817ECB">
              <w:rPr>
                <w:rFonts w:ascii="GHEA Mariam" w:hAnsi="GHEA Mariam"/>
                <w:b/>
                <w:szCs w:val="24"/>
              </w:rPr>
              <w:t>:</w:t>
            </w:r>
            <w:r w:rsidR="00F369E3" w:rsidRPr="00817ECB">
              <w:rPr>
                <w:rFonts w:ascii="GHEA Mariam" w:hAnsi="GHEA Mariam"/>
                <w:szCs w:val="24"/>
              </w:rPr>
              <w:t xml:space="preserve"> </w:t>
            </w:r>
          </w:p>
          <w:p w14:paraId="4E468E47" w14:textId="77777777" w:rsidR="0039383B" w:rsidRPr="00817ECB" w:rsidRDefault="00F67E3F" w:rsidP="00817ECB">
            <w:pPr>
              <w:pStyle w:val="BodyTextIndent3"/>
              <w:spacing w:after="200"/>
              <w:ind w:left="795" w:hanging="630"/>
              <w:jc w:val="both"/>
              <w:rPr>
                <w:rFonts w:ascii="GHEA Mariam" w:hAnsi="GHEA Mariam"/>
                <w:szCs w:val="24"/>
              </w:rPr>
            </w:pPr>
            <w:r w:rsidRPr="00817ECB">
              <w:rPr>
                <w:rFonts w:ascii="GHEA Mariam" w:hAnsi="GHEA Mariam"/>
                <w:szCs w:val="24"/>
              </w:rPr>
              <w:t>14.9</w:t>
            </w:r>
            <w:r w:rsidR="0039383B" w:rsidRPr="00817ECB">
              <w:rPr>
                <w:rFonts w:ascii="GHEA Mariam" w:hAnsi="GHEA Mariam"/>
                <w:szCs w:val="24"/>
              </w:rPr>
              <w:t xml:space="preserve"> </w:t>
            </w:r>
            <w:proofErr w:type="spellStart"/>
            <w:r w:rsidR="0039383B" w:rsidRPr="00817ECB">
              <w:rPr>
                <w:rFonts w:ascii="GHEA Mariam" w:hAnsi="GHEA Mariam"/>
                <w:szCs w:val="24"/>
              </w:rPr>
              <w:t>Հարակից</w:t>
            </w:r>
            <w:proofErr w:type="spellEnd"/>
            <w:r w:rsidR="0039383B" w:rsidRPr="00817ECB">
              <w:rPr>
                <w:rFonts w:ascii="GHEA Mariam" w:hAnsi="GHEA Mariam"/>
                <w:szCs w:val="24"/>
              </w:rPr>
              <w:t xml:space="preserve"> ծառայությունների համար, </w:t>
            </w:r>
            <w:proofErr w:type="spellStart"/>
            <w:r w:rsidR="0039383B" w:rsidRPr="00817ECB">
              <w:rPr>
                <w:rFonts w:ascii="GHEA Mariam" w:hAnsi="GHEA Mariam"/>
                <w:szCs w:val="24"/>
              </w:rPr>
              <w:t>վերգետնյա</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Հարակից</w:t>
            </w:r>
            <w:proofErr w:type="spellEnd"/>
            <w:r w:rsidR="0039383B" w:rsidRPr="00817ECB">
              <w:rPr>
                <w:rFonts w:ascii="GHEA Mariam" w:hAnsi="GHEA Mariam"/>
                <w:szCs w:val="24"/>
              </w:rPr>
              <w:t xml:space="preserve"> ծառայությունների, </w:t>
            </w:r>
            <w:proofErr w:type="spellStart"/>
            <w:r w:rsidR="0039383B" w:rsidRPr="00817ECB">
              <w:rPr>
                <w:rFonts w:ascii="GHEA Mariam" w:hAnsi="GHEA Mariam"/>
                <w:szCs w:val="24"/>
              </w:rPr>
              <w:t>վերգետնյա</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տեղափոխման</w:t>
            </w:r>
            <w:proofErr w:type="spellEnd"/>
            <w:r w:rsidR="0039383B" w:rsidRPr="00817ECB">
              <w:rPr>
                <w:rFonts w:ascii="GHEA Mariam" w:hAnsi="GHEA Mariam"/>
                <w:szCs w:val="24"/>
              </w:rPr>
              <w:t xml:space="preserve"> և </w:t>
            </w:r>
            <w:proofErr w:type="spellStart"/>
            <w:r w:rsidR="0039383B" w:rsidRPr="00817ECB">
              <w:rPr>
                <w:rFonts w:ascii="GHEA Mariam" w:hAnsi="GHEA Mariam"/>
                <w:szCs w:val="24"/>
              </w:rPr>
              <w:t>Ապրանքների</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վերջնակետ</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ուղեկցման</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այլ</w:t>
            </w:r>
            <w:proofErr w:type="spellEnd"/>
            <w:r w:rsidR="0039383B" w:rsidRPr="00817ECB">
              <w:rPr>
                <w:rFonts w:ascii="GHEA Mariam" w:hAnsi="GHEA Mariam"/>
                <w:szCs w:val="24"/>
              </w:rPr>
              <w:t xml:space="preserve"> ծառայությունների համար, </w:t>
            </w:r>
            <w:proofErr w:type="spellStart"/>
            <w:r w:rsidR="0039383B" w:rsidRPr="00817ECB">
              <w:rPr>
                <w:rFonts w:ascii="GHEA Mariam" w:hAnsi="GHEA Mariam"/>
                <w:szCs w:val="24"/>
              </w:rPr>
              <w:t>եթե</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նման</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հարակից</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ծառայություններ</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նշված</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են</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Պահանջների</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ցանկում</w:t>
            </w:r>
            <w:proofErr w:type="spellEnd"/>
            <w:r w:rsidR="0039383B" w:rsidRPr="00817ECB">
              <w:rPr>
                <w:rFonts w:ascii="GHEA Mariam" w:hAnsi="GHEA Mariam"/>
                <w:szCs w:val="24"/>
              </w:rPr>
              <w:t xml:space="preserve">.  </w:t>
            </w:r>
          </w:p>
          <w:p w14:paraId="03CD0912" w14:textId="77777777" w:rsidR="00F67E3F" w:rsidRPr="00817ECB" w:rsidRDefault="0080186A" w:rsidP="00817ECB">
            <w:pPr>
              <w:tabs>
                <w:tab w:val="left" w:pos="1335"/>
              </w:tabs>
              <w:spacing w:after="200"/>
              <w:ind w:left="1335" w:hanging="540"/>
              <w:jc w:val="both"/>
              <w:rPr>
                <w:rFonts w:ascii="GHEA Mariam" w:hAnsi="GHEA Mariam"/>
                <w:szCs w:val="24"/>
              </w:rPr>
            </w:pPr>
            <w:r w:rsidRPr="00817ECB">
              <w:rPr>
                <w:rFonts w:ascii="GHEA Mariam" w:hAnsi="GHEA Mariam"/>
                <w:szCs w:val="24"/>
              </w:rPr>
              <w:t>(</w:t>
            </w:r>
            <w:proofErr w:type="spellStart"/>
            <w:r w:rsidRPr="00817ECB">
              <w:rPr>
                <w:rFonts w:ascii="GHEA Mariam" w:hAnsi="GHEA Mariam"/>
                <w:szCs w:val="24"/>
              </w:rPr>
              <w:t>i</w:t>
            </w:r>
            <w:proofErr w:type="spellEnd"/>
            <w:r w:rsidRPr="00817ECB">
              <w:rPr>
                <w:rFonts w:ascii="GHEA Mariam" w:hAnsi="GHEA Mariam"/>
                <w:szCs w:val="24"/>
              </w:rPr>
              <w:t xml:space="preserve">) </w:t>
            </w:r>
            <w:proofErr w:type="spellStart"/>
            <w:r w:rsidR="0039383B" w:rsidRPr="00817ECB">
              <w:rPr>
                <w:rFonts w:ascii="GHEA Mariam" w:hAnsi="GHEA Mariam"/>
                <w:szCs w:val="24"/>
              </w:rPr>
              <w:t>Հարակից</w:t>
            </w:r>
            <w:proofErr w:type="spellEnd"/>
            <w:r w:rsidR="0039383B" w:rsidRPr="00817ECB">
              <w:rPr>
                <w:rFonts w:ascii="GHEA Mariam" w:hAnsi="GHEA Mariam"/>
                <w:szCs w:val="24"/>
              </w:rPr>
              <w:t xml:space="preserve"> ծառայություններից </w:t>
            </w:r>
            <w:proofErr w:type="spellStart"/>
            <w:r w:rsidR="0039383B" w:rsidRPr="00817ECB">
              <w:rPr>
                <w:rFonts w:ascii="GHEA Mariam" w:hAnsi="GHEA Mariam"/>
                <w:szCs w:val="24"/>
              </w:rPr>
              <w:t>յուրաքանչյուր</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ապրանքի</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գինը</w:t>
            </w:r>
            <w:proofErr w:type="spellEnd"/>
            <w:r w:rsidR="0039383B" w:rsidRPr="00817ECB">
              <w:rPr>
                <w:rFonts w:ascii="GHEA Mariam" w:hAnsi="GHEA Mariam"/>
                <w:szCs w:val="24"/>
              </w:rPr>
              <w:t xml:space="preserve"> </w:t>
            </w:r>
            <w:r w:rsidR="00F67E3F" w:rsidRPr="00817ECB">
              <w:rPr>
                <w:rFonts w:ascii="GHEA Mariam" w:hAnsi="GHEA Mariam"/>
                <w:szCs w:val="24"/>
              </w:rPr>
              <w:t>(</w:t>
            </w:r>
            <w:proofErr w:type="spellStart"/>
            <w:r w:rsidR="0039383B" w:rsidRPr="00817ECB">
              <w:rPr>
                <w:rFonts w:ascii="GHEA Mariam" w:hAnsi="GHEA Mariam"/>
                <w:szCs w:val="24"/>
              </w:rPr>
              <w:t>ներառյալ</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գործող</w:t>
            </w:r>
            <w:proofErr w:type="spellEnd"/>
            <w:r w:rsidR="0039383B" w:rsidRPr="00817ECB">
              <w:rPr>
                <w:rFonts w:ascii="GHEA Mariam" w:hAnsi="GHEA Mariam"/>
                <w:szCs w:val="24"/>
              </w:rPr>
              <w:t xml:space="preserve"> </w:t>
            </w:r>
            <w:proofErr w:type="spellStart"/>
            <w:r w:rsidR="0039383B" w:rsidRPr="00817ECB">
              <w:rPr>
                <w:rFonts w:ascii="GHEA Mariam" w:hAnsi="GHEA Mariam"/>
                <w:szCs w:val="24"/>
              </w:rPr>
              <w:t>հարկերը</w:t>
            </w:r>
            <w:proofErr w:type="spellEnd"/>
            <w:r w:rsidR="00F67E3F" w:rsidRPr="00817ECB">
              <w:rPr>
                <w:rFonts w:ascii="GHEA Mariam" w:hAnsi="GHEA Mariam"/>
                <w:szCs w:val="24"/>
              </w:rPr>
              <w:t>)</w:t>
            </w:r>
            <w:r w:rsidR="0039383B" w:rsidRPr="00817ECB">
              <w:rPr>
                <w:rFonts w:ascii="GHEA Mariam" w:hAnsi="GHEA Mariam"/>
                <w:szCs w:val="24"/>
              </w:rPr>
              <w:t>:</w:t>
            </w:r>
            <w:r w:rsidR="00F67E3F" w:rsidRPr="00817ECB">
              <w:rPr>
                <w:rFonts w:ascii="GHEA Mariam" w:hAnsi="GHEA Mariam"/>
                <w:szCs w:val="24"/>
              </w:rPr>
              <w:t xml:space="preserve"> </w:t>
            </w:r>
          </w:p>
        </w:tc>
      </w:tr>
      <w:tr w:rsidR="00F67E3F" w:rsidRPr="002A5C0A" w14:paraId="0C50E4EE" w14:textId="77777777" w:rsidTr="00817ECB">
        <w:trPr>
          <w:gridAfter w:val="1"/>
          <w:wAfter w:w="270" w:type="dxa"/>
        </w:trPr>
        <w:tc>
          <w:tcPr>
            <w:tcW w:w="2520" w:type="dxa"/>
          </w:tcPr>
          <w:p w14:paraId="4C6D3E7C" w14:textId="77777777" w:rsidR="00F67E3F" w:rsidRPr="00817ECB" w:rsidRDefault="00F67E3F" w:rsidP="00A02FB9">
            <w:pPr>
              <w:pStyle w:val="Sec1-Clauses"/>
              <w:spacing w:before="0" w:after="200"/>
              <w:rPr>
                <w:rFonts w:ascii="GHEA Mariam" w:hAnsi="GHEA Mariam"/>
                <w:szCs w:val="24"/>
              </w:rPr>
            </w:pPr>
            <w:bookmarkStart w:id="120" w:name="_Toc482200499"/>
            <w:bookmarkStart w:id="121" w:name="_Toc503779940"/>
            <w:r w:rsidRPr="00817ECB">
              <w:rPr>
                <w:rFonts w:ascii="GHEA Mariam" w:hAnsi="GHEA Mariam"/>
                <w:szCs w:val="24"/>
              </w:rPr>
              <w:lastRenderedPageBreak/>
              <w:t>15.</w:t>
            </w:r>
            <w:r w:rsidRPr="00817ECB">
              <w:rPr>
                <w:rFonts w:ascii="GHEA Mariam" w:hAnsi="GHEA Mariam"/>
                <w:szCs w:val="24"/>
              </w:rPr>
              <w:tab/>
            </w:r>
            <w:proofErr w:type="spellStart"/>
            <w:r w:rsidR="00A02FB9" w:rsidRPr="00817ECB">
              <w:rPr>
                <w:rFonts w:ascii="GHEA Mariam" w:hAnsi="GHEA Mariam"/>
                <w:szCs w:val="24"/>
              </w:rPr>
              <w:t>Հայտի</w:t>
            </w:r>
            <w:proofErr w:type="spellEnd"/>
            <w:r w:rsidR="00A02FB9" w:rsidRPr="00817ECB">
              <w:rPr>
                <w:rFonts w:ascii="GHEA Mariam" w:hAnsi="GHEA Mariam"/>
                <w:szCs w:val="24"/>
              </w:rPr>
              <w:t xml:space="preserve"> </w:t>
            </w:r>
            <w:proofErr w:type="spellStart"/>
            <w:r w:rsidR="00A02FB9" w:rsidRPr="00817ECB">
              <w:rPr>
                <w:rFonts w:ascii="GHEA Mariam" w:hAnsi="GHEA Mariam"/>
                <w:szCs w:val="24"/>
              </w:rPr>
              <w:t>արժույթը</w:t>
            </w:r>
            <w:proofErr w:type="spellEnd"/>
            <w:r w:rsidR="00A02FB9" w:rsidRPr="00817ECB">
              <w:rPr>
                <w:rFonts w:ascii="GHEA Mariam" w:hAnsi="GHEA Mariam"/>
                <w:szCs w:val="24"/>
              </w:rPr>
              <w:t xml:space="preserve"> և </w:t>
            </w:r>
            <w:proofErr w:type="spellStart"/>
            <w:r w:rsidR="00A02FB9" w:rsidRPr="00817ECB">
              <w:rPr>
                <w:rFonts w:ascii="GHEA Mariam" w:hAnsi="GHEA Mariam"/>
                <w:szCs w:val="24"/>
              </w:rPr>
              <w:t>վճարումը</w:t>
            </w:r>
            <w:bookmarkEnd w:id="120"/>
            <w:bookmarkEnd w:id="121"/>
            <w:proofErr w:type="spellEnd"/>
            <w:r w:rsidR="00A02FB9" w:rsidRPr="00817ECB">
              <w:rPr>
                <w:rFonts w:ascii="GHEA Mariam" w:hAnsi="GHEA Mariam"/>
                <w:szCs w:val="24"/>
              </w:rPr>
              <w:t xml:space="preserve"> </w:t>
            </w:r>
          </w:p>
        </w:tc>
        <w:tc>
          <w:tcPr>
            <w:tcW w:w="7110" w:type="dxa"/>
          </w:tcPr>
          <w:p w14:paraId="1603012D" w14:textId="77777777" w:rsidR="00F67E3F" w:rsidRPr="00817ECB" w:rsidRDefault="00A02FB9" w:rsidP="00A4011F">
            <w:pPr>
              <w:pStyle w:val="Sub-ClauseText"/>
              <w:numPr>
                <w:ilvl w:val="1"/>
                <w:numId w:val="20"/>
              </w:numPr>
              <w:spacing w:before="0" w:after="180"/>
              <w:ind w:left="605" w:hanging="605"/>
              <w:rPr>
                <w:rFonts w:ascii="GHEA Mariam" w:hAnsi="GHEA Mariam"/>
                <w:spacing w:val="0"/>
                <w:szCs w:val="24"/>
              </w:rPr>
            </w:pPr>
            <w:r w:rsidRPr="00817ECB">
              <w:rPr>
                <w:rFonts w:ascii="GHEA Mariam" w:hAnsi="GHEA Mariam"/>
                <w:spacing w:val="0"/>
                <w:szCs w:val="24"/>
                <w:lang w:val="af-ZA"/>
              </w:rPr>
              <w:t xml:space="preserve">Հայտատուն գնանշում և վճարում կկատարի Գնորդի՝ </w:t>
            </w:r>
            <w:r w:rsidRPr="00817ECB">
              <w:rPr>
                <w:rFonts w:ascii="GHEA Mariam" w:hAnsi="GHEA Mariam"/>
                <w:b/>
                <w:spacing w:val="0"/>
                <w:szCs w:val="24"/>
                <w:lang w:val="af-ZA"/>
              </w:rPr>
              <w:t>ՄՏԱ-ում սահմանված Երկրի արժույթով</w:t>
            </w:r>
            <w:r w:rsidRPr="00817ECB">
              <w:rPr>
                <w:rFonts w:ascii="GHEA Mariam" w:hAnsi="GHEA Mariam"/>
                <w:spacing w:val="0"/>
                <w:szCs w:val="24"/>
                <w:lang w:val="af-ZA"/>
              </w:rPr>
              <w:t xml:space="preserve">:  </w:t>
            </w:r>
          </w:p>
        </w:tc>
      </w:tr>
      <w:tr w:rsidR="00F67E3F" w:rsidRPr="002A5C0A" w14:paraId="62C6AD8E" w14:textId="77777777" w:rsidTr="00817ECB">
        <w:trPr>
          <w:gridAfter w:val="1"/>
          <w:wAfter w:w="270" w:type="dxa"/>
        </w:trPr>
        <w:tc>
          <w:tcPr>
            <w:tcW w:w="2520" w:type="dxa"/>
          </w:tcPr>
          <w:p w14:paraId="166B402D" w14:textId="77777777" w:rsidR="00F67E3F" w:rsidRPr="00817ECB" w:rsidRDefault="00F67E3F" w:rsidP="006F0AB1">
            <w:pPr>
              <w:pStyle w:val="Sec1-Clauses"/>
              <w:spacing w:before="0" w:after="200"/>
              <w:rPr>
                <w:rFonts w:ascii="GHEA Mariam" w:hAnsi="GHEA Mariam"/>
                <w:szCs w:val="24"/>
              </w:rPr>
            </w:pPr>
            <w:bookmarkStart w:id="122" w:name="_Toc482200500"/>
            <w:bookmarkStart w:id="123" w:name="_Toc503779941"/>
            <w:r w:rsidRPr="00817ECB">
              <w:rPr>
                <w:rFonts w:ascii="GHEA Mariam" w:hAnsi="GHEA Mariam"/>
                <w:szCs w:val="24"/>
              </w:rPr>
              <w:t>16.</w:t>
            </w:r>
            <w:r w:rsidRPr="00817ECB">
              <w:rPr>
                <w:rFonts w:ascii="GHEA Mariam" w:hAnsi="GHEA Mariam"/>
                <w:szCs w:val="24"/>
              </w:rPr>
              <w:tab/>
            </w:r>
            <w:bookmarkStart w:id="124" w:name="_Toc381360090"/>
            <w:r w:rsidR="00F91863" w:rsidRPr="00817ECB">
              <w:rPr>
                <w:rFonts w:ascii="GHEA Mariam" w:hAnsi="GHEA Mariam"/>
                <w:szCs w:val="24"/>
                <w:lang w:val="af-ZA"/>
              </w:rPr>
              <w:t>Ապրանքների և ծառայությունների ընդունելիությունը հաստատող փաստաթղթեր</w:t>
            </w:r>
            <w:bookmarkEnd w:id="122"/>
            <w:bookmarkEnd w:id="123"/>
            <w:bookmarkEnd w:id="124"/>
          </w:p>
        </w:tc>
        <w:tc>
          <w:tcPr>
            <w:tcW w:w="7110" w:type="dxa"/>
          </w:tcPr>
          <w:p w14:paraId="2B89BD4A" w14:textId="23AEBB33" w:rsidR="00F67E3F" w:rsidRPr="00817ECB" w:rsidRDefault="005E7FF5" w:rsidP="00A4011F">
            <w:pPr>
              <w:pStyle w:val="Sub-ClauseText"/>
              <w:numPr>
                <w:ilvl w:val="1"/>
                <w:numId w:val="21"/>
              </w:numPr>
              <w:spacing w:before="0" w:after="180"/>
              <w:rPr>
                <w:rFonts w:ascii="GHEA Mariam" w:hAnsi="GHEA Mariam"/>
                <w:szCs w:val="24"/>
              </w:rPr>
            </w:pPr>
            <w:r w:rsidRPr="00817ECB">
              <w:rPr>
                <w:rFonts w:ascii="GHEA Mariam" w:hAnsi="GHEA Mariam"/>
                <w:spacing w:val="0"/>
                <w:szCs w:val="24"/>
                <w:lang w:val="af-ZA"/>
              </w:rPr>
              <w:t xml:space="preserve">Ապրանքների և </w:t>
            </w:r>
            <w:r w:rsidR="00DE5017" w:rsidRPr="002A5C0A">
              <w:rPr>
                <w:rFonts w:ascii="GHEA Mariam" w:hAnsi="GHEA Mariam" w:cs="Sylfaen"/>
                <w:spacing w:val="0"/>
                <w:szCs w:val="24"/>
                <w:lang w:val="af-ZA"/>
              </w:rPr>
              <w:t>հարակից</w:t>
            </w:r>
            <w:r w:rsidRPr="00817ECB">
              <w:rPr>
                <w:rFonts w:ascii="GHEA Mariam" w:hAnsi="GHEA Mariam"/>
                <w:spacing w:val="0"/>
                <w:szCs w:val="24"/>
                <w:lang w:val="af-ZA"/>
              </w:rPr>
              <w:t xml:space="preserve"> ծառայությունների ընդունելիությունը հաստատելու նպատակով` համաձայն ՏՄՄ-ի 5-րդ </w:t>
            </w:r>
            <w:r w:rsidRPr="002A5C0A">
              <w:rPr>
                <w:rFonts w:ascii="GHEA Mariam" w:hAnsi="GHEA Mariam" w:cs="Sylfaen"/>
                <w:spacing w:val="0"/>
                <w:szCs w:val="24"/>
                <w:lang w:val="af-ZA"/>
              </w:rPr>
              <w:t>հոդվածի</w:t>
            </w:r>
            <w:r w:rsidRPr="00817ECB">
              <w:rPr>
                <w:rFonts w:ascii="GHEA Mariam" w:hAnsi="GHEA Mariam"/>
                <w:spacing w:val="0"/>
                <w:szCs w:val="24"/>
                <w:lang w:val="af-ZA"/>
              </w:rPr>
              <w:t>, Հայտատուները պետք է լրացնեն Գնացուցակի ձևերում ապրանքների ծագման երկրի մասին հայտարարագիր (Բաժին IV, Հայտի ձևեր):</w:t>
            </w:r>
          </w:p>
          <w:p w14:paraId="5E2F8989" w14:textId="015063C8" w:rsidR="00F67E3F" w:rsidRPr="00817ECB" w:rsidRDefault="00E11ACD" w:rsidP="00A4011F">
            <w:pPr>
              <w:pStyle w:val="Sub-ClauseText"/>
              <w:numPr>
                <w:ilvl w:val="1"/>
                <w:numId w:val="21"/>
              </w:numPr>
              <w:spacing w:before="0" w:after="180"/>
              <w:rPr>
                <w:rFonts w:ascii="GHEA Mariam" w:hAnsi="GHEA Mariam"/>
                <w:szCs w:val="24"/>
              </w:rPr>
            </w:pPr>
            <w:r w:rsidRPr="00817ECB">
              <w:rPr>
                <w:rFonts w:ascii="GHEA Mariam" w:hAnsi="GHEA Mariam"/>
                <w:szCs w:val="24"/>
                <w:lang w:val="af-ZA"/>
              </w:rPr>
              <w:t xml:space="preserve">Ապրանքների և </w:t>
            </w:r>
            <w:r w:rsidR="00DE5017" w:rsidRPr="002A5C0A">
              <w:rPr>
                <w:rFonts w:ascii="GHEA Mariam" w:hAnsi="GHEA Mariam" w:cs="Sylfaen"/>
                <w:szCs w:val="24"/>
                <w:lang w:val="af-ZA"/>
              </w:rPr>
              <w:t>հարակից</w:t>
            </w:r>
            <w:r w:rsidRPr="00817ECB">
              <w:rPr>
                <w:rFonts w:ascii="GHEA Mariam" w:hAnsi="GHEA Mariam"/>
                <w:szCs w:val="24"/>
                <w:lang w:val="af-ZA"/>
              </w:rPr>
              <w:t xml:space="preserve"> ծառայությունների համապատասպանությունը Մրցութային փաստաթղթերին հաստատելու նպատակով, Հայտատուն պետք է որպես իր Հայտի մաս ներկայացնի փաստաթղթային հիմնավորում  առ այն, որ Ապրանքները համապատասխանում են VII Մասում (Պահանջվող ապրանքների ժամանակացույց) ամրագրված տեխնիկական մասնագրերին և չափանիշներին: </w:t>
            </w:r>
          </w:p>
          <w:p w14:paraId="60BC3BD0" w14:textId="77777777" w:rsidR="009B0A09" w:rsidRPr="002A5C0A" w:rsidRDefault="0017124C" w:rsidP="009B0A09">
            <w:pPr>
              <w:pStyle w:val="Sub-ClauseText"/>
              <w:numPr>
                <w:ilvl w:val="1"/>
                <w:numId w:val="21"/>
              </w:numPr>
              <w:spacing w:before="0" w:after="0"/>
              <w:rPr>
                <w:rFonts w:ascii="GHEA Mariam" w:hAnsi="GHEA Mariam"/>
                <w:szCs w:val="24"/>
              </w:rPr>
            </w:pPr>
            <w:r w:rsidRPr="00817ECB">
              <w:rPr>
                <w:rFonts w:ascii="GHEA Mariam" w:hAnsi="GHEA Mariam"/>
                <w:szCs w:val="24"/>
                <w:lang w:val="af-ZA"/>
              </w:rPr>
              <w:t xml:space="preserve">Ապրանքների և ծառայությունների մրցութային փաստաթղթերին համապատասխանությունը </w:t>
            </w:r>
            <w:r w:rsidRPr="00817ECB">
              <w:rPr>
                <w:rFonts w:ascii="GHEA Mariam" w:hAnsi="GHEA Mariam"/>
                <w:szCs w:val="24"/>
                <w:lang w:val="af-ZA"/>
              </w:rPr>
              <w:lastRenderedPageBreak/>
              <w:t xml:space="preserve">արտահայտող փաստաթղթային </w:t>
            </w:r>
            <w:r w:rsidR="009B0A09" w:rsidRPr="00817ECB">
              <w:rPr>
                <w:rFonts w:ascii="GHEA Mariam" w:hAnsi="GHEA Mariam"/>
                <w:szCs w:val="24"/>
                <w:lang w:val="af-ZA"/>
              </w:rPr>
              <w:t>վկայության էլեկտրոնային տարբերակը</w:t>
            </w:r>
            <w:r w:rsidRPr="00817ECB">
              <w:rPr>
                <w:rFonts w:ascii="GHEA Mariam" w:hAnsi="GHEA Mariam"/>
                <w:szCs w:val="24"/>
                <w:lang w:val="af-ZA"/>
              </w:rPr>
              <w:t xml:space="preserve"> կարող է ներկայացված  լինել տեքստի, գծագրերի կամ թվային տվյալների ձևով և պետք է ներառի ապրանքների տեխնիկական և աշխատանքային հիմնական չափանիշների մանրամասն նկարագրությունը, ինչպես նաև հաստատի, որ Ապրանքները և Հարակից Ծառայությունները ըստ էության համապատասխանում են տեխնիկական մասնագրերին, և եթե կիրառելի է, ներկայացնի Պահանջվող ապրանքների ցուցակի դրույթներից շեղումների կամ բացառությունների վերաբերյալ հայտարարություն Մաս VII (Պահանջվող ապրանքների ժամանակացույց): </w:t>
            </w:r>
            <w:r w:rsidRPr="002A5C0A">
              <w:rPr>
                <w:rFonts w:ascii="GHEA Mariam" w:hAnsi="GHEA Mariam" w:cs="Arial Armenian"/>
                <w:szCs w:val="24"/>
                <w:lang w:val="af-ZA"/>
              </w:rPr>
              <w:t xml:space="preserve"> </w:t>
            </w:r>
          </w:p>
          <w:p w14:paraId="304F7BBF" w14:textId="77777777" w:rsidR="00F67E3F" w:rsidRPr="00817ECB" w:rsidRDefault="009B0A09" w:rsidP="00817ECB">
            <w:pPr>
              <w:pStyle w:val="Sub-ClauseText"/>
              <w:spacing w:before="0" w:after="0"/>
              <w:ind w:left="600"/>
              <w:rPr>
                <w:rFonts w:ascii="GHEA Mariam" w:hAnsi="GHEA Mariam"/>
                <w:szCs w:val="24"/>
              </w:rPr>
            </w:pPr>
            <w:r w:rsidRPr="00817ECB">
              <w:rPr>
                <w:rFonts w:ascii="GHEA Mariam" w:hAnsi="GHEA Mariam"/>
                <w:szCs w:val="24"/>
                <w:lang w:val="af-ZA"/>
              </w:rPr>
              <w:t>Փաստաթղթերի թղթային տարբերակը կարող է հա</w:t>
            </w:r>
            <w:r w:rsidR="00E918AD" w:rsidRPr="00817ECB">
              <w:rPr>
                <w:rFonts w:ascii="GHEA Mariam" w:hAnsi="GHEA Mariam"/>
                <w:szCs w:val="24"/>
                <w:lang w:val="af-ZA"/>
              </w:rPr>
              <w:t>ր</w:t>
            </w:r>
            <w:r w:rsidRPr="00817ECB">
              <w:rPr>
                <w:rFonts w:ascii="GHEA Mariam" w:hAnsi="GHEA Mariam"/>
                <w:szCs w:val="24"/>
                <w:lang w:val="af-ZA"/>
              </w:rPr>
              <w:t>ցվել լրացուցիչ:</w:t>
            </w:r>
          </w:p>
          <w:p w14:paraId="744B186A" w14:textId="77777777" w:rsidR="00F67E3F" w:rsidRPr="00817ECB" w:rsidRDefault="00185FF1" w:rsidP="00A4011F">
            <w:pPr>
              <w:pStyle w:val="Sub-ClauseText"/>
              <w:numPr>
                <w:ilvl w:val="1"/>
                <w:numId w:val="21"/>
              </w:numPr>
              <w:spacing w:before="0" w:after="180"/>
              <w:rPr>
                <w:rFonts w:ascii="GHEA Mariam" w:hAnsi="GHEA Mariam"/>
                <w:szCs w:val="24"/>
              </w:rPr>
            </w:pPr>
            <w:r w:rsidRPr="00817ECB">
              <w:rPr>
                <w:rFonts w:ascii="GHEA Mariam" w:hAnsi="GHEA Mariam"/>
                <w:szCs w:val="24"/>
                <w:lang w:val="af-ZA"/>
              </w:rPr>
              <w:t>Հայտատուն նաև կներկայացնի ցուցակ, որտեղ առկա կլինեն բոլոր այն մանրամասները, որոնք վերաբերում են անհրաժեշտ պահեստամասերին, հատուկ գործիքների և այլ նյութերի առկա աղբյուրներին ու ընթացիկ գներին և այլն, որոնք անհրաժեշտ են Ապրանքների</w:t>
            </w:r>
            <w:r w:rsidR="00B40D8B" w:rsidRPr="00817ECB">
              <w:rPr>
                <w:rFonts w:ascii="GHEA Mariam" w:hAnsi="GHEA Mariam"/>
                <w:szCs w:val="24"/>
                <w:lang w:val="af-ZA"/>
              </w:rPr>
              <w:t>,</w:t>
            </w:r>
            <w:r w:rsidRPr="00817ECB">
              <w:rPr>
                <w:rFonts w:ascii="GHEA Mariam" w:hAnsi="GHEA Mariam"/>
                <w:szCs w:val="24"/>
                <w:lang w:val="af-ZA"/>
              </w:rPr>
              <w:t xml:space="preserve"> </w:t>
            </w:r>
            <w:r w:rsidR="00B40D8B" w:rsidRPr="00817ECB">
              <w:rPr>
                <w:rFonts w:ascii="GHEA Mariam" w:hAnsi="GHEA Mariam"/>
                <w:szCs w:val="24"/>
                <w:lang w:val="af-ZA"/>
              </w:rPr>
              <w:t xml:space="preserve">որոնք անհրաժեշտ են Ապրանքների պատշաճ և շարունակական աշխատանքի համար </w:t>
            </w:r>
            <w:r w:rsidR="00B40D8B" w:rsidRPr="00817ECB">
              <w:rPr>
                <w:rFonts w:ascii="GHEA Mariam" w:hAnsi="GHEA Mariam"/>
                <w:b/>
                <w:szCs w:val="24"/>
                <w:lang w:val="af-ZA"/>
              </w:rPr>
              <w:t>ՄՏԱ-ում նշված</w:t>
            </w:r>
            <w:r w:rsidR="00B40D8B" w:rsidRPr="00817ECB">
              <w:rPr>
                <w:rFonts w:ascii="GHEA Mariam" w:hAnsi="GHEA Mariam"/>
                <w:szCs w:val="24"/>
                <w:lang w:val="af-ZA"/>
              </w:rPr>
              <w:t xml:space="preserve"> ժամանակահատվածի համար՝ Գնորդի կողմից ապրանքների օգտագործումը սկսելուց հետո: </w:t>
            </w:r>
          </w:p>
          <w:p w14:paraId="7FF48607" w14:textId="77777777" w:rsidR="00F67E3F" w:rsidRPr="00817ECB" w:rsidRDefault="00232F5A" w:rsidP="00A4011F">
            <w:pPr>
              <w:pStyle w:val="Sub-ClauseText"/>
              <w:numPr>
                <w:ilvl w:val="1"/>
                <w:numId w:val="21"/>
              </w:numPr>
              <w:spacing w:before="0" w:after="180"/>
              <w:rPr>
                <w:rFonts w:ascii="GHEA Mariam" w:hAnsi="GHEA Mariam"/>
                <w:szCs w:val="24"/>
              </w:rPr>
            </w:pPr>
            <w:r w:rsidRPr="00817ECB">
              <w:rPr>
                <w:rFonts w:ascii="GHEA Mariam" w:hAnsi="GHEA Mariam"/>
                <w:szCs w:val="24"/>
                <w:lang w:val="af-ZA"/>
              </w:rPr>
              <w:t>Տեխնիկական բնութագրերում ներառված պահանջվող որակավորման, հումքի և սարքավորումների չափանիշները, ինչպես նաև հղումները մակնիշներին կամ կատալոգի համարներին կրում են նկարագրական և չսահմանափակող բնույթ:</w:t>
            </w:r>
            <w:r w:rsidRPr="00817ECB">
              <w:rPr>
                <w:rFonts w:ascii="GHEA Mariam" w:hAnsi="GHEA Mariam"/>
                <w:spacing w:val="0"/>
                <w:szCs w:val="24"/>
                <w:lang w:val="af-ZA"/>
              </w:rPr>
              <w:t xml:space="preserve">  </w:t>
            </w:r>
            <w:r w:rsidRPr="00817ECB">
              <w:rPr>
                <w:rFonts w:ascii="GHEA Mariam" w:hAnsi="GHEA Mariam"/>
                <w:szCs w:val="24"/>
                <w:lang w:val="af-ZA"/>
              </w:rPr>
              <w:t>Հայտատուն իր Հայտի մեջ կարող է ներկայացնել այլընտրանքային չափանիշներ, մակնիշներ և/կամ կատալոգի համարներ, պայմանով, որ Գնորդի պահանջները բավարարված են այն առումով, որ այդ փոխարինումներն էականորեն համարժեք են կամ գերակայում են Բաժին VII, Պահանջվող ապրանքների ցուցակում նշված պահանջներին:</w:t>
            </w:r>
          </w:p>
        </w:tc>
      </w:tr>
      <w:tr w:rsidR="00F67E3F" w:rsidRPr="002A5C0A" w14:paraId="2BEDFC80" w14:textId="77777777" w:rsidTr="00817ECB">
        <w:trPr>
          <w:gridAfter w:val="1"/>
          <w:wAfter w:w="270" w:type="dxa"/>
        </w:trPr>
        <w:tc>
          <w:tcPr>
            <w:tcW w:w="2520" w:type="dxa"/>
          </w:tcPr>
          <w:p w14:paraId="7AFD19E4" w14:textId="77777777" w:rsidR="00F67E3F" w:rsidRPr="00817ECB" w:rsidRDefault="00F67E3F" w:rsidP="00521A90">
            <w:pPr>
              <w:pStyle w:val="Sec1-Clauses"/>
              <w:spacing w:before="0" w:after="200"/>
              <w:rPr>
                <w:rFonts w:ascii="GHEA Mariam" w:hAnsi="GHEA Mariam"/>
                <w:szCs w:val="24"/>
              </w:rPr>
            </w:pPr>
            <w:bookmarkStart w:id="125" w:name="_Toc482200501"/>
            <w:bookmarkStart w:id="126" w:name="_Toc503779942"/>
            <w:bookmarkStart w:id="127" w:name="_Toc438438837"/>
            <w:bookmarkStart w:id="128" w:name="_Toc438532598"/>
            <w:bookmarkStart w:id="129" w:name="_Toc438733981"/>
            <w:bookmarkStart w:id="130" w:name="_Toc438907020"/>
            <w:bookmarkStart w:id="131" w:name="_Toc438907219"/>
            <w:r w:rsidRPr="00817ECB">
              <w:rPr>
                <w:rFonts w:ascii="GHEA Mariam" w:hAnsi="GHEA Mariam"/>
                <w:szCs w:val="24"/>
              </w:rPr>
              <w:lastRenderedPageBreak/>
              <w:t>17.</w:t>
            </w:r>
            <w:r w:rsidRPr="00817ECB">
              <w:rPr>
                <w:rFonts w:ascii="GHEA Mariam" w:hAnsi="GHEA Mariam"/>
                <w:szCs w:val="24"/>
              </w:rPr>
              <w:tab/>
            </w:r>
            <w:bookmarkStart w:id="132" w:name="_Toc381360089"/>
            <w:r w:rsidR="00521A90" w:rsidRPr="00817ECB">
              <w:rPr>
                <w:rFonts w:ascii="GHEA Mariam" w:hAnsi="GHEA Mariam"/>
                <w:szCs w:val="24"/>
                <w:lang w:val="af-ZA"/>
              </w:rPr>
              <w:t xml:space="preserve">Հայտատուի ընդունելիությունը և </w:t>
            </w:r>
            <w:r w:rsidR="00521A90" w:rsidRPr="00817ECB">
              <w:rPr>
                <w:rFonts w:ascii="GHEA Mariam" w:hAnsi="GHEA Mariam"/>
                <w:szCs w:val="24"/>
                <w:lang w:val="af-ZA"/>
              </w:rPr>
              <w:lastRenderedPageBreak/>
              <w:t>որակավորումը հաստատող փաստաթղթեր</w:t>
            </w:r>
            <w:bookmarkEnd w:id="125"/>
            <w:bookmarkEnd w:id="126"/>
            <w:bookmarkEnd w:id="132"/>
            <w:r w:rsidR="00521A90" w:rsidRPr="00817ECB">
              <w:rPr>
                <w:rFonts w:ascii="GHEA Mariam" w:hAnsi="GHEA Mariam"/>
                <w:szCs w:val="24"/>
              </w:rPr>
              <w:t xml:space="preserve"> </w:t>
            </w:r>
            <w:bookmarkEnd w:id="127"/>
            <w:bookmarkEnd w:id="128"/>
            <w:bookmarkEnd w:id="129"/>
            <w:bookmarkEnd w:id="130"/>
            <w:bookmarkEnd w:id="131"/>
          </w:p>
        </w:tc>
        <w:tc>
          <w:tcPr>
            <w:tcW w:w="7110" w:type="dxa"/>
          </w:tcPr>
          <w:p w14:paraId="5AD742F4" w14:textId="6790B2A7" w:rsidR="003F731F" w:rsidRPr="00817ECB" w:rsidRDefault="003F731F" w:rsidP="0094065A">
            <w:pPr>
              <w:pStyle w:val="Sub-ClauseText"/>
              <w:numPr>
                <w:ilvl w:val="1"/>
                <w:numId w:val="51"/>
              </w:numPr>
              <w:spacing w:before="0" w:after="180"/>
              <w:outlineLvl w:val="1"/>
              <w:rPr>
                <w:rFonts w:ascii="GHEA Mariam" w:hAnsi="GHEA Mariam"/>
                <w:szCs w:val="24"/>
              </w:rPr>
            </w:pPr>
            <w:r w:rsidRPr="00817ECB">
              <w:rPr>
                <w:rFonts w:ascii="GHEA Mariam" w:hAnsi="GHEA Mariam"/>
                <w:szCs w:val="24"/>
                <w:lang w:val="af-ZA"/>
              </w:rPr>
              <w:lastRenderedPageBreak/>
              <w:t xml:space="preserve">ՏՄՄ-ի 4-րդ դրույթի համապատասխան, իրենց ընդունելիությունը հաստատելու նպատակով Հայտատուները </w:t>
            </w:r>
            <w:r w:rsidRPr="002A5C0A">
              <w:rPr>
                <w:rFonts w:ascii="GHEA Mariam" w:hAnsi="GHEA Mariam" w:cs="Sylfaen"/>
                <w:szCs w:val="24"/>
                <w:lang w:val="af-ZA"/>
              </w:rPr>
              <w:t>պետք</w:t>
            </w:r>
            <w:r w:rsidRPr="00817ECB">
              <w:rPr>
                <w:rFonts w:ascii="GHEA Mariam" w:hAnsi="GHEA Mariam"/>
                <w:szCs w:val="24"/>
                <w:lang w:val="af-ZA"/>
              </w:rPr>
              <w:t xml:space="preserve"> է լրացնեն հայտադիմումի ձևը </w:t>
            </w:r>
            <w:r w:rsidRPr="00817ECB">
              <w:rPr>
                <w:rFonts w:ascii="GHEA Mariam" w:hAnsi="GHEA Mariam"/>
                <w:szCs w:val="24"/>
                <w:lang w:val="af-ZA"/>
              </w:rPr>
              <w:lastRenderedPageBreak/>
              <w:t xml:space="preserve">(Բաժին IV, </w:t>
            </w:r>
            <w:r w:rsidR="00DA419E" w:rsidRPr="002A5C0A">
              <w:rPr>
                <w:rFonts w:ascii="GHEA Mariam" w:hAnsi="GHEA Mariam" w:cs="Sylfaen"/>
                <w:szCs w:val="24"/>
                <w:lang w:val="af-ZA"/>
              </w:rPr>
              <w:t>Հայտ</w:t>
            </w:r>
            <w:r w:rsidRPr="002A5C0A">
              <w:rPr>
                <w:rFonts w:ascii="GHEA Mariam" w:hAnsi="GHEA Mariam" w:cs="Sylfaen"/>
                <w:szCs w:val="24"/>
                <w:lang w:val="af-ZA"/>
              </w:rPr>
              <w:t>ի</w:t>
            </w:r>
            <w:r w:rsidRPr="00817ECB">
              <w:rPr>
                <w:rFonts w:ascii="GHEA Mariam" w:hAnsi="GHEA Mariam"/>
                <w:szCs w:val="24"/>
                <w:lang w:val="af-ZA"/>
              </w:rPr>
              <w:t xml:space="preserve"> ձևեր):  </w:t>
            </w:r>
          </w:p>
          <w:p w14:paraId="0F305FB0" w14:textId="77777777" w:rsidR="008C7633" w:rsidRPr="00817ECB" w:rsidRDefault="008C7633" w:rsidP="0094065A">
            <w:pPr>
              <w:pStyle w:val="Sub-ClauseText"/>
              <w:numPr>
                <w:ilvl w:val="1"/>
                <w:numId w:val="51"/>
              </w:numPr>
              <w:spacing w:before="0" w:after="200"/>
              <w:rPr>
                <w:rFonts w:ascii="GHEA Mariam" w:hAnsi="GHEA Mariam"/>
                <w:szCs w:val="24"/>
                <w:lang w:val="af-ZA"/>
              </w:rPr>
            </w:pPr>
            <w:r w:rsidRPr="00817ECB">
              <w:rPr>
                <w:rFonts w:ascii="GHEA Mariam" w:hAnsi="GHEA Mariam"/>
                <w:szCs w:val="24"/>
                <w:lang w:val="af-ZA"/>
              </w:rPr>
              <w:t xml:space="preserve">Փաստաթղթային հիմնավորում առ այն, որ իր հայտի ընդունման դեպքում Հայտատուն ունի պայմանագիրը կատարելու որակավորում` Գնորդին հավաստիացնելով հետևյալում.  </w:t>
            </w:r>
          </w:p>
          <w:p w14:paraId="4DD39CA2" w14:textId="77777777" w:rsidR="008C7633" w:rsidRPr="00817ECB" w:rsidRDefault="008C7633" w:rsidP="00817ECB">
            <w:pPr>
              <w:pStyle w:val="Sub-ClauseText"/>
              <w:spacing w:before="0" w:after="240"/>
              <w:ind w:left="1155" w:hanging="536"/>
              <w:rPr>
                <w:rFonts w:ascii="GHEA Mariam" w:hAnsi="GHEA Mariam"/>
                <w:szCs w:val="24"/>
                <w:lang w:val="af-ZA"/>
              </w:rPr>
            </w:pPr>
            <w:r w:rsidRPr="00817ECB">
              <w:rPr>
                <w:rFonts w:ascii="GHEA Mariam" w:hAnsi="GHEA Mariam"/>
                <w:szCs w:val="24"/>
                <w:lang w:val="af-ZA"/>
              </w:rPr>
              <w:t>(ա)</w:t>
            </w:r>
            <w:r w:rsidRPr="00817ECB">
              <w:rPr>
                <w:rFonts w:ascii="GHEA Mariam" w:hAnsi="GHEA Mariam"/>
                <w:szCs w:val="24"/>
                <w:lang w:val="af-ZA"/>
              </w:rPr>
              <w:tab/>
              <w:t xml:space="preserve">որ, </w:t>
            </w:r>
            <w:r w:rsidRPr="00817ECB">
              <w:rPr>
                <w:rFonts w:ascii="GHEA Mariam" w:hAnsi="GHEA Mariam"/>
                <w:b/>
                <w:szCs w:val="24"/>
                <w:lang w:val="af-ZA"/>
              </w:rPr>
              <w:t>ՄՏԱ-ում</w:t>
            </w:r>
            <w:r w:rsidRPr="00817ECB">
              <w:rPr>
                <w:rFonts w:ascii="GHEA Mariam" w:hAnsi="GHEA Mariam"/>
                <w:szCs w:val="24"/>
                <w:lang w:val="af-ZA"/>
              </w:rPr>
              <w:t xml:space="preserve"> որպես պահանջ լինելու դեպքում, եթե առաջարկվող  ապրանքները չեն արտադրվում Հայտատուի կողմից, նա պետք է ներկայացնի Արտադրողի լիազորագիր, որը լրացված կլինի Բաժին IV-ում (Հայտի ձևեր) ներառված ձևը և որը կհաստատի, որ նա պատշաճ կերպով լիազորված է արտադրողի կողմից՝ այդ ապրանքները մատակարարելու Գնորդի երկիր</w:t>
            </w:r>
            <w:r w:rsidR="00E95D2B" w:rsidRPr="00817ECB">
              <w:rPr>
                <w:rFonts w:ascii="GHEA Mariam" w:hAnsi="GHEA Mariam"/>
                <w:szCs w:val="24"/>
                <w:lang w:val="af-ZA"/>
              </w:rPr>
              <w:t>,</w:t>
            </w:r>
          </w:p>
          <w:p w14:paraId="4A2CC772" w14:textId="77777777" w:rsidR="008C7633" w:rsidRPr="00817ECB" w:rsidRDefault="008C7633" w:rsidP="00817ECB">
            <w:pPr>
              <w:pStyle w:val="Sub-ClauseText"/>
              <w:spacing w:before="0" w:after="240"/>
              <w:ind w:left="1065" w:hanging="450"/>
              <w:rPr>
                <w:rFonts w:ascii="GHEA Mariam" w:hAnsi="GHEA Mariam"/>
                <w:szCs w:val="24"/>
                <w:lang w:val="af-ZA"/>
              </w:rPr>
            </w:pPr>
            <w:r w:rsidRPr="00817ECB">
              <w:rPr>
                <w:rFonts w:ascii="GHEA Mariam" w:hAnsi="GHEA Mariam"/>
                <w:szCs w:val="24"/>
                <w:lang w:val="af-ZA"/>
              </w:rPr>
              <w:t xml:space="preserve">(բ) որ, համաձայն </w:t>
            </w:r>
            <w:r w:rsidRPr="00817ECB">
              <w:rPr>
                <w:rFonts w:ascii="GHEA Mariam" w:hAnsi="GHEA Mariam"/>
                <w:b/>
                <w:szCs w:val="24"/>
                <w:lang w:val="af-ZA"/>
              </w:rPr>
              <w:t>ՄՏԱ-ի պահանջի</w:t>
            </w:r>
            <w:r w:rsidRPr="00817ECB">
              <w:rPr>
                <w:rFonts w:ascii="GHEA Mariam" w:hAnsi="GHEA Mariam"/>
                <w:szCs w:val="24"/>
                <w:lang w:val="af-ZA"/>
              </w:rPr>
              <w:t>, եթե Մասնակիցը ներկայումս չի աշխատում Գնորդի երկրում, ապա պայմանագիրը շնորհելու դեպքում այդ երկրում նրան ներկայացնում է, կամ պետք է ներկայացնի իր  Գործակալը, որը իրազոր կլինի իրականացնել Պայմանագրի պայմաններում, կամ Տեխնիկական մասնագրերում նշված սպասարկման ծառայությունները, վերանորոգման աշխատանքները և պահեստամասերի տրամադրումը</w:t>
            </w:r>
            <w:r w:rsidR="00B377C8" w:rsidRPr="00817ECB">
              <w:rPr>
                <w:rFonts w:ascii="GHEA Mariam" w:hAnsi="GHEA Mariam"/>
                <w:szCs w:val="24"/>
                <w:lang w:val="af-ZA"/>
              </w:rPr>
              <w:t>,</w:t>
            </w:r>
            <w:r w:rsidRPr="00817ECB">
              <w:rPr>
                <w:rFonts w:ascii="GHEA Mariam" w:hAnsi="GHEA Mariam"/>
                <w:szCs w:val="24"/>
                <w:lang w:val="af-ZA"/>
              </w:rPr>
              <w:t xml:space="preserve"> և</w:t>
            </w:r>
          </w:p>
          <w:p w14:paraId="32EC3D07" w14:textId="77777777" w:rsidR="00F67E3F" w:rsidRPr="00817ECB" w:rsidRDefault="008C7633" w:rsidP="00817ECB">
            <w:pPr>
              <w:pStyle w:val="Sub-ClauseText"/>
              <w:spacing w:before="0" w:after="180"/>
              <w:ind w:left="975" w:hanging="453"/>
              <w:rPr>
                <w:rFonts w:ascii="GHEA Mariam" w:hAnsi="GHEA Mariam"/>
                <w:szCs w:val="24"/>
                <w:lang w:val="af-ZA"/>
              </w:rPr>
            </w:pPr>
            <w:r w:rsidRPr="00817ECB">
              <w:rPr>
                <w:rFonts w:ascii="GHEA Mariam" w:hAnsi="GHEA Mariam"/>
                <w:szCs w:val="24"/>
                <w:lang w:val="af-ZA"/>
              </w:rPr>
              <w:t>(</w:t>
            </w:r>
            <w:r w:rsidRPr="00817ECB">
              <w:rPr>
                <w:rFonts w:ascii="GHEA Mariam" w:hAnsi="GHEA Mariam"/>
                <w:szCs w:val="24"/>
              </w:rPr>
              <w:t>գ</w:t>
            </w:r>
            <w:r w:rsidRPr="00817ECB">
              <w:rPr>
                <w:rFonts w:ascii="GHEA Mariam" w:hAnsi="GHEA Mariam"/>
                <w:szCs w:val="24"/>
                <w:lang w:val="af-ZA"/>
              </w:rPr>
              <w:t xml:space="preserve">)  որ Հայտատուն համապատասխանում է III Բաժնում ամրագրված </w:t>
            </w:r>
            <w:r w:rsidR="00735A63" w:rsidRPr="00817ECB">
              <w:rPr>
                <w:rFonts w:ascii="GHEA Mariam" w:hAnsi="GHEA Mariam"/>
                <w:szCs w:val="24"/>
                <w:lang w:val="af-ZA"/>
              </w:rPr>
              <w:t xml:space="preserve">Գնահատման և </w:t>
            </w:r>
            <w:r w:rsidRPr="00817ECB">
              <w:rPr>
                <w:rFonts w:ascii="GHEA Mariam" w:hAnsi="GHEA Mariam"/>
                <w:szCs w:val="24"/>
                <w:lang w:val="af-ZA"/>
              </w:rPr>
              <w:t>որակավորման</w:t>
            </w:r>
            <w:r w:rsidR="00735A63" w:rsidRPr="00817ECB">
              <w:rPr>
                <w:rFonts w:ascii="GHEA Mariam" w:hAnsi="GHEA Mariam"/>
                <w:szCs w:val="24"/>
                <w:lang w:val="af-ZA"/>
              </w:rPr>
              <w:t xml:space="preserve"> </w:t>
            </w:r>
            <w:r w:rsidRPr="00817ECB">
              <w:rPr>
                <w:rFonts w:ascii="GHEA Mariam" w:hAnsi="GHEA Mariam"/>
                <w:szCs w:val="24"/>
                <w:lang w:val="af-ZA"/>
              </w:rPr>
              <w:t>չափանիշ</w:t>
            </w:r>
            <w:r w:rsidR="00735A63" w:rsidRPr="00817ECB">
              <w:rPr>
                <w:rFonts w:ascii="GHEA Mariam" w:hAnsi="GHEA Mariam"/>
                <w:szCs w:val="24"/>
                <w:lang w:val="af-ZA"/>
              </w:rPr>
              <w:t>ների</w:t>
            </w:r>
            <w:r w:rsidRPr="00817ECB">
              <w:rPr>
                <w:rFonts w:ascii="GHEA Mariam" w:hAnsi="GHEA Mariam"/>
                <w:szCs w:val="24"/>
                <w:lang w:val="af-ZA"/>
              </w:rPr>
              <w:t>:</w:t>
            </w:r>
          </w:p>
        </w:tc>
      </w:tr>
      <w:tr w:rsidR="00F67E3F" w:rsidRPr="002A5C0A" w14:paraId="6AC875E5" w14:textId="77777777" w:rsidTr="00817ECB">
        <w:trPr>
          <w:gridAfter w:val="1"/>
          <w:wAfter w:w="270" w:type="dxa"/>
        </w:trPr>
        <w:tc>
          <w:tcPr>
            <w:tcW w:w="2520" w:type="dxa"/>
            <w:tcBorders>
              <w:bottom w:val="nil"/>
            </w:tcBorders>
          </w:tcPr>
          <w:p w14:paraId="63FC94DD" w14:textId="77777777" w:rsidR="00F67E3F" w:rsidRPr="00817ECB" w:rsidRDefault="00F67E3F" w:rsidP="006E2874">
            <w:pPr>
              <w:pStyle w:val="Sec1-Clauses"/>
              <w:spacing w:before="0" w:after="200"/>
              <w:rPr>
                <w:rFonts w:ascii="GHEA Mariam" w:hAnsi="GHEA Mariam"/>
                <w:szCs w:val="24"/>
              </w:rPr>
            </w:pPr>
            <w:bookmarkStart w:id="133" w:name="_Toc503779943"/>
            <w:bookmarkStart w:id="134" w:name="_Toc482200502"/>
            <w:bookmarkStart w:id="135" w:name="_Toc438438841"/>
            <w:bookmarkStart w:id="136" w:name="_Toc438532604"/>
            <w:bookmarkStart w:id="137" w:name="_Toc438733985"/>
            <w:bookmarkStart w:id="138" w:name="_Toc438907024"/>
            <w:bookmarkStart w:id="139" w:name="_Toc438907223"/>
            <w:r w:rsidRPr="00817ECB">
              <w:rPr>
                <w:rFonts w:ascii="GHEA Mariam" w:hAnsi="GHEA Mariam"/>
                <w:szCs w:val="24"/>
              </w:rPr>
              <w:lastRenderedPageBreak/>
              <w:t>18.</w:t>
            </w:r>
            <w:r w:rsidRPr="00817ECB">
              <w:rPr>
                <w:rFonts w:ascii="GHEA Mariam" w:hAnsi="GHEA Mariam"/>
                <w:szCs w:val="24"/>
              </w:rPr>
              <w:tab/>
            </w:r>
            <w:bookmarkStart w:id="140" w:name="_Toc381360093"/>
            <w:r w:rsidR="00BE0984" w:rsidRPr="00817ECB">
              <w:rPr>
                <w:rFonts w:ascii="GHEA Mariam" w:hAnsi="GHEA Mariam"/>
                <w:szCs w:val="24"/>
                <w:lang w:val="af-ZA"/>
              </w:rPr>
              <w:t xml:space="preserve">Հայտերի </w:t>
            </w:r>
            <w:bookmarkStart w:id="141" w:name="_Toc503779944"/>
            <w:bookmarkEnd w:id="133"/>
            <w:r w:rsidR="00BE0984" w:rsidRPr="00817ECB">
              <w:rPr>
                <w:rFonts w:ascii="GHEA Mariam" w:hAnsi="GHEA Mariam"/>
                <w:szCs w:val="24"/>
                <w:lang w:val="af-ZA"/>
              </w:rPr>
              <w:t>վավերականության ժամկետ</w:t>
            </w:r>
            <w:bookmarkEnd w:id="134"/>
            <w:bookmarkEnd w:id="140"/>
            <w:bookmarkEnd w:id="141"/>
            <w:r w:rsidR="00BE0984" w:rsidRPr="00817ECB">
              <w:rPr>
                <w:rFonts w:ascii="GHEA Mariam" w:hAnsi="GHEA Mariam"/>
                <w:szCs w:val="24"/>
                <w:lang w:val="af-ZA"/>
              </w:rPr>
              <w:t xml:space="preserve"> </w:t>
            </w:r>
            <w:bookmarkEnd w:id="135"/>
            <w:bookmarkEnd w:id="136"/>
            <w:bookmarkEnd w:id="137"/>
            <w:bookmarkEnd w:id="138"/>
            <w:bookmarkEnd w:id="139"/>
          </w:p>
        </w:tc>
        <w:tc>
          <w:tcPr>
            <w:tcW w:w="7110" w:type="dxa"/>
          </w:tcPr>
          <w:p w14:paraId="6BE7BE5F" w14:textId="77777777" w:rsidR="00C77366" w:rsidRPr="00817ECB" w:rsidRDefault="00C77366" w:rsidP="00A4011F">
            <w:pPr>
              <w:pStyle w:val="Sub-ClauseText"/>
              <w:numPr>
                <w:ilvl w:val="1"/>
                <w:numId w:val="22"/>
              </w:numPr>
              <w:spacing w:before="0" w:after="240"/>
              <w:ind w:left="605" w:hanging="605"/>
              <w:rPr>
                <w:rFonts w:ascii="GHEA Mariam" w:hAnsi="GHEA Mariam"/>
                <w:spacing w:val="0"/>
                <w:szCs w:val="24"/>
                <w:lang w:val="af-ZA"/>
              </w:rPr>
            </w:pPr>
            <w:r w:rsidRPr="00817ECB">
              <w:rPr>
                <w:rFonts w:ascii="GHEA Mariam" w:hAnsi="GHEA Mariam"/>
                <w:spacing w:val="0"/>
                <w:szCs w:val="24"/>
                <w:lang w:val="af-ZA"/>
              </w:rPr>
              <w:t>Հայտերը պետք է վավեր լինեն՝ Գնորդի կողմից նշված ժամանակահատվածում, որը</w:t>
            </w:r>
            <w:r w:rsidRPr="00817ECB">
              <w:rPr>
                <w:rFonts w:ascii="GHEA Mariam" w:hAnsi="GHEA Mariam"/>
                <w:b/>
                <w:spacing w:val="0"/>
                <w:szCs w:val="24"/>
                <w:lang w:val="af-ZA"/>
              </w:rPr>
              <w:t xml:space="preserve"> սահմանված է ՄՏԱ-ում,</w:t>
            </w:r>
            <w:r w:rsidRPr="00817ECB">
              <w:rPr>
                <w:rFonts w:ascii="GHEA Mariam" w:hAnsi="GHEA Mariam"/>
                <w:spacing w:val="0"/>
                <w:szCs w:val="24"/>
                <w:lang w:val="af-ZA"/>
              </w:rPr>
              <w:t xml:space="preserve"> հայտերի ներկայացման վերջնաժամկետից հետո, համաձայն ՏՄՄ 22.1-ի</w:t>
            </w:r>
            <w:r w:rsidRPr="00817ECB">
              <w:rPr>
                <w:rFonts w:ascii="GHEA Mariam" w:hAnsi="GHEA Mariam"/>
                <w:b/>
                <w:spacing w:val="0"/>
                <w:szCs w:val="24"/>
                <w:lang w:val="af-ZA"/>
              </w:rPr>
              <w:t xml:space="preserve">: </w:t>
            </w:r>
            <w:r w:rsidRPr="00817ECB">
              <w:rPr>
                <w:rFonts w:ascii="GHEA Mariam" w:hAnsi="GHEA Mariam"/>
                <w:spacing w:val="0"/>
                <w:szCs w:val="24"/>
                <w:lang w:val="af-ZA"/>
              </w:rPr>
              <w:t>Վավերականության ավելի կարճ ժամանակահատված ունեցող հայտը կմերժվի Գնորդի կողմից` որպես պահանջներին չհամապատասխանող:</w:t>
            </w:r>
          </w:p>
          <w:p w14:paraId="347F256B" w14:textId="77777777" w:rsidR="00F67E3F" w:rsidRPr="00817ECB" w:rsidRDefault="00BB5A66" w:rsidP="00A4011F">
            <w:pPr>
              <w:pStyle w:val="Sub-ClauseText"/>
              <w:numPr>
                <w:ilvl w:val="1"/>
                <w:numId w:val="22"/>
              </w:numPr>
              <w:spacing w:before="0" w:after="240"/>
              <w:ind w:left="605" w:hanging="605"/>
              <w:rPr>
                <w:rFonts w:ascii="GHEA Mariam" w:hAnsi="GHEA Mariam"/>
                <w:spacing w:val="0"/>
                <w:szCs w:val="24"/>
                <w:lang w:val="af-ZA"/>
              </w:rPr>
            </w:pPr>
            <w:r w:rsidRPr="00817ECB">
              <w:rPr>
                <w:rFonts w:ascii="GHEA Mariam" w:hAnsi="GHEA Mariam"/>
                <w:szCs w:val="24"/>
                <w:lang w:val="af-ZA"/>
              </w:rPr>
              <w:t xml:space="preserve">Բացառիկ հանգամանքներում, մինչ հայտի վավերականության ժամկետի սպառումը, Գնորդը կարող է խնդրել Հայտատուի համաձայնությունը վավերականության ժամկետն երկարաձգելու համար: </w:t>
            </w:r>
            <w:r w:rsidRPr="00817ECB">
              <w:rPr>
                <w:rFonts w:ascii="GHEA Mariam" w:hAnsi="GHEA Mariam"/>
                <w:szCs w:val="24"/>
                <w:lang w:val="af-ZA"/>
              </w:rPr>
              <w:lastRenderedPageBreak/>
              <w:t xml:space="preserve">Դիմումը և պատասխանները պետք է ներկայացվեն գրավոր: Եթե Հայտի երաշխիքը ներկայացվում է` համաձայն ՏՄՄ-ի 19-րդ դրույթի, ապա այն պետք է երկարաձգվի համապատասխան ժամանակահատվածով: Հայտատուն կարող է մերժել այդ խնդրանքը` առանց իր Հայտի երաշխիքը բռնագանձման ենթարկելու: Նման խնդրանքը բավարարող Հայտատուից չի պահանջվի կամ նրան չի թույյլատրվի փոփոխել իր հայտը, բացառությամբ ՏՄՄ 18.3 դրույթում նախատեսված </w:t>
            </w:r>
            <w:r w:rsidR="007D0C96" w:rsidRPr="00817ECB">
              <w:rPr>
                <w:rFonts w:ascii="GHEA Mariam" w:hAnsi="GHEA Mariam"/>
                <w:szCs w:val="24"/>
                <w:lang w:val="af-ZA"/>
              </w:rPr>
              <w:t>պայմանների</w:t>
            </w:r>
            <w:r w:rsidRPr="00817ECB">
              <w:rPr>
                <w:rFonts w:ascii="GHEA Mariam" w:hAnsi="GHEA Mariam"/>
                <w:szCs w:val="24"/>
                <w:lang w:val="af-ZA"/>
              </w:rPr>
              <w:t>:</w:t>
            </w:r>
          </w:p>
          <w:p w14:paraId="0CCB4AB9" w14:textId="77777777" w:rsidR="007D0C96" w:rsidRPr="00817ECB" w:rsidRDefault="007D0C96" w:rsidP="00A4011F">
            <w:pPr>
              <w:pStyle w:val="Sub-ClauseText"/>
              <w:numPr>
                <w:ilvl w:val="1"/>
                <w:numId w:val="22"/>
              </w:numPr>
              <w:spacing w:before="0" w:after="240"/>
              <w:ind w:left="605" w:hanging="605"/>
              <w:rPr>
                <w:rFonts w:ascii="GHEA Mariam" w:hAnsi="GHEA Mariam"/>
                <w:spacing w:val="0"/>
                <w:szCs w:val="24"/>
                <w:lang w:val="af-ZA"/>
              </w:rPr>
            </w:pPr>
            <w:r w:rsidRPr="00817ECB">
              <w:rPr>
                <w:rFonts w:ascii="GHEA Mariam" w:hAnsi="GHEA Mariam"/>
                <w:spacing w:val="0"/>
                <w:szCs w:val="24"/>
                <w:lang w:val="af-ZA"/>
              </w:rPr>
              <w:t>Եթե պայմանագրի շնորհումը հետաձգվում է առաջարկի ուժի մեջ լինելու նախնական ժամկետից հետո ավելի քան հիսունվեց (56) օրով, պայմանագրի գինը կարգավորվում է հետևյալ կերպ.</w:t>
            </w:r>
          </w:p>
          <w:p w14:paraId="6DFE4E4E" w14:textId="77777777" w:rsidR="007D0C96" w:rsidRPr="00817ECB" w:rsidRDefault="00E33ADD" w:rsidP="00817ECB">
            <w:pPr>
              <w:pStyle w:val="StyleHeader1-ClausesAfter0pt"/>
              <w:ind w:left="975" w:hanging="360"/>
              <w:rPr>
                <w:rFonts w:ascii="GHEA Mariam" w:hAnsi="GHEA Mariam"/>
                <w:szCs w:val="24"/>
                <w:lang w:val="af-ZA"/>
              </w:rPr>
            </w:pPr>
            <w:r w:rsidRPr="00817ECB">
              <w:rPr>
                <w:rFonts w:ascii="GHEA Mariam" w:hAnsi="GHEA Mariam"/>
                <w:szCs w:val="24"/>
                <w:lang w:val="hy-AM"/>
              </w:rPr>
              <w:t xml:space="preserve">(ա) </w:t>
            </w:r>
            <w:proofErr w:type="spellStart"/>
            <w:r w:rsidR="007D0C96" w:rsidRPr="00817ECB">
              <w:rPr>
                <w:rFonts w:ascii="GHEA Mariam" w:hAnsi="GHEA Mariam"/>
                <w:szCs w:val="24"/>
                <w:lang w:val="en-US"/>
              </w:rPr>
              <w:t>Պայմանագրի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գինը</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պետք</w:t>
            </w:r>
            <w:proofErr w:type="spellEnd"/>
            <w:r w:rsidR="007D0C96" w:rsidRPr="00817ECB">
              <w:rPr>
                <w:rFonts w:ascii="GHEA Mariam" w:hAnsi="GHEA Mariam"/>
                <w:szCs w:val="24"/>
                <w:lang w:val="af-ZA"/>
              </w:rPr>
              <w:t xml:space="preserve"> </w:t>
            </w:r>
            <w:r w:rsidR="007D0C96" w:rsidRPr="00817ECB">
              <w:rPr>
                <w:rFonts w:ascii="GHEA Mariam" w:hAnsi="GHEA Mariam"/>
                <w:szCs w:val="24"/>
                <w:lang w:val="en-US"/>
              </w:rPr>
              <w:t>է</w:t>
            </w:r>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լինի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հայտի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գինը</w:t>
            </w:r>
            <w:proofErr w:type="spellEnd"/>
            <w:r w:rsidR="007D0C96" w:rsidRPr="00817ECB">
              <w:rPr>
                <w:rFonts w:ascii="GHEA Mariam" w:hAnsi="GHEA Mariam"/>
                <w:szCs w:val="24"/>
                <w:lang w:val="en-US"/>
              </w:rPr>
              <w:t>՝</w:t>
            </w:r>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ճշգրտված</w:t>
            </w:r>
            <w:proofErr w:type="spellEnd"/>
            <w:r w:rsidR="007D0C96" w:rsidRPr="00817ECB">
              <w:rPr>
                <w:rFonts w:ascii="GHEA Mariam" w:hAnsi="GHEA Mariam"/>
                <w:b/>
                <w:szCs w:val="24"/>
                <w:lang w:val="af-ZA"/>
              </w:rPr>
              <w:t xml:space="preserve"> </w:t>
            </w:r>
            <w:r w:rsidR="007D0C96" w:rsidRPr="00817ECB">
              <w:rPr>
                <w:rFonts w:ascii="GHEA Mariam" w:hAnsi="GHEA Mariam"/>
                <w:b/>
                <w:szCs w:val="24"/>
                <w:lang w:val="en-US"/>
              </w:rPr>
              <w:t>ՄՏԱ</w:t>
            </w:r>
            <w:r w:rsidR="007D0C96" w:rsidRPr="00817ECB">
              <w:rPr>
                <w:rFonts w:ascii="GHEA Mariam" w:hAnsi="GHEA Mariam"/>
                <w:b/>
                <w:szCs w:val="24"/>
                <w:lang w:val="af-ZA"/>
              </w:rPr>
              <w:t>-</w:t>
            </w:r>
            <w:proofErr w:type="spellStart"/>
            <w:r w:rsidR="007D0C96" w:rsidRPr="00817ECB">
              <w:rPr>
                <w:rFonts w:ascii="GHEA Mariam" w:hAnsi="GHEA Mariam"/>
                <w:b/>
                <w:szCs w:val="24"/>
                <w:lang w:val="en-US"/>
              </w:rPr>
              <w:t>ում</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նշված</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գործոնին</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համապատասխան</w:t>
            </w:r>
            <w:proofErr w:type="spellEnd"/>
            <w:r w:rsidR="007D0C96" w:rsidRPr="00817ECB">
              <w:rPr>
                <w:rFonts w:ascii="GHEA Mariam" w:hAnsi="GHEA Mariam"/>
                <w:szCs w:val="24"/>
                <w:lang w:val="af-ZA"/>
              </w:rPr>
              <w:t xml:space="preserve">: </w:t>
            </w:r>
          </w:p>
          <w:p w14:paraId="500F01E4" w14:textId="77777777" w:rsidR="00F67E3F" w:rsidRPr="00817ECB" w:rsidRDefault="00A43076" w:rsidP="00817ECB">
            <w:pPr>
              <w:pStyle w:val="StyleHeader1-ClausesAfter0pt"/>
              <w:ind w:left="975" w:hanging="360"/>
              <w:rPr>
                <w:rFonts w:ascii="GHEA Mariam" w:hAnsi="GHEA Mariam"/>
                <w:szCs w:val="24"/>
                <w:lang w:val="af-ZA"/>
              </w:rPr>
            </w:pPr>
            <w:r w:rsidRPr="00817ECB">
              <w:rPr>
                <w:rFonts w:ascii="GHEA Mariam" w:hAnsi="GHEA Mariam"/>
                <w:szCs w:val="24"/>
                <w:lang w:val="hy-AM"/>
              </w:rPr>
              <w:t xml:space="preserve">(բ) </w:t>
            </w:r>
            <w:proofErr w:type="spellStart"/>
            <w:r w:rsidR="007D0C96" w:rsidRPr="00817ECB">
              <w:rPr>
                <w:rFonts w:ascii="GHEA Mariam" w:hAnsi="GHEA Mariam"/>
                <w:szCs w:val="24"/>
                <w:lang w:val="en-US"/>
              </w:rPr>
              <w:t>Ցանկացած</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դեպքում</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հայտի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գնահատումը</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պետք</w:t>
            </w:r>
            <w:proofErr w:type="spellEnd"/>
            <w:r w:rsidR="007D0C96" w:rsidRPr="00817ECB">
              <w:rPr>
                <w:rFonts w:ascii="GHEA Mariam" w:hAnsi="GHEA Mariam"/>
                <w:szCs w:val="24"/>
                <w:lang w:val="af-ZA"/>
              </w:rPr>
              <w:t xml:space="preserve"> </w:t>
            </w:r>
            <w:r w:rsidR="007D0C96" w:rsidRPr="00817ECB">
              <w:rPr>
                <w:rFonts w:ascii="GHEA Mariam" w:hAnsi="GHEA Mariam"/>
                <w:szCs w:val="24"/>
                <w:lang w:val="en-US"/>
              </w:rPr>
              <w:t>է</w:t>
            </w:r>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հիմնված</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լինի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հայտի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գնի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վրա</w:t>
            </w:r>
            <w:proofErr w:type="spellEnd"/>
            <w:r w:rsidR="007D0C96" w:rsidRPr="00817ECB">
              <w:rPr>
                <w:rFonts w:ascii="GHEA Mariam" w:hAnsi="GHEA Mariam"/>
                <w:szCs w:val="24"/>
                <w:lang w:val="en-US"/>
              </w:rPr>
              <w:t>՝</w:t>
            </w:r>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առանց</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հաշվի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առնելու</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վերը</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նշված</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կիրառելի</w:t>
            </w:r>
            <w:proofErr w:type="spellEnd"/>
            <w:r w:rsidR="007D0C96" w:rsidRPr="00817ECB">
              <w:rPr>
                <w:rFonts w:ascii="GHEA Mariam" w:hAnsi="GHEA Mariam"/>
                <w:szCs w:val="24"/>
                <w:lang w:val="af-ZA"/>
              </w:rPr>
              <w:t xml:space="preserve"> </w:t>
            </w:r>
            <w:proofErr w:type="spellStart"/>
            <w:r w:rsidR="007D0C96" w:rsidRPr="00817ECB">
              <w:rPr>
                <w:rFonts w:ascii="GHEA Mariam" w:hAnsi="GHEA Mariam"/>
                <w:szCs w:val="24"/>
                <w:lang w:val="en-US"/>
              </w:rPr>
              <w:t>ուղղումը</w:t>
            </w:r>
            <w:proofErr w:type="spellEnd"/>
            <w:r w:rsidR="007D0C96" w:rsidRPr="00817ECB">
              <w:rPr>
                <w:rFonts w:ascii="GHEA Mariam" w:hAnsi="GHEA Mariam"/>
                <w:szCs w:val="24"/>
                <w:lang w:val="af-ZA"/>
              </w:rPr>
              <w:t>:</w:t>
            </w:r>
          </w:p>
        </w:tc>
      </w:tr>
      <w:tr w:rsidR="00F67E3F" w:rsidRPr="002A5C0A" w14:paraId="036CFE24" w14:textId="77777777" w:rsidTr="00817ECB">
        <w:trPr>
          <w:gridAfter w:val="1"/>
          <w:wAfter w:w="270" w:type="dxa"/>
        </w:trPr>
        <w:tc>
          <w:tcPr>
            <w:tcW w:w="2520" w:type="dxa"/>
          </w:tcPr>
          <w:p w14:paraId="275FCBE0" w14:textId="77777777" w:rsidR="00F67E3F" w:rsidRPr="00817ECB" w:rsidRDefault="00F67E3F">
            <w:pPr>
              <w:pStyle w:val="Sec1-Clauses"/>
              <w:spacing w:before="0" w:after="200"/>
              <w:rPr>
                <w:rFonts w:ascii="GHEA Mariam" w:hAnsi="GHEA Mariam"/>
                <w:szCs w:val="24"/>
              </w:rPr>
            </w:pPr>
            <w:bookmarkStart w:id="142" w:name="_Toc438438842"/>
            <w:bookmarkStart w:id="143" w:name="_Toc438532605"/>
            <w:bookmarkStart w:id="144" w:name="_Toc438733986"/>
            <w:bookmarkStart w:id="145" w:name="_Toc438907025"/>
            <w:bookmarkStart w:id="146" w:name="_Toc438907224"/>
            <w:bookmarkStart w:id="147" w:name="_Toc482200503"/>
            <w:bookmarkStart w:id="148" w:name="_Toc503779945"/>
            <w:r w:rsidRPr="00817ECB">
              <w:rPr>
                <w:rFonts w:ascii="GHEA Mariam" w:hAnsi="GHEA Mariam"/>
                <w:szCs w:val="24"/>
              </w:rPr>
              <w:lastRenderedPageBreak/>
              <w:t>19.</w:t>
            </w:r>
            <w:r w:rsidRPr="00817ECB">
              <w:rPr>
                <w:rFonts w:ascii="GHEA Mariam" w:hAnsi="GHEA Mariam"/>
                <w:szCs w:val="24"/>
              </w:rPr>
              <w:tab/>
            </w:r>
            <w:bookmarkStart w:id="149" w:name="_Toc381360094"/>
            <w:proofErr w:type="spellStart"/>
            <w:r w:rsidR="0046060C" w:rsidRPr="00817ECB">
              <w:rPr>
                <w:rFonts w:ascii="GHEA Mariam" w:hAnsi="GHEA Mariam"/>
                <w:szCs w:val="24"/>
              </w:rPr>
              <w:t>Հայտի</w:t>
            </w:r>
            <w:proofErr w:type="spellEnd"/>
            <w:r w:rsidR="0046060C" w:rsidRPr="00817ECB">
              <w:rPr>
                <w:rFonts w:ascii="GHEA Mariam" w:hAnsi="GHEA Mariam"/>
                <w:szCs w:val="24"/>
              </w:rPr>
              <w:t xml:space="preserve"> </w:t>
            </w:r>
            <w:proofErr w:type="spellStart"/>
            <w:r w:rsidR="00532061" w:rsidRPr="00817ECB">
              <w:rPr>
                <w:rFonts w:ascii="GHEA Mariam" w:hAnsi="GHEA Mariam"/>
                <w:szCs w:val="24"/>
              </w:rPr>
              <w:t>ե</w:t>
            </w:r>
            <w:r w:rsidR="0046060C" w:rsidRPr="00817ECB">
              <w:rPr>
                <w:rFonts w:ascii="GHEA Mariam" w:hAnsi="GHEA Mariam"/>
                <w:szCs w:val="24"/>
              </w:rPr>
              <w:t>րաշխիք</w:t>
            </w:r>
            <w:bookmarkEnd w:id="142"/>
            <w:bookmarkEnd w:id="143"/>
            <w:bookmarkEnd w:id="144"/>
            <w:bookmarkEnd w:id="145"/>
            <w:bookmarkEnd w:id="146"/>
            <w:bookmarkEnd w:id="147"/>
            <w:bookmarkEnd w:id="148"/>
            <w:bookmarkEnd w:id="149"/>
            <w:proofErr w:type="spellEnd"/>
          </w:p>
        </w:tc>
        <w:tc>
          <w:tcPr>
            <w:tcW w:w="7110" w:type="dxa"/>
            <w:tcBorders>
              <w:bottom w:val="nil"/>
            </w:tcBorders>
          </w:tcPr>
          <w:p w14:paraId="211D299E" w14:textId="77777777" w:rsidR="00CF642C" w:rsidRPr="00817ECB" w:rsidRDefault="001E4E23" w:rsidP="00A4011F">
            <w:pPr>
              <w:pStyle w:val="Sub-ClauseText"/>
              <w:numPr>
                <w:ilvl w:val="1"/>
                <w:numId w:val="23"/>
              </w:numPr>
              <w:spacing w:before="0" w:after="200"/>
              <w:rPr>
                <w:rFonts w:ascii="GHEA Mariam" w:hAnsi="GHEA Mariam"/>
                <w:spacing w:val="0"/>
                <w:szCs w:val="24"/>
              </w:rPr>
            </w:pP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ներկայացնի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հայտարարագիր</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w:t>
            </w:r>
            <w:proofErr w:type="spellEnd"/>
            <w:r w:rsidRPr="00817ECB">
              <w:rPr>
                <w:rFonts w:ascii="GHEA Mariam" w:hAnsi="GHEA Mariam"/>
                <w:spacing w:val="0"/>
                <w:szCs w:val="24"/>
              </w:rPr>
              <w:t xml:space="preserve">` </w:t>
            </w:r>
            <w:r w:rsidRPr="00817ECB">
              <w:rPr>
                <w:rFonts w:ascii="GHEA Mariam" w:hAnsi="GHEA Mariam"/>
                <w:b/>
                <w:spacing w:val="0"/>
                <w:szCs w:val="24"/>
              </w:rPr>
              <w:t xml:space="preserve">ՄՏԱ-ի </w:t>
            </w:r>
            <w:proofErr w:type="spellStart"/>
            <w:r w:rsidRPr="00817ECB">
              <w:rPr>
                <w:rFonts w:ascii="GHEA Mariam" w:hAnsi="GHEA Mariam"/>
                <w:b/>
                <w:spacing w:val="0"/>
                <w:szCs w:val="24"/>
              </w:rPr>
              <w:t>համաձայն</w:t>
            </w:r>
            <w:proofErr w:type="spellEnd"/>
            <w:r w:rsidR="00CF642C" w:rsidRPr="00817ECB">
              <w:rPr>
                <w:rFonts w:ascii="GHEA Mariam" w:hAnsi="GHEA Mariam"/>
                <w:b/>
                <w:spacing w:val="0"/>
                <w:szCs w:val="24"/>
              </w:rPr>
              <w:t xml:space="preserve">, </w:t>
            </w:r>
            <w:proofErr w:type="spellStart"/>
            <w:r w:rsidR="00CF642C" w:rsidRPr="00817ECB">
              <w:rPr>
                <w:rFonts w:ascii="GHEA Mariam" w:hAnsi="GHEA Mariam"/>
                <w:spacing w:val="0"/>
                <w:szCs w:val="24"/>
              </w:rPr>
              <w:t>բնօրինակով</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իսկ</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հայտի</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երաշխիքի</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դեպքում</w:t>
            </w:r>
            <w:proofErr w:type="spellEnd"/>
            <w:r w:rsidR="00CF642C" w:rsidRPr="00817ECB">
              <w:rPr>
                <w:rFonts w:ascii="GHEA Mariam" w:hAnsi="GHEA Mariam"/>
                <w:spacing w:val="0"/>
                <w:szCs w:val="24"/>
              </w:rPr>
              <w:t xml:space="preserve">` </w:t>
            </w:r>
            <w:r w:rsidR="00CF642C" w:rsidRPr="00817ECB">
              <w:rPr>
                <w:rFonts w:ascii="GHEA Mariam" w:hAnsi="GHEA Mariam"/>
                <w:b/>
                <w:spacing w:val="0"/>
                <w:szCs w:val="24"/>
              </w:rPr>
              <w:t>ՄՏԱ-</w:t>
            </w:r>
            <w:proofErr w:type="spellStart"/>
            <w:r w:rsidR="00CF642C" w:rsidRPr="00817ECB">
              <w:rPr>
                <w:rFonts w:ascii="GHEA Mariam" w:hAnsi="GHEA Mariam"/>
                <w:b/>
                <w:spacing w:val="0"/>
                <w:szCs w:val="24"/>
              </w:rPr>
              <w:t>ում</w:t>
            </w:r>
            <w:proofErr w:type="spellEnd"/>
            <w:r w:rsidR="00CF642C" w:rsidRPr="00817ECB">
              <w:rPr>
                <w:rFonts w:ascii="GHEA Mariam" w:hAnsi="GHEA Mariam"/>
                <w:b/>
                <w:spacing w:val="0"/>
                <w:szCs w:val="24"/>
              </w:rPr>
              <w:t xml:space="preserve"> </w:t>
            </w:r>
            <w:proofErr w:type="spellStart"/>
            <w:r w:rsidR="00CF642C" w:rsidRPr="00817ECB">
              <w:rPr>
                <w:rFonts w:ascii="GHEA Mariam" w:hAnsi="GHEA Mariam"/>
                <w:b/>
                <w:spacing w:val="0"/>
                <w:szCs w:val="24"/>
              </w:rPr>
              <w:t>նշված</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չափով</w:t>
            </w:r>
            <w:proofErr w:type="spellEnd"/>
            <w:r w:rsidR="00CF642C" w:rsidRPr="00817ECB">
              <w:rPr>
                <w:rFonts w:ascii="GHEA Mariam" w:hAnsi="GHEA Mariam"/>
                <w:spacing w:val="0"/>
                <w:szCs w:val="24"/>
              </w:rPr>
              <w:t xml:space="preserve"> և </w:t>
            </w:r>
            <w:proofErr w:type="spellStart"/>
            <w:r w:rsidR="00CF642C" w:rsidRPr="00817ECB">
              <w:rPr>
                <w:rFonts w:ascii="GHEA Mariam" w:hAnsi="GHEA Mariam"/>
                <w:spacing w:val="0"/>
                <w:szCs w:val="24"/>
              </w:rPr>
              <w:t>արժույթով</w:t>
            </w:r>
            <w:proofErr w:type="spellEnd"/>
            <w:r w:rsidR="00CF642C" w:rsidRPr="00817ECB">
              <w:rPr>
                <w:rFonts w:ascii="GHEA Mariam" w:hAnsi="GHEA Mariam"/>
                <w:spacing w:val="0"/>
                <w:szCs w:val="24"/>
              </w:rPr>
              <w:t xml:space="preserve">: </w:t>
            </w:r>
          </w:p>
          <w:p w14:paraId="76D252AF" w14:textId="77777777" w:rsidR="00CF642C" w:rsidRPr="00817ECB" w:rsidRDefault="00EA779B" w:rsidP="00EA779B">
            <w:pPr>
              <w:pStyle w:val="Sub-ClauseText"/>
              <w:numPr>
                <w:ilvl w:val="1"/>
                <w:numId w:val="23"/>
              </w:numPr>
              <w:spacing w:before="0" w:after="200"/>
              <w:rPr>
                <w:rFonts w:ascii="GHEA Mariam" w:hAnsi="GHEA Mariam"/>
                <w:spacing w:val="0"/>
                <w:szCs w:val="24"/>
              </w:rPr>
            </w:pP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երաշխիքային</w:t>
            </w:r>
            <w:proofErr w:type="spellEnd"/>
            <w:r w:rsidRPr="00817ECB">
              <w:rPr>
                <w:rFonts w:ascii="GHEA Mariam" w:hAnsi="GHEA Mariam"/>
                <w:spacing w:val="0"/>
                <w:szCs w:val="24"/>
              </w:rPr>
              <w:t xml:space="preserve"> </w:t>
            </w:r>
            <w:proofErr w:type="spellStart"/>
            <w:r w:rsidR="00CF642C" w:rsidRPr="00817ECB">
              <w:rPr>
                <w:rFonts w:ascii="GHEA Mariam" w:hAnsi="GHEA Mariam"/>
                <w:spacing w:val="0"/>
                <w:szCs w:val="24"/>
              </w:rPr>
              <w:t>հայտարարագիրը</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պետք</w:t>
            </w:r>
            <w:proofErr w:type="spellEnd"/>
            <w:r w:rsidR="00CF642C" w:rsidRPr="00817ECB">
              <w:rPr>
                <w:rFonts w:ascii="GHEA Mariam" w:hAnsi="GHEA Mariam"/>
                <w:spacing w:val="0"/>
                <w:szCs w:val="24"/>
              </w:rPr>
              <w:t xml:space="preserve"> է </w:t>
            </w:r>
            <w:proofErr w:type="spellStart"/>
            <w:r w:rsidR="00CF642C" w:rsidRPr="00817ECB">
              <w:rPr>
                <w:rFonts w:ascii="GHEA Mariam" w:hAnsi="GHEA Mariam"/>
                <w:spacing w:val="0"/>
                <w:szCs w:val="24"/>
              </w:rPr>
              <w:t>օգտագործի</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Բաժին</w:t>
            </w:r>
            <w:proofErr w:type="spellEnd"/>
            <w:r w:rsidR="00CF642C" w:rsidRPr="00817ECB">
              <w:rPr>
                <w:rFonts w:ascii="GHEA Mariam" w:hAnsi="GHEA Mariam"/>
                <w:spacing w:val="0"/>
                <w:szCs w:val="24"/>
              </w:rPr>
              <w:t xml:space="preserve"> IV-</w:t>
            </w:r>
            <w:proofErr w:type="spellStart"/>
            <w:r w:rsidR="00CF642C" w:rsidRPr="00817ECB">
              <w:rPr>
                <w:rFonts w:ascii="GHEA Mariam" w:hAnsi="GHEA Mariam"/>
                <w:spacing w:val="0"/>
                <w:szCs w:val="24"/>
              </w:rPr>
              <w:t>ում</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Հայտի</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ձևեր</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զետեղված</w:t>
            </w:r>
            <w:proofErr w:type="spellEnd"/>
            <w:r w:rsidR="00CF642C" w:rsidRPr="00817ECB">
              <w:rPr>
                <w:rFonts w:ascii="GHEA Mariam" w:hAnsi="GHEA Mariam"/>
                <w:spacing w:val="0"/>
                <w:szCs w:val="24"/>
              </w:rPr>
              <w:t xml:space="preserve"> </w:t>
            </w:r>
            <w:proofErr w:type="spellStart"/>
            <w:r w:rsidR="00CF642C" w:rsidRPr="00817ECB">
              <w:rPr>
                <w:rFonts w:ascii="GHEA Mariam" w:hAnsi="GHEA Mariam"/>
                <w:spacing w:val="0"/>
                <w:szCs w:val="24"/>
              </w:rPr>
              <w:t>ձևը</w:t>
            </w:r>
            <w:proofErr w:type="spellEnd"/>
            <w:r w:rsidR="00CF642C" w:rsidRPr="00817ECB">
              <w:rPr>
                <w:rFonts w:ascii="GHEA Mariam" w:hAnsi="GHEA Mariam"/>
                <w:spacing w:val="0"/>
                <w:szCs w:val="24"/>
              </w:rPr>
              <w:t xml:space="preserve">: </w:t>
            </w:r>
          </w:p>
          <w:p w14:paraId="7DBAFDEE" w14:textId="77777777" w:rsidR="009B0A09" w:rsidRPr="00817ECB" w:rsidRDefault="009B0A09" w:rsidP="009B0A09">
            <w:pPr>
              <w:pStyle w:val="Sub-ClauseText"/>
              <w:numPr>
                <w:ilvl w:val="1"/>
                <w:numId w:val="23"/>
              </w:numPr>
              <w:spacing w:before="0" w:after="200"/>
              <w:rPr>
                <w:rFonts w:ascii="GHEA Mariam" w:hAnsi="GHEA Mariam"/>
                <w:spacing w:val="0"/>
                <w:szCs w:val="24"/>
              </w:rPr>
            </w:pP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19.1-ի,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լինի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երաշխավորություն</w:t>
            </w:r>
            <w:proofErr w:type="spellEnd"/>
            <w:r w:rsidRPr="00817ECB">
              <w:rPr>
                <w:rFonts w:ascii="GHEA Mariam" w:hAnsi="GHEA Mariam"/>
                <w:spacing w:val="0"/>
                <w:szCs w:val="24"/>
              </w:rPr>
              <w:t xml:space="preserve"> </w:t>
            </w:r>
            <w:r w:rsidRPr="00817ECB">
              <w:rPr>
                <w:rFonts w:ascii="GHEA Mariam" w:hAnsi="GHEA Mariam"/>
                <w:b/>
                <w:spacing w:val="0"/>
                <w:szCs w:val="24"/>
              </w:rPr>
              <w:t>ՄՏԱ-</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հետևյալ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ձևերից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մեկով</w:t>
            </w:r>
            <w:proofErr w:type="spellEnd"/>
            <w:r w:rsidRPr="00817ECB">
              <w:rPr>
                <w:rFonts w:ascii="GHEA Mariam" w:hAnsi="GHEA Mariam"/>
                <w:spacing w:val="0"/>
                <w:szCs w:val="24"/>
              </w:rPr>
              <w:t xml:space="preserve">. </w:t>
            </w:r>
          </w:p>
          <w:p w14:paraId="09AC8521" w14:textId="77777777" w:rsidR="00C90896" w:rsidRPr="00817ECB" w:rsidRDefault="009B0A09" w:rsidP="009B0A09">
            <w:pPr>
              <w:ind w:left="600"/>
              <w:jc w:val="both"/>
              <w:rPr>
                <w:rFonts w:ascii="GHEA Mariam" w:hAnsi="GHEA Mariam"/>
                <w:szCs w:val="24"/>
              </w:rPr>
            </w:pPr>
            <w:proofErr w:type="spellStart"/>
            <w:r w:rsidRPr="00817ECB">
              <w:rPr>
                <w:rFonts w:ascii="GHEA Mariam" w:hAnsi="GHEA Mariam"/>
                <w:szCs w:val="24"/>
              </w:rPr>
              <w:t>Հայտի</w:t>
            </w:r>
            <w:proofErr w:type="spellEnd"/>
            <w:r w:rsidRPr="00817ECB">
              <w:rPr>
                <w:rFonts w:ascii="GHEA Mariam" w:hAnsi="GHEA Mariam"/>
                <w:szCs w:val="24"/>
              </w:rPr>
              <w:t xml:space="preserve"> </w:t>
            </w:r>
            <w:proofErr w:type="spellStart"/>
            <w:r w:rsidRPr="00817ECB">
              <w:rPr>
                <w:rFonts w:ascii="GHEA Mariam" w:hAnsi="GHEA Mariam"/>
                <w:szCs w:val="24"/>
              </w:rPr>
              <w:t>երաշխիքը</w:t>
            </w:r>
            <w:proofErr w:type="spellEnd"/>
            <w:r w:rsidRPr="00817ECB">
              <w:rPr>
                <w:rFonts w:ascii="GHEA Mariam" w:hAnsi="GHEA Mariam"/>
                <w:szCs w:val="24"/>
              </w:rPr>
              <w:t xml:space="preserve"> </w:t>
            </w:r>
            <w:proofErr w:type="spellStart"/>
            <w:r w:rsidRPr="00817ECB">
              <w:rPr>
                <w:rFonts w:ascii="GHEA Mariam" w:hAnsi="GHEA Mariam"/>
                <w:szCs w:val="24"/>
              </w:rPr>
              <w:t>ուժի</w:t>
            </w:r>
            <w:proofErr w:type="spellEnd"/>
            <w:r w:rsidRPr="00817ECB">
              <w:rPr>
                <w:rFonts w:ascii="GHEA Mariam" w:hAnsi="GHEA Mariam"/>
                <w:szCs w:val="24"/>
              </w:rPr>
              <w:t xml:space="preserve"> մեջ է </w:t>
            </w:r>
            <w:proofErr w:type="spellStart"/>
            <w:r w:rsidRPr="00817ECB">
              <w:rPr>
                <w:rFonts w:ascii="GHEA Mariam" w:hAnsi="GHEA Mariam"/>
                <w:szCs w:val="24"/>
              </w:rPr>
              <w:t>հայտերը</w:t>
            </w:r>
            <w:proofErr w:type="spellEnd"/>
            <w:r w:rsidRPr="00817ECB">
              <w:rPr>
                <w:rFonts w:ascii="GHEA Mariam" w:hAnsi="GHEA Mariam"/>
                <w:szCs w:val="24"/>
              </w:rPr>
              <w:t xml:space="preserve"> </w:t>
            </w:r>
            <w:proofErr w:type="spellStart"/>
            <w:r w:rsidRPr="00817ECB">
              <w:rPr>
                <w:rFonts w:ascii="GHEA Mariam" w:hAnsi="GHEA Mariam"/>
                <w:szCs w:val="24"/>
              </w:rPr>
              <w:t>ուժի</w:t>
            </w:r>
            <w:proofErr w:type="spellEnd"/>
            <w:r w:rsidRPr="00817ECB">
              <w:rPr>
                <w:rFonts w:ascii="GHEA Mariam" w:hAnsi="GHEA Mariam"/>
                <w:szCs w:val="24"/>
              </w:rPr>
              <w:t xml:space="preserve"> մեջ </w:t>
            </w:r>
            <w:proofErr w:type="spellStart"/>
            <w:r w:rsidRPr="00817ECB">
              <w:rPr>
                <w:rFonts w:ascii="GHEA Mariam" w:hAnsi="GHEA Mariam"/>
                <w:szCs w:val="24"/>
              </w:rPr>
              <w:t>լինելու</w:t>
            </w:r>
            <w:proofErr w:type="spellEnd"/>
            <w:r w:rsidRPr="00817ECB">
              <w:rPr>
                <w:rFonts w:ascii="GHEA Mariam" w:hAnsi="GHEA Mariam"/>
                <w:szCs w:val="24"/>
              </w:rPr>
              <w:t xml:space="preserve"> </w:t>
            </w:r>
            <w:proofErr w:type="spellStart"/>
            <w:r w:rsidRPr="00817ECB">
              <w:rPr>
                <w:rFonts w:ascii="GHEA Mariam" w:hAnsi="GHEA Mariam"/>
                <w:szCs w:val="24"/>
              </w:rPr>
              <w:t>ժամանակահատվածից</w:t>
            </w:r>
            <w:proofErr w:type="spellEnd"/>
            <w:r w:rsidRPr="00817ECB">
              <w:rPr>
                <w:rFonts w:ascii="GHEA Mariam" w:hAnsi="GHEA Mariam"/>
                <w:szCs w:val="24"/>
              </w:rPr>
              <w:t xml:space="preserve"> </w:t>
            </w:r>
            <w:proofErr w:type="spellStart"/>
            <w:r w:rsidRPr="00817ECB">
              <w:rPr>
                <w:rFonts w:ascii="GHEA Mariam" w:hAnsi="GHEA Mariam"/>
                <w:szCs w:val="24"/>
              </w:rPr>
              <w:t>հետո</w:t>
            </w:r>
            <w:proofErr w:type="spellEnd"/>
            <w:r w:rsidRPr="00817ECB">
              <w:rPr>
                <w:rFonts w:ascii="GHEA Mariam" w:hAnsi="GHEA Mariam"/>
                <w:szCs w:val="24"/>
              </w:rPr>
              <w:t xml:space="preserve"> </w:t>
            </w:r>
            <w:proofErr w:type="spellStart"/>
            <w:r w:rsidRPr="00817ECB">
              <w:rPr>
                <w:rFonts w:ascii="GHEA Mariam" w:hAnsi="GHEA Mariam"/>
                <w:szCs w:val="24"/>
              </w:rPr>
              <w:t>քսանութ</w:t>
            </w:r>
            <w:proofErr w:type="spellEnd"/>
            <w:r w:rsidRPr="00817ECB">
              <w:rPr>
                <w:rFonts w:ascii="GHEA Mariam" w:hAnsi="GHEA Mariam"/>
                <w:szCs w:val="24"/>
              </w:rPr>
              <w:t xml:space="preserve"> (28) </w:t>
            </w:r>
            <w:proofErr w:type="spellStart"/>
            <w:r w:rsidRPr="00817ECB">
              <w:rPr>
                <w:rFonts w:ascii="GHEA Mariam" w:hAnsi="GHEA Mariam"/>
                <w:szCs w:val="24"/>
              </w:rPr>
              <w:t>օրվա</w:t>
            </w:r>
            <w:proofErr w:type="spellEnd"/>
            <w:r w:rsidRPr="00817ECB">
              <w:rPr>
                <w:rFonts w:ascii="GHEA Mariam" w:hAnsi="GHEA Mariam"/>
                <w:szCs w:val="24"/>
              </w:rPr>
              <w:t xml:space="preserve"> </w:t>
            </w:r>
            <w:proofErr w:type="spellStart"/>
            <w:r w:rsidRPr="00817ECB">
              <w:rPr>
                <w:rFonts w:ascii="GHEA Mariam" w:hAnsi="GHEA Mariam"/>
                <w:szCs w:val="24"/>
              </w:rPr>
              <w:t>ընթացքում</w:t>
            </w:r>
            <w:proofErr w:type="spellEnd"/>
            <w:r w:rsidRPr="00817ECB">
              <w:rPr>
                <w:rFonts w:ascii="GHEA Mariam" w:hAnsi="GHEA Mariam"/>
                <w:szCs w:val="24"/>
              </w:rPr>
              <w:t xml:space="preserve">, կամ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պահանջվում</w:t>
            </w:r>
            <w:proofErr w:type="spellEnd"/>
            <w:r w:rsidRPr="00817ECB">
              <w:rPr>
                <w:rFonts w:ascii="GHEA Mariam" w:hAnsi="GHEA Mariam"/>
                <w:szCs w:val="24"/>
              </w:rPr>
              <w:t xml:space="preserve"> է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երկարաձգված</w:t>
            </w:r>
            <w:proofErr w:type="spellEnd"/>
            <w:r w:rsidRPr="00817ECB">
              <w:rPr>
                <w:rFonts w:ascii="GHEA Mariam" w:hAnsi="GHEA Mariam"/>
                <w:szCs w:val="24"/>
              </w:rPr>
              <w:t xml:space="preserve"> </w:t>
            </w:r>
            <w:proofErr w:type="spellStart"/>
            <w:r w:rsidRPr="00817ECB">
              <w:rPr>
                <w:rFonts w:ascii="GHEA Mariam" w:hAnsi="GHEA Mariam"/>
                <w:szCs w:val="24"/>
              </w:rPr>
              <w:t>ժամկետից</w:t>
            </w:r>
            <w:proofErr w:type="spellEnd"/>
            <w:r w:rsidRPr="00817ECB">
              <w:rPr>
                <w:rFonts w:ascii="GHEA Mariam" w:hAnsi="GHEA Mariam"/>
                <w:szCs w:val="24"/>
              </w:rPr>
              <w:t xml:space="preserve"> </w:t>
            </w:r>
            <w:proofErr w:type="spellStart"/>
            <w:r w:rsidRPr="00817ECB">
              <w:rPr>
                <w:rFonts w:ascii="GHEA Mariam" w:hAnsi="GHEA Mariam"/>
                <w:szCs w:val="24"/>
              </w:rPr>
              <w:t>հետո</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ՏՄՄ 18.2 </w:t>
            </w:r>
            <w:proofErr w:type="spellStart"/>
            <w:r w:rsidRPr="00817ECB">
              <w:rPr>
                <w:rFonts w:ascii="GHEA Mariam" w:hAnsi="GHEA Mariam"/>
                <w:szCs w:val="24"/>
              </w:rPr>
              <w:lastRenderedPageBreak/>
              <w:t>դրույթի</w:t>
            </w:r>
            <w:proofErr w:type="spellEnd"/>
            <w:r w:rsidRPr="00817ECB">
              <w:rPr>
                <w:rFonts w:ascii="GHEA Mariam" w:hAnsi="GHEA Mariam"/>
                <w:szCs w:val="24"/>
              </w:rPr>
              <w:t>:</w:t>
            </w:r>
            <w:r w:rsidR="006B61C1" w:rsidRPr="00817ECB">
              <w:rPr>
                <w:rFonts w:ascii="GHEA Mariam" w:hAnsi="GHEA Mariam"/>
                <w:szCs w:val="24"/>
              </w:rPr>
              <w:t xml:space="preserve"> </w:t>
            </w:r>
          </w:p>
          <w:p w14:paraId="3A7C0B98" w14:textId="77777777" w:rsidR="00C90896" w:rsidRPr="00817ECB" w:rsidRDefault="00C90896" w:rsidP="0011005B">
            <w:pPr>
              <w:ind w:left="600"/>
              <w:jc w:val="both"/>
              <w:rPr>
                <w:rFonts w:ascii="GHEA Mariam" w:hAnsi="GHEA Mariam"/>
                <w:szCs w:val="24"/>
              </w:rPr>
            </w:pPr>
            <w:r w:rsidRPr="00817ECB">
              <w:rPr>
                <w:rFonts w:ascii="GHEA Mariam" w:hAnsi="GHEA Mariam"/>
                <w:szCs w:val="24"/>
              </w:rPr>
              <w:t xml:space="preserve"> </w:t>
            </w:r>
          </w:p>
          <w:p w14:paraId="43D5A06F" w14:textId="77777777" w:rsidR="007A20AE" w:rsidRPr="00817ECB" w:rsidRDefault="007A20AE" w:rsidP="00A4011F">
            <w:pPr>
              <w:pStyle w:val="Sub-ClauseText"/>
              <w:numPr>
                <w:ilvl w:val="1"/>
                <w:numId w:val="23"/>
              </w:numPr>
              <w:spacing w:before="0" w:after="200"/>
              <w:rPr>
                <w:rFonts w:ascii="GHEA Mariam" w:hAnsi="GHEA Mariam"/>
                <w:spacing w:val="0"/>
                <w:szCs w:val="24"/>
              </w:rPr>
            </w:pP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ՏՄՄ-ի 19.1 </w:t>
            </w:r>
            <w:proofErr w:type="spellStart"/>
            <w:r w:rsidRPr="00817ECB">
              <w:rPr>
                <w:rFonts w:ascii="GHEA Mariam" w:hAnsi="GHEA Mariam"/>
                <w:spacing w:val="0"/>
                <w:szCs w:val="24"/>
              </w:rPr>
              <w:t>ենթադրույթի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պահանջվում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հայտարարագիր</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դրանք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ներկայացվում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անհընդունելի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կհամարվի</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կմերժվի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կողմից: </w:t>
            </w:r>
          </w:p>
          <w:p w14:paraId="75789079" w14:textId="77777777" w:rsidR="00AD076D" w:rsidRPr="00817ECB" w:rsidRDefault="00AD076D" w:rsidP="00A4011F">
            <w:pPr>
              <w:pStyle w:val="Sub-ClauseText"/>
              <w:numPr>
                <w:ilvl w:val="1"/>
                <w:numId w:val="23"/>
              </w:numPr>
              <w:spacing w:before="0" w:after="200"/>
              <w:rPr>
                <w:rFonts w:ascii="GHEA Mariam" w:hAnsi="GHEA Mariam"/>
                <w:spacing w:val="0"/>
                <w:szCs w:val="24"/>
              </w:rPr>
            </w:pP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19.1 </w:t>
            </w:r>
            <w:proofErr w:type="spellStart"/>
            <w:r w:rsidRPr="00817ECB">
              <w:rPr>
                <w:rFonts w:ascii="GHEA Mariam" w:hAnsi="GHEA Mariam"/>
                <w:spacing w:val="0"/>
                <w:szCs w:val="24"/>
              </w:rPr>
              <w:t>ենթադրույթի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Հաղթող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չճանաչված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վերադարձվի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հնարավորինս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արագ</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հաղթող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ճանաչված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իրականացման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ՏՄՄ-ի 40-րդ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w:t>
            </w:r>
          </w:p>
          <w:p w14:paraId="2D4B5D1B" w14:textId="77777777" w:rsidR="00F67E3F" w:rsidRPr="00817ECB" w:rsidRDefault="003530D8" w:rsidP="00A4011F">
            <w:pPr>
              <w:pStyle w:val="Sub-ClauseText"/>
              <w:numPr>
                <w:ilvl w:val="1"/>
                <w:numId w:val="23"/>
              </w:numPr>
              <w:spacing w:before="0" w:after="220"/>
              <w:rPr>
                <w:rFonts w:ascii="GHEA Mariam" w:hAnsi="GHEA Mariam"/>
                <w:spacing w:val="0"/>
                <w:szCs w:val="24"/>
              </w:rPr>
            </w:pPr>
            <w:proofErr w:type="spellStart"/>
            <w:r w:rsidRPr="00817ECB">
              <w:rPr>
                <w:rFonts w:ascii="GHEA Mariam" w:hAnsi="GHEA Mariam"/>
                <w:spacing w:val="0"/>
                <w:szCs w:val="24"/>
              </w:rPr>
              <w:t>Հաղթող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ճանաչված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վերադարձվի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հնարավորինս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արագ</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հաղթող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ճանաչված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ստորագրումից</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իրականացման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ներկայացնելուց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հետո</w:t>
            </w:r>
            <w:proofErr w:type="spellEnd"/>
            <w:r w:rsidRPr="00817ECB">
              <w:rPr>
                <w:rFonts w:ascii="GHEA Mariam" w:hAnsi="GHEA Mariam"/>
                <w:spacing w:val="0"/>
                <w:szCs w:val="24"/>
              </w:rPr>
              <w:t xml:space="preserve">: </w:t>
            </w:r>
          </w:p>
          <w:p w14:paraId="3F3FA50F" w14:textId="77777777" w:rsidR="00C80B28" w:rsidRPr="00817ECB" w:rsidRDefault="00C80B28" w:rsidP="00A4011F">
            <w:pPr>
              <w:pStyle w:val="Sub-ClauseText"/>
              <w:numPr>
                <w:ilvl w:val="1"/>
                <w:numId w:val="23"/>
              </w:numPr>
              <w:spacing w:before="0" w:after="200"/>
              <w:rPr>
                <w:rFonts w:ascii="GHEA Mariam" w:hAnsi="GHEA Mariam"/>
                <w:spacing w:val="0"/>
                <w:szCs w:val="24"/>
              </w:rPr>
            </w:pP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բռնագանձվել</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հայտարարագիրը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գործադրվել</w:t>
            </w:r>
            <w:proofErr w:type="spellEnd"/>
            <w:r w:rsidRPr="00817ECB">
              <w:rPr>
                <w:rFonts w:ascii="GHEA Mariam" w:hAnsi="GHEA Mariam"/>
                <w:spacing w:val="0"/>
                <w:szCs w:val="24"/>
              </w:rPr>
              <w:t>.</w:t>
            </w:r>
          </w:p>
          <w:p w14:paraId="07ABF889" w14:textId="4451EF96" w:rsidR="00C80B28" w:rsidRPr="00817ECB" w:rsidRDefault="00C80B28" w:rsidP="00C80B28">
            <w:pPr>
              <w:pStyle w:val="Heading3"/>
              <w:rPr>
                <w:rFonts w:ascii="GHEA Mariam" w:hAnsi="GHEA Mariam"/>
                <w:szCs w:val="24"/>
                <w:lang w:val="en-US"/>
              </w:rPr>
            </w:pPr>
            <w:r w:rsidRPr="00817ECB">
              <w:rPr>
                <w:rFonts w:ascii="GHEA Mariam" w:hAnsi="GHEA Mariam"/>
                <w:szCs w:val="24"/>
                <w:lang w:val="en-US"/>
              </w:rPr>
              <w:t xml:space="preserve">(ա) </w:t>
            </w:r>
            <w:proofErr w:type="spellStart"/>
            <w:r w:rsidRPr="00817ECB">
              <w:rPr>
                <w:rFonts w:ascii="GHEA Mariam" w:hAnsi="GHEA Mariam"/>
                <w:szCs w:val="24"/>
                <w:lang w:val="en-US"/>
              </w:rPr>
              <w:t>եթե</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Հայտատուն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վերցնի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առաջարկը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Հայտադիմումի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ձևում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իր</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նշված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վավերականության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ժամանակահատվածում</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Հայտատուի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տրամադրած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որևէ</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երկարացված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ժամկետում</w:t>
            </w:r>
            <w:proofErr w:type="spellEnd"/>
            <w:r w:rsidRPr="00817ECB">
              <w:rPr>
                <w:rFonts w:ascii="GHEA Mariam" w:hAnsi="GHEA Mariam"/>
                <w:szCs w:val="24"/>
                <w:lang w:val="en-US"/>
              </w:rPr>
              <w:t xml:space="preserve">, կամ </w:t>
            </w:r>
          </w:p>
          <w:p w14:paraId="6B6A4934" w14:textId="77777777" w:rsidR="00C80B28" w:rsidRPr="00817ECB" w:rsidRDefault="00C80B28" w:rsidP="00C80B28">
            <w:pPr>
              <w:pStyle w:val="Heading3"/>
              <w:rPr>
                <w:rFonts w:ascii="GHEA Mariam" w:hAnsi="GHEA Mariam"/>
                <w:szCs w:val="24"/>
                <w:lang w:val="en-US"/>
              </w:rPr>
            </w:pPr>
            <w:r w:rsidRPr="00817ECB">
              <w:rPr>
                <w:rFonts w:ascii="GHEA Mariam" w:hAnsi="GHEA Mariam"/>
                <w:szCs w:val="24"/>
                <w:lang w:val="en-US"/>
              </w:rPr>
              <w:t xml:space="preserve">(բ) </w:t>
            </w:r>
            <w:proofErr w:type="spellStart"/>
            <w:r w:rsidRPr="00817ECB">
              <w:rPr>
                <w:rFonts w:ascii="GHEA Mariam" w:hAnsi="GHEA Mariam"/>
                <w:szCs w:val="24"/>
                <w:lang w:val="en-US"/>
              </w:rPr>
              <w:t>եթե</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հաղթող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ճանաչված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Հայտատուն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չկարողանա</w:t>
            </w:r>
            <w:proofErr w:type="spellEnd"/>
            <w:r w:rsidRPr="00817ECB">
              <w:rPr>
                <w:rFonts w:ascii="GHEA Mariam" w:hAnsi="GHEA Mariam"/>
                <w:szCs w:val="24"/>
                <w:lang w:val="en-US"/>
              </w:rPr>
              <w:t xml:space="preserve">. </w:t>
            </w:r>
          </w:p>
          <w:p w14:paraId="67873AE3" w14:textId="77777777" w:rsidR="00C80B28" w:rsidRPr="00817ECB" w:rsidRDefault="00C80B28" w:rsidP="00A4011F">
            <w:pPr>
              <w:pStyle w:val="Heading4"/>
              <w:numPr>
                <w:ilvl w:val="3"/>
                <w:numId w:val="23"/>
              </w:numPr>
              <w:spacing w:before="0" w:after="200"/>
              <w:rPr>
                <w:rFonts w:ascii="GHEA Mariam" w:hAnsi="GHEA Mariam"/>
                <w:spacing w:val="0"/>
                <w:szCs w:val="24"/>
              </w:rPr>
            </w:pPr>
            <w:proofErr w:type="spellStart"/>
            <w:r w:rsidRPr="00817ECB">
              <w:rPr>
                <w:rFonts w:ascii="GHEA Mariam" w:hAnsi="GHEA Mariam"/>
                <w:spacing w:val="0"/>
                <w:szCs w:val="24"/>
              </w:rPr>
              <w:t>ստորագրել</w:t>
            </w:r>
            <w:proofErr w:type="spellEnd"/>
            <w:r w:rsidRPr="00817ECB">
              <w:rPr>
                <w:rFonts w:ascii="GHEA Mariam" w:hAnsi="GHEA Mariam"/>
                <w:spacing w:val="0"/>
                <w:szCs w:val="24"/>
              </w:rPr>
              <w:t>/</w:t>
            </w:r>
            <w:proofErr w:type="spellStart"/>
            <w:r w:rsidRPr="00817ECB">
              <w:rPr>
                <w:rFonts w:ascii="GHEA Mariam" w:hAnsi="GHEA Mariam"/>
                <w:spacing w:val="0"/>
                <w:szCs w:val="24"/>
              </w:rPr>
              <w:t>կնքել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ՏՄՄ-ի 39-րդ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կամ</w:t>
            </w:r>
          </w:p>
          <w:p w14:paraId="49EAFEFD" w14:textId="77777777" w:rsidR="00C80B28" w:rsidRPr="00817ECB" w:rsidRDefault="00C80B28" w:rsidP="00A4011F">
            <w:pPr>
              <w:pStyle w:val="Heading4"/>
              <w:numPr>
                <w:ilvl w:val="3"/>
                <w:numId w:val="23"/>
              </w:numPr>
              <w:spacing w:before="0" w:after="200"/>
              <w:rPr>
                <w:rFonts w:ascii="GHEA Mariam" w:hAnsi="GHEA Mariam"/>
                <w:spacing w:val="0"/>
                <w:szCs w:val="24"/>
              </w:rPr>
            </w:pPr>
            <w:proofErr w:type="spellStart"/>
            <w:r w:rsidRPr="00817ECB">
              <w:rPr>
                <w:rFonts w:ascii="GHEA Mariam" w:hAnsi="GHEA Mariam"/>
                <w:spacing w:val="0"/>
                <w:szCs w:val="24"/>
              </w:rPr>
              <w:t>ներկայացնել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ՏՄՄ-ի 40-րդ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w:t>
            </w:r>
          </w:p>
          <w:p w14:paraId="574518A9" w14:textId="166127DC" w:rsidR="00F67E3F" w:rsidRPr="00817ECB" w:rsidRDefault="0001246D" w:rsidP="00A4011F">
            <w:pPr>
              <w:pStyle w:val="Sub-ClauseText"/>
              <w:numPr>
                <w:ilvl w:val="1"/>
                <w:numId w:val="23"/>
              </w:numPr>
              <w:spacing w:before="0" w:after="200"/>
              <w:rPr>
                <w:rFonts w:ascii="GHEA Mariam" w:hAnsi="GHEA Mariam"/>
                <w:spacing w:val="0"/>
                <w:szCs w:val="24"/>
              </w:rPr>
            </w:pPr>
            <w:proofErr w:type="spellStart"/>
            <w:r w:rsidRPr="00817ECB">
              <w:rPr>
                <w:rFonts w:ascii="GHEA Mariam" w:hAnsi="GHEA Mariam"/>
                <w:spacing w:val="0"/>
                <w:szCs w:val="24"/>
              </w:rPr>
              <w:t>Համատեղ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ձեռնարկության</w:t>
            </w:r>
            <w:proofErr w:type="spellEnd"/>
            <w:r w:rsidRPr="00817ECB">
              <w:rPr>
                <w:rFonts w:ascii="GHEA Mariam" w:hAnsi="GHEA Mariam"/>
                <w:spacing w:val="0"/>
                <w:szCs w:val="24"/>
              </w:rPr>
              <w:t xml:space="preserve"> (ՀՁ)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հայտարարագիրը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ներկայացնող</w:t>
            </w:r>
            <w:proofErr w:type="spellEnd"/>
            <w:r w:rsidRPr="00817ECB">
              <w:rPr>
                <w:rFonts w:ascii="GHEA Mariam" w:hAnsi="GHEA Mariam"/>
                <w:spacing w:val="0"/>
                <w:szCs w:val="24"/>
              </w:rPr>
              <w:t xml:space="preserve"> ՀՁ-ի </w:t>
            </w:r>
            <w:proofErr w:type="spellStart"/>
            <w:r w:rsidRPr="00817ECB">
              <w:rPr>
                <w:rFonts w:ascii="GHEA Mariam" w:hAnsi="GHEA Mariam"/>
                <w:spacing w:val="0"/>
                <w:szCs w:val="24"/>
              </w:rPr>
              <w:t>անունով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ներկայացնելու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պահին</w:t>
            </w:r>
            <w:proofErr w:type="spellEnd"/>
            <w:r w:rsidRPr="00817ECB">
              <w:rPr>
                <w:rFonts w:ascii="GHEA Mariam" w:hAnsi="GHEA Mariam"/>
                <w:spacing w:val="0"/>
                <w:szCs w:val="24"/>
              </w:rPr>
              <w:t xml:space="preserve">, ՀՁ-ն </w:t>
            </w:r>
            <w:proofErr w:type="spellStart"/>
            <w:r w:rsidRPr="00817ECB">
              <w:rPr>
                <w:rFonts w:ascii="GHEA Mariam" w:hAnsi="GHEA Mariam"/>
                <w:spacing w:val="0"/>
                <w:szCs w:val="24"/>
              </w:rPr>
              <w:t>իրավաբանորեն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կազմավորված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չէր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lastRenderedPageBreak/>
              <w:t>երաշխիքային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հայտարարագիրը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ապագա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գործընկերների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անունից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ինչպես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մտադրությունների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նամակում</w:t>
            </w:r>
            <w:proofErr w:type="spellEnd"/>
            <w:r w:rsidRPr="00817ECB">
              <w:rPr>
                <w:rFonts w:ascii="GHEA Mariam" w:hAnsi="GHEA Mariam"/>
                <w:spacing w:val="0"/>
                <w:szCs w:val="24"/>
              </w:rPr>
              <w:t>, (ՏՄՄ 4.1 և ՏՄՄ 11.2):</w:t>
            </w:r>
          </w:p>
          <w:p w14:paraId="10CFE2B0" w14:textId="77777777" w:rsidR="00F67E3F" w:rsidRPr="00817ECB" w:rsidRDefault="007C4788" w:rsidP="00A4011F">
            <w:pPr>
              <w:pStyle w:val="Sub-ClauseText"/>
              <w:numPr>
                <w:ilvl w:val="1"/>
                <w:numId w:val="23"/>
              </w:numPr>
              <w:spacing w:before="0" w:after="200"/>
              <w:rPr>
                <w:rFonts w:ascii="GHEA Mariam" w:hAnsi="GHEA Mariam"/>
                <w:kern w:val="28"/>
                <w:szCs w:val="24"/>
              </w:rPr>
            </w:pPr>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r w:rsidRPr="00817ECB">
              <w:rPr>
                <w:rFonts w:ascii="GHEA Mariam" w:hAnsi="GHEA Mariam"/>
                <w:b/>
                <w:szCs w:val="24"/>
              </w:rPr>
              <w:t xml:space="preserve">ՄՏԱ-ի </w:t>
            </w:r>
            <w:proofErr w:type="spellStart"/>
            <w:r w:rsidRPr="00817ECB">
              <w:rPr>
                <w:rFonts w:ascii="GHEA Mariam" w:hAnsi="GHEA Mariam"/>
                <w:b/>
                <w:szCs w:val="24"/>
              </w:rPr>
              <w:t>համաձայն</w:t>
            </w:r>
            <w:proofErr w:type="spellEnd"/>
            <w:r w:rsidRPr="00817ECB">
              <w:rPr>
                <w:rFonts w:ascii="GHEA Mariam" w:hAnsi="GHEA Mariam"/>
                <w:b/>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պահանջվում</w:t>
            </w:r>
            <w:proofErr w:type="spellEnd"/>
            <w:r w:rsidRPr="00817ECB">
              <w:rPr>
                <w:rFonts w:ascii="GHEA Mariam" w:hAnsi="GHEA Mariam"/>
                <w:szCs w:val="24"/>
              </w:rPr>
              <w:t xml:space="preserve"> </w:t>
            </w:r>
            <w:proofErr w:type="spellStart"/>
            <w:r w:rsidRPr="00817ECB">
              <w:rPr>
                <w:rFonts w:ascii="GHEA Mariam" w:hAnsi="GHEA Mariam"/>
                <w:szCs w:val="24"/>
              </w:rPr>
              <w:t>հայտերի</w:t>
            </w:r>
            <w:proofErr w:type="spellEnd"/>
            <w:r w:rsidRPr="00817ECB">
              <w:rPr>
                <w:rFonts w:ascii="GHEA Mariam" w:hAnsi="GHEA Mariam"/>
                <w:szCs w:val="24"/>
              </w:rPr>
              <w:t xml:space="preserve"> </w:t>
            </w:r>
            <w:proofErr w:type="spellStart"/>
            <w:r w:rsidRPr="00817ECB">
              <w:rPr>
                <w:rFonts w:ascii="GHEA Mariam" w:hAnsi="GHEA Mariam"/>
                <w:szCs w:val="24"/>
              </w:rPr>
              <w:t>երաշխիք</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ՏՄՄ 19.1 </w:t>
            </w:r>
            <w:proofErr w:type="spellStart"/>
            <w:r w:rsidRPr="00817ECB">
              <w:rPr>
                <w:rFonts w:ascii="GHEA Mariam" w:hAnsi="GHEA Mariam"/>
                <w:szCs w:val="24"/>
              </w:rPr>
              <w:t>ենթադրույթի</w:t>
            </w:r>
            <w:proofErr w:type="spellEnd"/>
            <w:r w:rsidRPr="00817ECB">
              <w:rPr>
                <w:rFonts w:ascii="GHEA Mariam" w:hAnsi="GHEA Mariam"/>
                <w:szCs w:val="24"/>
              </w:rPr>
              <w:t>,</w:t>
            </w:r>
            <w:r w:rsidRPr="00817ECB">
              <w:rPr>
                <w:rFonts w:ascii="GHEA Mariam" w:hAnsi="GHEA Mariam"/>
                <w:b/>
                <w:szCs w:val="24"/>
              </w:rPr>
              <w:t xml:space="preserve"> </w:t>
            </w:r>
            <w:r w:rsidRPr="00817ECB">
              <w:rPr>
                <w:rFonts w:ascii="GHEA Mariam" w:hAnsi="GHEA Mariam"/>
                <w:szCs w:val="24"/>
              </w:rPr>
              <w:t>և</w:t>
            </w:r>
          </w:p>
          <w:p w14:paraId="123844DE" w14:textId="77777777" w:rsidR="007C4788" w:rsidRPr="00817ECB" w:rsidRDefault="007C4788" w:rsidP="00817ECB">
            <w:pPr>
              <w:pStyle w:val="P3Header1-Clauses"/>
              <w:numPr>
                <w:ilvl w:val="0"/>
                <w:numId w:val="0"/>
              </w:numPr>
              <w:spacing w:before="0" w:after="200"/>
              <w:ind w:left="864" w:hanging="360"/>
              <w:jc w:val="both"/>
              <w:rPr>
                <w:rFonts w:ascii="GHEA Mariam" w:hAnsi="GHEA Mariam"/>
                <w:szCs w:val="24"/>
                <w:lang w:val="es-ES_tradnl"/>
              </w:rPr>
            </w:pPr>
            <w:r w:rsidRPr="00817ECB">
              <w:rPr>
                <w:rFonts w:ascii="GHEA Mariam" w:hAnsi="GHEA Mariam"/>
                <w:szCs w:val="24"/>
                <w:lang w:val="es-ES_tradnl"/>
              </w:rPr>
              <w:t>(</w:t>
            </w:r>
            <w:r w:rsidRPr="00817ECB">
              <w:rPr>
                <w:rFonts w:ascii="GHEA Mariam" w:hAnsi="GHEA Mariam"/>
                <w:szCs w:val="24"/>
              </w:rPr>
              <w:t>ա</w:t>
            </w:r>
            <w:r w:rsidRPr="00817ECB">
              <w:rPr>
                <w:rFonts w:ascii="GHEA Mariam" w:hAnsi="GHEA Mariam"/>
                <w:szCs w:val="24"/>
                <w:lang w:val="es-ES_tradnl"/>
              </w:rPr>
              <w:t xml:space="preserve">) </w:t>
            </w:r>
            <w:proofErr w:type="spellStart"/>
            <w:r w:rsidRPr="00817ECB">
              <w:rPr>
                <w:rFonts w:ascii="GHEA Mariam" w:hAnsi="GHEA Mariam"/>
                <w:szCs w:val="24"/>
                <w:lang w:val="es-ES_tradnl"/>
              </w:rPr>
              <w:t>եթե</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Հայտատուն</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հետ</w:t>
            </w:r>
            <w:proofErr w:type="spellEnd"/>
            <w:r w:rsidRPr="00817ECB">
              <w:rPr>
                <w:rFonts w:ascii="GHEA Mariam" w:hAnsi="GHEA Mariam"/>
                <w:szCs w:val="24"/>
                <w:lang w:val="es-ES_tradnl"/>
              </w:rPr>
              <w:t xml:space="preserve"> է </w:t>
            </w:r>
            <w:proofErr w:type="spellStart"/>
            <w:r w:rsidRPr="00817ECB">
              <w:rPr>
                <w:rFonts w:ascii="GHEA Mariam" w:hAnsi="GHEA Mariam"/>
                <w:szCs w:val="24"/>
                <w:lang w:val="es-ES_tradnl"/>
              </w:rPr>
              <w:t>վերցնում</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իր</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առաջարկը</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Հայտի</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Ձևի</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նամակում</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Հայտատուի</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կողմից</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դրա</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ուժի</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մեջ</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լինելու</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ժամկետի</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ընթացքում</w:t>
            </w:r>
            <w:proofErr w:type="spellEnd"/>
            <w:r w:rsidRPr="00817ECB">
              <w:rPr>
                <w:rFonts w:ascii="GHEA Mariam" w:hAnsi="GHEA Mariam"/>
                <w:szCs w:val="24"/>
                <w:lang w:val="es-ES_tradnl"/>
              </w:rPr>
              <w:t xml:space="preserve">, </w:t>
            </w:r>
            <w:proofErr w:type="spellStart"/>
            <w:r w:rsidRPr="00817ECB">
              <w:rPr>
                <w:rFonts w:ascii="GHEA Mariam" w:hAnsi="GHEA Mariam"/>
                <w:szCs w:val="24"/>
                <w:lang w:val="es-ES_tradnl"/>
              </w:rPr>
              <w:t>կամ</w:t>
            </w:r>
            <w:proofErr w:type="spellEnd"/>
            <w:r w:rsidRPr="00817ECB">
              <w:rPr>
                <w:rFonts w:ascii="GHEA Mariam" w:hAnsi="GHEA Mariam"/>
                <w:szCs w:val="24"/>
                <w:lang w:val="es-ES_tradnl"/>
              </w:rPr>
              <w:t xml:space="preserve"> </w:t>
            </w:r>
          </w:p>
          <w:p w14:paraId="13B6C4B4" w14:textId="2842D8A6" w:rsidR="007C4788" w:rsidRPr="00817ECB" w:rsidRDefault="00A43076" w:rsidP="00817ECB">
            <w:pPr>
              <w:pStyle w:val="P3Header1-Clauses"/>
              <w:numPr>
                <w:ilvl w:val="0"/>
                <w:numId w:val="0"/>
              </w:numPr>
              <w:spacing w:before="0" w:after="200"/>
              <w:ind w:left="864" w:hanging="360"/>
              <w:jc w:val="both"/>
              <w:rPr>
                <w:rFonts w:ascii="GHEA Mariam" w:hAnsi="GHEA Mariam"/>
                <w:szCs w:val="24"/>
                <w:lang w:val="es-ES_tradnl"/>
              </w:rPr>
            </w:pPr>
            <w:r w:rsidRPr="00817ECB">
              <w:rPr>
                <w:rFonts w:ascii="GHEA Mariam" w:hAnsi="GHEA Mariam"/>
                <w:szCs w:val="24"/>
                <w:lang w:val="hy-AM"/>
              </w:rPr>
              <w:t xml:space="preserve">(բ) </w:t>
            </w:r>
            <w:proofErr w:type="spellStart"/>
            <w:r w:rsidR="007C4788" w:rsidRPr="00817ECB">
              <w:rPr>
                <w:rFonts w:ascii="GHEA Mariam" w:hAnsi="GHEA Mariam"/>
                <w:szCs w:val="24"/>
                <w:lang w:val="es-ES_tradnl"/>
              </w:rPr>
              <w:t>եթե</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հաղթող</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Հայտատուն</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չստորագրի</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Պայմանագիրը</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համաձայն</w:t>
            </w:r>
            <w:proofErr w:type="spellEnd"/>
            <w:r w:rsidR="007C4788" w:rsidRPr="00817ECB">
              <w:rPr>
                <w:rFonts w:ascii="GHEA Mariam" w:hAnsi="GHEA Mariam"/>
                <w:szCs w:val="24"/>
                <w:lang w:val="es-ES_tradnl"/>
              </w:rPr>
              <w:t xml:space="preserve"> ՏՄՄ 39-ի, </w:t>
            </w:r>
            <w:proofErr w:type="spellStart"/>
            <w:r w:rsidR="007C4788" w:rsidRPr="00817ECB">
              <w:rPr>
                <w:rFonts w:ascii="GHEA Mariam" w:hAnsi="GHEA Mariam"/>
                <w:szCs w:val="24"/>
                <w:lang w:val="es-ES_tradnl"/>
              </w:rPr>
              <w:t>կամ</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չնեչկայացնմի</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Պայմանագրի</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Կատարման</w:t>
            </w:r>
            <w:proofErr w:type="spellEnd"/>
            <w:r w:rsidR="007C4788" w:rsidRPr="00817ECB">
              <w:rPr>
                <w:rFonts w:ascii="GHEA Mariam" w:hAnsi="GHEA Mariam"/>
                <w:szCs w:val="24"/>
                <w:lang w:val="es-ES_tradnl"/>
              </w:rPr>
              <w:t xml:space="preserve"> </w:t>
            </w:r>
            <w:proofErr w:type="spellStart"/>
            <w:r w:rsidR="007C4788" w:rsidRPr="00817ECB">
              <w:rPr>
                <w:rFonts w:ascii="GHEA Mariam" w:hAnsi="GHEA Mariam"/>
                <w:szCs w:val="24"/>
                <w:lang w:val="es-ES_tradnl"/>
              </w:rPr>
              <w:t>Երաշխիքը</w:t>
            </w:r>
            <w:proofErr w:type="spellEnd"/>
            <w:r w:rsidR="007C4788" w:rsidRPr="00817ECB">
              <w:rPr>
                <w:rFonts w:ascii="GHEA Mariam" w:hAnsi="GHEA Mariam"/>
                <w:szCs w:val="24"/>
                <w:lang w:val="es-ES_tradnl"/>
              </w:rPr>
              <w:t>՝ ՏՄՄ 40-ի,</w:t>
            </w:r>
          </w:p>
          <w:p w14:paraId="65A4EEE0" w14:textId="481F1215" w:rsidR="00F67E3F" w:rsidRPr="00817ECB" w:rsidRDefault="00F67E3F" w:rsidP="00FB4E23">
            <w:pPr>
              <w:pStyle w:val="StyleHeader1-ClausesAfter0pt"/>
              <w:tabs>
                <w:tab w:val="left" w:pos="720"/>
              </w:tabs>
              <w:ind w:left="576" w:hanging="576"/>
              <w:rPr>
                <w:rFonts w:ascii="GHEA Mariam" w:hAnsi="GHEA Mariam"/>
                <w:szCs w:val="24"/>
              </w:rPr>
            </w:pPr>
            <w:r w:rsidRPr="00817ECB">
              <w:rPr>
                <w:rFonts w:ascii="GHEA Mariam" w:hAnsi="GHEA Mariam"/>
                <w:szCs w:val="24"/>
              </w:rPr>
              <w:tab/>
            </w:r>
            <w:proofErr w:type="spellStart"/>
            <w:r w:rsidR="00451AB1" w:rsidRPr="00817ECB">
              <w:rPr>
                <w:rFonts w:ascii="GHEA Mariam" w:hAnsi="GHEA Mariam"/>
                <w:szCs w:val="24"/>
              </w:rPr>
              <w:t>ապա</w:t>
            </w:r>
            <w:proofErr w:type="spellEnd"/>
            <w:r w:rsidR="00451AB1" w:rsidRPr="00817ECB">
              <w:rPr>
                <w:rFonts w:ascii="GHEA Mariam" w:hAnsi="GHEA Mariam"/>
                <w:szCs w:val="24"/>
              </w:rPr>
              <w:t xml:space="preserve"> </w:t>
            </w:r>
            <w:r w:rsidR="00451AB1" w:rsidRPr="00817ECB">
              <w:rPr>
                <w:rFonts w:ascii="GHEA Mariam" w:hAnsi="GHEA Mariam"/>
                <w:b/>
                <w:szCs w:val="24"/>
              </w:rPr>
              <w:t>ՄՏԱ-</w:t>
            </w:r>
            <w:proofErr w:type="spellStart"/>
            <w:r w:rsidR="00451AB1" w:rsidRPr="00817ECB">
              <w:rPr>
                <w:rFonts w:ascii="GHEA Mariam" w:hAnsi="GHEA Mariam"/>
                <w:b/>
                <w:szCs w:val="24"/>
              </w:rPr>
              <w:t>ում</w:t>
            </w:r>
            <w:proofErr w:type="spellEnd"/>
            <w:r w:rsidR="00451AB1" w:rsidRPr="00817ECB">
              <w:rPr>
                <w:rFonts w:ascii="GHEA Mariam" w:hAnsi="GHEA Mariam"/>
                <w:b/>
                <w:szCs w:val="24"/>
              </w:rPr>
              <w:t xml:space="preserve"> </w:t>
            </w:r>
            <w:proofErr w:type="spellStart"/>
            <w:r w:rsidR="00451AB1" w:rsidRPr="00817ECB">
              <w:rPr>
                <w:rFonts w:ascii="GHEA Mariam" w:hAnsi="GHEA Mariam"/>
                <w:b/>
                <w:szCs w:val="24"/>
              </w:rPr>
              <w:t>սահմանված</w:t>
            </w:r>
            <w:proofErr w:type="spellEnd"/>
            <w:r w:rsidR="00451AB1" w:rsidRPr="00817ECB">
              <w:rPr>
                <w:rFonts w:ascii="GHEA Mariam" w:hAnsi="GHEA Mariam"/>
                <w:b/>
                <w:szCs w:val="24"/>
              </w:rPr>
              <w:t xml:space="preserve"> </w:t>
            </w:r>
            <w:proofErr w:type="spellStart"/>
            <w:r w:rsidR="00451AB1" w:rsidRPr="00817ECB">
              <w:rPr>
                <w:rFonts w:ascii="GHEA Mariam" w:hAnsi="GHEA Mariam"/>
                <w:b/>
                <w:szCs w:val="24"/>
              </w:rPr>
              <w:t>լինելու</w:t>
            </w:r>
            <w:proofErr w:type="spellEnd"/>
            <w:r w:rsidR="00451AB1" w:rsidRPr="00817ECB">
              <w:rPr>
                <w:rFonts w:ascii="GHEA Mariam" w:hAnsi="GHEA Mariam"/>
                <w:b/>
                <w:szCs w:val="24"/>
              </w:rPr>
              <w:t xml:space="preserve"> </w:t>
            </w:r>
            <w:proofErr w:type="spellStart"/>
            <w:r w:rsidR="00451AB1" w:rsidRPr="00817ECB">
              <w:rPr>
                <w:rFonts w:ascii="GHEA Mariam" w:hAnsi="GHEA Mariam"/>
                <w:b/>
                <w:szCs w:val="24"/>
              </w:rPr>
              <w:t>դեպքում</w:t>
            </w:r>
            <w:proofErr w:type="spellEnd"/>
            <w:r w:rsidR="00451AB1" w:rsidRPr="00817ECB">
              <w:rPr>
                <w:rFonts w:ascii="GHEA Mariam" w:hAnsi="GHEA Mariam"/>
                <w:b/>
                <w:szCs w:val="24"/>
              </w:rPr>
              <w:t>՝</w:t>
            </w:r>
            <w:r w:rsidR="00451AB1" w:rsidRPr="00817ECB">
              <w:rPr>
                <w:rFonts w:ascii="GHEA Mariam" w:hAnsi="GHEA Mariam"/>
                <w:szCs w:val="24"/>
              </w:rPr>
              <w:t xml:space="preserve"> </w:t>
            </w:r>
            <w:proofErr w:type="spellStart"/>
            <w:r w:rsidR="00B675C1" w:rsidRPr="002A5C0A">
              <w:rPr>
                <w:rFonts w:ascii="GHEA Mariam" w:hAnsi="GHEA Mariam"/>
                <w:szCs w:val="24"/>
              </w:rPr>
              <w:t>Վարկառու</w:t>
            </w:r>
            <w:r w:rsidR="00451AB1" w:rsidRPr="00817ECB">
              <w:rPr>
                <w:rFonts w:ascii="GHEA Mariam" w:hAnsi="GHEA Mariam"/>
                <w:szCs w:val="24"/>
              </w:rPr>
              <w:t>ն</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կարող</w:t>
            </w:r>
            <w:proofErr w:type="spellEnd"/>
            <w:r w:rsidR="00451AB1" w:rsidRPr="00817ECB">
              <w:rPr>
                <w:rFonts w:ascii="GHEA Mariam" w:hAnsi="GHEA Mariam"/>
                <w:szCs w:val="24"/>
              </w:rPr>
              <w:t xml:space="preserve"> է, </w:t>
            </w:r>
            <w:proofErr w:type="spellStart"/>
            <w:r w:rsidR="00451AB1" w:rsidRPr="00817ECB">
              <w:rPr>
                <w:rFonts w:ascii="GHEA Mariam" w:hAnsi="GHEA Mariam"/>
                <w:szCs w:val="24"/>
              </w:rPr>
              <w:t>հայտարարել</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որ</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Հայտատուն</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որակազրկված</w:t>
            </w:r>
            <w:proofErr w:type="spellEnd"/>
            <w:r w:rsidR="00451AB1" w:rsidRPr="00817ECB">
              <w:rPr>
                <w:rFonts w:ascii="GHEA Mariam" w:hAnsi="GHEA Mariam"/>
                <w:szCs w:val="24"/>
              </w:rPr>
              <w:t xml:space="preserve"> է և </w:t>
            </w:r>
            <w:proofErr w:type="spellStart"/>
            <w:r w:rsidR="00451AB1" w:rsidRPr="00817ECB">
              <w:rPr>
                <w:rFonts w:ascii="GHEA Mariam" w:hAnsi="GHEA Mariam"/>
                <w:szCs w:val="24"/>
              </w:rPr>
              <w:t>Գործատուն</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չի</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կարող</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նրան</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Պայմանագիր</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շնորհել</w:t>
            </w:r>
            <w:proofErr w:type="spellEnd"/>
            <w:r w:rsidR="00451AB1" w:rsidRPr="00817ECB">
              <w:rPr>
                <w:rFonts w:ascii="GHEA Mariam" w:hAnsi="GHEA Mariam"/>
                <w:szCs w:val="24"/>
              </w:rPr>
              <w:t xml:space="preserve"> ՄՏԱ-</w:t>
            </w:r>
            <w:proofErr w:type="spellStart"/>
            <w:r w:rsidR="00451AB1" w:rsidRPr="00817ECB">
              <w:rPr>
                <w:rFonts w:ascii="GHEA Mariam" w:hAnsi="GHEA Mariam"/>
                <w:szCs w:val="24"/>
              </w:rPr>
              <w:t>ում</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նշված</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ժամանակահատվածի</w:t>
            </w:r>
            <w:proofErr w:type="spellEnd"/>
            <w:r w:rsidR="00451AB1" w:rsidRPr="00817ECB">
              <w:rPr>
                <w:rFonts w:ascii="GHEA Mariam" w:hAnsi="GHEA Mariam"/>
                <w:szCs w:val="24"/>
              </w:rPr>
              <w:t xml:space="preserve"> </w:t>
            </w:r>
            <w:proofErr w:type="spellStart"/>
            <w:r w:rsidR="00451AB1" w:rsidRPr="00817ECB">
              <w:rPr>
                <w:rFonts w:ascii="GHEA Mariam" w:hAnsi="GHEA Mariam"/>
                <w:szCs w:val="24"/>
              </w:rPr>
              <w:t>ընթացքում</w:t>
            </w:r>
            <w:proofErr w:type="spellEnd"/>
            <w:r w:rsidR="00451AB1" w:rsidRPr="00817ECB">
              <w:rPr>
                <w:rFonts w:ascii="GHEA Mariam" w:hAnsi="GHEA Mariam"/>
                <w:szCs w:val="24"/>
              </w:rPr>
              <w:t>:</w:t>
            </w:r>
            <w:r w:rsidR="00E72348" w:rsidRPr="00817ECB">
              <w:rPr>
                <w:rFonts w:ascii="GHEA Mariam" w:hAnsi="GHEA Mariam"/>
                <w:szCs w:val="24"/>
              </w:rPr>
              <w:t xml:space="preserve"> </w:t>
            </w:r>
            <w:proofErr w:type="spellStart"/>
            <w:r w:rsidR="00B675C1" w:rsidRPr="002A5C0A">
              <w:rPr>
                <w:rFonts w:ascii="GHEA Mariam" w:hAnsi="GHEA Mariam"/>
                <w:szCs w:val="24"/>
              </w:rPr>
              <w:t>Վարկառ</w:t>
            </w:r>
            <w:r w:rsidR="00E72348" w:rsidRPr="00817ECB">
              <w:rPr>
                <w:rFonts w:ascii="GHEA Mariam" w:hAnsi="GHEA Mariam"/>
                <w:szCs w:val="24"/>
              </w:rPr>
              <w:t>ուն</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անհապաղ</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հրապարակում</w:t>
            </w:r>
            <w:proofErr w:type="spellEnd"/>
            <w:r w:rsidR="00E72348" w:rsidRPr="00817ECB">
              <w:rPr>
                <w:rFonts w:ascii="GHEA Mariam" w:hAnsi="GHEA Mariam"/>
                <w:szCs w:val="24"/>
              </w:rPr>
              <w:t xml:space="preserve"> է </w:t>
            </w:r>
            <w:proofErr w:type="spellStart"/>
            <w:r w:rsidR="00E72348" w:rsidRPr="00817ECB">
              <w:rPr>
                <w:rFonts w:ascii="GHEA Mariam" w:hAnsi="GHEA Mariam"/>
                <w:szCs w:val="24"/>
              </w:rPr>
              <w:t>նման</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Հայտատուի</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անունը</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մրցութային</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գործընթացի</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նույնականացման</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համարի</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համապատասխան</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հղումները</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պայմանագրի</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խորագիրը</w:t>
            </w:r>
            <w:proofErr w:type="spellEnd"/>
            <w:r w:rsidR="00E72348" w:rsidRPr="00817ECB">
              <w:rPr>
                <w:rFonts w:ascii="GHEA Mariam" w:hAnsi="GHEA Mariam"/>
                <w:szCs w:val="24"/>
              </w:rPr>
              <w:t xml:space="preserve"> և </w:t>
            </w:r>
            <w:proofErr w:type="spellStart"/>
            <w:r w:rsidR="00E72348" w:rsidRPr="00817ECB">
              <w:rPr>
                <w:rFonts w:ascii="GHEA Mariam" w:hAnsi="GHEA Mariam"/>
                <w:szCs w:val="24"/>
              </w:rPr>
              <w:t>այդ</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Հայտատուի</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անընդունելի</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ճանաչվելու</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պատճառը</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էլ</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Գնում</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համակարգում</w:t>
            </w:r>
            <w:proofErr w:type="spellEnd"/>
            <w:r w:rsidR="00E72348" w:rsidRPr="00817ECB">
              <w:rPr>
                <w:rFonts w:ascii="GHEA Mariam" w:hAnsi="GHEA Mariam"/>
                <w:szCs w:val="24"/>
              </w:rPr>
              <w:t xml:space="preserve"> և/</w:t>
            </w:r>
            <w:proofErr w:type="spellStart"/>
            <w:r w:rsidR="00E72348" w:rsidRPr="00817ECB">
              <w:rPr>
                <w:rFonts w:ascii="GHEA Mariam" w:hAnsi="GHEA Mariam"/>
                <w:szCs w:val="24"/>
              </w:rPr>
              <w:t>կամ</w:t>
            </w:r>
            <w:proofErr w:type="spellEnd"/>
            <w:r w:rsidR="00E72348" w:rsidRPr="00817ECB">
              <w:rPr>
                <w:rFonts w:ascii="GHEA Mariam" w:hAnsi="GHEA Mariam"/>
                <w:szCs w:val="24"/>
              </w:rPr>
              <w:t xml:space="preserve"> ՏՄՄ 7.1 </w:t>
            </w:r>
            <w:proofErr w:type="spellStart"/>
            <w:r w:rsidR="00E72348" w:rsidRPr="00817ECB">
              <w:rPr>
                <w:rFonts w:ascii="GHEA Mariam" w:hAnsi="GHEA Mariam"/>
                <w:szCs w:val="24"/>
              </w:rPr>
              <w:t>կետում</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նշված</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ինտերնետային</w:t>
            </w:r>
            <w:proofErr w:type="spellEnd"/>
            <w:r w:rsidR="00E72348" w:rsidRPr="00817ECB">
              <w:rPr>
                <w:rFonts w:ascii="GHEA Mariam" w:hAnsi="GHEA Mariam"/>
                <w:szCs w:val="24"/>
              </w:rPr>
              <w:t xml:space="preserve"> </w:t>
            </w:r>
            <w:proofErr w:type="spellStart"/>
            <w:r w:rsidR="00E72348" w:rsidRPr="00817ECB">
              <w:rPr>
                <w:rFonts w:ascii="GHEA Mariam" w:hAnsi="GHEA Mariam"/>
                <w:szCs w:val="24"/>
              </w:rPr>
              <w:t>էջում</w:t>
            </w:r>
            <w:proofErr w:type="spellEnd"/>
            <w:r w:rsidR="00E72348" w:rsidRPr="00817ECB">
              <w:rPr>
                <w:rFonts w:ascii="GHEA Mariam" w:hAnsi="GHEA Mariam"/>
                <w:szCs w:val="24"/>
              </w:rPr>
              <w:t>:</w:t>
            </w:r>
          </w:p>
        </w:tc>
      </w:tr>
      <w:tr w:rsidR="00F67E3F" w:rsidRPr="002A5C0A" w14:paraId="53815C3C" w14:textId="77777777" w:rsidTr="00817ECB">
        <w:trPr>
          <w:gridAfter w:val="1"/>
          <w:wAfter w:w="270" w:type="dxa"/>
        </w:trPr>
        <w:tc>
          <w:tcPr>
            <w:tcW w:w="2520" w:type="dxa"/>
            <w:tcBorders>
              <w:bottom w:val="nil"/>
            </w:tcBorders>
          </w:tcPr>
          <w:p w14:paraId="075E5ABC" w14:textId="77777777" w:rsidR="00D91879" w:rsidRPr="00817ECB" w:rsidRDefault="00F67E3F" w:rsidP="00D91879">
            <w:pPr>
              <w:spacing w:after="200"/>
              <w:rPr>
                <w:rFonts w:ascii="GHEA Mariam" w:hAnsi="GHEA Mariam"/>
                <w:b/>
                <w:szCs w:val="24"/>
              </w:rPr>
            </w:pPr>
            <w:bookmarkStart w:id="150" w:name="_Toc438438843"/>
            <w:bookmarkStart w:id="151" w:name="_Toc438532612"/>
            <w:bookmarkStart w:id="152" w:name="_Toc438733987"/>
            <w:bookmarkStart w:id="153" w:name="_Toc438907026"/>
            <w:bookmarkStart w:id="154" w:name="_Toc438907225"/>
            <w:r w:rsidRPr="00817ECB">
              <w:rPr>
                <w:rFonts w:ascii="GHEA Mariam" w:hAnsi="GHEA Mariam"/>
                <w:szCs w:val="24"/>
              </w:rPr>
              <w:lastRenderedPageBreak/>
              <w:t>20.</w:t>
            </w:r>
            <w:r w:rsidRPr="00817ECB">
              <w:rPr>
                <w:rFonts w:ascii="GHEA Mariam" w:hAnsi="GHEA Mariam"/>
                <w:szCs w:val="24"/>
              </w:rPr>
              <w:tab/>
            </w:r>
            <w:bookmarkStart w:id="155" w:name="_Toc381360095"/>
            <w:proofErr w:type="spellStart"/>
            <w:r w:rsidR="00D91879" w:rsidRPr="00817ECB">
              <w:rPr>
                <w:rFonts w:ascii="GHEA Mariam" w:hAnsi="GHEA Mariam"/>
                <w:b/>
                <w:szCs w:val="24"/>
              </w:rPr>
              <w:t>Հայտի</w:t>
            </w:r>
            <w:proofErr w:type="spellEnd"/>
            <w:r w:rsidR="00D91879" w:rsidRPr="00817ECB">
              <w:rPr>
                <w:rFonts w:ascii="GHEA Mariam" w:hAnsi="GHEA Mariam"/>
                <w:b/>
                <w:szCs w:val="24"/>
              </w:rPr>
              <w:t xml:space="preserve"> </w:t>
            </w:r>
            <w:proofErr w:type="spellStart"/>
            <w:r w:rsidR="00D91879" w:rsidRPr="00817ECB">
              <w:rPr>
                <w:rFonts w:ascii="GHEA Mariam" w:hAnsi="GHEA Mariam"/>
                <w:b/>
                <w:szCs w:val="24"/>
              </w:rPr>
              <w:t>ձև</w:t>
            </w:r>
            <w:proofErr w:type="spellEnd"/>
            <w:r w:rsidR="00D91879" w:rsidRPr="00817ECB">
              <w:rPr>
                <w:rFonts w:ascii="GHEA Mariam" w:hAnsi="GHEA Mariam"/>
                <w:b/>
                <w:szCs w:val="24"/>
              </w:rPr>
              <w:t xml:space="preserve"> և </w:t>
            </w:r>
            <w:proofErr w:type="spellStart"/>
            <w:r w:rsidR="00D91879" w:rsidRPr="00817ECB">
              <w:rPr>
                <w:rFonts w:ascii="GHEA Mariam" w:hAnsi="GHEA Mariam"/>
                <w:b/>
                <w:szCs w:val="24"/>
              </w:rPr>
              <w:t>ստորագրում</w:t>
            </w:r>
            <w:bookmarkEnd w:id="155"/>
            <w:proofErr w:type="spellEnd"/>
          </w:p>
          <w:bookmarkEnd w:id="150"/>
          <w:bookmarkEnd w:id="151"/>
          <w:bookmarkEnd w:id="152"/>
          <w:bookmarkEnd w:id="153"/>
          <w:bookmarkEnd w:id="154"/>
          <w:p w14:paraId="49CBA5DA" w14:textId="77777777" w:rsidR="00F67E3F" w:rsidRPr="00817ECB" w:rsidRDefault="00F67E3F">
            <w:pPr>
              <w:pStyle w:val="Sec1-Clauses"/>
              <w:spacing w:before="0" w:after="200"/>
              <w:rPr>
                <w:rFonts w:ascii="GHEA Mariam" w:hAnsi="GHEA Mariam"/>
                <w:szCs w:val="24"/>
              </w:rPr>
            </w:pPr>
          </w:p>
          <w:p w14:paraId="24A687F2" w14:textId="77777777" w:rsidR="00F67E3F" w:rsidRPr="00817ECB" w:rsidRDefault="00F67E3F">
            <w:pPr>
              <w:pStyle w:val="Sec1-Clauses"/>
              <w:tabs>
                <w:tab w:val="clear" w:pos="360"/>
              </w:tabs>
              <w:spacing w:before="0" w:after="200"/>
              <w:ind w:left="0" w:firstLine="0"/>
              <w:rPr>
                <w:rFonts w:ascii="GHEA Mariam" w:hAnsi="GHEA Mariam"/>
                <w:szCs w:val="24"/>
              </w:rPr>
            </w:pPr>
          </w:p>
        </w:tc>
        <w:tc>
          <w:tcPr>
            <w:tcW w:w="7110" w:type="dxa"/>
          </w:tcPr>
          <w:p w14:paraId="23BA0A09" w14:textId="77777777" w:rsidR="00F67E3F" w:rsidRPr="00817ECB" w:rsidRDefault="00E72348" w:rsidP="00A4011F">
            <w:pPr>
              <w:pStyle w:val="Sub-ClauseText"/>
              <w:numPr>
                <w:ilvl w:val="1"/>
                <w:numId w:val="24"/>
              </w:numPr>
              <w:spacing w:before="0" w:after="180"/>
              <w:ind w:left="605" w:hanging="605"/>
              <w:rPr>
                <w:rFonts w:ascii="GHEA Mariam" w:hAnsi="GHEA Mariam"/>
                <w:spacing w:val="0"/>
                <w:szCs w:val="24"/>
              </w:rPr>
            </w:pP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տպված</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գրված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չջնջվող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թանաքով</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ստորագրված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անունից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լիազորություն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ունեցող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անձի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Այդ</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լիազորությունը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բաղկացած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լինի</w:t>
            </w:r>
            <w:proofErr w:type="spellEnd"/>
            <w:r w:rsidRPr="00817ECB">
              <w:rPr>
                <w:rFonts w:ascii="GHEA Mariam" w:hAnsi="GHEA Mariam"/>
                <w:spacing w:val="0"/>
                <w:szCs w:val="24"/>
              </w:rPr>
              <w:t xml:space="preserve"> </w:t>
            </w:r>
            <w:r w:rsidRPr="00817ECB">
              <w:rPr>
                <w:rFonts w:ascii="GHEA Mariam" w:hAnsi="GHEA Mariam"/>
                <w:b/>
                <w:spacing w:val="0"/>
                <w:szCs w:val="24"/>
              </w:rPr>
              <w:t>ՄՏԱ-</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հաստատումից</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Լիազորոթյունը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յուրաքանչյուր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անձի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անունը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պաշտոնը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տպել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ստորագրութան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տակ</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էջերը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որտեղ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մուտքեր</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փոփոխություններ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ստորագրել</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նշել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ստորագրողի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անվան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սկզբնատառերը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Էլեկտրոնային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ստորագրությունն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ընդունելի</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Ստորագրված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սկանավորված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տարբերակը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ներկայացնել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lastRenderedPageBreak/>
              <w:t>համակարգի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միջոցով</w:t>
            </w:r>
            <w:proofErr w:type="spellEnd"/>
            <w:r w:rsidRPr="00817ECB">
              <w:rPr>
                <w:rFonts w:ascii="GHEA Mariam" w:hAnsi="GHEA Mariam"/>
                <w:spacing w:val="0"/>
                <w:szCs w:val="24"/>
              </w:rPr>
              <w:t>:</w:t>
            </w:r>
          </w:p>
          <w:p w14:paraId="331FBACF" w14:textId="53FF30A0" w:rsidR="00114D69" w:rsidRPr="00817ECB" w:rsidRDefault="00114D69" w:rsidP="00A4011F">
            <w:pPr>
              <w:pStyle w:val="Sub-ClauseText"/>
              <w:numPr>
                <w:ilvl w:val="1"/>
                <w:numId w:val="24"/>
              </w:numPr>
              <w:spacing w:before="0" w:after="180"/>
              <w:ind w:left="605" w:hanging="605"/>
              <w:rPr>
                <w:rFonts w:ascii="GHEA Mariam" w:hAnsi="GHEA Mariam"/>
                <w:spacing w:val="0"/>
                <w:szCs w:val="24"/>
              </w:rPr>
            </w:pP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Հայտատուն</w:t>
            </w:r>
            <w:proofErr w:type="spellEnd"/>
            <w:r w:rsidRPr="00817ECB">
              <w:rPr>
                <w:rFonts w:ascii="GHEA Mariam" w:hAnsi="GHEA Mariam"/>
                <w:szCs w:val="24"/>
              </w:rPr>
              <w:t xml:space="preserve"> ՀՁ է, </w:t>
            </w:r>
            <w:proofErr w:type="spellStart"/>
            <w:r w:rsidRPr="00817ECB">
              <w:rPr>
                <w:rFonts w:ascii="GHEA Mariam" w:hAnsi="GHEA Mariam"/>
                <w:szCs w:val="24"/>
              </w:rPr>
              <w:t>Հայտը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ստորագրի</w:t>
            </w:r>
            <w:proofErr w:type="spellEnd"/>
            <w:r w:rsidRPr="00817ECB">
              <w:rPr>
                <w:rFonts w:ascii="GHEA Mariam" w:hAnsi="GHEA Mariam"/>
                <w:szCs w:val="24"/>
              </w:rPr>
              <w:t xml:space="preserve"> ՀՁ-ի </w:t>
            </w:r>
            <w:proofErr w:type="spellStart"/>
            <w:r w:rsidRPr="00817ECB">
              <w:rPr>
                <w:rFonts w:ascii="GHEA Mariam" w:hAnsi="GHEA Mariam"/>
                <w:szCs w:val="24"/>
              </w:rPr>
              <w:t>լիազոր</w:t>
            </w:r>
            <w:proofErr w:type="spellEnd"/>
            <w:r w:rsidRPr="00817ECB">
              <w:rPr>
                <w:rFonts w:ascii="GHEA Mariam" w:hAnsi="GHEA Mariam"/>
                <w:szCs w:val="24"/>
              </w:rPr>
              <w:t xml:space="preserve"> </w:t>
            </w:r>
            <w:proofErr w:type="spellStart"/>
            <w:r w:rsidRPr="00817ECB">
              <w:rPr>
                <w:rFonts w:ascii="GHEA Mariam" w:hAnsi="GHEA Mariam"/>
                <w:szCs w:val="24"/>
              </w:rPr>
              <w:t>ներկայացուցիչը</w:t>
            </w:r>
            <w:proofErr w:type="spellEnd"/>
            <w:r w:rsidRPr="00817ECB">
              <w:rPr>
                <w:rFonts w:ascii="GHEA Mariam" w:hAnsi="GHEA Mariam"/>
                <w:szCs w:val="24"/>
              </w:rPr>
              <w:t xml:space="preserve"> ՀՁ-ի </w:t>
            </w:r>
            <w:proofErr w:type="spellStart"/>
            <w:r w:rsidRPr="00817ECB">
              <w:rPr>
                <w:rFonts w:ascii="GHEA Mariam" w:hAnsi="GHEA Mariam"/>
                <w:szCs w:val="24"/>
              </w:rPr>
              <w:t>անունից</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և </w:t>
            </w:r>
            <w:proofErr w:type="spellStart"/>
            <w:r w:rsidRPr="00817ECB">
              <w:rPr>
                <w:rFonts w:ascii="GHEA Mariam" w:hAnsi="GHEA Mariam"/>
                <w:szCs w:val="24"/>
              </w:rPr>
              <w:t>պարտադիր</w:t>
            </w:r>
            <w:proofErr w:type="spellEnd"/>
            <w:r w:rsidRPr="00817ECB">
              <w:rPr>
                <w:rFonts w:ascii="GHEA Mariam" w:hAnsi="GHEA Mariam"/>
                <w:szCs w:val="24"/>
              </w:rPr>
              <w:t xml:space="preserve"> է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անդամների</w:t>
            </w:r>
            <w:proofErr w:type="spellEnd"/>
            <w:r w:rsidRPr="00817ECB">
              <w:rPr>
                <w:rFonts w:ascii="GHEA Mariam" w:hAnsi="GHEA Mariam"/>
                <w:szCs w:val="24"/>
              </w:rPr>
              <w:t xml:space="preserve"> համար </w:t>
            </w:r>
            <w:proofErr w:type="spellStart"/>
            <w:r w:rsidRPr="00817ECB">
              <w:rPr>
                <w:rFonts w:ascii="GHEA Mariam" w:hAnsi="GHEA Mariam"/>
                <w:szCs w:val="24"/>
              </w:rPr>
              <w:t>լիազորագրով</w:t>
            </w:r>
            <w:proofErr w:type="spellEnd"/>
            <w:r w:rsidRPr="00817ECB">
              <w:rPr>
                <w:rFonts w:ascii="GHEA Mariam" w:hAnsi="GHEA Mariam"/>
                <w:szCs w:val="24"/>
              </w:rPr>
              <w:t xml:space="preserve"> </w:t>
            </w:r>
            <w:proofErr w:type="spellStart"/>
            <w:r w:rsidRPr="00817ECB">
              <w:rPr>
                <w:rFonts w:ascii="GHEA Mariam" w:hAnsi="GHEA Mariam"/>
                <w:szCs w:val="24"/>
              </w:rPr>
              <w:t>հիմնավորված</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ստորագրված</w:t>
            </w:r>
            <w:proofErr w:type="spellEnd"/>
            <w:r w:rsidRPr="00817ECB">
              <w:rPr>
                <w:rFonts w:ascii="GHEA Mariam" w:hAnsi="GHEA Mariam"/>
                <w:szCs w:val="24"/>
              </w:rPr>
              <w:t xml:space="preserve"> է </w:t>
            </w:r>
            <w:proofErr w:type="spellStart"/>
            <w:r w:rsidRPr="00817ECB">
              <w:rPr>
                <w:rFonts w:ascii="GHEA Mariam" w:hAnsi="GHEA Mariam"/>
                <w:szCs w:val="24"/>
              </w:rPr>
              <w:t>օրենքով</w:t>
            </w:r>
            <w:proofErr w:type="spellEnd"/>
            <w:r w:rsidRPr="00817ECB">
              <w:rPr>
                <w:rFonts w:ascii="GHEA Mariam" w:hAnsi="GHEA Mariam"/>
                <w:szCs w:val="24"/>
              </w:rPr>
              <w:t xml:space="preserve"> </w:t>
            </w:r>
            <w:proofErr w:type="spellStart"/>
            <w:r w:rsidRPr="00817ECB">
              <w:rPr>
                <w:rFonts w:ascii="GHEA Mariam" w:hAnsi="GHEA Mariam"/>
                <w:szCs w:val="24"/>
              </w:rPr>
              <w:t>լիազորված</w:t>
            </w:r>
            <w:proofErr w:type="spellEnd"/>
            <w:r w:rsidRPr="00817ECB">
              <w:rPr>
                <w:rFonts w:ascii="GHEA Mariam" w:hAnsi="GHEA Mariam"/>
                <w:szCs w:val="24"/>
              </w:rPr>
              <w:t xml:space="preserve"> </w:t>
            </w:r>
            <w:proofErr w:type="spellStart"/>
            <w:r w:rsidRPr="00817ECB">
              <w:rPr>
                <w:rFonts w:ascii="GHEA Mariam" w:hAnsi="GHEA Mariam"/>
                <w:szCs w:val="24"/>
              </w:rPr>
              <w:t>ներկայացուցիչների</w:t>
            </w:r>
            <w:proofErr w:type="spellEnd"/>
            <w:r w:rsidRPr="00817ECB">
              <w:rPr>
                <w:rFonts w:ascii="GHEA Mariam" w:hAnsi="GHEA Mariam"/>
                <w:szCs w:val="24"/>
              </w:rPr>
              <w:t xml:space="preserve"> կողմից: </w:t>
            </w:r>
          </w:p>
          <w:p w14:paraId="634E723C" w14:textId="77777777" w:rsidR="00F67E3F" w:rsidRPr="00817ECB" w:rsidRDefault="00114D69" w:rsidP="00A4011F">
            <w:pPr>
              <w:pStyle w:val="Sub-ClauseText"/>
              <w:numPr>
                <w:ilvl w:val="1"/>
                <w:numId w:val="24"/>
              </w:numPr>
              <w:spacing w:before="0" w:after="180"/>
              <w:ind w:left="605" w:hanging="605"/>
              <w:rPr>
                <w:rFonts w:ascii="GHEA Mariam" w:hAnsi="GHEA Mariam"/>
                <w:spacing w:val="0"/>
                <w:szCs w:val="24"/>
              </w:rPr>
            </w:pPr>
            <w:proofErr w:type="spellStart"/>
            <w:r w:rsidRPr="00817ECB">
              <w:rPr>
                <w:rFonts w:ascii="GHEA Mariam" w:hAnsi="GHEA Mariam"/>
                <w:spacing w:val="0"/>
                <w:szCs w:val="24"/>
              </w:rPr>
              <w:t>Հայտում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լրացումը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ջնջումը</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փոփոխությունը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օրինական</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ստորագրված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անձի</w:t>
            </w:r>
            <w:proofErr w:type="spellEnd"/>
            <w:r w:rsidRPr="00817ECB">
              <w:rPr>
                <w:rFonts w:ascii="GHEA Mariam" w:hAnsi="GHEA Mariam"/>
                <w:spacing w:val="0"/>
                <w:szCs w:val="24"/>
              </w:rPr>
              <w:t xml:space="preserve"> կողմից:</w:t>
            </w:r>
          </w:p>
        </w:tc>
      </w:tr>
      <w:tr w:rsidR="00F67E3F" w:rsidRPr="002A5C0A" w14:paraId="432713C4" w14:textId="77777777" w:rsidTr="00817ECB">
        <w:trPr>
          <w:gridAfter w:val="1"/>
          <w:wAfter w:w="270" w:type="dxa"/>
        </w:trPr>
        <w:tc>
          <w:tcPr>
            <w:tcW w:w="2520" w:type="dxa"/>
          </w:tcPr>
          <w:p w14:paraId="24BC4DFA" w14:textId="77777777" w:rsidR="00F67E3F" w:rsidRPr="00817ECB" w:rsidRDefault="00F67E3F">
            <w:pPr>
              <w:pStyle w:val="Heading1-Clausename"/>
              <w:tabs>
                <w:tab w:val="clear" w:pos="360"/>
              </w:tabs>
              <w:spacing w:before="0" w:after="200"/>
              <w:ind w:left="0" w:firstLine="0"/>
              <w:rPr>
                <w:rFonts w:ascii="GHEA Mariam" w:hAnsi="GHEA Mariam"/>
                <w:szCs w:val="24"/>
              </w:rPr>
            </w:pPr>
          </w:p>
        </w:tc>
        <w:tc>
          <w:tcPr>
            <w:tcW w:w="7110" w:type="dxa"/>
            <w:tcBorders>
              <w:bottom w:val="nil"/>
            </w:tcBorders>
          </w:tcPr>
          <w:p w14:paraId="6708440A" w14:textId="77777777" w:rsidR="00F67E3F" w:rsidRPr="00817ECB" w:rsidRDefault="00114D69" w:rsidP="00114D69">
            <w:pPr>
              <w:pStyle w:val="BodyText2"/>
              <w:spacing w:before="0" w:after="200"/>
              <w:rPr>
                <w:rFonts w:ascii="GHEA Mariam" w:hAnsi="GHEA Mariam"/>
                <w:sz w:val="24"/>
                <w:szCs w:val="24"/>
              </w:rPr>
            </w:pPr>
            <w:bookmarkStart w:id="156" w:name="_Toc482200504"/>
            <w:bookmarkStart w:id="157" w:name="_Toc503779946"/>
            <w:bookmarkStart w:id="158" w:name="_Toc505659526"/>
            <w:r w:rsidRPr="00817ECB">
              <w:rPr>
                <w:rFonts w:ascii="GHEA Mariam" w:hAnsi="GHEA Mariam"/>
                <w:sz w:val="24"/>
                <w:szCs w:val="24"/>
              </w:rPr>
              <w:t>Դ</w:t>
            </w:r>
            <w:r w:rsidR="00F67E3F" w:rsidRPr="00817ECB">
              <w:rPr>
                <w:rFonts w:ascii="GHEA Mariam" w:hAnsi="GHEA Mariam"/>
                <w:sz w:val="24"/>
                <w:szCs w:val="24"/>
              </w:rPr>
              <w:t xml:space="preserve">. </w:t>
            </w:r>
            <w:proofErr w:type="spellStart"/>
            <w:r w:rsidRPr="00817ECB">
              <w:rPr>
                <w:rFonts w:ascii="GHEA Mariam" w:hAnsi="GHEA Mariam"/>
                <w:sz w:val="24"/>
                <w:szCs w:val="24"/>
              </w:rPr>
              <w:t>Հայտերի</w:t>
            </w:r>
            <w:proofErr w:type="spellEnd"/>
            <w:r w:rsidRPr="00817ECB">
              <w:rPr>
                <w:rFonts w:ascii="GHEA Mariam" w:hAnsi="GHEA Mariam"/>
                <w:sz w:val="24"/>
                <w:szCs w:val="24"/>
              </w:rPr>
              <w:t xml:space="preserve"> </w:t>
            </w:r>
            <w:proofErr w:type="spellStart"/>
            <w:r w:rsidRPr="00817ECB">
              <w:rPr>
                <w:rFonts w:ascii="GHEA Mariam" w:hAnsi="GHEA Mariam"/>
                <w:sz w:val="24"/>
                <w:szCs w:val="24"/>
              </w:rPr>
              <w:t>ներկայացում</w:t>
            </w:r>
            <w:proofErr w:type="spellEnd"/>
            <w:r w:rsidRPr="00817ECB">
              <w:rPr>
                <w:rFonts w:ascii="GHEA Mariam" w:hAnsi="GHEA Mariam"/>
                <w:sz w:val="24"/>
                <w:szCs w:val="24"/>
              </w:rPr>
              <w:t xml:space="preserve"> և </w:t>
            </w:r>
            <w:proofErr w:type="spellStart"/>
            <w:r w:rsidRPr="00817ECB">
              <w:rPr>
                <w:rFonts w:ascii="GHEA Mariam" w:hAnsi="GHEA Mariam"/>
                <w:sz w:val="24"/>
                <w:szCs w:val="24"/>
              </w:rPr>
              <w:t>բացում</w:t>
            </w:r>
            <w:bookmarkEnd w:id="156"/>
            <w:bookmarkEnd w:id="157"/>
            <w:proofErr w:type="spellEnd"/>
            <w:r w:rsidRPr="00817ECB">
              <w:rPr>
                <w:rFonts w:ascii="GHEA Mariam" w:hAnsi="GHEA Mariam"/>
                <w:sz w:val="24"/>
                <w:szCs w:val="24"/>
              </w:rPr>
              <w:t xml:space="preserve"> </w:t>
            </w:r>
            <w:bookmarkEnd w:id="158"/>
          </w:p>
        </w:tc>
      </w:tr>
      <w:tr w:rsidR="00E72348" w:rsidRPr="002A5C0A" w14:paraId="043C5800" w14:textId="77777777" w:rsidTr="00817ECB">
        <w:trPr>
          <w:trHeight w:val="360"/>
        </w:trPr>
        <w:tc>
          <w:tcPr>
            <w:tcW w:w="2520" w:type="dxa"/>
          </w:tcPr>
          <w:p w14:paraId="4D2E21C4" w14:textId="77777777" w:rsidR="00E72348" w:rsidRPr="00817ECB" w:rsidRDefault="00E72348" w:rsidP="00130611">
            <w:pPr>
              <w:pStyle w:val="Sec1-Clauses"/>
              <w:spacing w:before="0" w:after="200"/>
              <w:rPr>
                <w:rFonts w:ascii="GHEA Mariam" w:hAnsi="GHEA Mariam"/>
                <w:szCs w:val="24"/>
              </w:rPr>
            </w:pPr>
            <w:bookmarkStart w:id="159" w:name="_Toc438438845"/>
            <w:bookmarkStart w:id="160" w:name="_Toc438532614"/>
            <w:bookmarkStart w:id="161" w:name="_Toc438733989"/>
            <w:bookmarkStart w:id="162" w:name="_Toc438907027"/>
            <w:bookmarkStart w:id="163" w:name="_Toc438907226"/>
            <w:bookmarkStart w:id="164" w:name="_Toc428292899"/>
            <w:bookmarkStart w:id="165" w:name="_Toc482200505"/>
            <w:bookmarkStart w:id="166" w:name="_Toc503779947"/>
            <w:r w:rsidRPr="00817ECB">
              <w:rPr>
                <w:rFonts w:ascii="GHEA Mariam" w:hAnsi="GHEA Mariam"/>
                <w:szCs w:val="24"/>
              </w:rPr>
              <w:t>21.</w:t>
            </w:r>
            <w:r w:rsidRPr="00817ECB">
              <w:rPr>
                <w:rFonts w:ascii="GHEA Mariam" w:hAnsi="GHEA Mariam"/>
                <w:szCs w:val="24"/>
              </w:rPr>
              <w:tab/>
            </w:r>
            <w:bookmarkStart w:id="167" w:name="_Toc381360097"/>
            <w:proofErr w:type="spellStart"/>
            <w:r w:rsidRPr="00817ECB">
              <w:rPr>
                <w:rFonts w:ascii="GHEA Mariam" w:hAnsi="GHEA Mariam"/>
                <w:szCs w:val="24"/>
              </w:rPr>
              <w:t>Հայտերի</w:t>
            </w:r>
            <w:proofErr w:type="spellEnd"/>
            <w:r w:rsidRPr="00817ECB">
              <w:rPr>
                <w:rFonts w:ascii="GHEA Mariam" w:hAnsi="GHEA Mariam"/>
                <w:szCs w:val="24"/>
              </w:rPr>
              <w:t xml:space="preserve"> </w:t>
            </w:r>
            <w:proofErr w:type="spellStart"/>
            <w:r w:rsidRPr="00817ECB">
              <w:rPr>
                <w:rFonts w:ascii="GHEA Mariam" w:hAnsi="GHEA Mariam"/>
                <w:szCs w:val="24"/>
              </w:rPr>
              <w:t>կնքում</w:t>
            </w:r>
            <w:proofErr w:type="spellEnd"/>
            <w:r w:rsidRPr="00817ECB">
              <w:rPr>
                <w:rFonts w:ascii="GHEA Mariam" w:hAnsi="GHEA Mariam"/>
                <w:szCs w:val="24"/>
              </w:rPr>
              <w:t xml:space="preserve"> և </w:t>
            </w:r>
            <w:proofErr w:type="spellStart"/>
            <w:r w:rsidRPr="00817ECB">
              <w:rPr>
                <w:rFonts w:ascii="GHEA Mariam" w:hAnsi="GHEA Mariam"/>
                <w:szCs w:val="24"/>
              </w:rPr>
              <w:t>նշագրում</w:t>
            </w:r>
            <w:bookmarkEnd w:id="159"/>
            <w:bookmarkEnd w:id="160"/>
            <w:bookmarkEnd w:id="161"/>
            <w:bookmarkEnd w:id="162"/>
            <w:bookmarkEnd w:id="163"/>
            <w:bookmarkEnd w:id="164"/>
            <w:bookmarkEnd w:id="165"/>
            <w:bookmarkEnd w:id="166"/>
            <w:bookmarkEnd w:id="167"/>
            <w:proofErr w:type="spellEnd"/>
          </w:p>
        </w:tc>
        <w:tc>
          <w:tcPr>
            <w:tcW w:w="7380" w:type="dxa"/>
            <w:gridSpan w:val="2"/>
            <w:tcBorders>
              <w:bottom w:val="nil"/>
            </w:tcBorders>
          </w:tcPr>
          <w:p w14:paraId="7DD234B1" w14:textId="77777777" w:rsidR="00E72348" w:rsidRPr="00817ECB" w:rsidRDefault="00E72348" w:rsidP="00E918AD">
            <w:pPr>
              <w:pStyle w:val="Sub-ClauseText"/>
              <w:numPr>
                <w:ilvl w:val="1"/>
                <w:numId w:val="25"/>
              </w:numPr>
              <w:spacing w:before="0" w:after="180"/>
              <w:rPr>
                <w:rFonts w:ascii="GHEA Mariam" w:hAnsi="GHEA Mariam"/>
                <w:spacing w:val="0"/>
                <w:szCs w:val="24"/>
              </w:rPr>
            </w:pP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կիրառվում</w:t>
            </w:r>
            <w:proofErr w:type="spellEnd"/>
            <w:r w:rsidRPr="00817ECB">
              <w:rPr>
                <w:rFonts w:ascii="GHEA Mariam" w:hAnsi="GHEA Mariam"/>
                <w:szCs w:val="24"/>
              </w:rPr>
              <w:t xml:space="preserve">: </w:t>
            </w:r>
          </w:p>
        </w:tc>
      </w:tr>
      <w:tr w:rsidR="00E72348" w:rsidRPr="002A5C0A" w14:paraId="27F15CE0" w14:textId="77777777" w:rsidTr="00817ECB">
        <w:tc>
          <w:tcPr>
            <w:tcW w:w="2520" w:type="dxa"/>
          </w:tcPr>
          <w:p w14:paraId="1A08A87B" w14:textId="77777777" w:rsidR="00E72348" w:rsidRPr="00817ECB" w:rsidRDefault="00E72348" w:rsidP="00130611">
            <w:pPr>
              <w:pStyle w:val="Sec1-Clauses"/>
              <w:spacing w:before="0" w:after="200"/>
              <w:rPr>
                <w:rFonts w:ascii="GHEA Mariam" w:hAnsi="GHEA Mariam"/>
                <w:szCs w:val="24"/>
              </w:rPr>
            </w:pPr>
            <w:bookmarkStart w:id="168" w:name="_Toc424009124"/>
            <w:bookmarkStart w:id="169" w:name="_Toc438438846"/>
            <w:bookmarkStart w:id="170" w:name="_Toc438532618"/>
            <w:bookmarkStart w:id="171" w:name="_Toc438733990"/>
            <w:bookmarkStart w:id="172" w:name="_Toc438907028"/>
            <w:bookmarkStart w:id="173" w:name="_Toc438907227"/>
            <w:bookmarkStart w:id="174" w:name="_Toc428292900"/>
            <w:bookmarkStart w:id="175" w:name="_Toc482200506"/>
            <w:bookmarkStart w:id="176" w:name="_Toc503779948"/>
            <w:r w:rsidRPr="00817ECB">
              <w:rPr>
                <w:rFonts w:ascii="GHEA Mariam" w:hAnsi="GHEA Mariam"/>
                <w:szCs w:val="24"/>
              </w:rPr>
              <w:t>22.</w:t>
            </w:r>
            <w:r w:rsidRPr="00817ECB">
              <w:rPr>
                <w:rFonts w:ascii="GHEA Mariam" w:hAnsi="GHEA Mariam"/>
                <w:szCs w:val="24"/>
              </w:rPr>
              <w:tab/>
            </w:r>
            <w:bookmarkStart w:id="177" w:name="_Toc381360098"/>
            <w:proofErr w:type="spellStart"/>
            <w:r w:rsidRPr="00817ECB">
              <w:rPr>
                <w:rFonts w:ascii="GHEA Mariam" w:hAnsi="GHEA Mariam"/>
                <w:szCs w:val="24"/>
              </w:rPr>
              <w:t>Հայտերի</w:t>
            </w:r>
            <w:proofErr w:type="spellEnd"/>
            <w:r w:rsidRPr="00817ECB">
              <w:rPr>
                <w:rFonts w:ascii="GHEA Mariam" w:hAnsi="GHEA Mariam"/>
                <w:szCs w:val="24"/>
              </w:rPr>
              <w:t xml:space="preserve"> </w:t>
            </w:r>
            <w:proofErr w:type="spellStart"/>
            <w:r w:rsidRPr="00817ECB">
              <w:rPr>
                <w:rFonts w:ascii="GHEA Mariam" w:hAnsi="GHEA Mariam"/>
                <w:szCs w:val="24"/>
              </w:rPr>
              <w:t>ներկայացման</w:t>
            </w:r>
            <w:proofErr w:type="spellEnd"/>
            <w:r w:rsidRPr="00817ECB">
              <w:rPr>
                <w:rFonts w:ascii="GHEA Mariam" w:hAnsi="GHEA Mariam"/>
                <w:szCs w:val="24"/>
              </w:rPr>
              <w:t xml:space="preserve"> </w:t>
            </w:r>
            <w:proofErr w:type="spellStart"/>
            <w:r w:rsidRPr="00817ECB">
              <w:rPr>
                <w:rFonts w:ascii="GHEA Mariam" w:hAnsi="GHEA Mariam"/>
                <w:szCs w:val="24"/>
              </w:rPr>
              <w:t>վերջնաժամկետ</w:t>
            </w:r>
            <w:bookmarkEnd w:id="168"/>
            <w:bookmarkEnd w:id="169"/>
            <w:bookmarkEnd w:id="170"/>
            <w:bookmarkEnd w:id="171"/>
            <w:bookmarkEnd w:id="172"/>
            <w:bookmarkEnd w:id="173"/>
            <w:bookmarkEnd w:id="174"/>
            <w:bookmarkEnd w:id="175"/>
            <w:bookmarkEnd w:id="176"/>
            <w:bookmarkEnd w:id="177"/>
            <w:proofErr w:type="spellEnd"/>
          </w:p>
        </w:tc>
        <w:tc>
          <w:tcPr>
            <w:tcW w:w="7380" w:type="dxa"/>
            <w:gridSpan w:val="2"/>
          </w:tcPr>
          <w:p w14:paraId="59343E2A" w14:textId="4BE19A69" w:rsidR="00E72348" w:rsidRPr="00817ECB" w:rsidRDefault="00E72348" w:rsidP="00130611">
            <w:pPr>
              <w:pStyle w:val="Sub-ClauseText"/>
              <w:numPr>
                <w:ilvl w:val="1"/>
                <w:numId w:val="26"/>
              </w:numPr>
              <w:spacing w:before="0" w:after="200"/>
              <w:rPr>
                <w:rFonts w:ascii="GHEA Mariam" w:hAnsi="GHEA Mariam"/>
                <w:spacing w:val="0"/>
                <w:szCs w:val="24"/>
              </w:rPr>
            </w:pPr>
            <w:proofErr w:type="spellStart"/>
            <w:r w:rsidRPr="00817ECB">
              <w:rPr>
                <w:rFonts w:ascii="GHEA Mariam" w:hAnsi="GHEA Mariam"/>
                <w:spacing w:val="0"/>
                <w:szCs w:val="24"/>
              </w:rPr>
              <w:t>Հայտերը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ստացվեն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համակարգի</w:t>
            </w:r>
            <w:proofErr w:type="spellEnd"/>
            <w:r w:rsidRPr="00817ECB">
              <w:rPr>
                <w:rFonts w:ascii="GHEA Mariam" w:hAnsi="GHEA Mariam"/>
                <w:spacing w:val="0"/>
                <w:szCs w:val="24"/>
              </w:rPr>
              <w:t xml:space="preserve"> </w:t>
            </w:r>
            <w:proofErr w:type="spellStart"/>
            <w:r w:rsidRPr="002A5C0A">
              <w:rPr>
                <w:rFonts w:ascii="GHEA Mariam" w:hAnsi="GHEA Mariam"/>
                <w:spacing w:val="0"/>
                <w:szCs w:val="24"/>
              </w:rPr>
              <w:t>միջոցով</w:t>
            </w:r>
            <w:proofErr w:type="spellEnd"/>
            <w:r w:rsidR="00541FB1" w:rsidRPr="002A5C0A">
              <w:rPr>
                <w:rFonts w:ascii="GHEA Mariam" w:hAnsi="GHEA Mariam"/>
                <w:spacing w:val="0"/>
                <w:szCs w:val="24"/>
                <w:lang w:val="hy-AM"/>
              </w:rPr>
              <w:t xml:space="preserve"> </w:t>
            </w:r>
            <w:proofErr w:type="spellStart"/>
            <w:r w:rsidRPr="002A5C0A">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ուշ</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քան</w:t>
            </w:r>
            <w:proofErr w:type="spellEnd"/>
            <w:r w:rsidRPr="00817ECB">
              <w:rPr>
                <w:rFonts w:ascii="GHEA Mariam" w:hAnsi="GHEA Mariam"/>
                <w:spacing w:val="0"/>
                <w:szCs w:val="24"/>
              </w:rPr>
              <w:t xml:space="preserve"> </w:t>
            </w:r>
            <w:r w:rsidRPr="00817ECB">
              <w:rPr>
                <w:rFonts w:ascii="GHEA Mariam" w:hAnsi="GHEA Mariam"/>
                <w:b/>
                <w:spacing w:val="0"/>
                <w:szCs w:val="24"/>
              </w:rPr>
              <w:t>ՄՏԱ-</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ժամին</w:t>
            </w:r>
            <w:proofErr w:type="spellEnd"/>
            <w:r w:rsidRPr="00817ECB">
              <w:rPr>
                <w:rFonts w:ascii="GHEA Mariam" w:hAnsi="GHEA Mariam"/>
                <w:spacing w:val="0"/>
                <w:szCs w:val="24"/>
              </w:rPr>
              <w:t xml:space="preserve">: </w:t>
            </w:r>
          </w:p>
          <w:p w14:paraId="4441B609" w14:textId="77777777" w:rsidR="00E72348" w:rsidRPr="00817ECB" w:rsidRDefault="00E72348" w:rsidP="00130611">
            <w:pPr>
              <w:pStyle w:val="Sub-ClauseText"/>
              <w:numPr>
                <w:ilvl w:val="1"/>
                <w:numId w:val="26"/>
              </w:numPr>
              <w:spacing w:before="0" w:after="200"/>
              <w:rPr>
                <w:rFonts w:ascii="GHEA Mariam" w:hAnsi="GHEA Mariam"/>
                <w:spacing w:val="0"/>
                <w:szCs w:val="24"/>
              </w:rPr>
            </w:pPr>
            <w:proofErr w:type="spellStart"/>
            <w:r w:rsidRPr="00817ECB">
              <w:rPr>
                <w:rFonts w:ascii="GHEA Mariam" w:hAnsi="GHEA Mariam"/>
                <w:szCs w:val="24"/>
              </w:rPr>
              <w:t>Գնորդը</w:t>
            </w:r>
            <w:proofErr w:type="spellEnd"/>
            <w:r w:rsidRPr="00817ECB">
              <w:rPr>
                <w:rFonts w:ascii="GHEA Mariam" w:hAnsi="GHEA Mariam"/>
                <w:szCs w:val="24"/>
              </w:rPr>
              <w:t xml:space="preserve"> կարող է, </w:t>
            </w:r>
            <w:proofErr w:type="spellStart"/>
            <w:r w:rsidRPr="00817ECB">
              <w:rPr>
                <w:rFonts w:ascii="GHEA Mariam" w:hAnsi="GHEA Mariam"/>
                <w:szCs w:val="24"/>
              </w:rPr>
              <w:t>իր</w:t>
            </w:r>
            <w:proofErr w:type="spellEnd"/>
            <w:r w:rsidRPr="00817ECB">
              <w:rPr>
                <w:rFonts w:ascii="GHEA Mariam" w:hAnsi="GHEA Mariam"/>
                <w:szCs w:val="24"/>
              </w:rPr>
              <w:t xml:space="preserve"> </w:t>
            </w:r>
            <w:proofErr w:type="spellStart"/>
            <w:r w:rsidRPr="00817ECB">
              <w:rPr>
                <w:rFonts w:ascii="GHEA Mariam" w:hAnsi="GHEA Mariam"/>
                <w:szCs w:val="24"/>
              </w:rPr>
              <w:t>հայեցողությամբ</w:t>
            </w:r>
            <w:proofErr w:type="spellEnd"/>
            <w:r w:rsidRPr="00817ECB">
              <w:rPr>
                <w:rFonts w:ascii="GHEA Mariam" w:hAnsi="GHEA Mariam"/>
                <w:szCs w:val="24"/>
              </w:rPr>
              <w:t xml:space="preserve">, </w:t>
            </w:r>
            <w:proofErr w:type="spellStart"/>
            <w:r w:rsidRPr="00817ECB">
              <w:rPr>
                <w:rFonts w:ascii="GHEA Mariam" w:hAnsi="GHEA Mariam"/>
                <w:szCs w:val="24"/>
              </w:rPr>
              <w:t>երկարաձգել</w:t>
            </w:r>
            <w:proofErr w:type="spellEnd"/>
            <w:r w:rsidRPr="00817ECB">
              <w:rPr>
                <w:rFonts w:ascii="GHEA Mariam" w:hAnsi="GHEA Mariam"/>
                <w:szCs w:val="24"/>
              </w:rPr>
              <w:t xml:space="preserve"> </w:t>
            </w:r>
            <w:proofErr w:type="spellStart"/>
            <w:r w:rsidRPr="00817ECB">
              <w:rPr>
                <w:rFonts w:ascii="GHEA Mariam" w:hAnsi="GHEA Mariam"/>
                <w:szCs w:val="24"/>
              </w:rPr>
              <w:t>հայտերի</w:t>
            </w:r>
            <w:proofErr w:type="spellEnd"/>
            <w:r w:rsidRPr="00817ECB">
              <w:rPr>
                <w:rFonts w:ascii="GHEA Mariam" w:hAnsi="GHEA Mariam"/>
                <w:szCs w:val="24"/>
              </w:rPr>
              <w:t xml:space="preserve"> </w:t>
            </w:r>
            <w:proofErr w:type="spellStart"/>
            <w:r w:rsidRPr="00817ECB">
              <w:rPr>
                <w:rFonts w:ascii="GHEA Mariam" w:hAnsi="GHEA Mariam"/>
                <w:szCs w:val="24"/>
              </w:rPr>
              <w:t>ներկայացման</w:t>
            </w:r>
            <w:proofErr w:type="spellEnd"/>
            <w:r w:rsidRPr="00817ECB">
              <w:rPr>
                <w:rFonts w:ascii="GHEA Mariam" w:hAnsi="GHEA Mariam"/>
                <w:szCs w:val="24"/>
              </w:rPr>
              <w:t xml:space="preserve"> </w:t>
            </w:r>
            <w:proofErr w:type="spellStart"/>
            <w:r w:rsidRPr="00817ECB">
              <w:rPr>
                <w:rFonts w:ascii="GHEA Mariam" w:hAnsi="GHEA Mariam"/>
                <w:szCs w:val="24"/>
              </w:rPr>
              <w:t>վերջնաժամկետը</w:t>
            </w:r>
            <w:proofErr w:type="spellEnd"/>
            <w:r w:rsidRPr="00817ECB">
              <w:rPr>
                <w:rFonts w:ascii="GHEA Mariam" w:hAnsi="GHEA Mariam"/>
                <w:szCs w:val="24"/>
              </w:rPr>
              <w:t xml:space="preserve">, </w:t>
            </w:r>
            <w:proofErr w:type="spellStart"/>
            <w:r w:rsidRPr="00817ECB">
              <w:rPr>
                <w:rFonts w:ascii="GHEA Mariam" w:hAnsi="GHEA Mariam"/>
                <w:szCs w:val="24"/>
              </w:rPr>
              <w:t>փոփոխելով</w:t>
            </w:r>
            <w:proofErr w:type="spellEnd"/>
            <w:r w:rsidRPr="00817ECB">
              <w:rPr>
                <w:rFonts w:ascii="GHEA Mariam" w:hAnsi="GHEA Mariam"/>
                <w:szCs w:val="24"/>
              </w:rPr>
              <w:t xml:space="preserve"> </w:t>
            </w:r>
            <w:proofErr w:type="spellStart"/>
            <w:r w:rsidRPr="00817ECB">
              <w:rPr>
                <w:rFonts w:ascii="GHEA Mariam" w:hAnsi="GHEA Mariam"/>
                <w:szCs w:val="24"/>
              </w:rPr>
              <w:t>Մրցութային</w:t>
            </w:r>
            <w:proofErr w:type="spellEnd"/>
            <w:r w:rsidRPr="00817ECB">
              <w:rPr>
                <w:rFonts w:ascii="GHEA Mariam" w:hAnsi="GHEA Mariam"/>
                <w:szCs w:val="24"/>
              </w:rPr>
              <w:t xml:space="preserve"> </w:t>
            </w:r>
            <w:proofErr w:type="spellStart"/>
            <w:r w:rsidRPr="00817ECB">
              <w:rPr>
                <w:rFonts w:ascii="GHEA Mariam" w:hAnsi="GHEA Mariam"/>
                <w:szCs w:val="24"/>
              </w:rPr>
              <w:t>փաստաթղթերը</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ՏՄՄ-ի 8-րդ </w:t>
            </w:r>
            <w:proofErr w:type="spellStart"/>
            <w:r w:rsidRPr="00817ECB">
              <w:rPr>
                <w:rFonts w:ascii="GHEA Mariam" w:hAnsi="GHEA Mariam"/>
                <w:szCs w:val="24"/>
              </w:rPr>
              <w:t>դրույթի</w:t>
            </w:r>
            <w:proofErr w:type="spellEnd"/>
            <w:r w:rsidRPr="00817ECB">
              <w:rPr>
                <w:rFonts w:ascii="GHEA Mariam" w:hAnsi="GHEA Mariam"/>
                <w:szCs w:val="24"/>
              </w:rPr>
              <w:t xml:space="preserve">, </w:t>
            </w:r>
            <w:proofErr w:type="spellStart"/>
            <w:r w:rsidRPr="00817ECB">
              <w:rPr>
                <w:rFonts w:ascii="GHEA Mariam" w:hAnsi="GHEA Mariam"/>
                <w:szCs w:val="24"/>
              </w:rPr>
              <w:t>ինչի</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և </w:t>
            </w:r>
            <w:proofErr w:type="spellStart"/>
            <w:r w:rsidRPr="00817ECB">
              <w:rPr>
                <w:rFonts w:ascii="GHEA Mariam" w:hAnsi="GHEA Mariam"/>
                <w:szCs w:val="24"/>
              </w:rPr>
              <w:t>Հայտատուների</w:t>
            </w:r>
            <w:proofErr w:type="spellEnd"/>
            <w:r w:rsidRPr="00817ECB">
              <w:rPr>
                <w:rFonts w:ascii="GHEA Mariam" w:hAnsi="GHEA Mariam"/>
                <w:szCs w:val="24"/>
              </w:rPr>
              <w:t xml:space="preserve">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իրավունքները</w:t>
            </w:r>
            <w:proofErr w:type="spellEnd"/>
            <w:r w:rsidRPr="00817ECB">
              <w:rPr>
                <w:rFonts w:ascii="GHEA Mariam" w:hAnsi="GHEA Mariam"/>
                <w:szCs w:val="24"/>
              </w:rPr>
              <w:t xml:space="preserve"> և </w:t>
            </w:r>
            <w:proofErr w:type="spellStart"/>
            <w:r w:rsidRPr="00817ECB">
              <w:rPr>
                <w:rFonts w:ascii="GHEA Mariam" w:hAnsi="GHEA Mariam"/>
                <w:szCs w:val="24"/>
              </w:rPr>
              <w:t>պարտավորությունները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որոնք</w:t>
            </w:r>
            <w:proofErr w:type="spellEnd"/>
            <w:r w:rsidRPr="00817ECB">
              <w:rPr>
                <w:rFonts w:ascii="GHEA Mariam" w:hAnsi="GHEA Mariam"/>
                <w:szCs w:val="24"/>
              </w:rPr>
              <w:t xml:space="preserve"> </w:t>
            </w:r>
            <w:proofErr w:type="spellStart"/>
            <w:r w:rsidRPr="00817ECB">
              <w:rPr>
                <w:rFonts w:ascii="GHEA Mariam" w:hAnsi="GHEA Mariam"/>
                <w:szCs w:val="24"/>
              </w:rPr>
              <w:t>նախկինում</w:t>
            </w:r>
            <w:proofErr w:type="spellEnd"/>
            <w:r w:rsidRPr="00817ECB">
              <w:rPr>
                <w:rFonts w:ascii="GHEA Mariam" w:hAnsi="GHEA Mariam"/>
                <w:szCs w:val="24"/>
              </w:rPr>
              <w:t xml:space="preserve"> </w:t>
            </w:r>
            <w:proofErr w:type="spellStart"/>
            <w:r w:rsidRPr="00817ECB">
              <w:rPr>
                <w:rFonts w:ascii="GHEA Mariam" w:hAnsi="GHEA Mariam"/>
                <w:szCs w:val="24"/>
              </w:rPr>
              <w:t>պայմանավորված</w:t>
            </w:r>
            <w:proofErr w:type="spellEnd"/>
            <w:r w:rsidRPr="00817ECB">
              <w:rPr>
                <w:rFonts w:ascii="GHEA Mariam" w:hAnsi="GHEA Mariam"/>
                <w:szCs w:val="24"/>
              </w:rPr>
              <w:t xml:space="preserve"> </w:t>
            </w:r>
            <w:proofErr w:type="spellStart"/>
            <w:r w:rsidRPr="00817ECB">
              <w:rPr>
                <w:rFonts w:ascii="GHEA Mariam" w:hAnsi="GHEA Mariam"/>
                <w:szCs w:val="24"/>
              </w:rPr>
              <w:t>էին</w:t>
            </w:r>
            <w:proofErr w:type="spellEnd"/>
            <w:r w:rsidRPr="00817ECB">
              <w:rPr>
                <w:rFonts w:ascii="GHEA Mariam" w:hAnsi="GHEA Mariam"/>
                <w:szCs w:val="24"/>
              </w:rPr>
              <w:t xml:space="preserve"> </w:t>
            </w:r>
            <w:proofErr w:type="spellStart"/>
            <w:r w:rsidRPr="00817ECB">
              <w:rPr>
                <w:rFonts w:ascii="GHEA Mariam" w:hAnsi="GHEA Mariam"/>
                <w:szCs w:val="24"/>
              </w:rPr>
              <w:t>վերջնաժամկետով</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դրա</w:t>
            </w:r>
            <w:proofErr w:type="spellEnd"/>
            <w:r w:rsidRPr="00817ECB">
              <w:rPr>
                <w:rFonts w:ascii="GHEA Mariam" w:hAnsi="GHEA Mariam"/>
                <w:szCs w:val="24"/>
              </w:rPr>
              <w:t xml:space="preserve"> </w:t>
            </w:r>
            <w:proofErr w:type="spellStart"/>
            <w:r w:rsidRPr="00817ECB">
              <w:rPr>
                <w:rFonts w:ascii="GHEA Mariam" w:hAnsi="GHEA Mariam"/>
                <w:szCs w:val="24"/>
              </w:rPr>
              <w:t>ենթակա</w:t>
            </w:r>
            <w:proofErr w:type="spellEnd"/>
            <w:r w:rsidRPr="00817ECB">
              <w:rPr>
                <w:rFonts w:ascii="GHEA Mariam" w:hAnsi="GHEA Mariam"/>
                <w:szCs w:val="24"/>
              </w:rPr>
              <w:t xml:space="preserve"> </w:t>
            </w:r>
            <w:proofErr w:type="spellStart"/>
            <w:r w:rsidRPr="00817ECB">
              <w:rPr>
                <w:rFonts w:ascii="GHEA Mariam" w:hAnsi="GHEA Mariam"/>
                <w:szCs w:val="24"/>
              </w:rPr>
              <w:t>կլինեն</w:t>
            </w:r>
            <w:proofErr w:type="spellEnd"/>
            <w:r w:rsidRPr="00817ECB">
              <w:rPr>
                <w:rFonts w:ascii="GHEA Mariam" w:hAnsi="GHEA Mariam"/>
                <w:szCs w:val="24"/>
              </w:rPr>
              <w:t xml:space="preserve"> </w:t>
            </w:r>
            <w:proofErr w:type="spellStart"/>
            <w:r w:rsidRPr="00817ECB">
              <w:rPr>
                <w:rFonts w:ascii="GHEA Mariam" w:hAnsi="GHEA Mariam"/>
                <w:szCs w:val="24"/>
              </w:rPr>
              <w:t>երկարացված</w:t>
            </w:r>
            <w:proofErr w:type="spellEnd"/>
            <w:r w:rsidRPr="00817ECB">
              <w:rPr>
                <w:rFonts w:ascii="GHEA Mariam" w:hAnsi="GHEA Mariam"/>
                <w:szCs w:val="24"/>
              </w:rPr>
              <w:t>/</w:t>
            </w:r>
            <w:proofErr w:type="spellStart"/>
            <w:r w:rsidRPr="00817ECB">
              <w:rPr>
                <w:rFonts w:ascii="GHEA Mariam" w:hAnsi="GHEA Mariam"/>
                <w:szCs w:val="24"/>
              </w:rPr>
              <w:t>նորացված</w:t>
            </w:r>
            <w:proofErr w:type="spellEnd"/>
            <w:r w:rsidRPr="00817ECB">
              <w:rPr>
                <w:rFonts w:ascii="GHEA Mariam" w:hAnsi="GHEA Mariam"/>
                <w:szCs w:val="24"/>
              </w:rPr>
              <w:t xml:space="preserve"> </w:t>
            </w:r>
            <w:proofErr w:type="spellStart"/>
            <w:r w:rsidRPr="00817ECB">
              <w:rPr>
                <w:rFonts w:ascii="GHEA Mariam" w:hAnsi="GHEA Mariam"/>
                <w:szCs w:val="24"/>
              </w:rPr>
              <w:t>վերջնաժամկետի</w:t>
            </w:r>
            <w:proofErr w:type="spellEnd"/>
            <w:r w:rsidRPr="00817ECB">
              <w:rPr>
                <w:rFonts w:ascii="GHEA Mariam" w:hAnsi="GHEA Mariam"/>
                <w:szCs w:val="24"/>
              </w:rPr>
              <w:t>:</w:t>
            </w:r>
          </w:p>
        </w:tc>
      </w:tr>
      <w:tr w:rsidR="00E72348" w:rsidRPr="002A5C0A" w14:paraId="5522E121" w14:textId="77777777" w:rsidTr="00817ECB">
        <w:tc>
          <w:tcPr>
            <w:tcW w:w="2520" w:type="dxa"/>
          </w:tcPr>
          <w:p w14:paraId="7184BC89" w14:textId="77777777" w:rsidR="00E72348" w:rsidRPr="00817ECB" w:rsidRDefault="00E72348" w:rsidP="00130611">
            <w:pPr>
              <w:pStyle w:val="Sec1-Clauses"/>
              <w:spacing w:before="0" w:after="200"/>
              <w:rPr>
                <w:rFonts w:ascii="GHEA Mariam" w:hAnsi="GHEA Mariam"/>
                <w:szCs w:val="24"/>
              </w:rPr>
            </w:pPr>
            <w:bookmarkStart w:id="178" w:name="_Toc438438847"/>
            <w:bookmarkStart w:id="179" w:name="_Toc438532619"/>
            <w:bookmarkStart w:id="180" w:name="_Toc438733991"/>
            <w:bookmarkStart w:id="181" w:name="_Toc438907029"/>
            <w:bookmarkStart w:id="182" w:name="_Toc438907228"/>
            <w:bookmarkStart w:id="183" w:name="_Toc428292901"/>
            <w:bookmarkStart w:id="184" w:name="_Toc482200507"/>
            <w:bookmarkStart w:id="185" w:name="_Toc503779949"/>
            <w:r w:rsidRPr="00817ECB">
              <w:rPr>
                <w:rFonts w:ascii="GHEA Mariam" w:hAnsi="GHEA Mariam"/>
                <w:szCs w:val="24"/>
              </w:rPr>
              <w:t>23.</w:t>
            </w:r>
            <w:r w:rsidRPr="00817ECB">
              <w:rPr>
                <w:rFonts w:ascii="GHEA Mariam" w:hAnsi="GHEA Mariam"/>
                <w:szCs w:val="24"/>
              </w:rPr>
              <w:tab/>
            </w:r>
            <w:bookmarkStart w:id="186" w:name="_Toc381360099"/>
            <w:proofErr w:type="spellStart"/>
            <w:r w:rsidRPr="00817ECB">
              <w:rPr>
                <w:rFonts w:ascii="GHEA Mariam" w:hAnsi="GHEA Mariam"/>
                <w:szCs w:val="24"/>
              </w:rPr>
              <w:t>Ուշացրած</w:t>
            </w:r>
            <w:proofErr w:type="spellEnd"/>
            <w:r w:rsidRPr="00817ECB">
              <w:rPr>
                <w:rFonts w:ascii="GHEA Mariam" w:hAnsi="GHEA Mariam"/>
                <w:szCs w:val="24"/>
              </w:rPr>
              <w:t xml:space="preserve"> </w:t>
            </w:r>
            <w:proofErr w:type="spellStart"/>
            <w:r w:rsidRPr="00817ECB">
              <w:rPr>
                <w:rFonts w:ascii="GHEA Mariam" w:hAnsi="GHEA Mariam"/>
                <w:szCs w:val="24"/>
              </w:rPr>
              <w:t>հայտեր</w:t>
            </w:r>
            <w:bookmarkEnd w:id="178"/>
            <w:bookmarkEnd w:id="179"/>
            <w:bookmarkEnd w:id="180"/>
            <w:bookmarkEnd w:id="181"/>
            <w:bookmarkEnd w:id="182"/>
            <w:bookmarkEnd w:id="183"/>
            <w:bookmarkEnd w:id="184"/>
            <w:bookmarkEnd w:id="185"/>
            <w:bookmarkEnd w:id="186"/>
            <w:proofErr w:type="spellEnd"/>
          </w:p>
        </w:tc>
        <w:tc>
          <w:tcPr>
            <w:tcW w:w="7380" w:type="dxa"/>
            <w:gridSpan w:val="2"/>
          </w:tcPr>
          <w:p w14:paraId="0C41D8B2" w14:textId="77777777" w:rsidR="00E72348" w:rsidRPr="00817ECB" w:rsidRDefault="00E72348" w:rsidP="0094065A">
            <w:pPr>
              <w:pStyle w:val="Sub-ClauseText"/>
              <w:numPr>
                <w:ilvl w:val="1"/>
                <w:numId w:val="44"/>
              </w:numPr>
              <w:spacing w:before="0" w:after="200"/>
              <w:rPr>
                <w:rFonts w:ascii="GHEA Mariam" w:hAnsi="GHEA Mariam"/>
                <w:spacing w:val="0"/>
                <w:szCs w:val="24"/>
              </w:rPr>
            </w:pPr>
            <w:proofErr w:type="spellStart"/>
            <w:r w:rsidRPr="00817ECB">
              <w:rPr>
                <w:rFonts w:ascii="GHEA Mariam" w:hAnsi="GHEA Mariam"/>
                <w:spacing w:val="0"/>
                <w:szCs w:val="24"/>
              </w:rPr>
              <w:t>Ուշացրած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ընդունվի</w:t>
            </w:r>
            <w:proofErr w:type="spellEnd"/>
            <w:r w:rsidRPr="00817ECB">
              <w:rPr>
                <w:rFonts w:ascii="GHEA Mariam" w:hAnsi="GHEA Mariam"/>
                <w:spacing w:val="0"/>
                <w:szCs w:val="24"/>
              </w:rPr>
              <w:t>/</w:t>
            </w:r>
            <w:proofErr w:type="spellStart"/>
            <w:r w:rsidRPr="00817ECB">
              <w:rPr>
                <w:rFonts w:ascii="GHEA Mariam" w:hAnsi="GHEA Mariam"/>
                <w:spacing w:val="0"/>
                <w:szCs w:val="24"/>
              </w:rPr>
              <w:t>թույլատրվի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համակարգի</w:t>
            </w:r>
            <w:proofErr w:type="spellEnd"/>
            <w:r w:rsidRPr="00817ECB">
              <w:rPr>
                <w:rFonts w:ascii="GHEA Mariam" w:hAnsi="GHEA Mariam"/>
                <w:spacing w:val="0"/>
                <w:szCs w:val="24"/>
              </w:rPr>
              <w:t xml:space="preserve"> կողմից: </w:t>
            </w:r>
          </w:p>
        </w:tc>
      </w:tr>
      <w:tr w:rsidR="00E72348" w:rsidRPr="002A5C0A" w14:paraId="38A2345E" w14:textId="77777777" w:rsidTr="00817ECB">
        <w:tc>
          <w:tcPr>
            <w:tcW w:w="2520" w:type="dxa"/>
            <w:tcBorders>
              <w:bottom w:val="nil"/>
            </w:tcBorders>
          </w:tcPr>
          <w:p w14:paraId="36239F3B" w14:textId="77777777" w:rsidR="00E72348" w:rsidRPr="00817ECB" w:rsidRDefault="00E72348" w:rsidP="00130611">
            <w:pPr>
              <w:pStyle w:val="Sec1-Clauses"/>
              <w:spacing w:before="0" w:after="200"/>
              <w:rPr>
                <w:rFonts w:ascii="GHEA Mariam" w:hAnsi="GHEA Mariam"/>
                <w:szCs w:val="24"/>
              </w:rPr>
            </w:pPr>
            <w:bookmarkStart w:id="187" w:name="_Toc424009126"/>
            <w:bookmarkStart w:id="188" w:name="_Toc438438848"/>
            <w:bookmarkStart w:id="189" w:name="_Toc438532620"/>
            <w:bookmarkStart w:id="190" w:name="_Toc438733992"/>
            <w:bookmarkStart w:id="191" w:name="_Toc438907030"/>
            <w:bookmarkStart w:id="192" w:name="_Toc438907229"/>
            <w:bookmarkStart w:id="193" w:name="_Toc428292902"/>
            <w:bookmarkStart w:id="194" w:name="_Toc482200508"/>
            <w:bookmarkStart w:id="195" w:name="_Toc503779950"/>
            <w:r w:rsidRPr="00817ECB">
              <w:rPr>
                <w:rFonts w:ascii="GHEA Mariam" w:hAnsi="GHEA Mariam"/>
                <w:szCs w:val="24"/>
              </w:rPr>
              <w:t>24.</w:t>
            </w:r>
            <w:r w:rsidRPr="00817ECB">
              <w:rPr>
                <w:rFonts w:ascii="GHEA Mariam" w:hAnsi="GHEA Mariam"/>
                <w:szCs w:val="24"/>
              </w:rPr>
              <w:tab/>
            </w:r>
            <w:bookmarkStart w:id="196" w:name="_Toc381360100"/>
            <w:proofErr w:type="spellStart"/>
            <w:r w:rsidRPr="00817ECB">
              <w:rPr>
                <w:rFonts w:ascii="GHEA Mariam" w:hAnsi="GHEA Mariam"/>
                <w:szCs w:val="24"/>
              </w:rPr>
              <w:t>Հայտերի</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վերցնում</w:t>
            </w:r>
            <w:proofErr w:type="spellEnd"/>
            <w:r w:rsidRPr="00817ECB">
              <w:rPr>
                <w:rFonts w:ascii="GHEA Mariam" w:hAnsi="GHEA Mariam"/>
                <w:szCs w:val="24"/>
              </w:rPr>
              <w:t xml:space="preserve">, </w:t>
            </w:r>
            <w:proofErr w:type="spellStart"/>
            <w:r w:rsidRPr="00817ECB">
              <w:rPr>
                <w:rFonts w:ascii="GHEA Mariam" w:hAnsi="GHEA Mariam"/>
                <w:szCs w:val="24"/>
              </w:rPr>
              <w:t>փոխարինում</w:t>
            </w:r>
            <w:proofErr w:type="spellEnd"/>
            <w:r w:rsidRPr="00817ECB">
              <w:rPr>
                <w:rFonts w:ascii="GHEA Mariam" w:hAnsi="GHEA Mariam"/>
                <w:szCs w:val="24"/>
              </w:rPr>
              <w:t xml:space="preserve"> և </w:t>
            </w:r>
            <w:proofErr w:type="spellStart"/>
            <w:r w:rsidRPr="00817ECB">
              <w:rPr>
                <w:rFonts w:ascii="GHEA Mariam" w:hAnsi="GHEA Mariam"/>
                <w:szCs w:val="24"/>
              </w:rPr>
              <w:t>փոփոխում</w:t>
            </w:r>
            <w:bookmarkEnd w:id="187"/>
            <w:bookmarkEnd w:id="188"/>
            <w:bookmarkEnd w:id="189"/>
            <w:bookmarkEnd w:id="190"/>
            <w:bookmarkEnd w:id="191"/>
            <w:bookmarkEnd w:id="192"/>
            <w:bookmarkEnd w:id="193"/>
            <w:bookmarkEnd w:id="194"/>
            <w:bookmarkEnd w:id="195"/>
            <w:bookmarkEnd w:id="196"/>
            <w:proofErr w:type="spellEnd"/>
          </w:p>
        </w:tc>
        <w:tc>
          <w:tcPr>
            <w:tcW w:w="7380" w:type="dxa"/>
            <w:gridSpan w:val="2"/>
          </w:tcPr>
          <w:p w14:paraId="0FA07806" w14:textId="77777777" w:rsidR="00E72348" w:rsidRPr="00817ECB" w:rsidRDefault="00E72348" w:rsidP="00130611">
            <w:pPr>
              <w:pStyle w:val="Sub-ClauseText"/>
              <w:numPr>
                <w:ilvl w:val="1"/>
                <w:numId w:val="27"/>
              </w:numPr>
              <w:spacing w:before="0" w:after="200"/>
              <w:rPr>
                <w:rFonts w:ascii="GHEA Mariam" w:hAnsi="GHEA Mariam"/>
                <w:spacing w:val="0"/>
                <w:szCs w:val="24"/>
              </w:rPr>
            </w:pP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վերցնելու</w:t>
            </w:r>
            <w:proofErr w:type="spellEnd"/>
            <w:r w:rsidRPr="00817ECB">
              <w:rPr>
                <w:rFonts w:ascii="GHEA Mariam" w:hAnsi="GHEA Mariam"/>
                <w:spacing w:val="0"/>
                <w:szCs w:val="24"/>
              </w:rPr>
              <w:t xml:space="preserve"> և/կամ </w:t>
            </w:r>
            <w:proofErr w:type="spellStart"/>
            <w:r w:rsidRPr="00817ECB">
              <w:rPr>
                <w:rFonts w:ascii="GHEA Mariam" w:hAnsi="GHEA Mariam"/>
                <w:spacing w:val="0"/>
                <w:szCs w:val="24"/>
              </w:rPr>
              <w:t>փոխարինելու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հնարավորություն</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տալիս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վերցնել</w:t>
            </w:r>
            <w:proofErr w:type="spellEnd"/>
            <w:r w:rsidRPr="00817ECB">
              <w:rPr>
                <w:rFonts w:ascii="GHEA Mariam" w:hAnsi="GHEA Mariam"/>
                <w:spacing w:val="0"/>
                <w:szCs w:val="24"/>
              </w:rPr>
              <w:t xml:space="preserve"> և/կամ </w:t>
            </w:r>
            <w:proofErr w:type="spellStart"/>
            <w:r w:rsidRPr="00817ECB">
              <w:rPr>
                <w:rFonts w:ascii="GHEA Mariam" w:hAnsi="GHEA Mariam"/>
                <w:spacing w:val="0"/>
                <w:szCs w:val="24"/>
              </w:rPr>
              <w:t>փոխարինել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ներկայացնելուց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հետո</w:t>
            </w:r>
            <w:proofErr w:type="spellEnd"/>
            <w:r w:rsidRPr="00817ECB">
              <w:rPr>
                <w:rFonts w:ascii="GHEA Mariam" w:hAnsi="GHEA Mariam"/>
                <w:spacing w:val="0"/>
                <w:szCs w:val="24"/>
              </w:rPr>
              <w:t xml:space="preserve">:    </w:t>
            </w:r>
          </w:p>
          <w:p w14:paraId="1A292CA3" w14:textId="77777777" w:rsidR="00E72348" w:rsidRPr="00817ECB" w:rsidRDefault="00E72348" w:rsidP="00130611">
            <w:pPr>
              <w:pStyle w:val="Sub-ClauseText"/>
              <w:numPr>
                <w:ilvl w:val="1"/>
                <w:numId w:val="27"/>
              </w:numPr>
              <w:spacing w:before="0" w:after="200"/>
              <w:rPr>
                <w:rFonts w:ascii="GHEA Mariam" w:hAnsi="GHEA Mariam"/>
                <w:spacing w:val="0"/>
                <w:szCs w:val="24"/>
              </w:rPr>
            </w:pPr>
            <w:proofErr w:type="spellStart"/>
            <w:r w:rsidRPr="00817ECB">
              <w:rPr>
                <w:rFonts w:ascii="GHEA Mariam" w:hAnsi="GHEA Mariam"/>
                <w:spacing w:val="0"/>
                <w:szCs w:val="24"/>
              </w:rPr>
              <w:t>Հնարավոր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վերցնել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փոխարինել</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փոփոխել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որևիցէ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վերջնաժամկետի</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ուժի</w:t>
            </w:r>
            <w:proofErr w:type="spellEnd"/>
            <w:r w:rsidRPr="00817ECB">
              <w:rPr>
                <w:rFonts w:ascii="GHEA Mariam" w:hAnsi="GHEA Mariam"/>
                <w:spacing w:val="0"/>
                <w:szCs w:val="24"/>
              </w:rPr>
              <w:t xml:space="preserve"> մեջ </w:t>
            </w:r>
            <w:proofErr w:type="spellStart"/>
            <w:r w:rsidRPr="00817ECB">
              <w:rPr>
                <w:rFonts w:ascii="GHEA Mariam" w:hAnsi="GHEA Mariam"/>
                <w:spacing w:val="0"/>
                <w:szCs w:val="24"/>
              </w:rPr>
              <w:t>լինելու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ժամանակահատվածի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ընկած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ժամանակահատվածում</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դրա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երկարաձգված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ժամկետի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ընթացքում</w:t>
            </w:r>
            <w:proofErr w:type="spellEnd"/>
            <w:r w:rsidRPr="00817ECB">
              <w:rPr>
                <w:rFonts w:ascii="GHEA Mariam" w:hAnsi="GHEA Mariam"/>
                <w:spacing w:val="0"/>
                <w:szCs w:val="24"/>
              </w:rPr>
              <w:t xml:space="preserve">: </w:t>
            </w:r>
          </w:p>
        </w:tc>
      </w:tr>
      <w:tr w:rsidR="00E72348" w:rsidRPr="002A5C0A" w14:paraId="4B62CACE" w14:textId="77777777" w:rsidTr="00817ECB">
        <w:tc>
          <w:tcPr>
            <w:tcW w:w="2520" w:type="dxa"/>
            <w:tcBorders>
              <w:bottom w:val="nil"/>
            </w:tcBorders>
          </w:tcPr>
          <w:p w14:paraId="41BFDB1B" w14:textId="77777777" w:rsidR="00E72348" w:rsidRPr="00817ECB" w:rsidRDefault="00E72348" w:rsidP="00130611">
            <w:pPr>
              <w:pStyle w:val="Sec1-Clauses"/>
              <w:spacing w:before="0" w:after="200"/>
              <w:rPr>
                <w:rFonts w:ascii="GHEA Mariam" w:hAnsi="GHEA Mariam"/>
                <w:szCs w:val="24"/>
              </w:rPr>
            </w:pPr>
            <w:bookmarkStart w:id="197" w:name="_Toc438438849"/>
            <w:bookmarkStart w:id="198" w:name="_Toc438532623"/>
            <w:bookmarkStart w:id="199" w:name="_Toc438733993"/>
            <w:bookmarkStart w:id="200" w:name="_Toc438907031"/>
            <w:bookmarkStart w:id="201" w:name="_Toc438907230"/>
            <w:bookmarkStart w:id="202" w:name="_Toc428292903"/>
            <w:bookmarkStart w:id="203" w:name="_Toc482200509"/>
            <w:bookmarkStart w:id="204" w:name="_Toc503779951"/>
            <w:r w:rsidRPr="00817ECB">
              <w:rPr>
                <w:rFonts w:ascii="GHEA Mariam" w:hAnsi="GHEA Mariam"/>
                <w:szCs w:val="24"/>
              </w:rPr>
              <w:lastRenderedPageBreak/>
              <w:t>25.</w:t>
            </w:r>
            <w:r w:rsidRPr="00817ECB">
              <w:rPr>
                <w:rFonts w:ascii="GHEA Mariam" w:hAnsi="GHEA Mariam"/>
                <w:szCs w:val="24"/>
              </w:rPr>
              <w:tab/>
            </w:r>
            <w:bookmarkStart w:id="205" w:name="_Toc381360101"/>
            <w:proofErr w:type="spellStart"/>
            <w:r w:rsidRPr="00817ECB">
              <w:rPr>
                <w:rFonts w:ascii="GHEA Mariam" w:hAnsi="GHEA Mariam"/>
                <w:szCs w:val="24"/>
              </w:rPr>
              <w:t>Հայտերի</w:t>
            </w:r>
            <w:proofErr w:type="spellEnd"/>
            <w:r w:rsidRPr="00817ECB">
              <w:rPr>
                <w:rFonts w:ascii="GHEA Mariam" w:hAnsi="GHEA Mariam"/>
                <w:szCs w:val="24"/>
              </w:rPr>
              <w:t xml:space="preserve"> </w:t>
            </w:r>
            <w:proofErr w:type="spellStart"/>
            <w:r w:rsidRPr="00817ECB">
              <w:rPr>
                <w:rFonts w:ascii="GHEA Mariam" w:hAnsi="GHEA Mariam"/>
                <w:szCs w:val="24"/>
              </w:rPr>
              <w:t>բացում</w:t>
            </w:r>
            <w:bookmarkEnd w:id="197"/>
            <w:bookmarkEnd w:id="198"/>
            <w:bookmarkEnd w:id="199"/>
            <w:bookmarkEnd w:id="200"/>
            <w:bookmarkEnd w:id="201"/>
            <w:bookmarkEnd w:id="202"/>
            <w:bookmarkEnd w:id="203"/>
            <w:bookmarkEnd w:id="204"/>
            <w:bookmarkEnd w:id="205"/>
            <w:proofErr w:type="spellEnd"/>
          </w:p>
        </w:tc>
        <w:tc>
          <w:tcPr>
            <w:tcW w:w="7380" w:type="dxa"/>
            <w:gridSpan w:val="2"/>
          </w:tcPr>
          <w:p w14:paraId="7845764B" w14:textId="77777777" w:rsidR="00E72348" w:rsidRPr="00817ECB" w:rsidRDefault="00E72348" w:rsidP="00130611">
            <w:pPr>
              <w:pStyle w:val="Sub-ClauseText"/>
              <w:numPr>
                <w:ilvl w:val="1"/>
                <w:numId w:val="28"/>
              </w:numPr>
              <w:spacing w:before="0" w:after="200"/>
              <w:ind w:left="605" w:hanging="605"/>
              <w:rPr>
                <w:rFonts w:ascii="GHEA Mariam" w:hAnsi="GHEA Mariam"/>
                <w:spacing w:val="0"/>
                <w:szCs w:val="24"/>
              </w:rPr>
            </w:pPr>
            <w:r w:rsidRPr="00817ECB">
              <w:rPr>
                <w:rFonts w:ascii="GHEA Mariam" w:hAnsi="GHEA Mariam"/>
                <w:spacing w:val="0"/>
                <w:szCs w:val="24"/>
              </w:rPr>
              <w:t xml:space="preserve"> </w:t>
            </w:r>
            <w:proofErr w:type="spellStart"/>
            <w:r w:rsidRPr="00817ECB">
              <w:rPr>
                <w:rFonts w:ascii="GHEA Mariam" w:hAnsi="GHEA Mariam"/>
                <w:spacing w:val="0"/>
                <w:szCs w:val="24"/>
              </w:rPr>
              <w:t>Էլեկտրոնային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յուրահատուկ</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ընթացակարգ</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էլեկտրոնային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թույլատրվում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22.1 </w:t>
            </w:r>
            <w:proofErr w:type="spellStart"/>
            <w:r w:rsidRPr="00817ECB">
              <w:rPr>
                <w:rFonts w:ascii="GHEA Mariam" w:hAnsi="GHEA Mariam"/>
                <w:spacing w:val="0"/>
                <w:szCs w:val="24"/>
              </w:rPr>
              <w:t>ենթադրույթի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b/>
                <w:spacing w:val="0"/>
                <w:szCs w:val="24"/>
              </w:rPr>
              <w:t>նախանշված</w:t>
            </w:r>
            <w:proofErr w:type="spellEnd"/>
            <w:r w:rsidRPr="00817ECB">
              <w:rPr>
                <w:rFonts w:ascii="GHEA Mariam" w:hAnsi="GHEA Mariam"/>
                <w:b/>
                <w:spacing w:val="0"/>
                <w:szCs w:val="24"/>
              </w:rPr>
              <w:t xml:space="preserve"> </w:t>
            </w:r>
            <w:proofErr w:type="spellStart"/>
            <w:r w:rsidRPr="00817ECB">
              <w:rPr>
                <w:rFonts w:ascii="GHEA Mariam" w:hAnsi="GHEA Mariam"/>
                <w:b/>
                <w:spacing w:val="0"/>
                <w:szCs w:val="24"/>
              </w:rPr>
              <w:t>լինեն</w:t>
            </w:r>
            <w:proofErr w:type="spellEnd"/>
            <w:r w:rsidRPr="00817ECB">
              <w:rPr>
                <w:rFonts w:ascii="GHEA Mariam" w:hAnsi="GHEA Mariam"/>
                <w:b/>
                <w:spacing w:val="0"/>
                <w:szCs w:val="24"/>
              </w:rPr>
              <w:t xml:space="preserve"> ՄՏԱ-</w:t>
            </w:r>
            <w:proofErr w:type="spellStart"/>
            <w:r w:rsidRPr="00817ECB">
              <w:rPr>
                <w:rFonts w:ascii="GHEA Mariam" w:hAnsi="GHEA Mariam"/>
                <w:b/>
                <w:spacing w:val="0"/>
                <w:szCs w:val="24"/>
              </w:rPr>
              <w:t>ում</w:t>
            </w:r>
            <w:proofErr w:type="spellEnd"/>
            <w:r w:rsidRPr="00817ECB">
              <w:rPr>
                <w:rFonts w:ascii="GHEA Mariam" w:hAnsi="GHEA Mariam"/>
                <w:b/>
                <w:spacing w:val="0"/>
                <w:szCs w:val="24"/>
              </w:rPr>
              <w:t>:</w:t>
            </w:r>
          </w:p>
          <w:p w14:paraId="1BD81322" w14:textId="77777777" w:rsidR="00E72348" w:rsidRPr="00817ECB" w:rsidRDefault="00E72348" w:rsidP="00130611">
            <w:pPr>
              <w:pStyle w:val="Sub-ClauseText"/>
              <w:numPr>
                <w:ilvl w:val="1"/>
                <w:numId w:val="28"/>
              </w:numPr>
              <w:spacing w:before="0" w:after="200"/>
              <w:rPr>
                <w:rFonts w:ascii="GHEA Mariam" w:hAnsi="GHEA Mariam"/>
                <w:spacing w:val="0"/>
                <w:szCs w:val="24"/>
              </w:rPr>
            </w:pP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կազմի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արձանագրություն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ներառի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առնվազն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անունը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վերցնելու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փոխարինման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փոփոխման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գրառումը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գինը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լոտի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առանձին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կիրառելի</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ներառելով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զեղչ</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այլընտրանքային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առաջարկ</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դրանք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թույլատրելի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երաշխիքային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հայտարարագրի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առկայությունը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Արձանագրության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մեկական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օրինակ</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ուղարկվի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Արձանագրությունը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հրապարակվել</w:t>
            </w:r>
            <w:proofErr w:type="spellEnd"/>
            <w:r w:rsidRPr="00817ECB">
              <w:rPr>
                <w:rFonts w:ascii="GHEA Mariam" w:hAnsi="GHEA Mariam"/>
                <w:spacing w:val="0"/>
                <w:szCs w:val="24"/>
              </w:rPr>
              <w:t xml:space="preserve"> ՏՄՄ 7.1 </w:t>
            </w:r>
            <w:proofErr w:type="spellStart"/>
            <w:r w:rsidRPr="00817ECB">
              <w:rPr>
                <w:rFonts w:ascii="GHEA Mariam" w:hAnsi="GHEA Mariam"/>
                <w:spacing w:val="0"/>
                <w:szCs w:val="24"/>
              </w:rPr>
              <w:t>կետում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ինտերնետային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էջում</w:t>
            </w:r>
            <w:proofErr w:type="spellEnd"/>
            <w:r w:rsidRPr="00817ECB">
              <w:rPr>
                <w:rFonts w:ascii="GHEA Mariam" w:hAnsi="GHEA Mariam"/>
                <w:spacing w:val="0"/>
                <w:szCs w:val="24"/>
              </w:rPr>
              <w:t xml:space="preserve"> և/կամ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համակարգում</w:t>
            </w:r>
            <w:proofErr w:type="spellEnd"/>
            <w:r w:rsidRPr="00817ECB">
              <w:rPr>
                <w:rFonts w:ascii="GHEA Mariam" w:hAnsi="GHEA Mariam"/>
                <w:spacing w:val="0"/>
                <w:szCs w:val="24"/>
              </w:rPr>
              <w:t xml:space="preserve">: </w:t>
            </w:r>
          </w:p>
        </w:tc>
      </w:tr>
      <w:tr w:rsidR="00F67E3F" w:rsidRPr="002A5C0A" w14:paraId="5EF09AA0" w14:textId="77777777" w:rsidTr="00817ECB">
        <w:trPr>
          <w:gridAfter w:val="1"/>
          <w:wAfter w:w="270" w:type="dxa"/>
        </w:trPr>
        <w:tc>
          <w:tcPr>
            <w:tcW w:w="2520" w:type="dxa"/>
          </w:tcPr>
          <w:p w14:paraId="280B174E" w14:textId="77777777" w:rsidR="00F67E3F" w:rsidRPr="00817ECB" w:rsidRDefault="00F67E3F" w:rsidP="00C36BAA">
            <w:pPr>
              <w:pStyle w:val="Heading1-Clausename"/>
              <w:tabs>
                <w:tab w:val="clear" w:pos="360"/>
              </w:tabs>
              <w:spacing w:before="0" w:after="200"/>
              <w:ind w:left="0" w:firstLine="0"/>
              <w:rPr>
                <w:rFonts w:ascii="GHEA Mariam" w:hAnsi="GHEA Mariam"/>
                <w:szCs w:val="24"/>
              </w:rPr>
            </w:pPr>
          </w:p>
        </w:tc>
        <w:tc>
          <w:tcPr>
            <w:tcW w:w="7110" w:type="dxa"/>
            <w:tcBorders>
              <w:bottom w:val="nil"/>
            </w:tcBorders>
          </w:tcPr>
          <w:p w14:paraId="4C89D657" w14:textId="77777777" w:rsidR="00F67E3F" w:rsidRPr="00817ECB" w:rsidRDefault="00E23B70" w:rsidP="00E23B70">
            <w:pPr>
              <w:pStyle w:val="BodyText2"/>
              <w:spacing w:before="0" w:after="200"/>
              <w:rPr>
                <w:rFonts w:ascii="GHEA Mariam" w:hAnsi="GHEA Mariam"/>
                <w:sz w:val="24"/>
                <w:szCs w:val="24"/>
              </w:rPr>
            </w:pPr>
            <w:bookmarkStart w:id="206" w:name="_Toc482200510"/>
            <w:bookmarkStart w:id="207" w:name="_Toc503779952"/>
            <w:bookmarkStart w:id="208" w:name="_Toc505659527"/>
            <w:r w:rsidRPr="00817ECB">
              <w:rPr>
                <w:rFonts w:ascii="GHEA Mariam" w:hAnsi="GHEA Mariam"/>
                <w:sz w:val="24"/>
                <w:szCs w:val="24"/>
              </w:rPr>
              <w:t>Ե</w:t>
            </w:r>
            <w:r w:rsidR="00F67E3F" w:rsidRPr="00817ECB">
              <w:rPr>
                <w:rFonts w:ascii="GHEA Mariam" w:hAnsi="GHEA Mariam"/>
                <w:sz w:val="24"/>
                <w:szCs w:val="24"/>
              </w:rPr>
              <w:t xml:space="preserve">. </w:t>
            </w:r>
            <w:proofErr w:type="spellStart"/>
            <w:r w:rsidRPr="00817ECB">
              <w:rPr>
                <w:rFonts w:ascii="GHEA Mariam" w:hAnsi="GHEA Mariam"/>
                <w:sz w:val="24"/>
                <w:szCs w:val="24"/>
              </w:rPr>
              <w:t>Հայտերի</w:t>
            </w:r>
            <w:proofErr w:type="spellEnd"/>
            <w:r w:rsidRPr="00817ECB">
              <w:rPr>
                <w:rFonts w:ascii="GHEA Mariam" w:hAnsi="GHEA Mariam"/>
                <w:sz w:val="24"/>
                <w:szCs w:val="24"/>
              </w:rPr>
              <w:t xml:space="preserve"> </w:t>
            </w:r>
            <w:proofErr w:type="spellStart"/>
            <w:r w:rsidRPr="00817ECB">
              <w:rPr>
                <w:rFonts w:ascii="GHEA Mariam" w:hAnsi="GHEA Mariam"/>
                <w:sz w:val="24"/>
                <w:szCs w:val="24"/>
              </w:rPr>
              <w:t>գնահատում</w:t>
            </w:r>
            <w:proofErr w:type="spellEnd"/>
            <w:r w:rsidRPr="00817ECB">
              <w:rPr>
                <w:rFonts w:ascii="GHEA Mariam" w:hAnsi="GHEA Mariam"/>
                <w:sz w:val="24"/>
                <w:szCs w:val="24"/>
              </w:rPr>
              <w:t xml:space="preserve"> և </w:t>
            </w:r>
            <w:proofErr w:type="spellStart"/>
            <w:r w:rsidRPr="00817ECB">
              <w:rPr>
                <w:rFonts w:ascii="GHEA Mariam" w:hAnsi="GHEA Mariam"/>
                <w:sz w:val="24"/>
                <w:szCs w:val="24"/>
              </w:rPr>
              <w:t>համեմատում</w:t>
            </w:r>
            <w:bookmarkEnd w:id="206"/>
            <w:bookmarkEnd w:id="207"/>
            <w:proofErr w:type="spellEnd"/>
            <w:r w:rsidRPr="00817ECB">
              <w:rPr>
                <w:rFonts w:ascii="GHEA Mariam" w:hAnsi="GHEA Mariam"/>
                <w:sz w:val="24"/>
                <w:szCs w:val="24"/>
              </w:rPr>
              <w:t xml:space="preserve"> </w:t>
            </w:r>
            <w:bookmarkEnd w:id="208"/>
          </w:p>
        </w:tc>
      </w:tr>
      <w:tr w:rsidR="00F67E3F" w:rsidRPr="002A5C0A" w14:paraId="69D37222" w14:textId="77777777" w:rsidTr="00817ECB">
        <w:trPr>
          <w:gridAfter w:val="1"/>
          <w:wAfter w:w="270" w:type="dxa"/>
        </w:trPr>
        <w:tc>
          <w:tcPr>
            <w:tcW w:w="2520" w:type="dxa"/>
          </w:tcPr>
          <w:p w14:paraId="4F68CFDB" w14:textId="77777777" w:rsidR="00F67E3F" w:rsidRPr="00817ECB" w:rsidRDefault="00F67E3F" w:rsidP="00E23B70">
            <w:pPr>
              <w:pStyle w:val="Sec1-Clauses"/>
              <w:spacing w:before="0" w:after="200"/>
              <w:rPr>
                <w:rFonts w:ascii="GHEA Mariam" w:hAnsi="GHEA Mariam"/>
                <w:szCs w:val="24"/>
              </w:rPr>
            </w:pPr>
            <w:bookmarkStart w:id="209" w:name="_Toc482200511"/>
            <w:bookmarkStart w:id="210" w:name="_Toc503779953"/>
            <w:r w:rsidRPr="00817ECB">
              <w:rPr>
                <w:rFonts w:ascii="GHEA Mariam" w:hAnsi="GHEA Mariam"/>
                <w:szCs w:val="24"/>
              </w:rPr>
              <w:t>26.</w:t>
            </w:r>
            <w:r w:rsidRPr="00817ECB">
              <w:rPr>
                <w:rFonts w:ascii="GHEA Mariam" w:hAnsi="GHEA Mariam"/>
                <w:szCs w:val="24"/>
              </w:rPr>
              <w:tab/>
            </w:r>
            <w:proofErr w:type="spellStart"/>
            <w:r w:rsidR="00E23B70" w:rsidRPr="00817ECB">
              <w:rPr>
                <w:rFonts w:ascii="GHEA Mariam" w:hAnsi="GHEA Mariam"/>
                <w:szCs w:val="24"/>
              </w:rPr>
              <w:t>Գաղտնիություն</w:t>
            </w:r>
            <w:bookmarkEnd w:id="209"/>
            <w:bookmarkEnd w:id="210"/>
            <w:proofErr w:type="spellEnd"/>
          </w:p>
        </w:tc>
        <w:tc>
          <w:tcPr>
            <w:tcW w:w="7110" w:type="dxa"/>
            <w:tcBorders>
              <w:bottom w:val="nil"/>
            </w:tcBorders>
          </w:tcPr>
          <w:p w14:paraId="02FAD556" w14:textId="77777777" w:rsidR="003A7800" w:rsidRPr="00817ECB" w:rsidRDefault="003A7800" w:rsidP="00A4011F">
            <w:pPr>
              <w:pStyle w:val="Sub-ClauseText"/>
              <w:numPr>
                <w:ilvl w:val="1"/>
                <w:numId w:val="29"/>
              </w:numPr>
              <w:spacing w:before="0" w:after="180"/>
              <w:rPr>
                <w:rFonts w:ascii="GHEA Mariam" w:hAnsi="GHEA Mariam"/>
                <w:spacing w:val="0"/>
                <w:szCs w:val="24"/>
              </w:rPr>
            </w:pPr>
            <w:proofErr w:type="spellStart"/>
            <w:r w:rsidRPr="00817ECB">
              <w:rPr>
                <w:rFonts w:ascii="GHEA Mariam" w:hAnsi="GHEA Mariam"/>
                <w:spacing w:val="0"/>
                <w:szCs w:val="24"/>
              </w:rPr>
              <w:t>Մինչև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շնորհումը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ուսումնասիրմանը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գնահատմանը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համեմատմանը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հետորակավորմանը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տեղեկատվությունը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շնորհման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առաջարկը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հաղորդվի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հայտատուներին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անձանց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որոնք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պաշտոնապես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տվյալ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գործընթացի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38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w:t>
            </w:r>
          </w:p>
          <w:p w14:paraId="6BD6F05F" w14:textId="77777777" w:rsidR="00E73F48" w:rsidRPr="00817ECB" w:rsidRDefault="00E73F48" w:rsidP="00A4011F">
            <w:pPr>
              <w:pStyle w:val="Sub-ClauseText"/>
              <w:numPr>
                <w:ilvl w:val="1"/>
                <w:numId w:val="29"/>
              </w:numPr>
              <w:spacing w:before="0" w:after="180"/>
              <w:rPr>
                <w:rFonts w:ascii="GHEA Mariam" w:hAnsi="GHEA Mariam"/>
                <w:spacing w:val="0"/>
                <w:szCs w:val="24"/>
              </w:rPr>
            </w:pP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ուսումնասիրման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համեմատման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հետորակաորման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ինչպես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շնորհելու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որոշումը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ընդունելիս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վրա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ազդեցություն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գործելու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փորձ</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մերժման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պատճառ</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հանդիսանալ</w:t>
            </w:r>
            <w:proofErr w:type="spellEnd"/>
            <w:r w:rsidRPr="00817ECB">
              <w:rPr>
                <w:rFonts w:ascii="GHEA Mariam" w:hAnsi="GHEA Mariam"/>
                <w:spacing w:val="0"/>
                <w:szCs w:val="24"/>
              </w:rPr>
              <w:t>:</w:t>
            </w:r>
          </w:p>
          <w:p w14:paraId="2FD06C31" w14:textId="77777777" w:rsidR="00F67E3F" w:rsidRPr="00817ECB" w:rsidRDefault="00E73F48" w:rsidP="00A4011F">
            <w:pPr>
              <w:pStyle w:val="Sub-ClauseText"/>
              <w:numPr>
                <w:ilvl w:val="1"/>
                <w:numId w:val="29"/>
              </w:numPr>
              <w:spacing w:before="0" w:after="180"/>
              <w:rPr>
                <w:rFonts w:ascii="GHEA Mariam" w:hAnsi="GHEA Mariam"/>
                <w:spacing w:val="0"/>
                <w:szCs w:val="24"/>
              </w:rPr>
            </w:pPr>
            <w:proofErr w:type="spellStart"/>
            <w:r w:rsidRPr="00817ECB">
              <w:rPr>
                <w:rFonts w:ascii="GHEA Mariam" w:hAnsi="GHEA Mariam"/>
                <w:spacing w:val="0"/>
                <w:szCs w:val="24"/>
              </w:rPr>
              <w:t>Սակայն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չնայաց</w:t>
            </w:r>
            <w:proofErr w:type="spellEnd"/>
            <w:r w:rsidRPr="00817ECB">
              <w:rPr>
                <w:rFonts w:ascii="GHEA Mariam" w:hAnsi="GHEA Mariam"/>
                <w:spacing w:val="0"/>
                <w:szCs w:val="24"/>
              </w:rPr>
              <w:t xml:space="preserve"> ՏՄՄ 26.2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մինչև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Պայամանգրի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շնորհումը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ցանկանում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հարցի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լինի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գրովոր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տեսքով</w:t>
            </w:r>
            <w:proofErr w:type="spellEnd"/>
            <w:r w:rsidRPr="00817ECB">
              <w:rPr>
                <w:rFonts w:ascii="GHEA Mariam" w:hAnsi="GHEA Mariam"/>
                <w:spacing w:val="0"/>
                <w:szCs w:val="24"/>
              </w:rPr>
              <w:t>:</w:t>
            </w:r>
          </w:p>
        </w:tc>
      </w:tr>
      <w:tr w:rsidR="00F67E3F" w:rsidRPr="002A5C0A" w14:paraId="2A52FE1D" w14:textId="77777777" w:rsidTr="00817ECB">
        <w:trPr>
          <w:gridAfter w:val="1"/>
          <w:wAfter w:w="270" w:type="dxa"/>
          <w:trHeight w:val="4950"/>
        </w:trPr>
        <w:tc>
          <w:tcPr>
            <w:tcW w:w="2520" w:type="dxa"/>
          </w:tcPr>
          <w:p w14:paraId="6FCE767D" w14:textId="77777777" w:rsidR="00F67E3F" w:rsidRPr="00817ECB" w:rsidRDefault="00F67E3F">
            <w:pPr>
              <w:pStyle w:val="Sec1-Clauses"/>
              <w:spacing w:before="0" w:after="200"/>
              <w:rPr>
                <w:rFonts w:ascii="GHEA Mariam" w:hAnsi="GHEA Mariam"/>
                <w:szCs w:val="24"/>
              </w:rPr>
            </w:pPr>
            <w:bookmarkStart w:id="211" w:name="_Toc482200512"/>
            <w:bookmarkStart w:id="212" w:name="_Toc503779954"/>
            <w:r w:rsidRPr="00817ECB">
              <w:rPr>
                <w:rFonts w:ascii="GHEA Mariam" w:hAnsi="GHEA Mariam"/>
                <w:szCs w:val="24"/>
              </w:rPr>
              <w:lastRenderedPageBreak/>
              <w:t>27.</w:t>
            </w:r>
            <w:r w:rsidRPr="00817ECB">
              <w:rPr>
                <w:rFonts w:ascii="GHEA Mariam" w:hAnsi="GHEA Mariam"/>
                <w:szCs w:val="24"/>
              </w:rPr>
              <w:tab/>
            </w:r>
            <w:bookmarkStart w:id="213" w:name="_Toc381360104"/>
            <w:proofErr w:type="spellStart"/>
            <w:r w:rsidR="00875AC8" w:rsidRPr="00817ECB">
              <w:rPr>
                <w:rFonts w:ascii="GHEA Mariam" w:hAnsi="GHEA Mariam"/>
                <w:szCs w:val="24"/>
              </w:rPr>
              <w:t>Հայտերի</w:t>
            </w:r>
            <w:proofErr w:type="spellEnd"/>
            <w:r w:rsidR="00875AC8" w:rsidRPr="00817ECB">
              <w:rPr>
                <w:rFonts w:ascii="GHEA Mariam" w:hAnsi="GHEA Mariam"/>
                <w:szCs w:val="24"/>
              </w:rPr>
              <w:t xml:space="preserve"> </w:t>
            </w:r>
            <w:proofErr w:type="spellStart"/>
            <w:r w:rsidR="00875AC8" w:rsidRPr="00817ECB">
              <w:rPr>
                <w:rFonts w:ascii="GHEA Mariam" w:hAnsi="GHEA Mariam"/>
                <w:szCs w:val="24"/>
              </w:rPr>
              <w:t>պարզաբանում</w:t>
            </w:r>
            <w:bookmarkEnd w:id="211"/>
            <w:bookmarkEnd w:id="212"/>
            <w:bookmarkEnd w:id="213"/>
            <w:proofErr w:type="spellEnd"/>
          </w:p>
          <w:p w14:paraId="5EA48814" w14:textId="77777777" w:rsidR="00F67E3F" w:rsidRPr="00817ECB" w:rsidRDefault="00F67E3F">
            <w:pPr>
              <w:pStyle w:val="Sec1-Clauses"/>
              <w:spacing w:before="0" w:after="200"/>
              <w:rPr>
                <w:rFonts w:ascii="GHEA Mariam" w:hAnsi="GHEA Mariam"/>
                <w:szCs w:val="24"/>
              </w:rPr>
            </w:pPr>
          </w:p>
        </w:tc>
        <w:tc>
          <w:tcPr>
            <w:tcW w:w="7110" w:type="dxa"/>
          </w:tcPr>
          <w:p w14:paraId="69054C0B" w14:textId="77777777" w:rsidR="005F229F" w:rsidRPr="00817ECB" w:rsidRDefault="005F229F" w:rsidP="00A4011F">
            <w:pPr>
              <w:pStyle w:val="Sub-ClauseText"/>
              <w:numPr>
                <w:ilvl w:val="1"/>
                <w:numId w:val="30"/>
              </w:numPr>
              <w:spacing w:before="0" w:after="180"/>
              <w:rPr>
                <w:rFonts w:ascii="GHEA Mariam" w:hAnsi="GHEA Mariam"/>
                <w:spacing w:val="0"/>
                <w:szCs w:val="24"/>
              </w:rPr>
            </w:pP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ուսումնասիրության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համեմատման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հետորակավորման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գործընթացին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աջակցելու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նպատակով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հայեցողությամբ</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պարզաբանում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ներկայացված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պարզաբանում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բավարարում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չընդունվել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Պարզաբանման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պատասխանը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31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գների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բովանդակության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փոփոխություն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կարող </w:t>
            </w:r>
            <w:proofErr w:type="spellStart"/>
            <w:r w:rsidRPr="00817ECB">
              <w:rPr>
                <w:rFonts w:ascii="GHEA Mariam" w:hAnsi="GHEA Mariam"/>
                <w:spacing w:val="0"/>
                <w:szCs w:val="24"/>
              </w:rPr>
              <w:t>պահանջվել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առաջարկվել</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թույլատրվել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բացառությամբ</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դեպքերի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երբ</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գնահատելիս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հայտնաբերում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մաթեմատիկական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սխալներ</w:t>
            </w:r>
            <w:proofErr w:type="spellEnd"/>
            <w:r w:rsidRPr="00817ECB">
              <w:rPr>
                <w:rFonts w:ascii="GHEA Mariam" w:hAnsi="GHEA Mariam"/>
                <w:spacing w:val="0"/>
                <w:szCs w:val="24"/>
              </w:rPr>
              <w:t>:</w:t>
            </w:r>
          </w:p>
          <w:p w14:paraId="0B43279A" w14:textId="77777777" w:rsidR="00F67E3F" w:rsidRPr="00817ECB" w:rsidRDefault="005F229F" w:rsidP="00A4011F">
            <w:pPr>
              <w:pStyle w:val="Sub-ClauseText"/>
              <w:numPr>
                <w:ilvl w:val="1"/>
                <w:numId w:val="30"/>
              </w:numPr>
              <w:spacing w:before="0" w:after="180"/>
              <w:rPr>
                <w:rFonts w:ascii="GHEA Mariam" w:hAnsi="GHEA Mariam"/>
                <w:spacing w:val="0"/>
                <w:szCs w:val="24"/>
              </w:rPr>
            </w:pP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տրամադրում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պարզաբանումներ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մինչ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պարզաբանման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ժամկետը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ամսաթիվը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նրա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մերժվել</w:t>
            </w:r>
            <w:proofErr w:type="spellEnd"/>
            <w:r w:rsidRPr="00817ECB">
              <w:rPr>
                <w:rFonts w:ascii="GHEA Mariam" w:hAnsi="GHEA Mariam"/>
                <w:spacing w:val="0"/>
                <w:szCs w:val="24"/>
              </w:rPr>
              <w:t>:</w:t>
            </w:r>
          </w:p>
        </w:tc>
      </w:tr>
      <w:tr w:rsidR="00F67E3F" w:rsidRPr="002A5C0A" w14:paraId="35A58CE4" w14:textId="77777777" w:rsidTr="00817ECB">
        <w:trPr>
          <w:gridAfter w:val="1"/>
          <w:wAfter w:w="270" w:type="dxa"/>
          <w:trHeight w:val="3571"/>
        </w:trPr>
        <w:tc>
          <w:tcPr>
            <w:tcW w:w="2520" w:type="dxa"/>
          </w:tcPr>
          <w:p w14:paraId="4CEB56BB" w14:textId="77777777" w:rsidR="00F67E3F" w:rsidRPr="00817ECB" w:rsidRDefault="00F67E3F" w:rsidP="008E175A">
            <w:pPr>
              <w:pStyle w:val="Sec1-Clauses"/>
              <w:spacing w:after="200"/>
              <w:rPr>
                <w:rFonts w:ascii="GHEA Mariam" w:hAnsi="GHEA Mariam"/>
                <w:szCs w:val="24"/>
              </w:rPr>
            </w:pPr>
            <w:bookmarkStart w:id="214" w:name="_Toc100032320"/>
            <w:bookmarkStart w:id="215" w:name="_Toc320179003"/>
            <w:bookmarkStart w:id="216" w:name="_Toc482200513"/>
            <w:bookmarkStart w:id="217" w:name="_Toc503779955"/>
            <w:r w:rsidRPr="00817ECB">
              <w:rPr>
                <w:rFonts w:ascii="GHEA Mariam" w:hAnsi="GHEA Mariam"/>
                <w:szCs w:val="24"/>
              </w:rPr>
              <w:t>28.</w:t>
            </w:r>
            <w:bookmarkStart w:id="218" w:name="_Toc381360106"/>
            <w:bookmarkEnd w:id="214"/>
            <w:bookmarkEnd w:id="215"/>
            <w:r w:rsidR="005F229F" w:rsidRPr="00817ECB">
              <w:rPr>
                <w:rFonts w:ascii="GHEA Mariam" w:hAnsi="GHEA Mariam"/>
                <w:szCs w:val="24"/>
              </w:rPr>
              <w:t xml:space="preserve"> </w:t>
            </w:r>
            <w:proofErr w:type="spellStart"/>
            <w:r w:rsidR="008E175A" w:rsidRPr="00817ECB">
              <w:rPr>
                <w:rFonts w:ascii="GHEA Mariam" w:hAnsi="GHEA Mariam"/>
                <w:szCs w:val="24"/>
              </w:rPr>
              <w:t>Շեղումներ</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վերապահումներ</w:t>
            </w:r>
            <w:proofErr w:type="spellEnd"/>
            <w:r w:rsidR="005F229F" w:rsidRPr="00817ECB">
              <w:rPr>
                <w:rFonts w:ascii="GHEA Mariam" w:hAnsi="GHEA Mariam"/>
                <w:szCs w:val="24"/>
              </w:rPr>
              <w:t xml:space="preserve"> և </w:t>
            </w:r>
            <w:proofErr w:type="spellStart"/>
            <w:r w:rsidR="005F229F" w:rsidRPr="00817ECB">
              <w:rPr>
                <w:rFonts w:ascii="GHEA Mariam" w:hAnsi="GHEA Mariam"/>
                <w:szCs w:val="24"/>
              </w:rPr>
              <w:t>բացթողումներ</w:t>
            </w:r>
            <w:bookmarkEnd w:id="216"/>
            <w:bookmarkEnd w:id="217"/>
            <w:bookmarkEnd w:id="218"/>
            <w:proofErr w:type="spellEnd"/>
            <w:r w:rsidR="005F229F" w:rsidRPr="00817ECB">
              <w:rPr>
                <w:rFonts w:ascii="GHEA Mariam" w:hAnsi="GHEA Mariam"/>
                <w:szCs w:val="24"/>
              </w:rPr>
              <w:t xml:space="preserve"> </w:t>
            </w:r>
          </w:p>
        </w:tc>
        <w:tc>
          <w:tcPr>
            <w:tcW w:w="7110" w:type="dxa"/>
          </w:tcPr>
          <w:p w14:paraId="7B6B269C" w14:textId="77777777" w:rsidR="005F229F" w:rsidRPr="00817ECB" w:rsidRDefault="005F229F" w:rsidP="0094065A">
            <w:pPr>
              <w:pStyle w:val="Sub-ClauseText"/>
              <w:numPr>
                <w:ilvl w:val="1"/>
                <w:numId w:val="45"/>
              </w:numPr>
              <w:spacing w:before="0" w:after="180"/>
              <w:rPr>
                <w:rFonts w:ascii="GHEA Mariam" w:hAnsi="GHEA Mariam"/>
                <w:szCs w:val="24"/>
              </w:rPr>
            </w:pPr>
            <w:proofErr w:type="spellStart"/>
            <w:r w:rsidRPr="00817ECB">
              <w:rPr>
                <w:rFonts w:ascii="GHEA Mariam" w:hAnsi="GHEA Mariam"/>
                <w:spacing w:val="0"/>
                <w:szCs w:val="24"/>
              </w:rPr>
              <w:t>Հայտերի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ընթացքում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կիրառվում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հետևյալ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սահմանումները</w:t>
            </w:r>
            <w:proofErr w:type="spellEnd"/>
            <w:r w:rsidRPr="00817ECB">
              <w:rPr>
                <w:rFonts w:ascii="GHEA Mariam" w:hAnsi="GHEA Mariam"/>
                <w:spacing w:val="0"/>
                <w:szCs w:val="24"/>
              </w:rPr>
              <w:t xml:space="preserve">. </w:t>
            </w:r>
          </w:p>
          <w:p w14:paraId="58B53757" w14:textId="77777777" w:rsidR="005F229F" w:rsidRPr="00817ECB" w:rsidRDefault="00DE4806" w:rsidP="00817ECB">
            <w:pPr>
              <w:pStyle w:val="P3Header1-Clauses"/>
              <w:numPr>
                <w:ilvl w:val="0"/>
                <w:numId w:val="0"/>
              </w:numPr>
              <w:tabs>
                <w:tab w:val="left" w:pos="972"/>
              </w:tabs>
              <w:spacing w:before="0" w:after="200"/>
              <w:ind w:left="864" w:hanging="360"/>
              <w:jc w:val="both"/>
              <w:rPr>
                <w:rFonts w:ascii="GHEA Mariam" w:hAnsi="GHEA Mariam"/>
                <w:szCs w:val="24"/>
              </w:rPr>
            </w:pPr>
            <w:r w:rsidRPr="00817ECB">
              <w:rPr>
                <w:rFonts w:ascii="GHEA Mariam" w:hAnsi="GHEA Mariam"/>
                <w:szCs w:val="24"/>
                <w:lang w:val="hy-AM"/>
              </w:rPr>
              <w:t xml:space="preserve">(ա) </w:t>
            </w:r>
            <w:r w:rsidR="00541FB1" w:rsidRPr="00817ECB">
              <w:rPr>
                <w:rFonts w:ascii="GHEA Mariam" w:hAnsi="GHEA Mariam"/>
                <w:szCs w:val="24"/>
                <w:lang w:val="hy-AM"/>
              </w:rPr>
              <w:t>«</w:t>
            </w:r>
            <w:proofErr w:type="spellStart"/>
            <w:r w:rsidR="008E175A" w:rsidRPr="00817ECB">
              <w:rPr>
                <w:rFonts w:ascii="GHEA Mariam" w:hAnsi="GHEA Mariam"/>
                <w:szCs w:val="24"/>
              </w:rPr>
              <w:t>Շեղումը</w:t>
            </w:r>
            <w:proofErr w:type="spellEnd"/>
            <w:r w:rsidR="00541FB1" w:rsidRPr="00817ECB">
              <w:rPr>
                <w:rFonts w:ascii="GHEA Mariam" w:hAnsi="GHEA Mariam"/>
                <w:szCs w:val="24"/>
                <w:lang w:val="hy-AM"/>
              </w:rPr>
              <w:t>»</w:t>
            </w:r>
            <w:r w:rsidR="005F229F" w:rsidRPr="00817ECB">
              <w:rPr>
                <w:rFonts w:ascii="GHEA Mariam" w:hAnsi="GHEA Mariam"/>
                <w:szCs w:val="24"/>
              </w:rPr>
              <w:t xml:space="preserve"> </w:t>
            </w:r>
            <w:proofErr w:type="spellStart"/>
            <w:r w:rsidR="005F229F" w:rsidRPr="00817ECB">
              <w:rPr>
                <w:rFonts w:ascii="GHEA Mariam" w:hAnsi="GHEA Mariam"/>
                <w:szCs w:val="24"/>
              </w:rPr>
              <w:t>Մրցութային</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փաստաթղթերում</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նշված</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պահանջներին</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հետամուտ</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չլինելն</w:t>
            </w:r>
            <w:proofErr w:type="spellEnd"/>
            <w:r w:rsidR="005F229F" w:rsidRPr="00817ECB">
              <w:rPr>
                <w:rFonts w:ascii="GHEA Mariam" w:hAnsi="GHEA Mariam"/>
                <w:szCs w:val="24"/>
              </w:rPr>
              <w:t xml:space="preserve"> է,</w:t>
            </w:r>
          </w:p>
          <w:p w14:paraId="3B18EA6F" w14:textId="77777777" w:rsidR="005F229F" w:rsidRPr="00817ECB" w:rsidRDefault="00DE4806" w:rsidP="00817ECB">
            <w:pPr>
              <w:pStyle w:val="P3Header1-Clauses"/>
              <w:numPr>
                <w:ilvl w:val="0"/>
                <w:numId w:val="0"/>
              </w:numPr>
              <w:tabs>
                <w:tab w:val="left" w:pos="972"/>
              </w:tabs>
              <w:spacing w:before="0" w:after="200"/>
              <w:ind w:left="864" w:hanging="360"/>
              <w:jc w:val="both"/>
              <w:rPr>
                <w:rFonts w:ascii="GHEA Mariam" w:hAnsi="GHEA Mariam"/>
                <w:szCs w:val="24"/>
              </w:rPr>
            </w:pPr>
            <w:r w:rsidRPr="00817ECB">
              <w:rPr>
                <w:rFonts w:ascii="GHEA Mariam" w:hAnsi="GHEA Mariam"/>
                <w:szCs w:val="24"/>
                <w:lang w:val="hy-AM"/>
              </w:rPr>
              <w:t xml:space="preserve">(բ) </w:t>
            </w:r>
            <w:r w:rsidR="00541FB1" w:rsidRPr="00817ECB">
              <w:rPr>
                <w:rFonts w:ascii="GHEA Mariam" w:hAnsi="GHEA Mariam"/>
                <w:szCs w:val="24"/>
                <w:lang w:val="hy-AM"/>
              </w:rPr>
              <w:t>«</w:t>
            </w:r>
            <w:proofErr w:type="spellStart"/>
            <w:r w:rsidR="005F229F" w:rsidRPr="00817ECB">
              <w:rPr>
                <w:rFonts w:ascii="GHEA Mariam" w:hAnsi="GHEA Mariam"/>
                <w:szCs w:val="24"/>
              </w:rPr>
              <w:t>Վերապահումը</w:t>
            </w:r>
            <w:proofErr w:type="spellEnd"/>
            <w:r w:rsidR="00541FB1" w:rsidRPr="00817ECB">
              <w:rPr>
                <w:rFonts w:ascii="GHEA Mariam" w:hAnsi="GHEA Mariam"/>
                <w:szCs w:val="24"/>
                <w:lang w:val="hy-AM"/>
              </w:rPr>
              <w:t>»</w:t>
            </w:r>
            <w:r w:rsidR="005F229F" w:rsidRPr="00817ECB">
              <w:rPr>
                <w:rFonts w:ascii="GHEA Mariam" w:hAnsi="GHEA Mariam"/>
                <w:szCs w:val="24"/>
              </w:rPr>
              <w:t xml:space="preserve"> </w:t>
            </w:r>
            <w:proofErr w:type="spellStart"/>
            <w:r w:rsidR="005F229F" w:rsidRPr="00817ECB">
              <w:rPr>
                <w:rFonts w:ascii="GHEA Mariam" w:hAnsi="GHEA Mariam"/>
                <w:szCs w:val="24"/>
              </w:rPr>
              <w:t>սահմանափակող</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պայմանների</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սահմանումն</w:t>
            </w:r>
            <w:proofErr w:type="spellEnd"/>
            <w:r w:rsidR="005F229F" w:rsidRPr="00817ECB">
              <w:rPr>
                <w:rFonts w:ascii="GHEA Mariam" w:hAnsi="GHEA Mariam"/>
                <w:szCs w:val="24"/>
              </w:rPr>
              <w:t xml:space="preserve"> է կամ </w:t>
            </w:r>
            <w:proofErr w:type="spellStart"/>
            <w:r w:rsidR="005F229F" w:rsidRPr="00817ECB">
              <w:rPr>
                <w:rFonts w:ascii="GHEA Mariam" w:hAnsi="GHEA Mariam"/>
                <w:szCs w:val="24"/>
              </w:rPr>
              <w:t>Մրցութային</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փաստաթղթերում</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նախանշված</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պահանջների</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լիարժեք</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ընդունումից</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ձեռնպահ</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մնալը</w:t>
            </w:r>
            <w:proofErr w:type="spellEnd"/>
            <w:r w:rsidR="005F229F" w:rsidRPr="00817ECB">
              <w:rPr>
                <w:rFonts w:ascii="GHEA Mariam" w:hAnsi="GHEA Mariam"/>
                <w:szCs w:val="24"/>
              </w:rPr>
              <w:t xml:space="preserve">, և  </w:t>
            </w:r>
          </w:p>
          <w:p w14:paraId="45E67865" w14:textId="77777777" w:rsidR="00F67E3F" w:rsidRPr="00817ECB" w:rsidRDefault="00DE4806" w:rsidP="00817ECB">
            <w:pPr>
              <w:pStyle w:val="P3Header1-Clauses"/>
              <w:numPr>
                <w:ilvl w:val="0"/>
                <w:numId w:val="0"/>
              </w:numPr>
              <w:tabs>
                <w:tab w:val="left" w:pos="972"/>
              </w:tabs>
              <w:spacing w:before="0" w:after="200"/>
              <w:ind w:left="864" w:hanging="360"/>
              <w:jc w:val="both"/>
              <w:rPr>
                <w:rFonts w:ascii="GHEA Mariam" w:hAnsi="GHEA Mariam"/>
                <w:szCs w:val="24"/>
              </w:rPr>
            </w:pPr>
            <w:r w:rsidRPr="00817ECB">
              <w:rPr>
                <w:rFonts w:ascii="GHEA Mariam" w:hAnsi="GHEA Mariam"/>
                <w:szCs w:val="24"/>
                <w:lang w:val="hy-AM"/>
              </w:rPr>
              <w:t xml:space="preserve">(գ) </w:t>
            </w:r>
            <w:r w:rsidR="00541FB1" w:rsidRPr="00817ECB">
              <w:rPr>
                <w:rFonts w:ascii="GHEA Mariam" w:hAnsi="GHEA Mariam"/>
                <w:szCs w:val="24"/>
                <w:lang w:val="hy-AM"/>
              </w:rPr>
              <w:t>«</w:t>
            </w:r>
            <w:proofErr w:type="spellStart"/>
            <w:r w:rsidR="005F229F" w:rsidRPr="00817ECB">
              <w:rPr>
                <w:rFonts w:ascii="GHEA Mariam" w:hAnsi="GHEA Mariam"/>
                <w:szCs w:val="24"/>
              </w:rPr>
              <w:t>Բացթողումը</w:t>
            </w:r>
            <w:proofErr w:type="spellEnd"/>
            <w:r w:rsidR="00541FB1" w:rsidRPr="00817ECB">
              <w:rPr>
                <w:rFonts w:ascii="GHEA Mariam" w:hAnsi="GHEA Mariam"/>
                <w:szCs w:val="24"/>
                <w:lang w:val="hy-AM"/>
              </w:rPr>
              <w:t>»</w:t>
            </w:r>
            <w:r w:rsidR="005F229F" w:rsidRPr="00817ECB">
              <w:rPr>
                <w:rFonts w:ascii="GHEA Mariam" w:hAnsi="GHEA Mariam"/>
                <w:szCs w:val="24"/>
              </w:rPr>
              <w:t xml:space="preserve"> </w:t>
            </w:r>
            <w:proofErr w:type="spellStart"/>
            <w:r w:rsidR="005F229F" w:rsidRPr="00817ECB">
              <w:rPr>
                <w:rFonts w:ascii="GHEA Mariam" w:hAnsi="GHEA Mariam"/>
                <w:szCs w:val="24"/>
              </w:rPr>
              <w:t>Մրցութային</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փաստաթղթերում</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պահանջվող</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տեղեկատվության</w:t>
            </w:r>
            <w:proofErr w:type="spellEnd"/>
            <w:r w:rsidR="005F229F" w:rsidRPr="00817ECB">
              <w:rPr>
                <w:rFonts w:ascii="GHEA Mariam" w:hAnsi="GHEA Mariam"/>
                <w:szCs w:val="24"/>
              </w:rPr>
              <w:t xml:space="preserve"> կամ </w:t>
            </w:r>
            <w:proofErr w:type="spellStart"/>
            <w:r w:rsidR="005F229F" w:rsidRPr="00817ECB">
              <w:rPr>
                <w:rFonts w:ascii="GHEA Mariam" w:hAnsi="GHEA Mariam"/>
                <w:szCs w:val="24"/>
              </w:rPr>
              <w:t>փաստաթղթավորման</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ամբողջապես</w:t>
            </w:r>
            <w:proofErr w:type="spellEnd"/>
            <w:r w:rsidR="005F229F" w:rsidRPr="00817ECB">
              <w:rPr>
                <w:rFonts w:ascii="GHEA Mariam" w:hAnsi="GHEA Mariam"/>
                <w:szCs w:val="24"/>
              </w:rPr>
              <w:t xml:space="preserve"> կամ </w:t>
            </w:r>
            <w:proofErr w:type="spellStart"/>
            <w:r w:rsidR="005F229F" w:rsidRPr="00817ECB">
              <w:rPr>
                <w:rFonts w:ascii="GHEA Mariam" w:hAnsi="GHEA Mariam"/>
                <w:szCs w:val="24"/>
              </w:rPr>
              <w:t>մասնակի</w:t>
            </w:r>
            <w:proofErr w:type="spellEnd"/>
            <w:r w:rsidR="005F229F" w:rsidRPr="00817ECB">
              <w:rPr>
                <w:rFonts w:ascii="GHEA Mariam" w:hAnsi="GHEA Mariam"/>
                <w:szCs w:val="24"/>
              </w:rPr>
              <w:t xml:space="preserve"> </w:t>
            </w:r>
            <w:proofErr w:type="spellStart"/>
            <w:r w:rsidR="005F229F" w:rsidRPr="00817ECB">
              <w:rPr>
                <w:rFonts w:ascii="GHEA Mariam" w:hAnsi="GHEA Mariam"/>
                <w:szCs w:val="24"/>
              </w:rPr>
              <w:t>չներակայացնելն</w:t>
            </w:r>
            <w:proofErr w:type="spellEnd"/>
            <w:r w:rsidR="005F229F" w:rsidRPr="00817ECB">
              <w:rPr>
                <w:rFonts w:ascii="GHEA Mariam" w:hAnsi="GHEA Mariam"/>
                <w:szCs w:val="24"/>
              </w:rPr>
              <w:t xml:space="preserve"> է:</w:t>
            </w:r>
          </w:p>
        </w:tc>
      </w:tr>
      <w:tr w:rsidR="00F67E3F" w:rsidRPr="002A5C0A" w14:paraId="30648BA5" w14:textId="77777777" w:rsidTr="00817ECB">
        <w:trPr>
          <w:gridAfter w:val="1"/>
          <w:wAfter w:w="270" w:type="dxa"/>
        </w:trPr>
        <w:tc>
          <w:tcPr>
            <w:tcW w:w="2520" w:type="dxa"/>
          </w:tcPr>
          <w:p w14:paraId="2B1AC445" w14:textId="77777777" w:rsidR="00F67E3F" w:rsidRPr="00817ECB" w:rsidRDefault="00F67E3F" w:rsidP="00A36C42">
            <w:pPr>
              <w:pStyle w:val="Sec1-Clauses"/>
              <w:spacing w:before="0" w:after="200"/>
              <w:rPr>
                <w:rFonts w:ascii="GHEA Mariam" w:hAnsi="GHEA Mariam"/>
                <w:szCs w:val="24"/>
              </w:rPr>
            </w:pPr>
            <w:bookmarkStart w:id="219" w:name="_Toc424009130"/>
            <w:bookmarkStart w:id="220" w:name="_Toc438438853"/>
            <w:bookmarkStart w:id="221" w:name="_Toc438532632"/>
            <w:bookmarkStart w:id="222" w:name="_Toc438733997"/>
            <w:bookmarkStart w:id="223" w:name="_Toc438907034"/>
            <w:bookmarkStart w:id="224" w:name="_Toc438907233"/>
            <w:bookmarkStart w:id="225" w:name="_Toc482200514"/>
            <w:bookmarkStart w:id="226" w:name="_Toc503779956"/>
            <w:r w:rsidRPr="00817ECB">
              <w:rPr>
                <w:rFonts w:ascii="GHEA Mariam" w:hAnsi="GHEA Mariam"/>
                <w:szCs w:val="24"/>
              </w:rPr>
              <w:t>29.</w:t>
            </w:r>
            <w:r w:rsidRPr="00817ECB">
              <w:rPr>
                <w:rFonts w:ascii="GHEA Mariam" w:hAnsi="GHEA Mariam"/>
                <w:szCs w:val="24"/>
              </w:rPr>
              <w:tab/>
            </w:r>
            <w:r w:rsidR="000C220D" w:rsidRPr="00817ECB">
              <w:rPr>
                <w:rFonts w:ascii="GHEA Mariam" w:hAnsi="GHEA Mariam"/>
                <w:szCs w:val="24"/>
              </w:rPr>
              <w:tab/>
            </w:r>
            <w:proofErr w:type="spellStart"/>
            <w:r w:rsidR="002C3603" w:rsidRPr="00817ECB">
              <w:rPr>
                <w:rFonts w:ascii="GHEA Mariam" w:hAnsi="GHEA Mariam"/>
                <w:szCs w:val="24"/>
              </w:rPr>
              <w:t>Հայտերի</w:t>
            </w:r>
            <w:proofErr w:type="spellEnd"/>
            <w:r w:rsidR="002C3603" w:rsidRPr="00817ECB">
              <w:rPr>
                <w:rFonts w:ascii="GHEA Mariam" w:hAnsi="GHEA Mariam"/>
                <w:szCs w:val="24"/>
              </w:rPr>
              <w:t xml:space="preserve"> </w:t>
            </w:r>
            <w:proofErr w:type="spellStart"/>
            <w:r w:rsidR="002C3603" w:rsidRPr="00817ECB">
              <w:rPr>
                <w:rFonts w:ascii="GHEA Mariam" w:hAnsi="GHEA Mariam"/>
                <w:szCs w:val="24"/>
              </w:rPr>
              <w:t>համապատաս-խանելիության</w:t>
            </w:r>
            <w:proofErr w:type="spellEnd"/>
            <w:r w:rsidR="002C3603" w:rsidRPr="00817ECB">
              <w:rPr>
                <w:rFonts w:ascii="GHEA Mariam" w:hAnsi="GHEA Mariam"/>
                <w:szCs w:val="24"/>
              </w:rPr>
              <w:t xml:space="preserve"> </w:t>
            </w:r>
            <w:proofErr w:type="spellStart"/>
            <w:r w:rsidR="002C3603" w:rsidRPr="00817ECB">
              <w:rPr>
                <w:rFonts w:ascii="GHEA Mariam" w:hAnsi="GHEA Mariam"/>
                <w:szCs w:val="24"/>
              </w:rPr>
              <w:t>որոշում</w:t>
            </w:r>
            <w:bookmarkEnd w:id="219"/>
            <w:bookmarkEnd w:id="220"/>
            <w:bookmarkEnd w:id="221"/>
            <w:bookmarkEnd w:id="222"/>
            <w:bookmarkEnd w:id="223"/>
            <w:bookmarkEnd w:id="224"/>
            <w:bookmarkEnd w:id="225"/>
            <w:bookmarkEnd w:id="226"/>
            <w:proofErr w:type="spellEnd"/>
          </w:p>
        </w:tc>
        <w:tc>
          <w:tcPr>
            <w:tcW w:w="7110" w:type="dxa"/>
            <w:tcBorders>
              <w:bottom w:val="nil"/>
            </w:tcBorders>
          </w:tcPr>
          <w:p w14:paraId="3CE862CF" w14:textId="77777777" w:rsidR="0017519F" w:rsidRPr="00817ECB" w:rsidRDefault="00143A27" w:rsidP="0094065A">
            <w:pPr>
              <w:pStyle w:val="Sub-ClauseText"/>
              <w:numPr>
                <w:ilvl w:val="1"/>
                <w:numId w:val="60"/>
              </w:numPr>
              <w:spacing w:before="0" w:after="180"/>
              <w:ind w:left="619" w:hanging="567"/>
              <w:rPr>
                <w:rFonts w:ascii="GHEA Mariam" w:hAnsi="GHEA Mariam"/>
                <w:spacing w:val="0"/>
                <w:szCs w:val="24"/>
              </w:rPr>
            </w:pP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համապատասխանելիության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որոշումը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հիմնվում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բովանդակության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վրա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ինչպես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սահմանված</w:t>
            </w:r>
            <w:proofErr w:type="spellEnd"/>
            <w:r w:rsidRPr="00817ECB">
              <w:rPr>
                <w:rFonts w:ascii="GHEA Mariam" w:hAnsi="GHEA Mariam"/>
                <w:spacing w:val="0"/>
                <w:szCs w:val="24"/>
              </w:rPr>
              <w:t xml:space="preserve"> է ՏՄՄ 11-րդ </w:t>
            </w:r>
            <w:proofErr w:type="spellStart"/>
            <w:r w:rsidRPr="00817ECB">
              <w:rPr>
                <w:rFonts w:ascii="GHEA Mariam" w:hAnsi="GHEA Mariam"/>
                <w:spacing w:val="0"/>
                <w:szCs w:val="24"/>
              </w:rPr>
              <w:t>դրույթում</w:t>
            </w:r>
            <w:proofErr w:type="spellEnd"/>
            <w:r w:rsidRPr="00817ECB">
              <w:rPr>
                <w:rFonts w:ascii="GHEA Mariam" w:hAnsi="GHEA Mariam"/>
                <w:spacing w:val="0"/>
                <w:szCs w:val="24"/>
              </w:rPr>
              <w:t xml:space="preserve">: </w:t>
            </w:r>
            <w:r w:rsidR="0017519F" w:rsidRPr="00817ECB">
              <w:rPr>
                <w:rFonts w:ascii="GHEA Mariam" w:hAnsi="GHEA Mariam"/>
                <w:spacing w:val="0"/>
                <w:szCs w:val="24"/>
              </w:rPr>
              <w:t xml:space="preserve"> </w:t>
            </w:r>
          </w:p>
          <w:p w14:paraId="3A236D93" w14:textId="787D72C4" w:rsidR="00CE6513" w:rsidRPr="00817ECB" w:rsidRDefault="00CE6513" w:rsidP="0094065A">
            <w:pPr>
              <w:pStyle w:val="Sub-ClauseText"/>
              <w:numPr>
                <w:ilvl w:val="1"/>
                <w:numId w:val="60"/>
              </w:numPr>
              <w:spacing w:before="0" w:after="180"/>
              <w:ind w:left="619" w:hanging="567"/>
              <w:rPr>
                <w:rFonts w:ascii="GHEA Mariam" w:hAnsi="GHEA Mariam"/>
                <w:spacing w:val="0"/>
                <w:szCs w:val="24"/>
              </w:rPr>
            </w:pPr>
            <w:proofErr w:type="spellStart"/>
            <w:r w:rsidRPr="00817ECB">
              <w:rPr>
                <w:rFonts w:ascii="GHEA Mariam" w:hAnsi="GHEA Mariam"/>
                <w:spacing w:val="0"/>
                <w:szCs w:val="24"/>
              </w:rPr>
              <w:t>Ըստ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2A5C0A">
              <w:rPr>
                <w:rFonts w:ascii="GHEA Mariam" w:hAnsi="GHEA Mariam"/>
                <w:spacing w:val="0"/>
                <w:szCs w:val="24"/>
              </w:rPr>
              <w:t>այտն</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որը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lastRenderedPageBreak/>
              <w:t>փաստաթղթերում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ամրագրված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շեղումների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վերապահումների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բացթողումների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շեղումները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վերապահումները</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բացթողումներն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
          <w:p w14:paraId="7C2F7A17" w14:textId="77777777" w:rsidR="00CE6513" w:rsidRPr="00817ECB" w:rsidRDefault="00FB2FCC" w:rsidP="00817ECB">
            <w:pPr>
              <w:pStyle w:val="Heading3"/>
              <w:spacing w:after="180"/>
              <w:rPr>
                <w:rFonts w:ascii="GHEA Mariam" w:hAnsi="GHEA Mariam"/>
                <w:szCs w:val="24"/>
                <w:lang w:val="en-US"/>
              </w:rPr>
            </w:pPr>
            <w:r w:rsidRPr="00817ECB">
              <w:rPr>
                <w:rFonts w:ascii="GHEA Mariam" w:hAnsi="GHEA Mariam"/>
                <w:szCs w:val="24"/>
                <w:lang w:val="hy-AM"/>
              </w:rPr>
              <w:t xml:space="preserve">(ա) </w:t>
            </w:r>
            <w:proofErr w:type="spellStart"/>
            <w:r w:rsidR="00CE6513" w:rsidRPr="00817ECB">
              <w:rPr>
                <w:rFonts w:ascii="GHEA Mariam" w:hAnsi="GHEA Mariam"/>
                <w:szCs w:val="24"/>
                <w:lang w:val="en-US"/>
              </w:rPr>
              <w:t>եթե</w:t>
            </w:r>
            <w:proofErr w:type="spellEnd"/>
            <w:r w:rsidR="00CE6513" w:rsidRPr="00817ECB">
              <w:rPr>
                <w:rFonts w:ascii="GHEA Mariam" w:hAnsi="GHEA Mariam"/>
                <w:szCs w:val="24"/>
                <w:lang w:val="en-US"/>
              </w:rPr>
              <w:t xml:space="preserve"> </w:t>
            </w:r>
            <w:proofErr w:type="spellStart"/>
            <w:r w:rsidR="00CE6513" w:rsidRPr="00817ECB">
              <w:rPr>
                <w:rFonts w:ascii="GHEA Mariam" w:hAnsi="GHEA Mariam"/>
                <w:szCs w:val="24"/>
                <w:lang w:val="en-US"/>
              </w:rPr>
              <w:t>ընդունվում</w:t>
            </w:r>
            <w:proofErr w:type="spellEnd"/>
            <w:r w:rsidR="00CE6513" w:rsidRPr="00817ECB">
              <w:rPr>
                <w:rFonts w:ascii="GHEA Mariam" w:hAnsi="GHEA Mariam"/>
                <w:szCs w:val="24"/>
                <w:lang w:val="en-US"/>
              </w:rPr>
              <w:t xml:space="preserve"> </w:t>
            </w:r>
            <w:proofErr w:type="spellStart"/>
            <w:r w:rsidR="00CE6513" w:rsidRPr="00817ECB">
              <w:rPr>
                <w:rFonts w:ascii="GHEA Mariam" w:hAnsi="GHEA Mariam"/>
                <w:szCs w:val="24"/>
                <w:lang w:val="en-US"/>
              </w:rPr>
              <w:t>են</w:t>
            </w:r>
            <w:proofErr w:type="spellEnd"/>
            <w:r w:rsidR="00CE6513" w:rsidRPr="00817ECB">
              <w:rPr>
                <w:rFonts w:ascii="GHEA Mariam" w:hAnsi="GHEA Mariam"/>
                <w:szCs w:val="24"/>
                <w:lang w:val="en-US"/>
              </w:rPr>
              <w:t xml:space="preserve">,  </w:t>
            </w:r>
          </w:p>
          <w:p w14:paraId="446BAE74" w14:textId="77777777" w:rsidR="00E97864" w:rsidRPr="00817ECB" w:rsidRDefault="00E97864" w:rsidP="004F458A">
            <w:pPr>
              <w:pStyle w:val="Heading3"/>
              <w:numPr>
                <w:ilvl w:val="3"/>
                <w:numId w:val="38"/>
              </w:numPr>
              <w:spacing w:after="180"/>
              <w:ind w:left="1332" w:hanging="151"/>
              <w:rPr>
                <w:rFonts w:ascii="GHEA Mariam" w:hAnsi="GHEA Mariam"/>
                <w:szCs w:val="24"/>
                <w:lang w:val="en-US"/>
              </w:rPr>
            </w:pPr>
            <w:proofErr w:type="spellStart"/>
            <w:r w:rsidRPr="00817ECB">
              <w:rPr>
                <w:rFonts w:ascii="GHEA Mariam" w:hAnsi="GHEA Mariam"/>
                <w:szCs w:val="24"/>
                <w:lang w:val="en-US"/>
              </w:rPr>
              <w:t>որոնք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էապես</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ազդում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նախատեսված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Ապրանքների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հարակից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ծառայություննրի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ծավալի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բովանդակության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որակի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կատարման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վրա</w:t>
            </w:r>
            <w:proofErr w:type="spellEnd"/>
            <w:r w:rsidRPr="00817ECB">
              <w:rPr>
                <w:rFonts w:ascii="GHEA Mariam" w:hAnsi="GHEA Mariam"/>
                <w:szCs w:val="24"/>
                <w:lang w:val="en-US"/>
              </w:rPr>
              <w:t>, կամ</w:t>
            </w:r>
          </w:p>
          <w:p w14:paraId="721079C5" w14:textId="7FA8D0D2" w:rsidR="00E97864" w:rsidRPr="00817ECB" w:rsidRDefault="00E97864" w:rsidP="004F458A">
            <w:pPr>
              <w:pStyle w:val="Heading3"/>
              <w:numPr>
                <w:ilvl w:val="3"/>
                <w:numId w:val="38"/>
              </w:numPr>
              <w:spacing w:after="180"/>
              <w:ind w:left="1332" w:hanging="151"/>
              <w:rPr>
                <w:rFonts w:ascii="GHEA Mariam" w:hAnsi="GHEA Mariam"/>
                <w:szCs w:val="24"/>
                <w:lang w:val="en-US"/>
              </w:rPr>
            </w:pPr>
            <w:proofErr w:type="spellStart"/>
            <w:r w:rsidRPr="00817ECB">
              <w:rPr>
                <w:rFonts w:ascii="GHEA Mariam" w:hAnsi="GHEA Mariam"/>
                <w:szCs w:val="24"/>
                <w:lang w:val="en-US"/>
              </w:rPr>
              <w:t>որոնք</w:t>
            </w:r>
            <w:proofErr w:type="spellEnd"/>
            <w:r w:rsidRPr="00817ECB">
              <w:rPr>
                <w:rFonts w:ascii="GHEA Mariam" w:hAnsi="GHEA Mariam"/>
                <w:szCs w:val="24"/>
                <w:lang w:val="en-US"/>
              </w:rPr>
              <w:t xml:space="preserve"> </w:t>
            </w:r>
            <w:proofErr w:type="spellStart"/>
            <w:r w:rsidRPr="002A5C0A">
              <w:rPr>
                <w:rFonts w:ascii="GHEA Mariam" w:hAnsi="GHEA Mariam"/>
                <w:szCs w:val="24"/>
                <w:lang w:val="en-US" w:eastAsia="en-US"/>
              </w:rPr>
              <w:t>էակա</w:t>
            </w:r>
            <w:proofErr w:type="spellEnd"/>
            <w:r w:rsidR="00E421D8" w:rsidRPr="002A5C0A">
              <w:rPr>
                <w:rFonts w:ascii="GHEA Mariam" w:hAnsi="GHEA Mariam"/>
                <w:szCs w:val="24"/>
                <w:lang w:val="hy-AM" w:eastAsia="en-US"/>
              </w:rPr>
              <w:t>նա</w:t>
            </w:r>
            <w:proofErr w:type="spellStart"/>
            <w:r w:rsidRPr="002A5C0A">
              <w:rPr>
                <w:rFonts w:ascii="GHEA Mariam" w:hAnsi="GHEA Mariam"/>
                <w:szCs w:val="24"/>
                <w:lang w:val="en-US" w:eastAsia="en-US"/>
              </w:rPr>
              <w:t>պես</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սահմանափակում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համապատասխանում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Մրցութային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փաստաթղթերին</w:t>
            </w:r>
            <w:proofErr w:type="spellEnd"/>
            <w:r w:rsidRPr="00817ECB">
              <w:rPr>
                <w:rFonts w:ascii="GHEA Mariam" w:hAnsi="GHEA Mariam"/>
                <w:szCs w:val="24"/>
                <w:lang w:val="en-US"/>
              </w:rPr>
              <w:t xml:space="preserve">, </w:t>
            </w:r>
            <w:proofErr w:type="spellStart"/>
            <w:r w:rsidR="00383260" w:rsidRPr="00817ECB">
              <w:rPr>
                <w:rFonts w:ascii="GHEA Mariam" w:hAnsi="GHEA Mariam"/>
                <w:szCs w:val="24"/>
                <w:lang w:val="en-US"/>
              </w:rPr>
              <w:t>Պայմանագրով</w:t>
            </w:r>
            <w:proofErr w:type="spellEnd"/>
            <w:r w:rsidR="00383260" w:rsidRPr="00817ECB">
              <w:rPr>
                <w:rFonts w:ascii="GHEA Mariam" w:hAnsi="GHEA Mariam"/>
                <w:szCs w:val="24"/>
                <w:lang w:val="en-US"/>
              </w:rPr>
              <w:t xml:space="preserve"> </w:t>
            </w:r>
            <w:proofErr w:type="spellStart"/>
            <w:r w:rsidR="00383260" w:rsidRPr="00817ECB">
              <w:rPr>
                <w:rFonts w:ascii="GHEA Mariam" w:hAnsi="GHEA Mariam"/>
                <w:szCs w:val="24"/>
                <w:lang w:val="en-US"/>
              </w:rPr>
              <w:t>հաստատված</w:t>
            </w:r>
            <w:proofErr w:type="spellEnd"/>
            <w:r w:rsidR="00383260" w:rsidRPr="00817ECB">
              <w:rPr>
                <w:rFonts w:ascii="GHEA Mariam" w:hAnsi="GHEA Mariam"/>
                <w:szCs w:val="24"/>
                <w:lang w:val="en-US"/>
              </w:rPr>
              <w:t xml:space="preserve"> </w:t>
            </w:r>
            <w:proofErr w:type="spellStart"/>
            <w:r w:rsidR="00383260" w:rsidRPr="00817ECB">
              <w:rPr>
                <w:rFonts w:ascii="GHEA Mariam" w:hAnsi="GHEA Mariam"/>
                <w:szCs w:val="24"/>
                <w:lang w:val="en-US"/>
              </w:rPr>
              <w:t>Գնորդի</w:t>
            </w:r>
            <w:proofErr w:type="spellEnd"/>
            <w:r w:rsidR="00383260" w:rsidRPr="00817ECB">
              <w:rPr>
                <w:rFonts w:ascii="GHEA Mariam" w:hAnsi="GHEA Mariam"/>
                <w:szCs w:val="24"/>
                <w:lang w:val="en-US"/>
              </w:rPr>
              <w:t xml:space="preserve"> </w:t>
            </w:r>
            <w:proofErr w:type="spellStart"/>
            <w:r w:rsidR="00383260" w:rsidRPr="00817ECB">
              <w:rPr>
                <w:rFonts w:ascii="GHEA Mariam" w:hAnsi="GHEA Mariam"/>
                <w:szCs w:val="24"/>
                <w:lang w:val="en-US"/>
              </w:rPr>
              <w:t>իրավունքին</w:t>
            </w:r>
            <w:proofErr w:type="spellEnd"/>
            <w:r w:rsidR="00383260" w:rsidRPr="00817ECB">
              <w:rPr>
                <w:rFonts w:ascii="GHEA Mariam" w:hAnsi="GHEA Mariam"/>
                <w:szCs w:val="24"/>
                <w:lang w:val="en-US"/>
              </w:rPr>
              <w:t xml:space="preserve"> կամ </w:t>
            </w:r>
            <w:proofErr w:type="spellStart"/>
            <w:r w:rsidR="00383260" w:rsidRPr="00817ECB">
              <w:rPr>
                <w:rFonts w:ascii="GHEA Mariam" w:hAnsi="GHEA Mariam"/>
                <w:szCs w:val="24"/>
                <w:lang w:val="en-US"/>
              </w:rPr>
              <w:t>Հայտատուի</w:t>
            </w:r>
            <w:proofErr w:type="spellEnd"/>
            <w:r w:rsidR="00383260" w:rsidRPr="00817ECB">
              <w:rPr>
                <w:rFonts w:ascii="GHEA Mariam" w:hAnsi="GHEA Mariam"/>
                <w:szCs w:val="24"/>
                <w:lang w:val="en-US"/>
              </w:rPr>
              <w:t xml:space="preserve"> </w:t>
            </w:r>
            <w:proofErr w:type="spellStart"/>
            <w:r w:rsidR="00383260" w:rsidRPr="00817ECB">
              <w:rPr>
                <w:rFonts w:ascii="GHEA Mariam" w:hAnsi="GHEA Mariam"/>
                <w:szCs w:val="24"/>
                <w:lang w:val="en-US"/>
              </w:rPr>
              <w:t>պարտավորություններին</w:t>
            </w:r>
            <w:proofErr w:type="spellEnd"/>
            <w:r w:rsidR="00383260" w:rsidRPr="00817ECB">
              <w:rPr>
                <w:rFonts w:ascii="GHEA Mariam" w:hAnsi="GHEA Mariam"/>
                <w:szCs w:val="24"/>
                <w:lang w:val="en-US"/>
              </w:rPr>
              <w:t>, կամ</w:t>
            </w:r>
            <w:r w:rsidRPr="00817ECB">
              <w:rPr>
                <w:rFonts w:ascii="GHEA Mariam" w:hAnsi="GHEA Mariam"/>
                <w:szCs w:val="24"/>
                <w:lang w:val="en-US"/>
              </w:rPr>
              <w:t xml:space="preserve"> </w:t>
            </w:r>
          </w:p>
          <w:p w14:paraId="7D1C6E67" w14:textId="77777777" w:rsidR="00A302FE" w:rsidRPr="00817ECB" w:rsidRDefault="00FB2FCC" w:rsidP="00817ECB">
            <w:pPr>
              <w:pStyle w:val="Sub-ClauseText"/>
              <w:spacing w:before="0" w:after="180"/>
              <w:ind w:left="1065" w:hanging="450"/>
              <w:rPr>
                <w:rFonts w:ascii="GHEA Mariam" w:hAnsi="GHEA Mariam"/>
                <w:spacing w:val="0"/>
                <w:szCs w:val="24"/>
              </w:rPr>
            </w:pPr>
            <w:r w:rsidRPr="00817ECB">
              <w:rPr>
                <w:rFonts w:ascii="GHEA Mariam" w:hAnsi="GHEA Mariam"/>
                <w:szCs w:val="24"/>
                <w:lang w:val="hy-AM"/>
              </w:rPr>
              <w:t xml:space="preserve">(բ) </w:t>
            </w:r>
            <w:proofErr w:type="spellStart"/>
            <w:r w:rsidR="00383260" w:rsidRPr="00817ECB">
              <w:rPr>
                <w:rFonts w:ascii="GHEA Mariam" w:hAnsi="GHEA Mariam"/>
                <w:spacing w:val="0"/>
                <w:szCs w:val="24"/>
              </w:rPr>
              <w:t>որոնք</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ուղղման</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դեպքում</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անարդարացի</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կերպով</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կազդեն</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այն</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հայտատուների</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մրցութային</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դիրքի</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վրա</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որոնք</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ներկայացրել</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են</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ըստ</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էության</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համապատասխանող</w:t>
            </w:r>
            <w:proofErr w:type="spellEnd"/>
            <w:r w:rsidR="00383260" w:rsidRPr="00817ECB">
              <w:rPr>
                <w:rFonts w:ascii="GHEA Mariam" w:hAnsi="GHEA Mariam"/>
                <w:spacing w:val="0"/>
                <w:szCs w:val="24"/>
              </w:rPr>
              <w:t xml:space="preserve"> </w:t>
            </w:r>
            <w:proofErr w:type="spellStart"/>
            <w:r w:rsidR="00383260" w:rsidRPr="00817ECB">
              <w:rPr>
                <w:rFonts w:ascii="GHEA Mariam" w:hAnsi="GHEA Mariam"/>
                <w:spacing w:val="0"/>
                <w:szCs w:val="24"/>
              </w:rPr>
              <w:t>հայտեր</w:t>
            </w:r>
            <w:proofErr w:type="spellEnd"/>
            <w:r w:rsidR="00383260" w:rsidRPr="00817ECB">
              <w:rPr>
                <w:rFonts w:ascii="GHEA Mariam" w:hAnsi="GHEA Mariam"/>
                <w:spacing w:val="0"/>
                <w:szCs w:val="24"/>
              </w:rPr>
              <w:t xml:space="preserve">: </w:t>
            </w:r>
          </w:p>
          <w:p w14:paraId="46C45EBA" w14:textId="77777777" w:rsidR="00F67E3F" w:rsidRPr="00817ECB" w:rsidRDefault="0055732B" w:rsidP="0094065A">
            <w:pPr>
              <w:pStyle w:val="Sub-ClauseText"/>
              <w:numPr>
                <w:ilvl w:val="1"/>
                <w:numId w:val="60"/>
              </w:numPr>
              <w:spacing w:before="0" w:after="180"/>
              <w:ind w:left="619" w:hanging="567"/>
              <w:rPr>
                <w:rFonts w:ascii="GHEA Mariam" w:hAnsi="GHEA Mariam"/>
                <w:spacing w:val="0"/>
                <w:szCs w:val="24"/>
              </w:rPr>
            </w:pPr>
            <w:proofErr w:type="spellStart"/>
            <w:r w:rsidRPr="00817ECB">
              <w:rPr>
                <w:rFonts w:ascii="GHEA Mariam" w:hAnsi="GHEA Mariam"/>
                <w:szCs w:val="24"/>
              </w:rPr>
              <w:t>Գնորդը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ուսումնասիրի</w:t>
            </w:r>
            <w:proofErr w:type="spellEnd"/>
            <w:r w:rsidRPr="00817ECB">
              <w:rPr>
                <w:rFonts w:ascii="GHEA Mariam" w:hAnsi="GHEA Mariam"/>
                <w:szCs w:val="24"/>
              </w:rPr>
              <w:t xml:space="preserve"> </w:t>
            </w:r>
            <w:proofErr w:type="spellStart"/>
            <w:r w:rsidRPr="00817ECB">
              <w:rPr>
                <w:rFonts w:ascii="GHEA Mariam" w:hAnsi="GHEA Mariam"/>
                <w:szCs w:val="24"/>
              </w:rPr>
              <w:t>հայտի</w:t>
            </w:r>
            <w:proofErr w:type="spellEnd"/>
            <w:r w:rsidRPr="00817ECB">
              <w:rPr>
                <w:rFonts w:ascii="GHEA Mariam" w:hAnsi="GHEA Mariam"/>
                <w:szCs w:val="24"/>
              </w:rPr>
              <w:t xml:space="preserve"> </w:t>
            </w:r>
            <w:proofErr w:type="spellStart"/>
            <w:r w:rsidRPr="00817ECB">
              <w:rPr>
                <w:rFonts w:ascii="GHEA Mariam" w:hAnsi="GHEA Mariam"/>
                <w:szCs w:val="24"/>
              </w:rPr>
              <w:t>տեխնիկական</w:t>
            </w:r>
            <w:proofErr w:type="spellEnd"/>
            <w:r w:rsidRPr="00817ECB">
              <w:rPr>
                <w:rFonts w:ascii="GHEA Mariam" w:hAnsi="GHEA Mariam"/>
                <w:szCs w:val="24"/>
              </w:rPr>
              <w:t xml:space="preserve"> </w:t>
            </w:r>
            <w:proofErr w:type="spellStart"/>
            <w:r w:rsidRPr="00817ECB">
              <w:rPr>
                <w:rFonts w:ascii="GHEA Mariam" w:hAnsi="GHEA Mariam"/>
                <w:szCs w:val="24"/>
              </w:rPr>
              <w:t>ասպեկտները</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ՏՄՄ 16 և 17 </w:t>
            </w:r>
            <w:proofErr w:type="spellStart"/>
            <w:r w:rsidRPr="00817ECB">
              <w:rPr>
                <w:rFonts w:ascii="GHEA Mariam" w:hAnsi="GHEA Mariam"/>
                <w:szCs w:val="24"/>
              </w:rPr>
              <w:t>դրույթների</w:t>
            </w:r>
            <w:proofErr w:type="spellEnd"/>
            <w:r w:rsidRPr="00817ECB">
              <w:rPr>
                <w:rFonts w:ascii="GHEA Mariam" w:hAnsi="GHEA Mariam"/>
                <w:szCs w:val="24"/>
              </w:rPr>
              <w:t xml:space="preserve">, </w:t>
            </w:r>
            <w:proofErr w:type="spellStart"/>
            <w:r w:rsidRPr="00817ECB">
              <w:rPr>
                <w:rFonts w:ascii="GHEA Mariam" w:hAnsi="GHEA Mariam"/>
                <w:szCs w:val="24"/>
              </w:rPr>
              <w:t>մասնավորապես</w:t>
            </w:r>
            <w:proofErr w:type="spellEnd"/>
            <w:r w:rsidRPr="00817ECB">
              <w:rPr>
                <w:rFonts w:ascii="GHEA Mariam" w:hAnsi="GHEA Mariam"/>
                <w:szCs w:val="24"/>
              </w:rPr>
              <w:t xml:space="preserve"> </w:t>
            </w:r>
            <w:proofErr w:type="spellStart"/>
            <w:r w:rsidRPr="00817ECB">
              <w:rPr>
                <w:rFonts w:ascii="GHEA Mariam" w:hAnsi="GHEA Mariam"/>
                <w:szCs w:val="24"/>
              </w:rPr>
              <w:t>հաստատելու</w:t>
            </w:r>
            <w:proofErr w:type="spellEnd"/>
            <w:r w:rsidRPr="00817ECB">
              <w:rPr>
                <w:rFonts w:ascii="GHEA Mariam" w:hAnsi="GHEA Mariam"/>
                <w:szCs w:val="24"/>
              </w:rPr>
              <w:t xml:space="preserve">, </w:t>
            </w:r>
            <w:proofErr w:type="spellStart"/>
            <w:r w:rsidRPr="00817ECB">
              <w:rPr>
                <w:rFonts w:ascii="GHEA Mariam" w:hAnsi="GHEA Mariam"/>
                <w:szCs w:val="24"/>
              </w:rPr>
              <w:t>որ</w:t>
            </w:r>
            <w:proofErr w:type="spellEnd"/>
            <w:r w:rsidRPr="00817ECB">
              <w:rPr>
                <w:rFonts w:ascii="GHEA Mariam" w:hAnsi="GHEA Mariam"/>
                <w:szCs w:val="24"/>
              </w:rPr>
              <w:t xml:space="preserve"> </w:t>
            </w:r>
            <w:proofErr w:type="spellStart"/>
            <w:r w:rsidRPr="00817ECB">
              <w:rPr>
                <w:rFonts w:ascii="GHEA Mariam" w:hAnsi="GHEA Mariam"/>
                <w:szCs w:val="24"/>
              </w:rPr>
              <w:t>Մաս</w:t>
            </w:r>
            <w:proofErr w:type="spellEnd"/>
            <w:r w:rsidRPr="00817ECB">
              <w:rPr>
                <w:rFonts w:ascii="GHEA Mariam" w:hAnsi="GHEA Mariam"/>
                <w:szCs w:val="24"/>
              </w:rPr>
              <w:t xml:space="preserve"> VII-</w:t>
            </w:r>
            <w:proofErr w:type="spellStart"/>
            <w:r w:rsidRPr="00817ECB">
              <w:rPr>
                <w:rFonts w:ascii="GHEA Mariam" w:hAnsi="GHEA Mariam"/>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Պահանջների</w:t>
            </w:r>
            <w:proofErr w:type="spellEnd"/>
            <w:r w:rsidRPr="00817ECB">
              <w:rPr>
                <w:rFonts w:ascii="GHEA Mariam" w:hAnsi="GHEA Mariam"/>
                <w:szCs w:val="24"/>
              </w:rPr>
              <w:t xml:space="preserve"> </w:t>
            </w:r>
            <w:proofErr w:type="spellStart"/>
            <w:r w:rsidRPr="00817ECB">
              <w:rPr>
                <w:rFonts w:ascii="GHEA Mariam" w:hAnsi="GHEA Mariam"/>
                <w:szCs w:val="24"/>
              </w:rPr>
              <w:t>ժամանակացույց</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պահանջները</w:t>
            </w:r>
            <w:proofErr w:type="spellEnd"/>
            <w:r w:rsidRPr="00817ECB">
              <w:rPr>
                <w:rFonts w:ascii="GHEA Mariam" w:hAnsi="GHEA Mariam"/>
                <w:szCs w:val="24"/>
              </w:rPr>
              <w:t xml:space="preserve"> </w:t>
            </w:r>
            <w:proofErr w:type="spellStart"/>
            <w:r w:rsidRPr="00817ECB">
              <w:rPr>
                <w:rFonts w:ascii="GHEA Mariam" w:hAnsi="GHEA Mariam"/>
                <w:szCs w:val="24"/>
              </w:rPr>
              <w:t>բավարարվել</w:t>
            </w:r>
            <w:proofErr w:type="spellEnd"/>
            <w:r w:rsidRPr="00817ECB">
              <w:rPr>
                <w:rFonts w:ascii="GHEA Mariam" w:hAnsi="GHEA Mariam"/>
                <w:szCs w:val="24"/>
              </w:rPr>
              <w:t xml:space="preserve">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առանց</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էական</w:t>
            </w:r>
            <w:proofErr w:type="spellEnd"/>
            <w:r w:rsidRPr="00817ECB">
              <w:rPr>
                <w:rFonts w:ascii="GHEA Mariam" w:hAnsi="GHEA Mariam"/>
                <w:szCs w:val="24"/>
              </w:rPr>
              <w:t xml:space="preserve"> </w:t>
            </w:r>
            <w:proofErr w:type="spellStart"/>
            <w:r w:rsidRPr="00817ECB">
              <w:rPr>
                <w:rFonts w:ascii="GHEA Mariam" w:hAnsi="GHEA Mariam"/>
                <w:szCs w:val="24"/>
              </w:rPr>
              <w:t>շեղման</w:t>
            </w:r>
            <w:proofErr w:type="spellEnd"/>
            <w:r w:rsidRPr="00817ECB">
              <w:rPr>
                <w:rFonts w:ascii="GHEA Mariam" w:hAnsi="GHEA Mariam"/>
                <w:szCs w:val="24"/>
              </w:rPr>
              <w:t xml:space="preserve">, </w:t>
            </w:r>
            <w:proofErr w:type="spellStart"/>
            <w:r w:rsidRPr="00817ECB">
              <w:rPr>
                <w:rFonts w:ascii="GHEA Mariam" w:hAnsi="GHEA Mariam"/>
                <w:szCs w:val="24"/>
              </w:rPr>
              <w:t>վերապահման</w:t>
            </w:r>
            <w:proofErr w:type="spellEnd"/>
            <w:r w:rsidRPr="00817ECB">
              <w:rPr>
                <w:rFonts w:ascii="GHEA Mariam" w:hAnsi="GHEA Mariam"/>
                <w:szCs w:val="24"/>
              </w:rPr>
              <w:t xml:space="preserve"> կամ </w:t>
            </w:r>
            <w:proofErr w:type="spellStart"/>
            <w:r w:rsidRPr="00817ECB">
              <w:rPr>
                <w:rFonts w:ascii="GHEA Mariam" w:hAnsi="GHEA Mariam"/>
                <w:szCs w:val="24"/>
              </w:rPr>
              <w:t>բացթողման</w:t>
            </w:r>
            <w:proofErr w:type="spellEnd"/>
            <w:r w:rsidRPr="00817ECB">
              <w:rPr>
                <w:rFonts w:ascii="GHEA Mariam" w:hAnsi="GHEA Mariam"/>
                <w:szCs w:val="24"/>
              </w:rPr>
              <w:t>:</w:t>
            </w:r>
          </w:p>
          <w:p w14:paraId="7672E267" w14:textId="77777777" w:rsidR="00F67E3F" w:rsidRPr="00817ECB" w:rsidRDefault="00A62EC6" w:rsidP="0094065A">
            <w:pPr>
              <w:pStyle w:val="Sub-ClauseText"/>
              <w:numPr>
                <w:ilvl w:val="1"/>
                <w:numId w:val="60"/>
              </w:numPr>
              <w:spacing w:before="0" w:after="180"/>
              <w:ind w:left="619" w:hanging="567"/>
              <w:rPr>
                <w:rFonts w:ascii="GHEA Mariam" w:hAnsi="GHEA Mariam"/>
                <w:spacing w:val="0"/>
                <w:szCs w:val="24"/>
              </w:rPr>
            </w:pP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ըստ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Մրցութային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մերժվի</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կարող </w:t>
            </w:r>
            <w:proofErr w:type="spellStart"/>
            <w:r w:rsidRPr="00817ECB">
              <w:rPr>
                <w:rFonts w:ascii="GHEA Mariam" w:hAnsi="GHEA Mariam"/>
                <w:spacing w:val="0"/>
                <w:szCs w:val="24"/>
              </w:rPr>
              <w:t>համապատասխանեցվել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էական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շեղումների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վերապահումների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բացթողման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ուղղումների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արդյունքում</w:t>
            </w:r>
            <w:proofErr w:type="spellEnd"/>
            <w:r w:rsidRPr="00817ECB">
              <w:rPr>
                <w:rFonts w:ascii="GHEA Mariam" w:hAnsi="GHEA Mariam"/>
                <w:spacing w:val="0"/>
                <w:szCs w:val="24"/>
              </w:rPr>
              <w:t xml:space="preserve">:  </w:t>
            </w:r>
          </w:p>
        </w:tc>
      </w:tr>
      <w:tr w:rsidR="00F67E3F" w:rsidRPr="002A5C0A" w14:paraId="189FBE5D" w14:textId="77777777" w:rsidTr="00817ECB">
        <w:trPr>
          <w:gridAfter w:val="1"/>
          <w:wAfter w:w="270" w:type="dxa"/>
        </w:trPr>
        <w:tc>
          <w:tcPr>
            <w:tcW w:w="2520" w:type="dxa"/>
          </w:tcPr>
          <w:p w14:paraId="1C4E0718" w14:textId="77777777" w:rsidR="00F67E3F" w:rsidRPr="00817ECB" w:rsidRDefault="00F67E3F" w:rsidP="002373F0">
            <w:pPr>
              <w:pStyle w:val="Sec1-Clauses"/>
              <w:spacing w:before="0" w:after="200"/>
              <w:rPr>
                <w:rFonts w:ascii="GHEA Mariam" w:hAnsi="GHEA Mariam"/>
                <w:szCs w:val="24"/>
              </w:rPr>
            </w:pPr>
            <w:bookmarkStart w:id="227" w:name="_Toc438438854"/>
            <w:bookmarkStart w:id="228" w:name="_Toc438532636"/>
            <w:bookmarkStart w:id="229" w:name="_Toc438733998"/>
            <w:bookmarkStart w:id="230" w:name="_Toc438907035"/>
            <w:bookmarkStart w:id="231" w:name="_Toc438907234"/>
            <w:bookmarkStart w:id="232" w:name="_Toc482200515"/>
            <w:bookmarkStart w:id="233" w:name="_Toc503779957"/>
            <w:r w:rsidRPr="00817ECB">
              <w:rPr>
                <w:rFonts w:ascii="GHEA Mariam" w:hAnsi="GHEA Mariam"/>
                <w:szCs w:val="24"/>
              </w:rPr>
              <w:lastRenderedPageBreak/>
              <w:t>30.</w:t>
            </w:r>
            <w:r w:rsidRPr="00817ECB">
              <w:rPr>
                <w:rFonts w:ascii="GHEA Mariam" w:hAnsi="GHEA Mariam"/>
                <w:szCs w:val="24"/>
              </w:rPr>
              <w:tab/>
            </w:r>
            <w:proofErr w:type="spellStart"/>
            <w:r w:rsidR="008E175A" w:rsidRPr="00817ECB">
              <w:rPr>
                <w:rFonts w:ascii="GHEA Mariam" w:hAnsi="GHEA Mariam"/>
                <w:szCs w:val="24"/>
              </w:rPr>
              <w:t>Անհամապա-տասխանու-թյուններ</w:t>
            </w:r>
            <w:proofErr w:type="spellEnd"/>
            <w:r w:rsidR="008E175A" w:rsidRPr="00817ECB">
              <w:rPr>
                <w:rFonts w:ascii="GHEA Mariam" w:hAnsi="GHEA Mariam"/>
                <w:szCs w:val="24"/>
              </w:rPr>
              <w:t xml:space="preserve">, </w:t>
            </w:r>
            <w:proofErr w:type="spellStart"/>
            <w:r w:rsidR="008E175A" w:rsidRPr="00817ECB">
              <w:rPr>
                <w:rFonts w:ascii="GHEA Mariam" w:hAnsi="GHEA Mariam"/>
                <w:szCs w:val="24"/>
              </w:rPr>
              <w:t>սխալներ</w:t>
            </w:r>
            <w:proofErr w:type="spellEnd"/>
            <w:r w:rsidR="008E175A" w:rsidRPr="00817ECB">
              <w:rPr>
                <w:rFonts w:ascii="GHEA Mariam" w:hAnsi="GHEA Mariam"/>
                <w:szCs w:val="24"/>
              </w:rPr>
              <w:t xml:space="preserve"> և </w:t>
            </w:r>
            <w:proofErr w:type="spellStart"/>
            <w:r w:rsidR="008E175A" w:rsidRPr="00817ECB">
              <w:rPr>
                <w:rFonts w:ascii="GHEA Mariam" w:hAnsi="GHEA Mariam"/>
                <w:szCs w:val="24"/>
              </w:rPr>
              <w:t>բացթողումներ</w:t>
            </w:r>
            <w:bookmarkStart w:id="234" w:name="_Hlt438533232"/>
            <w:bookmarkEnd w:id="227"/>
            <w:bookmarkEnd w:id="228"/>
            <w:bookmarkEnd w:id="229"/>
            <w:bookmarkEnd w:id="230"/>
            <w:bookmarkEnd w:id="231"/>
            <w:bookmarkEnd w:id="232"/>
            <w:bookmarkEnd w:id="233"/>
            <w:bookmarkEnd w:id="234"/>
            <w:proofErr w:type="spellEnd"/>
          </w:p>
        </w:tc>
        <w:tc>
          <w:tcPr>
            <w:tcW w:w="7110" w:type="dxa"/>
          </w:tcPr>
          <w:p w14:paraId="7872E880" w14:textId="7A6EDFDF" w:rsidR="00F67E3F" w:rsidRPr="00817ECB" w:rsidRDefault="001A1854" w:rsidP="00A4011F">
            <w:pPr>
              <w:pStyle w:val="Sub-ClauseText"/>
              <w:numPr>
                <w:ilvl w:val="1"/>
                <w:numId w:val="31"/>
              </w:numPr>
              <w:spacing w:before="0" w:after="200"/>
              <w:rPr>
                <w:rFonts w:ascii="GHEA Mariam" w:hAnsi="GHEA Mariam"/>
                <w:spacing w:val="0"/>
                <w:szCs w:val="24"/>
              </w:rPr>
            </w:pPr>
            <w:proofErr w:type="spellStart"/>
            <w:r w:rsidRPr="00817ECB">
              <w:rPr>
                <w:rFonts w:ascii="GHEA Mariam" w:hAnsi="GHEA Mariam"/>
                <w:spacing w:val="0"/>
                <w:szCs w:val="24"/>
              </w:rPr>
              <w:t>Հաշվի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առնելով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ըստ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հիմնական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անտեսել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եղած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անհամապատասխանություն</w:t>
            </w:r>
            <w:proofErr w:type="spellEnd"/>
            <w:r w:rsidRPr="00817ECB">
              <w:rPr>
                <w:rFonts w:ascii="GHEA Mariam" w:hAnsi="GHEA Mariam"/>
                <w:spacing w:val="0"/>
                <w:szCs w:val="24"/>
              </w:rPr>
              <w:t>:</w:t>
            </w:r>
          </w:p>
          <w:p w14:paraId="6B4E6CF6" w14:textId="77777777" w:rsidR="003831E3" w:rsidRPr="00817ECB" w:rsidRDefault="003831E3" w:rsidP="00A4011F">
            <w:pPr>
              <w:pStyle w:val="Sub-ClauseText"/>
              <w:numPr>
                <w:ilvl w:val="1"/>
                <w:numId w:val="31"/>
              </w:numPr>
              <w:spacing w:before="0" w:after="200"/>
              <w:rPr>
                <w:rFonts w:ascii="GHEA Mariam" w:hAnsi="GHEA Mariam"/>
                <w:spacing w:val="0"/>
                <w:szCs w:val="24"/>
              </w:rPr>
            </w:pP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ըստ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lastRenderedPageBreak/>
              <w:t>հիմնական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պահանջել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անհրաժեշտ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տեղեկատվություն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ողջամիտ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ժամանակահատվածում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որպեսզի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ուղղի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եղած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անհամապատասխանությունները</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բացթողումները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Այդպիսի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բացթողումները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կապված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կերպով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չգործի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կարող է </w:t>
            </w:r>
            <w:proofErr w:type="spellStart"/>
            <w:r w:rsidRPr="00817ECB">
              <w:rPr>
                <w:rFonts w:ascii="GHEA Mariam" w:hAnsi="GHEA Mariam"/>
                <w:spacing w:val="0"/>
                <w:szCs w:val="24"/>
              </w:rPr>
              <w:t>մերժման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հիմք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հանդիսանալ</w:t>
            </w:r>
            <w:proofErr w:type="spellEnd"/>
            <w:r w:rsidRPr="00817ECB">
              <w:rPr>
                <w:rFonts w:ascii="GHEA Mariam" w:hAnsi="GHEA Mariam"/>
                <w:spacing w:val="0"/>
                <w:szCs w:val="24"/>
              </w:rPr>
              <w:t>:</w:t>
            </w:r>
          </w:p>
          <w:p w14:paraId="3AB6F9F3" w14:textId="43485CA2" w:rsidR="00F67E3F" w:rsidRPr="00817ECB" w:rsidRDefault="006D588B" w:rsidP="00390FC5">
            <w:pPr>
              <w:pStyle w:val="Sub-ClauseText"/>
              <w:numPr>
                <w:ilvl w:val="1"/>
                <w:numId w:val="31"/>
              </w:numPr>
              <w:spacing w:before="0" w:after="200"/>
              <w:rPr>
                <w:rFonts w:ascii="GHEA Mariam" w:hAnsi="GHEA Mariam"/>
                <w:spacing w:val="0"/>
                <w:szCs w:val="24"/>
              </w:rPr>
            </w:pPr>
            <w:proofErr w:type="spellStart"/>
            <w:r w:rsidRPr="00817ECB">
              <w:rPr>
                <w:rFonts w:ascii="GHEA Mariam" w:hAnsi="GHEA Mariam"/>
                <w:spacing w:val="0"/>
                <w:szCs w:val="24"/>
                <w:lang w:val="fr-FR"/>
              </w:rPr>
              <w:t>Հաշվի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lang w:val="fr-FR"/>
              </w:rPr>
              <w:t>առնելով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lang w:val="fr-FR"/>
              </w:rPr>
              <w:t>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lang w:val="fr-FR"/>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lang w:val="fr-FR"/>
              </w:rPr>
              <w:t>հիմնականում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lang w:val="fr-FR"/>
              </w:rPr>
              <w:t>համապատասխանում</w:t>
            </w:r>
            <w:proofErr w:type="spellEnd"/>
            <w:r w:rsidRPr="00817ECB">
              <w:rPr>
                <w:rFonts w:ascii="GHEA Mariam" w:hAnsi="GHEA Mariam"/>
                <w:spacing w:val="0"/>
                <w:szCs w:val="24"/>
              </w:rPr>
              <w:t xml:space="preserve"> </w:t>
            </w:r>
            <w:r w:rsidRPr="00817ECB">
              <w:rPr>
                <w:rFonts w:ascii="GHEA Mariam" w:hAnsi="GHEA Mariam"/>
                <w:spacing w:val="0"/>
                <w:szCs w:val="24"/>
                <w:lang w:val="fr-FR"/>
              </w:rPr>
              <w:t>է</w:t>
            </w:r>
            <w:r w:rsidRPr="00817ECB">
              <w:rPr>
                <w:rFonts w:ascii="GHEA Mariam" w:hAnsi="GHEA Mariam"/>
                <w:spacing w:val="0"/>
                <w:szCs w:val="24"/>
              </w:rPr>
              <w:t xml:space="preserve">, </w:t>
            </w:r>
            <w:proofErr w:type="spellStart"/>
            <w:r w:rsidRPr="00817ECB">
              <w:rPr>
                <w:rFonts w:ascii="GHEA Mariam" w:hAnsi="GHEA Mariam"/>
                <w:spacing w:val="0"/>
                <w:szCs w:val="24"/>
                <w:lang w:val="fr-FR"/>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lang w:val="fr-FR"/>
              </w:rPr>
              <w:t>պետք</w:t>
            </w:r>
            <w:proofErr w:type="spellEnd"/>
            <w:r w:rsidRPr="00817ECB">
              <w:rPr>
                <w:rFonts w:ascii="GHEA Mariam" w:hAnsi="GHEA Mariam"/>
                <w:spacing w:val="0"/>
                <w:szCs w:val="24"/>
              </w:rPr>
              <w:t xml:space="preserve"> </w:t>
            </w:r>
            <w:r w:rsidRPr="00817ECB">
              <w:rPr>
                <w:rFonts w:ascii="GHEA Mariam" w:hAnsi="GHEA Mariam"/>
                <w:spacing w:val="0"/>
                <w:szCs w:val="24"/>
                <w:lang w:val="fr-FR"/>
              </w:rPr>
              <w:t>է</w:t>
            </w:r>
            <w:r w:rsidRPr="00817ECB">
              <w:rPr>
                <w:rFonts w:ascii="GHEA Mariam" w:hAnsi="GHEA Mariam"/>
                <w:spacing w:val="0"/>
                <w:szCs w:val="24"/>
              </w:rPr>
              <w:t xml:space="preserve"> </w:t>
            </w:r>
            <w:proofErr w:type="spellStart"/>
            <w:r w:rsidRPr="00817ECB">
              <w:rPr>
                <w:rFonts w:ascii="GHEA Mariam" w:hAnsi="GHEA Mariam"/>
                <w:spacing w:val="0"/>
                <w:szCs w:val="24"/>
                <w:lang w:val="fr-FR"/>
              </w:rPr>
              <w:t>ուղղի</w:t>
            </w:r>
            <w:proofErr w:type="spellEnd"/>
            <w:r w:rsidRPr="00817ECB">
              <w:rPr>
                <w:rFonts w:ascii="GHEA Mariam" w:hAnsi="GHEA Mariam"/>
                <w:spacing w:val="0"/>
                <w:szCs w:val="24"/>
              </w:rPr>
              <w:t xml:space="preserve"> </w:t>
            </w:r>
            <w:proofErr w:type="spellStart"/>
            <w:r w:rsidR="0012508B" w:rsidRPr="002A5C0A">
              <w:rPr>
                <w:rFonts w:ascii="GHEA Mariam" w:hAnsi="GHEA Mariam" w:cs="Sylfaen"/>
                <w:spacing w:val="0"/>
                <w:szCs w:val="24"/>
              </w:rPr>
              <w:t>քանակա</w:t>
            </w:r>
            <w:r w:rsidR="00812902" w:rsidRPr="002A5C0A">
              <w:rPr>
                <w:rFonts w:ascii="GHEA Mariam" w:hAnsi="GHEA Mariam" w:cs="Sylfaen"/>
                <w:spacing w:val="0"/>
                <w:szCs w:val="24"/>
              </w:rPr>
              <w:t>կան</w:t>
            </w:r>
            <w:proofErr w:type="spellEnd"/>
            <w:r w:rsidR="0012508B" w:rsidRPr="00817ECB">
              <w:rPr>
                <w:rFonts w:ascii="GHEA Mariam" w:hAnsi="GHEA Mariam"/>
                <w:spacing w:val="0"/>
                <w:szCs w:val="24"/>
              </w:rPr>
              <w:t xml:space="preserve"> </w:t>
            </w:r>
            <w:proofErr w:type="spellStart"/>
            <w:r w:rsidR="0012508B" w:rsidRPr="00817ECB">
              <w:rPr>
                <w:rFonts w:ascii="GHEA Mariam" w:hAnsi="GHEA Mariam"/>
                <w:spacing w:val="0"/>
                <w:szCs w:val="24"/>
              </w:rPr>
              <w:t>ոչ</w:t>
            </w:r>
            <w:proofErr w:type="spellEnd"/>
            <w:r w:rsidR="0012508B" w:rsidRPr="00817ECB">
              <w:rPr>
                <w:rFonts w:ascii="GHEA Mariam" w:hAnsi="GHEA Mariam"/>
                <w:spacing w:val="0"/>
                <w:szCs w:val="24"/>
              </w:rPr>
              <w:t xml:space="preserve"> </w:t>
            </w:r>
            <w:proofErr w:type="spellStart"/>
            <w:r w:rsidR="0012508B" w:rsidRPr="00817ECB">
              <w:rPr>
                <w:rFonts w:ascii="GHEA Mariam" w:hAnsi="GHEA Mariam"/>
                <w:spacing w:val="0"/>
                <w:szCs w:val="24"/>
              </w:rPr>
              <w:t>էական</w:t>
            </w:r>
            <w:proofErr w:type="spellEnd"/>
            <w:r w:rsidR="0012508B" w:rsidRPr="00817ECB">
              <w:rPr>
                <w:rFonts w:ascii="GHEA Mariam" w:hAnsi="GHEA Mariam"/>
                <w:spacing w:val="0"/>
                <w:szCs w:val="24"/>
              </w:rPr>
              <w:t xml:space="preserve"> </w:t>
            </w:r>
            <w:proofErr w:type="spellStart"/>
            <w:r w:rsidR="0012508B" w:rsidRPr="002A5C0A">
              <w:rPr>
                <w:rFonts w:ascii="GHEA Mariam" w:hAnsi="GHEA Mariam" w:cs="Sylfaen"/>
                <w:spacing w:val="0"/>
                <w:szCs w:val="24"/>
              </w:rPr>
              <w:t>անհամապատասխանությունները</w:t>
            </w:r>
            <w:proofErr w:type="spellEnd"/>
            <w:r w:rsidR="0012508B" w:rsidRPr="00817ECB">
              <w:rPr>
                <w:rFonts w:ascii="GHEA Mariam" w:hAnsi="GHEA Mariam"/>
                <w:spacing w:val="0"/>
                <w:szCs w:val="24"/>
              </w:rPr>
              <w:t xml:space="preserve">, </w:t>
            </w:r>
            <w:proofErr w:type="spellStart"/>
            <w:r w:rsidR="0012508B" w:rsidRPr="00817ECB">
              <w:rPr>
                <w:rFonts w:ascii="GHEA Mariam" w:hAnsi="GHEA Mariam"/>
                <w:spacing w:val="0"/>
                <w:szCs w:val="24"/>
              </w:rPr>
              <w:t>որոնք</w:t>
            </w:r>
            <w:proofErr w:type="spellEnd"/>
            <w:r w:rsidR="0012508B" w:rsidRPr="00817ECB">
              <w:rPr>
                <w:rFonts w:ascii="GHEA Mariam" w:hAnsi="GHEA Mariam"/>
                <w:spacing w:val="0"/>
                <w:szCs w:val="24"/>
              </w:rPr>
              <w:t xml:space="preserve"> </w:t>
            </w:r>
            <w:proofErr w:type="spellStart"/>
            <w:r w:rsidR="0012508B" w:rsidRPr="00817ECB">
              <w:rPr>
                <w:rFonts w:ascii="GHEA Mariam" w:hAnsi="GHEA Mariam"/>
                <w:spacing w:val="0"/>
                <w:szCs w:val="24"/>
              </w:rPr>
              <w:t>առնչվում</w:t>
            </w:r>
            <w:proofErr w:type="spellEnd"/>
            <w:r w:rsidR="0012508B" w:rsidRPr="00817ECB">
              <w:rPr>
                <w:rFonts w:ascii="GHEA Mariam" w:hAnsi="GHEA Mariam"/>
                <w:spacing w:val="0"/>
                <w:szCs w:val="24"/>
              </w:rPr>
              <w:t xml:space="preserve"> </w:t>
            </w:r>
            <w:proofErr w:type="spellStart"/>
            <w:r w:rsidR="0012508B" w:rsidRPr="00817ECB">
              <w:rPr>
                <w:rFonts w:ascii="GHEA Mariam" w:hAnsi="GHEA Mariam"/>
                <w:spacing w:val="0"/>
                <w:szCs w:val="24"/>
              </w:rPr>
              <w:t>են</w:t>
            </w:r>
            <w:proofErr w:type="spellEnd"/>
            <w:r w:rsidR="0012508B" w:rsidRPr="00817ECB">
              <w:rPr>
                <w:rFonts w:ascii="GHEA Mariam" w:hAnsi="GHEA Mariam"/>
                <w:spacing w:val="0"/>
                <w:szCs w:val="24"/>
              </w:rPr>
              <w:t xml:space="preserve"> </w:t>
            </w:r>
            <w:proofErr w:type="spellStart"/>
            <w:r w:rsidR="0012508B" w:rsidRPr="00817ECB">
              <w:rPr>
                <w:rFonts w:ascii="GHEA Mariam" w:hAnsi="GHEA Mariam"/>
                <w:spacing w:val="0"/>
                <w:szCs w:val="24"/>
              </w:rPr>
              <w:t>Հայտի</w:t>
            </w:r>
            <w:proofErr w:type="spellEnd"/>
            <w:r w:rsidR="0012508B" w:rsidRPr="00817ECB">
              <w:rPr>
                <w:rFonts w:ascii="GHEA Mariam" w:hAnsi="GHEA Mariam"/>
                <w:spacing w:val="0"/>
                <w:szCs w:val="24"/>
              </w:rPr>
              <w:t xml:space="preserve"> </w:t>
            </w:r>
            <w:proofErr w:type="spellStart"/>
            <w:r w:rsidR="0012508B" w:rsidRPr="00817ECB">
              <w:rPr>
                <w:rFonts w:ascii="GHEA Mariam" w:hAnsi="GHEA Mariam"/>
                <w:spacing w:val="0"/>
                <w:szCs w:val="24"/>
              </w:rPr>
              <w:t>գնի</w:t>
            </w:r>
            <w:proofErr w:type="spellEnd"/>
            <w:r w:rsidR="0012508B" w:rsidRPr="00817ECB">
              <w:rPr>
                <w:rFonts w:ascii="GHEA Mariam" w:hAnsi="GHEA Mariam"/>
                <w:spacing w:val="0"/>
                <w:szCs w:val="24"/>
              </w:rPr>
              <w:t xml:space="preserve"> </w:t>
            </w:r>
            <w:proofErr w:type="spellStart"/>
            <w:r w:rsidR="0012508B" w:rsidRPr="00817ECB">
              <w:rPr>
                <w:rFonts w:ascii="GHEA Mariam" w:hAnsi="GHEA Mariam"/>
                <w:spacing w:val="0"/>
                <w:szCs w:val="24"/>
              </w:rPr>
              <w:t>հետ</w:t>
            </w:r>
            <w:proofErr w:type="spellEnd"/>
            <w:r w:rsidR="00B9374F" w:rsidRPr="002A5C0A">
              <w:rPr>
                <w:rFonts w:ascii="GHEA Mariam" w:hAnsi="GHEA Mariam" w:cs="Sylfaen"/>
                <w:spacing w:val="0"/>
                <w:szCs w:val="24"/>
                <w:lang w:val="hy-AM"/>
              </w:rPr>
              <w:t>։</w:t>
            </w:r>
            <w:r w:rsidR="0012508B" w:rsidRPr="00817ECB">
              <w:rPr>
                <w:rFonts w:ascii="GHEA Mariam" w:hAnsi="GHEA Mariam"/>
                <w:spacing w:val="0"/>
                <w:szCs w:val="24"/>
              </w:rPr>
              <w:t xml:space="preserve"> </w:t>
            </w:r>
            <w:proofErr w:type="spellStart"/>
            <w:r w:rsidR="0012508B" w:rsidRPr="00817ECB">
              <w:rPr>
                <w:rFonts w:ascii="GHEA Mariam" w:hAnsi="GHEA Mariam"/>
                <w:szCs w:val="24"/>
              </w:rPr>
              <w:t>Այդ</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առումով</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Հայտի</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գինը</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ճշտվում</w:t>
            </w:r>
            <w:proofErr w:type="spellEnd"/>
            <w:r w:rsidR="0012508B" w:rsidRPr="00817ECB">
              <w:rPr>
                <w:rFonts w:ascii="GHEA Mariam" w:hAnsi="GHEA Mariam"/>
                <w:szCs w:val="24"/>
              </w:rPr>
              <w:t xml:space="preserve"> է</w:t>
            </w:r>
            <w:r w:rsidR="00E421D8" w:rsidRPr="00817ECB">
              <w:rPr>
                <w:rFonts w:ascii="GHEA Mariam" w:hAnsi="GHEA Mariam"/>
                <w:szCs w:val="24"/>
                <w:lang w:val="hy-AM"/>
              </w:rPr>
              <w:t xml:space="preserve"> </w:t>
            </w:r>
            <w:proofErr w:type="spellStart"/>
            <w:r w:rsidR="0012508B" w:rsidRPr="00817ECB">
              <w:rPr>
                <w:rFonts w:ascii="GHEA Mariam" w:hAnsi="GHEA Mariam"/>
                <w:szCs w:val="24"/>
              </w:rPr>
              <w:t>միայն</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համեմատության</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նպատակով</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արտացոլելու</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բաց</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թողնված</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կետի</w:t>
            </w:r>
            <w:proofErr w:type="spellEnd"/>
            <w:r w:rsidR="0012508B" w:rsidRPr="00817ECB">
              <w:rPr>
                <w:rFonts w:ascii="GHEA Mariam" w:hAnsi="GHEA Mariam"/>
                <w:szCs w:val="24"/>
              </w:rPr>
              <w:t xml:space="preserve"> կամ </w:t>
            </w:r>
            <w:proofErr w:type="spellStart"/>
            <w:r w:rsidR="0012508B" w:rsidRPr="00817ECB">
              <w:rPr>
                <w:rFonts w:ascii="GHEA Mariam" w:hAnsi="GHEA Mariam"/>
                <w:szCs w:val="24"/>
              </w:rPr>
              <w:t>բաղադրիչի</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գինը</w:t>
            </w:r>
            <w:proofErr w:type="spellEnd"/>
            <w:r w:rsidR="0012508B" w:rsidRPr="00817ECB">
              <w:rPr>
                <w:rFonts w:ascii="GHEA Mariam" w:hAnsi="GHEA Mariam"/>
                <w:szCs w:val="24"/>
              </w:rPr>
              <w:t>:</w:t>
            </w:r>
            <w:r w:rsidR="00812902" w:rsidRPr="002A5C0A">
              <w:rPr>
                <w:rFonts w:ascii="GHEA Mariam" w:hAnsi="GHEA Mariam" w:cs="Sylfaen"/>
                <w:szCs w:val="24"/>
              </w:rPr>
              <w:t xml:space="preserve"> </w:t>
            </w:r>
          </w:p>
        </w:tc>
      </w:tr>
      <w:tr w:rsidR="00F67E3F" w:rsidRPr="002A5C0A" w14:paraId="6859AEA8" w14:textId="77777777" w:rsidTr="00817ECB">
        <w:trPr>
          <w:gridAfter w:val="1"/>
          <w:wAfter w:w="270" w:type="dxa"/>
        </w:trPr>
        <w:tc>
          <w:tcPr>
            <w:tcW w:w="2520" w:type="dxa"/>
            <w:tcBorders>
              <w:bottom w:val="nil"/>
            </w:tcBorders>
          </w:tcPr>
          <w:p w14:paraId="4356BC85" w14:textId="77777777" w:rsidR="0012508B" w:rsidRPr="00817ECB" w:rsidRDefault="00F67E3F" w:rsidP="0012508B">
            <w:pPr>
              <w:pStyle w:val="Sec1-Clauses"/>
              <w:spacing w:before="0" w:after="200"/>
              <w:rPr>
                <w:rFonts w:ascii="GHEA Mariam" w:hAnsi="GHEA Mariam"/>
                <w:szCs w:val="24"/>
              </w:rPr>
            </w:pPr>
            <w:bookmarkStart w:id="235" w:name="_Toc482200516"/>
            <w:bookmarkStart w:id="236" w:name="_Toc503779958"/>
            <w:bookmarkStart w:id="237" w:name="_Toc100032323"/>
            <w:bookmarkStart w:id="238" w:name="_Toc320179006"/>
            <w:r w:rsidRPr="00817ECB">
              <w:rPr>
                <w:rFonts w:ascii="GHEA Mariam" w:hAnsi="GHEA Mariam"/>
                <w:szCs w:val="24"/>
              </w:rPr>
              <w:lastRenderedPageBreak/>
              <w:t>31.</w:t>
            </w:r>
            <w:r w:rsidR="0012508B" w:rsidRPr="00817ECB">
              <w:rPr>
                <w:rFonts w:ascii="GHEA Mariam" w:hAnsi="GHEA Mariam"/>
                <w:szCs w:val="24"/>
              </w:rPr>
              <w:t xml:space="preserve">Մաթեմատիկական </w:t>
            </w:r>
            <w:proofErr w:type="spellStart"/>
            <w:r w:rsidR="0012508B" w:rsidRPr="00817ECB">
              <w:rPr>
                <w:rFonts w:ascii="GHEA Mariam" w:hAnsi="GHEA Mariam"/>
                <w:szCs w:val="24"/>
              </w:rPr>
              <w:t>սխալների</w:t>
            </w:r>
            <w:proofErr w:type="spellEnd"/>
            <w:r w:rsidR="0012508B" w:rsidRPr="00817ECB">
              <w:rPr>
                <w:rFonts w:ascii="GHEA Mariam" w:hAnsi="GHEA Mariam"/>
                <w:szCs w:val="24"/>
              </w:rPr>
              <w:t xml:space="preserve"> </w:t>
            </w:r>
            <w:proofErr w:type="spellStart"/>
            <w:r w:rsidR="0012508B" w:rsidRPr="00817ECB">
              <w:rPr>
                <w:rFonts w:ascii="GHEA Mariam" w:hAnsi="GHEA Mariam"/>
                <w:szCs w:val="24"/>
              </w:rPr>
              <w:t>ուղղում</w:t>
            </w:r>
            <w:bookmarkEnd w:id="235"/>
            <w:bookmarkEnd w:id="236"/>
            <w:proofErr w:type="spellEnd"/>
            <w:r w:rsidR="0012508B" w:rsidRPr="00817ECB">
              <w:rPr>
                <w:rFonts w:ascii="GHEA Mariam" w:hAnsi="GHEA Mariam"/>
                <w:szCs w:val="24"/>
              </w:rPr>
              <w:t xml:space="preserve"> </w:t>
            </w:r>
          </w:p>
          <w:bookmarkEnd w:id="237"/>
          <w:bookmarkEnd w:id="238"/>
          <w:p w14:paraId="718AFFC6" w14:textId="77777777" w:rsidR="00F67E3F" w:rsidRPr="00817ECB" w:rsidRDefault="00F67E3F">
            <w:pPr>
              <w:pStyle w:val="Sec1-Clauses"/>
              <w:spacing w:before="0" w:after="200"/>
              <w:rPr>
                <w:rFonts w:ascii="GHEA Mariam" w:hAnsi="GHEA Mariam"/>
                <w:szCs w:val="24"/>
              </w:rPr>
            </w:pPr>
          </w:p>
          <w:p w14:paraId="7C833760" w14:textId="77777777" w:rsidR="00F67E3F" w:rsidRPr="00817ECB" w:rsidRDefault="00F67E3F" w:rsidP="00ED494E">
            <w:pPr>
              <w:pStyle w:val="Sec1-Clauses"/>
              <w:spacing w:after="200"/>
              <w:rPr>
                <w:rFonts w:ascii="GHEA Mariam" w:hAnsi="GHEA Mariam"/>
                <w:szCs w:val="24"/>
              </w:rPr>
            </w:pPr>
          </w:p>
        </w:tc>
        <w:tc>
          <w:tcPr>
            <w:tcW w:w="7110" w:type="dxa"/>
          </w:tcPr>
          <w:p w14:paraId="50F0662B" w14:textId="77777777" w:rsidR="00350359" w:rsidRPr="00817ECB" w:rsidRDefault="00350359" w:rsidP="0094065A">
            <w:pPr>
              <w:pStyle w:val="Sub-ClauseText"/>
              <w:numPr>
                <w:ilvl w:val="0"/>
                <w:numId w:val="46"/>
              </w:numPr>
              <w:spacing w:before="0" w:after="200"/>
              <w:rPr>
                <w:rFonts w:ascii="GHEA Mariam" w:hAnsi="GHEA Mariam"/>
                <w:spacing w:val="0"/>
                <w:szCs w:val="24"/>
              </w:rPr>
            </w:pP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ըստ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հիմնական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մաթեմատիկական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սխալներն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ուղղի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հետևյալ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հիմունքներով</w:t>
            </w:r>
            <w:proofErr w:type="spellEnd"/>
            <w:r w:rsidRPr="00817ECB">
              <w:rPr>
                <w:rFonts w:ascii="GHEA Mariam" w:hAnsi="GHEA Mariam"/>
                <w:spacing w:val="0"/>
                <w:szCs w:val="24"/>
              </w:rPr>
              <w:t xml:space="preserve">. </w:t>
            </w:r>
          </w:p>
          <w:p w14:paraId="318C690C" w14:textId="77777777" w:rsidR="00350359" w:rsidRPr="00817ECB" w:rsidRDefault="00FB2FCC" w:rsidP="00817ECB">
            <w:pPr>
              <w:pStyle w:val="Heading3"/>
              <w:ind w:left="1155" w:hanging="579"/>
              <w:rPr>
                <w:rFonts w:ascii="GHEA Mariam" w:hAnsi="GHEA Mariam"/>
                <w:szCs w:val="24"/>
                <w:lang w:val="en-US"/>
              </w:rPr>
            </w:pPr>
            <w:r w:rsidRPr="00817ECB">
              <w:rPr>
                <w:rFonts w:ascii="GHEA Mariam" w:hAnsi="GHEA Mariam"/>
                <w:szCs w:val="24"/>
                <w:lang w:val="hy-AM"/>
              </w:rPr>
              <w:t xml:space="preserve">(ա) </w:t>
            </w:r>
            <w:proofErr w:type="spellStart"/>
            <w:r w:rsidR="00E25281" w:rsidRPr="00817ECB">
              <w:rPr>
                <w:rFonts w:ascii="GHEA Mariam" w:hAnsi="GHEA Mariam"/>
                <w:szCs w:val="24"/>
                <w:lang w:val="en-US"/>
              </w:rPr>
              <w:t>ե</w:t>
            </w:r>
            <w:r w:rsidR="007104B7" w:rsidRPr="00817ECB">
              <w:rPr>
                <w:rFonts w:ascii="GHEA Mariam" w:hAnsi="GHEA Mariam"/>
                <w:szCs w:val="24"/>
                <w:lang w:val="en-US"/>
              </w:rPr>
              <w:t>թե</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նկատվում</w:t>
            </w:r>
            <w:proofErr w:type="spellEnd"/>
            <w:r w:rsidR="007104B7" w:rsidRPr="00817ECB">
              <w:rPr>
                <w:rFonts w:ascii="GHEA Mariam" w:hAnsi="GHEA Mariam"/>
                <w:szCs w:val="24"/>
                <w:lang w:val="en-US"/>
              </w:rPr>
              <w:t xml:space="preserve"> է </w:t>
            </w:r>
            <w:proofErr w:type="spellStart"/>
            <w:r w:rsidR="007104B7" w:rsidRPr="00817ECB">
              <w:rPr>
                <w:rFonts w:ascii="GHEA Mariam" w:hAnsi="GHEA Mariam"/>
                <w:szCs w:val="24"/>
                <w:lang w:val="en-US"/>
              </w:rPr>
              <w:t>անհամապատասխանություն</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միավորի</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գնի</w:t>
            </w:r>
            <w:proofErr w:type="spellEnd"/>
            <w:r w:rsidR="007104B7" w:rsidRPr="00817ECB">
              <w:rPr>
                <w:rFonts w:ascii="GHEA Mariam" w:hAnsi="GHEA Mariam"/>
                <w:szCs w:val="24"/>
                <w:lang w:val="en-US"/>
              </w:rPr>
              <w:t xml:space="preserve"> և </w:t>
            </w:r>
            <w:proofErr w:type="spellStart"/>
            <w:r w:rsidR="007104B7" w:rsidRPr="00817ECB">
              <w:rPr>
                <w:rFonts w:ascii="GHEA Mariam" w:hAnsi="GHEA Mariam"/>
                <w:szCs w:val="24"/>
                <w:lang w:val="en-US"/>
              </w:rPr>
              <w:t>ընդհանուրի</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միջև</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որը</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ստացվում</w:t>
            </w:r>
            <w:proofErr w:type="spellEnd"/>
            <w:r w:rsidR="007104B7" w:rsidRPr="00817ECB">
              <w:rPr>
                <w:rFonts w:ascii="GHEA Mariam" w:hAnsi="GHEA Mariam"/>
                <w:szCs w:val="24"/>
                <w:lang w:val="en-US"/>
              </w:rPr>
              <w:t xml:space="preserve"> է </w:t>
            </w:r>
            <w:proofErr w:type="spellStart"/>
            <w:r w:rsidR="007104B7" w:rsidRPr="00817ECB">
              <w:rPr>
                <w:rFonts w:ascii="GHEA Mariam" w:hAnsi="GHEA Mariam"/>
                <w:szCs w:val="24"/>
                <w:lang w:val="en-US"/>
              </w:rPr>
              <w:t>միավորի</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գինը</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բազմապատկած</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քանակի</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միավորի</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գինը</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գերակայում</w:t>
            </w:r>
            <w:proofErr w:type="spellEnd"/>
            <w:r w:rsidR="007104B7" w:rsidRPr="00817ECB">
              <w:rPr>
                <w:rFonts w:ascii="GHEA Mariam" w:hAnsi="GHEA Mariam"/>
                <w:szCs w:val="24"/>
                <w:lang w:val="en-US"/>
              </w:rPr>
              <w:t xml:space="preserve"> է, և </w:t>
            </w:r>
            <w:proofErr w:type="spellStart"/>
            <w:r w:rsidR="007104B7" w:rsidRPr="00817ECB">
              <w:rPr>
                <w:rFonts w:ascii="GHEA Mariam" w:hAnsi="GHEA Mariam"/>
                <w:szCs w:val="24"/>
                <w:lang w:val="en-US"/>
              </w:rPr>
              <w:t>ընդհանուրը</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պետք</w:t>
            </w:r>
            <w:proofErr w:type="spellEnd"/>
            <w:r w:rsidR="007104B7" w:rsidRPr="00817ECB">
              <w:rPr>
                <w:rFonts w:ascii="GHEA Mariam" w:hAnsi="GHEA Mariam"/>
                <w:szCs w:val="24"/>
                <w:lang w:val="en-US"/>
              </w:rPr>
              <w:t xml:space="preserve"> է </w:t>
            </w:r>
            <w:proofErr w:type="spellStart"/>
            <w:r w:rsidR="007104B7" w:rsidRPr="00817ECB">
              <w:rPr>
                <w:rFonts w:ascii="GHEA Mariam" w:hAnsi="GHEA Mariam"/>
                <w:szCs w:val="24"/>
                <w:lang w:val="en-US"/>
              </w:rPr>
              <w:t>ճշտել</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բացառությամբ</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այն</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դեպքոերի</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երբ</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Գնորդի</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կարծիքով</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ստորակեը</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միավոր</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գնի</w:t>
            </w:r>
            <w:proofErr w:type="spellEnd"/>
            <w:r w:rsidR="007104B7" w:rsidRPr="00817ECB">
              <w:rPr>
                <w:rFonts w:ascii="GHEA Mariam" w:hAnsi="GHEA Mariam"/>
                <w:szCs w:val="24"/>
                <w:lang w:val="en-US"/>
              </w:rPr>
              <w:t xml:space="preserve"> մեջ </w:t>
            </w:r>
            <w:proofErr w:type="spellStart"/>
            <w:r w:rsidR="007104B7" w:rsidRPr="00817ECB">
              <w:rPr>
                <w:rFonts w:ascii="GHEA Mariam" w:hAnsi="GHEA Mariam"/>
                <w:szCs w:val="24"/>
                <w:lang w:val="en-US"/>
              </w:rPr>
              <w:t>սխալ</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տեղում</w:t>
            </w:r>
            <w:proofErr w:type="spellEnd"/>
            <w:r w:rsidR="007104B7" w:rsidRPr="00817ECB">
              <w:rPr>
                <w:rFonts w:ascii="GHEA Mariam" w:hAnsi="GHEA Mariam"/>
                <w:szCs w:val="24"/>
                <w:lang w:val="en-US"/>
              </w:rPr>
              <w:t xml:space="preserve"> է </w:t>
            </w:r>
            <w:proofErr w:type="spellStart"/>
            <w:r w:rsidR="007104B7" w:rsidRPr="00817ECB">
              <w:rPr>
                <w:rFonts w:ascii="GHEA Mariam" w:hAnsi="GHEA Mariam"/>
                <w:szCs w:val="24"/>
                <w:lang w:val="en-US"/>
              </w:rPr>
              <w:t>դրված</w:t>
            </w:r>
            <w:proofErr w:type="spellEnd"/>
            <w:r w:rsidR="007104B7" w:rsidRPr="00817ECB">
              <w:rPr>
                <w:rFonts w:ascii="GHEA Mariam" w:hAnsi="GHEA Mariam"/>
                <w:szCs w:val="24"/>
                <w:lang w:val="en-US"/>
              </w:rPr>
              <w:t xml:space="preserve">, և </w:t>
            </w:r>
            <w:proofErr w:type="spellStart"/>
            <w:r w:rsidR="007104B7" w:rsidRPr="00817ECB">
              <w:rPr>
                <w:rFonts w:ascii="GHEA Mariam" w:hAnsi="GHEA Mariam"/>
                <w:szCs w:val="24"/>
                <w:lang w:val="en-US"/>
              </w:rPr>
              <w:t>միավոր</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գինը</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կճշտվի</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իսկ</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ընդհանուրը</w:t>
            </w:r>
            <w:proofErr w:type="spellEnd"/>
            <w:r w:rsidR="007104B7" w:rsidRPr="00817ECB">
              <w:rPr>
                <w:rFonts w:ascii="GHEA Mariam" w:hAnsi="GHEA Mariam"/>
                <w:szCs w:val="24"/>
                <w:lang w:val="en-US"/>
              </w:rPr>
              <w:t xml:space="preserve"> </w:t>
            </w:r>
            <w:proofErr w:type="spellStart"/>
            <w:r w:rsidR="007104B7" w:rsidRPr="00817ECB">
              <w:rPr>
                <w:rFonts w:ascii="GHEA Mariam" w:hAnsi="GHEA Mariam"/>
                <w:szCs w:val="24"/>
                <w:lang w:val="en-US"/>
              </w:rPr>
              <w:t>կգերակայի</w:t>
            </w:r>
            <w:proofErr w:type="spellEnd"/>
            <w:r w:rsidR="007104B7" w:rsidRPr="00817ECB">
              <w:rPr>
                <w:rFonts w:ascii="GHEA Mariam" w:hAnsi="GHEA Mariam"/>
                <w:szCs w:val="24"/>
                <w:lang w:val="en-US"/>
              </w:rPr>
              <w:t xml:space="preserve">, </w:t>
            </w:r>
          </w:p>
          <w:p w14:paraId="72A6BAA3" w14:textId="77777777" w:rsidR="00350359" w:rsidRPr="00817ECB" w:rsidRDefault="00FB2FCC" w:rsidP="00817ECB">
            <w:pPr>
              <w:pStyle w:val="Heading3"/>
              <w:ind w:left="1065" w:hanging="450"/>
              <w:rPr>
                <w:rFonts w:ascii="GHEA Mariam" w:hAnsi="GHEA Mariam"/>
                <w:szCs w:val="24"/>
                <w:lang w:val="en-US"/>
              </w:rPr>
            </w:pPr>
            <w:r w:rsidRPr="00817ECB">
              <w:rPr>
                <w:rFonts w:ascii="GHEA Mariam" w:hAnsi="GHEA Mariam"/>
                <w:szCs w:val="24"/>
                <w:lang w:val="hy-AM"/>
              </w:rPr>
              <w:t xml:space="preserve">(բ) </w:t>
            </w:r>
            <w:proofErr w:type="spellStart"/>
            <w:r w:rsidR="00E25281" w:rsidRPr="00817ECB">
              <w:rPr>
                <w:rFonts w:ascii="GHEA Mariam" w:hAnsi="GHEA Mariam"/>
                <w:szCs w:val="24"/>
                <w:lang w:val="en-US"/>
              </w:rPr>
              <w:t>եթե</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առկա</w:t>
            </w:r>
            <w:proofErr w:type="spellEnd"/>
            <w:r w:rsidR="00E25281" w:rsidRPr="00817ECB">
              <w:rPr>
                <w:rFonts w:ascii="GHEA Mariam" w:hAnsi="GHEA Mariam"/>
                <w:szCs w:val="24"/>
                <w:lang w:val="en-US"/>
              </w:rPr>
              <w:t xml:space="preserve"> է </w:t>
            </w:r>
            <w:proofErr w:type="spellStart"/>
            <w:r w:rsidR="00E25281" w:rsidRPr="00817ECB">
              <w:rPr>
                <w:rFonts w:ascii="GHEA Mariam" w:hAnsi="GHEA Mariam"/>
                <w:szCs w:val="24"/>
                <w:lang w:val="en-US"/>
              </w:rPr>
              <w:t>ընդհանուրի</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սխալ</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որը</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արդյունք</w:t>
            </w:r>
            <w:proofErr w:type="spellEnd"/>
            <w:r w:rsidR="00E25281" w:rsidRPr="00817ECB">
              <w:rPr>
                <w:rFonts w:ascii="GHEA Mariam" w:hAnsi="GHEA Mariam"/>
                <w:szCs w:val="24"/>
                <w:lang w:val="en-US"/>
              </w:rPr>
              <w:t xml:space="preserve"> է </w:t>
            </w:r>
            <w:proofErr w:type="spellStart"/>
            <w:r w:rsidR="00E25281" w:rsidRPr="00817ECB">
              <w:rPr>
                <w:rFonts w:ascii="GHEA Mariam" w:hAnsi="GHEA Mariam"/>
                <w:szCs w:val="24"/>
                <w:lang w:val="en-US"/>
              </w:rPr>
              <w:t>ենթագումարելիների</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գումարի</w:t>
            </w:r>
            <w:proofErr w:type="spellEnd"/>
            <w:r w:rsidR="00E25281" w:rsidRPr="00817ECB">
              <w:rPr>
                <w:rFonts w:ascii="GHEA Mariam" w:hAnsi="GHEA Mariam"/>
                <w:szCs w:val="24"/>
                <w:lang w:val="en-US"/>
              </w:rPr>
              <w:t xml:space="preserve"> կամ </w:t>
            </w:r>
            <w:proofErr w:type="spellStart"/>
            <w:r w:rsidR="00E25281" w:rsidRPr="00817ECB">
              <w:rPr>
                <w:rFonts w:ascii="GHEA Mariam" w:hAnsi="GHEA Mariam"/>
                <w:szCs w:val="24"/>
                <w:lang w:val="en-US"/>
              </w:rPr>
              <w:t>հանման</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ապա</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գերակայում</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են</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ենթագումարելիները</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իսկ</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ընդհանուրի</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գումարը</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պետք</w:t>
            </w:r>
            <w:proofErr w:type="spellEnd"/>
            <w:r w:rsidR="00E25281" w:rsidRPr="00817ECB">
              <w:rPr>
                <w:rFonts w:ascii="GHEA Mariam" w:hAnsi="GHEA Mariam"/>
                <w:szCs w:val="24"/>
                <w:lang w:val="en-US"/>
              </w:rPr>
              <w:t xml:space="preserve"> է </w:t>
            </w:r>
            <w:proofErr w:type="spellStart"/>
            <w:r w:rsidR="00E25281" w:rsidRPr="00817ECB">
              <w:rPr>
                <w:rFonts w:ascii="GHEA Mariam" w:hAnsi="GHEA Mariam"/>
                <w:szCs w:val="24"/>
                <w:lang w:val="en-US"/>
              </w:rPr>
              <w:t>համապատասխանաբար</w:t>
            </w:r>
            <w:proofErr w:type="spellEnd"/>
            <w:r w:rsidR="00E25281" w:rsidRPr="00817ECB">
              <w:rPr>
                <w:rFonts w:ascii="GHEA Mariam" w:hAnsi="GHEA Mariam"/>
                <w:szCs w:val="24"/>
                <w:lang w:val="en-US"/>
              </w:rPr>
              <w:t xml:space="preserve"> </w:t>
            </w:r>
            <w:proofErr w:type="spellStart"/>
            <w:r w:rsidR="00E25281" w:rsidRPr="00817ECB">
              <w:rPr>
                <w:rFonts w:ascii="GHEA Mariam" w:hAnsi="GHEA Mariam"/>
                <w:szCs w:val="24"/>
                <w:lang w:val="en-US"/>
              </w:rPr>
              <w:t>ուղղվի</w:t>
            </w:r>
            <w:proofErr w:type="spellEnd"/>
            <w:r w:rsidR="00E25281" w:rsidRPr="00817ECB">
              <w:rPr>
                <w:rFonts w:ascii="GHEA Mariam" w:hAnsi="GHEA Mariam"/>
                <w:szCs w:val="24"/>
                <w:lang w:val="en-US"/>
              </w:rPr>
              <w:t xml:space="preserve">, և </w:t>
            </w:r>
          </w:p>
          <w:p w14:paraId="0152F1C9" w14:textId="5748C03A" w:rsidR="00350359" w:rsidRPr="00817ECB" w:rsidRDefault="00FB2FCC" w:rsidP="00817ECB">
            <w:pPr>
              <w:pStyle w:val="Heading3"/>
              <w:ind w:left="1065" w:hanging="489"/>
              <w:rPr>
                <w:rFonts w:ascii="GHEA Mariam" w:hAnsi="GHEA Mariam"/>
                <w:szCs w:val="24"/>
                <w:lang w:val="en-US"/>
              </w:rPr>
            </w:pPr>
            <w:r w:rsidRPr="00817ECB">
              <w:rPr>
                <w:rFonts w:ascii="GHEA Mariam" w:hAnsi="GHEA Mariam"/>
                <w:szCs w:val="24"/>
                <w:lang w:val="hy-AM"/>
              </w:rPr>
              <w:t xml:space="preserve">(գ) </w:t>
            </w:r>
            <w:proofErr w:type="spellStart"/>
            <w:r w:rsidR="00BE096A" w:rsidRPr="00817ECB">
              <w:rPr>
                <w:rFonts w:ascii="GHEA Mariam" w:hAnsi="GHEA Mariam"/>
                <w:szCs w:val="24"/>
                <w:lang w:val="en-US"/>
              </w:rPr>
              <w:t>եթե</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առկա</w:t>
            </w:r>
            <w:proofErr w:type="spellEnd"/>
            <w:r w:rsidR="00BE096A" w:rsidRPr="00817ECB">
              <w:rPr>
                <w:rFonts w:ascii="GHEA Mariam" w:hAnsi="GHEA Mariam"/>
                <w:szCs w:val="24"/>
                <w:lang w:val="en-US"/>
              </w:rPr>
              <w:t xml:space="preserve"> է </w:t>
            </w:r>
            <w:proofErr w:type="spellStart"/>
            <w:r w:rsidR="00BE096A" w:rsidRPr="00817ECB">
              <w:rPr>
                <w:rFonts w:ascii="GHEA Mariam" w:hAnsi="GHEA Mariam"/>
                <w:szCs w:val="24"/>
                <w:lang w:val="en-US"/>
              </w:rPr>
              <w:t>տարբերություն</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բառերի</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թվերի</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միջև</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կգերակայի</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բառերով</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արտահայտված</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թիվը</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lastRenderedPageBreak/>
              <w:t>բացառությամբ</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այն</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դեպքերի</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երբ</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բառերով</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արտահատված</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թիվը</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վերաբերվում</w:t>
            </w:r>
            <w:proofErr w:type="spellEnd"/>
            <w:r w:rsidR="00BE096A" w:rsidRPr="00817ECB">
              <w:rPr>
                <w:rFonts w:ascii="GHEA Mariam" w:hAnsi="GHEA Mariam"/>
                <w:szCs w:val="24"/>
                <w:lang w:val="en-US"/>
              </w:rPr>
              <w:t xml:space="preserve"> է </w:t>
            </w:r>
            <w:proofErr w:type="spellStart"/>
            <w:r w:rsidR="00BE096A" w:rsidRPr="00817ECB">
              <w:rPr>
                <w:rFonts w:ascii="GHEA Mariam" w:hAnsi="GHEA Mariam"/>
                <w:szCs w:val="24"/>
                <w:lang w:val="en-US"/>
              </w:rPr>
              <w:t>մաթեմատիկական</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սխալի</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ինչի</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դեպքում</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կգերակայեն</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թվերով</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արտահայտված</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թվերը</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համաձայն</w:t>
            </w:r>
            <w:proofErr w:type="spellEnd"/>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վերոնշյալ</w:t>
            </w:r>
            <w:proofErr w:type="spellEnd"/>
            <w:r w:rsidR="00BE096A" w:rsidRPr="00817ECB">
              <w:rPr>
                <w:rFonts w:ascii="GHEA Mariam" w:hAnsi="GHEA Mariam"/>
                <w:szCs w:val="24"/>
                <w:lang w:val="en-US"/>
              </w:rPr>
              <w:t xml:space="preserve"> (</w:t>
            </w:r>
            <w:r w:rsidR="00BE096A" w:rsidRPr="002A5C0A">
              <w:rPr>
                <w:rFonts w:ascii="GHEA Mariam" w:hAnsi="GHEA Mariam"/>
                <w:szCs w:val="24"/>
                <w:lang w:val="en-US" w:eastAsia="en-US"/>
              </w:rPr>
              <w:t>a</w:t>
            </w:r>
            <w:r w:rsidR="00BE096A" w:rsidRPr="00817ECB">
              <w:rPr>
                <w:rFonts w:ascii="GHEA Mariam" w:hAnsi="GHEA Mariam"/>
                <w:szCs w:val="24"/>
                <w:lang w:val="en-US"/>
              </w:rPr>
              <w:t>) և (</w:t>
            </w:r>
            <w:r w:rsidR="00BE096A" w:rsidRPr="002A5C0A">
              <w:rPr>
                <w:rFonts w:ascii="GHEA Mariam" w:hAnsi="GHEA Mariam"/>
                <w:szCs w:val="24"/>
                <w:lang w:val="en-US" w:eastAsia="en-US"/>
              </w:rPr>
              <w:t>b</w:t>
            </w:r>
            <w:r w:rsidR="00BE096A" w:rsidRPr="00817ECB">
              <w:rPr>
                <w:rFonts w:ascii="GHEA Mariam" w:hAnsi="GHEA Mariam"/>
                <w:szCs w:val="24"/>
                <w:lang w:val="en-US"/>
              </w:rPr>
              <w:t xml:space="preserve">) </w:t>
            </w:r>
            <w:proofErr w:type="spellStart"/>
            <w:r w:rsidR="00BE096A" w:rsidRPr="00817ECB">
              <w:rPr>
                <w:rFonts w:ascii="GHEA Mariam" w:hAnsi="GHEA Mariam"/>
                <w:szCs w:val="24"/>
                <w:lang w:val="en-US"/>
              </w:rPr>
              <w:t>կետերի</w:t>
            </w:r>
            <w:proofErr w:type="spellEnd"/>
            <w:r w:rsidR="00BE096A" w:rsidRPr="00817ECB">
              <w:rPr>
                <w:rFonts w:ascii="GHEA Mariam" w:hAnsi="GHEA Mariam"/>
                <w:szCs w:val="24"/>
                <w:lang w:val="en-US"/>
              </w:rPr>
              <w:t xml:space="preserve">: </w:t>
            </w:r>
            <w:r w:rsidR="00350359" w:rsidRPr="00817ECB">
              <w:rPr>
                <w:rFonts w:ascii="GHEA Mariam" w:hAnsi="GHEA Mariam"/>
                <w:szCs w:val="24"/>
                <w:lang w:val="en-US"/>
              </w:rPr>
              <w:t xml:space="preserve"> </w:t>
            </w:r>
          </w:p>
          <w:p w14:paraId="66125527" w14:textId="77777777" w:rsidR="00F67E3F" w:rsidRPr="00817ECB" w:rsidRDefault="00350359" w:rsidP="0094065A">
            <w:pPr>
              <w:pStyle w:val="Sub-ClauseText"/>
              <w:numPr>
                <w:ilvl w:val="0"/>
                <w:numId w:val="47"/>
              </w:numPr>
              <w:spacing w:after="200"/>
              <w:rPr>
                <w:rFonts w:ascii="GHEA Mariam" w:hAnsi="GHEA Mariam"/>
                <w:spacing w:val="0"/>
                <w:szCs w:val="24"/>
              </w:rPr>
            </w:pPr>
            <w:proofErr w:type="spellStart"/>
            <w:r w:rsidRPr="00817ECB">
              <w:rPr>
                <w:rFonts w:ascii="GHEA Mariam" w:hAnsi="GHEA Mariam"/>
                <w:spacing w:val="0"/>
                <w:szCs w:val="24"/>
              </w:rPr>
              <w:t>Հայտատուներից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պահանջվում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ընդունել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մաթեմատիկական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սխալների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ուղղումը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չընդունի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սխալների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ուղղումը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ՏՄՄ 31.1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կմերժվի</w:t>
            </w:r>
            <w:proofErr w:type="spellEnd"/>
            <w:r w:rsidRPr="00817ECB">
              <w:rPr>
                <w:rFonts w:ascii="GHEA Mariam" w:hAnsi="GHEA Mariam"/>
                <w:spacing w:val="0"/>
                <w:szCs w:val="24"/>
              </w:rPr>
              <w:t>:</w:t>
            </w:r>
          </w:p>
        </w:tc>
      </w:tr>
      <w:tr w:rsidR="00F67E3F" w:rsidRPr="002A5C0A" w14:paraId="743C77E3" w14:textId="77777777" w:rsidTr="00817ECB">
        <w:trPr>
          <w:gridAfter w:val="1"/>
          <w:wAfter w:w="270" w:type="dxa"/>
        </w:trPr>
        <w:tc>
          <w:tcPr>
            <w:tcW w:w="2520" w:type="dxa"/>
            <w:tcBorders>
              <w:bottom w:val="nil"/>
            </w:tcBorders>
          </w:tcPr>
          <w:p w14:paraId="538E4124" w14:textId="77777777" w:rsidR="00F67E3F" w:rsidRPr="00817ECB" w:rsidRDefault="00F67E3F" w:rsidP="00B34A71">
            <w:pPr>
              <w:pStyle w:val="Sec1-Clauses"/>
              <w:spacing w:before="0" w:after="200"/>
              <w:rPr>
                <w:rFonts w:ascii="GHEA Mariam" w:hAnsi="GHEA Mariam"/>
                <w:szCs w:val="24"/>
              </w:rPr>
            </w:pPr>
            <w:bookmarkStart w:id="239" w:name="_Toc438438859"/>
            <w:bookmarkStart w:id="240" w:name="_Toc438532648"/>
            <w:bookmarkStart w:id="241" w:name="_Toc438734003"/>
            <w:bookmarkStart w:id="242" w:name="_Toc438907040"/>
            <w:bookmarkStart w:id="243" w:name="_Toc438907239"/>
            <w:bookmarkStart w:id="244" w:name="_Toc482200517"/>
            <w:bookmarkStart w:id="245" w:name="_Toc503779959"/>
            <w:r w:rsidRPr="00817ECB">
              <w:rPr>
                <w:rFonts w:ascii="GHEA Mariam" w:hAnsi="GHEA Mariam"/>
                <w:szCs w:val="24"/>
              </w:rPr>
              <w:lastRenderedPageBreak/>
              <w:t>32.</w:t>
            </w:r>
            <w:r w:rsidRPr="00817ECB">
              <w:rPr>
                <w:rFonts w:ascii="GHEA Mariam" w:hAnsi="GHEA Mariam"/>
                <w:szCs w:val="24"/>
              </w:rPr>
              <w:tab/>
            </w:r>
            <w:bookmarkStart w:id="246" w:name="_Toc381360109"/>
            <w:proofErr w:type="spellStart"/>
            <w:r w:rsidR="00AB1299" w:rsidRPr="00817ECB">
              <w:rPr>
                <w:rFonts w:ascii="GHEA Mariam" w:hAnsi="GHEA Mariam"/>
                <w:szCs w:val="24"/>
              </w:rPr>
              <w:t>Հայտերի</w:t>
            </w:r>
            <w:proofErr w:type="spellEnd"/>
            <w:r w:rsidR="00AB1299" w:rsidRPr="00817ECB">
              <w:rPr>
                <w:rFonts w:ascii="GHEA Mariam" w:hAnsi="GHEA Mariam"/>
                <w:szCs w:val="24"/>
              </w:rPr>
              <w:t xml:space="preserve"> </w:t>
            </w:r>
            <w:proofErr w:type="spellStart"/>
            <w:r w:rsidR="00AB1299" w:rsidRPr="00817ECB">
              <w:rPr>
                <w:rFonts w:ascii="GHEA Mariam" w:hAnsi="GHEA Mariam"/>
                <w:szCs w:val="24"/>
              </w:rPr>
              <w:t>գնահատում</w:t>
            </w:r>
            <w:bookmarkStart w:id="247" w:name="_Hlt438533055"/>
            <w:bookmarkEnd w:id="239"/>
            <w:bookmarkEnd w:id="240"/>
            <w:bookmarkEnd w:id="241"/>
            <w:bookmarkEnd w:id="242"/>
            <w:bookmarkEnd w:id="243"/>
            <w:bookmarkEnd w:id="244"/>
            <w:bookmarkEnd w:id="245"/>
            <w:bookmarkEnd w:id="246"/>
            <w:bookmarkEnd w:id="247"/>
            <w:proofErr w:type="spellEnd"/>
          </w:p>
        </w:tc>
        <w:tc>
          <w:tcPr>
            <w:tcW w:w="7110" w:type="dxa"/>
            <w:tcBorders>
              <w:bottom w:val="nil"/>
            </w:tcBorders>
          </w:tcPr>
          <w:p w14:paraId="1365E151" w14:textId="77777777" w:rsidR="00F67E3F" w:rsidRPr="00817ECB" w:rsidRDefault="00FF3836" w:rsidP="0094065A">
            <w:pPr>
              <w:pStyle w:val="Sub-ClauseText"/>
              <w:numPr>
                <w:ilvl w:val="0"/>
                <w:numId w:val="53"/>
              </w:numPr>
              <w:spacing w:after="200"/>
              <w:ind w:left="605" w:hanging="605"/>
              <w:rPr>
                <w:rFonts w:ascii="GHEA Mariam" w:hAnsi="GHEA Mariam"/>
                <w:spacing w:val="0"/>
                <w:szCs w:val="24"/>
              </w:rPr>
            </w:pP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գնահատելու</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օգտագործի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մեթոդոլոգիաները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չափանիշները</w:t>
            </w:r>
            <w:proofErr w:type="spellEnd"/>
            <w:r w:rsidRPr="00817ECB">
              <w:rPr>
                <w:rFonts w:ascii="GHEA Mariam" w:hAnsi="GHEA Mariam"/>
                <w:spacing w:val="0"/>
                <w:szCs w:val="24"/>
              </w:rPr>
              <w:t xml:space="preserve">, </w:t>
            </w:r>
            <w:r w:rsidRPr="00817ECB">
              <w:rPr>
                <w:rFonts w:ascii="GHEA Mariam" w:hAnsi="GHEA Mariam"/>
                <w:spacing w:val="0"/>
                <w:szCs w:val="24"/>
              </w:rPr>
              <w:tab/>
            </w:r>
            <w:proofErr w:type="spellStart"/>
            <w:r w:rsidRPr="00817ECB">
              <w:rPr>
                <w:rFonts w:ascii="GHEA Mariam" w:hAnsi="GHEA Mariam"/>
                <w:spacing w:val="0"/>
                <w:szCs w:val="24"/>
              </w:rPr>
              <w:t>որոնք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սահմանված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սույն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դրույթում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r w:rsidRPr="00817ECB">
              <w:rPr>
                <w:rFonts w:ascii="GHEA Mariam" w:hAnsi="GHEA Mariam"/>
                <w:spacing w:val="0"/>
                <w:szCs w:val="24"/>
              </w:rPr>
              <w:tab/>
            </w:r>
            <w:proofErr w:type="spellStart"/>
            <w:r w:rsidRPr="00817ECB">
              <w:rPr>
                <w:rFonts w:ascii="GHEA Mariam" w:hAnsi="GHEA Mariam"/>
                <w:spacing w:val="0"/>
                <w:szCs w:val="24"/>
              </w:rPr>
              <w:t>չափանիշ</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մեթոդաբանություն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կիրառվի</w:t>
            </w:r>
            <w:proofErr w:type="spellEnd"/>
            <w:r w:rsidRPr="00817ECB">
              <w:rPr>
                <w:rFonts w:ascii="GHEA Mariam" w:hAnsi="GHEA Mariam"/>
                <w:spacing w:val="0"/>
                <w:szCs w:val="24"/>
              </w:rPr>
              <w:t>:</w:t>
            </w:r>
          </w:p>
          <w:p w14:paraId="46818EBB" w14:textId="77777777" w:rsidR="00BD1C19" w:rsidRPr="00817ECB" w:rsidRDefault="00BD1C19" w:rsidP="00BD1C19">
            <w:pPr>
              <w:pStyle w:val="Sub-ClauseText"/>
              <w:spacing w:before="0" w:after="200"/>
              <w:rPr>
                <w:rFonts w:ascii="GHEA Mariam" w:hAnsi="GHEA Mariam"/>
                <w:spacing w:val="0"/>
                <w:szCs w:val="24"/>
              </w:rPr>
            </w:pPr>
            <w:r w:rsidRPr="00817ECB">
              <w:rPr>
                <w:rFonts w:ascii="GHEA Mariam" w:hAnsi="GHEA Mariam"/>
                <w:spacing w:val="0"/>
                <w:szCs w:val="24"/>
              </w:rPr>
              <w:t xml:space="preserve">32.2 </w:t>
            </w:r>
            <w:proofErr w:type="spellStart"/>
            <w:r w:rsidRPr="00817ECB">
              <w:rPr>
                <w:rFonts w:ascii="GHEA Mariam" w:hAnsi="GHEA Mariam"/>
                <w:spacing w:val="0"/>
                <w:szCs w:val="24"/>
              </w:rPr>
              <w:t>Հայտը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գնահատելու</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հաշվի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առնի</w:t>
            </w:r>
            <w:proofErr w:type="spellEnd"/>
            <w:r w:rsidRPr="00817ECB">
              <w:rPr>
                <w:rFonts w:ascii="GHEA Mariam" w:hAnsi="GHEA Mariam"/>
                <w:spacing w:val="0"/>
                <w:szCs w:val="24"/>
              </w:rPr>
              <w:t xml:space="preserve"> </w:t>
            </w:r>
            <w:r w:rsidRPr="00817ECB">
              <w:rPr>
                <w:rFonts w:ascii="GHEA Mariam" w:hAnsi="GHEA Mariam"/>
                <w:spacing w:val="0"/>
                <w:szCs w:val="24"/>
              </w:rPr>
              <w:tab/>
            </w:r>
            <w:proofErr w:type="spellStart"/>
            <w:r w:rsidRPr="00817ECB">
              <w:rPr>
                <w:rFonts w:ascii="GHEA Mariam" w:hAnsi="GHEA Mariam"/>
                <w:spacing w:val="0"/>
                <w:szCs w:val="24"/>
              </w:rPr>
              <w:t>հետևյալը</w:t>
            </w:r>
            <w:proofErr w:type="spellEnd"/>
            <w:r w:rsidRPr="00817ECB">
              <w:rPr>
                <w:rFonts w:ascii="GHEA Mariam" w:hAnsi="GHEA Mariam"/>
                <w:spacing w:val="0"/>
                <w:szCs w:val="24"/>
              </w:rPr>
              <w:t>՝</w:t>
            </w:r>
          </w:p>
          <w:p w14:paraId="734D7F83" w14:textId="77777777" w:rsidR="00BD1C19" w:rsidRPr="00817ECB" w:rsidRDefault="00BD1C19" w:rsidP="00BD1C19">
            <w:pPr>
              <w:pStyle w:val="Heading3"/>
              <w:rPr>
                <w:rFonts w:ascii="GHEA Mariam" w:hAnsi="GHEA Mariam"/>
                <w:szCs w:val="24"/>
                <w:lang w:val="en-US"/>
              </w:rPr>
            </w:pPr>
            <w:r w:rsidRPr="00817ECB">
              <w:rPr>
                <w:rFonts w:ascii="GHEA Mariam" w:hAnsi="GHEA Mariam"/>
                <w:szCs w:val="24"/>
                <w:lang w:val="en-US"/>
              </w:rPr>
              <w:t xml:space="preserve">(ա) </w:t>
            </w:r>
            <w:proofErr w:type="spellStart"/>
            <w:r w:rsidRPr="00817ECB">
              <w:rPr>
                <w:rFonts w:ascii="GHEA Mariam" w:hAnsi="GHEA Mariam"/>
                <w:szCs w:val="24"/>
                <w:lang w:val="en-US"/>
              </w:rPr>
              <w:t>գնահատումը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կիրականացվի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Միավորների</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Լոտերի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պայմանագրերի</w:t>
            </w:r>
            <w:proofErr w:type="spellEnd"/>
            <w:r w:rsidRPr="00817ECB">
              <w:rPr>
                <w:rFonts w:ascii="GHEA Mariam" w:hAnsi="GHEA Mariam"/>
                <w:szCs w:val="24"/>
                <w:lang w:val="en-US"/>
              </w:rPr>
              <w:t xml:space="preserve">) համար՝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ՄՏԱ –ի,</w:t>
            </w:r>
            <w:r w:rsidRPr="00817ECB">
              <w:rPr>
                <w:rFonts w:ascii="GHEA Mariam" w:hAnsi="GHEA Mariam"/>
                <w:b/>
                <w:szCs w:val="24"/>
                <w:lang w:val="en-US"/>
              </w:rPr>
              <w:t xml:space="preserve"> </w:t>
            </w:r>
            <w:r w:rsidRPr="00817ECB">
              <w:rPr>
                <w:rFonts w:ascii="GHEA Mariam" w:hAnsi="GHEA Mariam"/>
                <w:szCs w:val="24"/>
                <w:lang w:val="en-US"/>
              </w:rPr>
              <w:t xml:space="preserve">և </w:t>
            </w:r>
            <w:proofErr w:type="spellStart"/>
            <w:r w:rsidRPr="00817ECB">
              <w:rPr>
                <w:rFonts w:ascii="GHEA Mariam" w:hAnsi="GHEA Mariam"/>
                <w:szCs w:val="24"/>
                <w:lang w:val="en-US"/>
              </w:rPr>
              <w:t>Հայտի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նշվել</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14-րդ </w:t>
            </w:r>
            <w:proofErr w:type="spellStart"/>
            <w:r w:rsidRPr="00817ECB">
              <w:rPr>
                <w:rFonts w:ascii="GHEA Mariam" w:hAnsi="GHEA Mariam"/>
                <w:szCs w:val="24"/>
                <w:lang w:val="en-US"/>
              </w:rPr>
              <w:t>դրույթի</w:t>
            </w:r>
            <w:proofErr w:type="spellEnd"/>
            <w:r w:rsidR="0038179C" w:rsidRPr="00817ECB">
              <w:rPr>
                <w:rFonts w:ascii="GHEA Mariam" w:hAnsi="GHEA Mariam"/>
                <w:szCs w:val="24"/>
                <w:lang w:val="en-US"/>
              </w:rPr>
              <w:t>,</w:t>
            </w:r>
            <w:r w:rsidRPr="00817ECB">
              <w:rPr>
                <w:rFonts w:ascii="GHEA Mariam" w:hAnsi="GHEA Mariam"/>
                <w:szCs w:val="24"/>
                <w:lang w:val="en-US"/>
              </w:rPr>
              <w:t xml:space="preserve"> </w:t>
            </w:r>
          </w:p>
          <w:p w14:paraId="7F21ADC9" w14:textId="77777777" w:rsidR="00BD1C19" w:rsidRPr="00817ECB" w:rsidRDefault="00BD1C19" w:rsidP="00BD1C19">
            <w:pPr>
              <w:pStyle w:val="Heading3"/>
              <w:rPr>
                <w:rFonts w:ascii="GHEA Mariam" w:hAnsi="GHEA Mariam"/>
                <w:szCs w:val="24"/>
                <w:lang w:val="en-US"/>
              </w:rPr>
            </w:pPr>
            <w:r w:rsidRPr="00817ECB">
              <w:rPr>
                <w:rFonts w:ascii="GHEA Mariam" w:hAnsi="GHEA Mariam"/>
                <w:szCs w:val="24"/>
                <w:lang w:val="en-US"/>
              </w:rPr>
              <w:t xml:space="preserve">(բ) </w:t>
            </w:r>
            <w:proofErr w:type="spellStart"/>
            <w:r w:rsidRPr="00817ECB">
              <w:rPr>
                <w:rFonts w:ascii="GHEA Mariam" w:hAnsi="GHEA Mariam"/>
                <w:szCs w:val="24"/>
                <w:lang w:val="en-US"/>
              </w:rPr>
              <w:t>թվաբանական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սխալների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նպատակով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կարգավորումը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ՏՄՄ 31.</w:t>
            </w:r>
            <w:r w:rsidR="0038179C" w:rsidRPr="00817ECB">
              <w:rPr>
                <w:rFonts w:ascii="GHEA Mariam" w:hAnsi="GHEA Mariam"/>
                <w:szCs w:val="24"/>
                <w:lang w:val="en-US"/>
              </w:rPr>
              <w:t>1</w:t>
            </w:r>
            <w:r w:rsidRPr="00817ECB">
              <w:rPr>
                <w:rFonts w:ascii="GHEA Mariam" w:hAnsi="GHEA Mariam"/>
                <w:szCs w:val="24"/>
                <w:lang w:val="en-US"/>
              </w:rPr>
              <w:t xml:space="preserve"> </w:t>
            </w:r>
            <w:proofErr w:type="spellStart"/>
            <w:r w:rsidR="0038179C" w:rsidRPr="00817ECB">
              <w:rPr>
                <w:rFonts w:ascii="GHEA Mariam" w:hAnsi="GHEA Mariam"/>
                <w:szCs w:val="24"/>
                <w:lang w:val="en-US"/>
              </w:rPr>
              <w:t>ե</w:t>
            </w:r>
            <w:r w:rsidRPr="00817ECB">
              <w:rPr>
                <w:rFonts w:ascii="GHEA Mariam" w:hAnsi="GHEA Mariam"/>
                <w:szCs w:val="24"/>
                <w:lang w:val="en-US"/>
              </w:rPr>
              <w:t>նթադրույթի</w:t>
            </w:r>
            <w:proofErr w:type="spellEnd"/>
            <w:r w:rsidR="0038179C" w:rsidRPr="00817ECB">
              <w:rPr>
                <w:rFonts w:ascii="GHEA Mariam" w:hAnsi="GHEA Mariam"/>
                <w:szCs w:val="24"/>
                <w:lang w:val="en-US"/>
              </w:rPr>
              <w:t>,</w:t>
            </w:r>
            <w:r w:rsidRPr="00817ECB">
              <w:rPr>
                <w:rFonts w:ascii="GHEA Mariam" w:hAnsi="GHEA Mariam"/>
                <w:szCs w:val="24"/>
                <w:lang w:val="en-US"/>
              </w:rPr>
              <w:t xml:space="preserve"> </w:t>
            </w:r>
          </w:p>
          <w:p w14:paraId="4A14F91F" w14:textId="77777777" w:rsidR="00313F36" w:rsidRPr="00817ECB" w:rsidRDefault="00BD1C19" w:rsidP="00BD1C19">
            <w:pPr>
              <w:pStyle w:val="Heading3"/>
              <w:ind w:left="605"/>
              <w:rPr>
                <w:rFonts w:ascii="GHEA Mariam" w:hAnsi="GHEA Mariam"/>
                <w:szCs w:val="24"/>
                <w:lang w:val="en-US"/>
              </w:rPr>
            </w:pPr>
            <w:r w:rsidRPr="00817ECB">
              <w:rPr>
                <w:rFonts w:ascii="GHEA Mariam" w:hAnsi="GHEA Mariam"/>
                <w:szCs w:val="24"/>
                <w:lang w:val="en-US"/>
              </w:rPr>
              <w:t xml:space="preserve">(գ) </w:t>
            </w:r>
            <w:proofErr w:type="spellStart"/>
            <w:r w:rsidRPr="00817ECB">
              <w:rPr>
                <w:rFonts w:ascii="GHEA Mariam" w:hAnsi="GHEA Mariam"/>
                <w:szCs w:val="24"/>
                <w:lang w:val="en-US"/>
              </w:rPr>
              <w:t>զեղչերի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հետևանքով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վրա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կատարված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գնային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կարգավորումը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ՏՄՄ 1</w:t>
            </w:r>
            <w:r w:rsidR="0038179C" w:rsidRPr="00817ECB">
              <w:rPr>
                <w:rFonts w:ascii="GHEA Mariam" w:hAnsi="GHEA Mariam"/>
                <w:szCs w:val="24"/>
                <w:lang w:val="en-US"/>
              </w:rPr>
              <w:t>4</w:t>
            </w:r>
            <w:r w:rsidRPr="00817ECB">
              <w:rPr>
                <w:rFonts w:ascii="GHEA Mariam" w:hAnsi="GHEA Mariam"/>
                <w:szCs w:val="24"/>
                <w:lang w:val="en-US"/>
              </w:rPr>
              <w:t>.</w:t>
            </w:r>
            <w:r w:rsidR="0038179C" w:rsidRPr="00817ECB">
              <w:rPr>
                <w:rFonts w:ascii="GHEA Mariam" w:hAnsi="GHEA Mariam"/>
                <w:szCs w:val="24"/>
                <w:lang w:val="en-US"/>
              </w:rPr>
              <w:t>3</w:t>
            </w:r>
            <w:r w:rsidRPr="00817ECB">
              <w:rPr>
                <w:rFonts w:ascii="GHEA Mariam" w:hAnsi="GHEA Mariam"/>
                <w:szCs w:val="24"/>
                <w:lang w:val="en-US"/>
              </w:rPr>
              <w:t xml:space="preserve"> </w:t>
            </w:r>
            <w:proofErr w:type="spellStart"/>
            <w:r w:rsidR="0038179C" w:rsidRPr="00817ECB">
              <w:rPr>
                <w:rFonts w:ascii="GHEA Mariam" w:hAnsi="GHEA Mariam"/>
                <w:szCs w:val="24"/>
                <w:lang w:val="en-US"/>
              </w:rPr>
              <w:t>ե</w:t>
            </w:r>
            <w:r w:rsidRPr="00817ECB">
              <w:rPr>
                <w:rFonts w:ascii="GHEA Mariam" w:hAnsi="GHEA Mariam"/>
                <w:szCs w:val="24"/>
                <w:lang w:val="en-US"/>
              </w:rPr>
              <w:t>նթադրույթի</w:t>
            </w:r>
            <w:proofErr w:type="spellEnd"/>
            <w:r w:rsidR="0038179C" w:rsidRPr="00817ECB">
              <w:rPr>
                <w:rFonts w:ascii="GHEA Mariam" w:hAnsi="GHEA Mariam"/>
                <w:szCs w:val="24"/>
                <w:lang w:val="en-US"/>
              </w:rPr>
              <w:t>,</w:t>
            </w:r>
          </w:p>
          <w:p w14:paraId="21A5F2E7" w14:textId="77777777" w:rsidR="00BD1C19" w:rsidRPr="00817ECB" w:rsidRDefault="00313F36" w:rsidP="00BD1C19">
            <w:pPr>
              <w:pStyle w:val="Heading3"/>
              <w:ind w:left="605"/>
              <w:rPr>
                <w:rFonts w:ascii="GHEA Mariam" w:hAnsi="GHEA Mariam"/>
                <w:szCs w:val="24"/>
                <w:lang w:val="en-US"/>
              </w:rPr>
            </w:pPr>
            <w:r w:rsidRPr="00817ECB">
              <w:rPr>
                <w:rFonts w:ascii="GHEA Mariam" w:hAnsi="GHEA Mariam"/>
                <w:szCs w:val="24"/>
                <w:lang w:val="en-US"/>
              </w:rPr>
              <w:t>(դ)</w:t>
            </w:r>
            <w:r w:rsidR="00BD1C19" w:rsidRPr="00817ECB">
              <w:rPr>
                <w:rFonts w:ascii="GHEA Mariam" w:hAnsi="GHEA Mariam"/>
                <w:szCs w:val="24"/>
                <w:lang w:val="en-US"/>
              </w:rPr>
              <w:t xml:space="preserve"> </w:t>
            </w:r>
            <w:proofErr w:type="spellStart"/>
            <w:r w:rsidR="00E84308" w:rsidRPr="00817ECB">
              <w:rPr>
                <w:rFonts w:ascii="GHEA Mariam" w:hAnsi="GHEA Mariam"/>
                <w:szCs w:val="24"/>
                <w:lang w:val="en-US"/>
              </w:rPr>
              <w:t>գների</w:t>
            </w:r>
            <w:proofErr w:type="spellEnd"/>
            <w:r w:rsidR="00E84308" w:rsidRPr="00817ECB">
              <w:rPr>
                <w:rFonts w:ascii="GHEA Mariam" w:hAnsi="GHEA Mariam"/>
                <w:szCs w:val="24"/>
                <w:lang w:val="en-US"/>
              </w:rPr>
              <w:t xml:space="preserve"> </w:t>
            </w:r>
            <w:proofErr w:type="spellStart"/>
            <w:r w:rsidR="00E84308" w:rsidRPr="00817ECB">
              <w:rPr>
                <w:rFonts w:ascii="GHEA Mariam" w:hAnsi="GHEA Mariam"/>
                <w:szCs w:val="24"/>
                <w:lang w:val="en-US"/>
              </w:rPr>
              <w:t>ճշգրտում</w:t>
            </w:r>
            <w:proofErr w:type="spellEnd"/>
            <w:r w:rsidR="00E84308" w:rsidRPr="00817ECB">
              <w:rPr>
                <w:rFonts w:ascii="GHEA Mariam" w:hAnsi="GHEA Mariam"/>
                <w:szCs w:val="24"/>
                <w:lang w:val="en-US"/>
              </w:rPr>
              <w:t xml:space="preserve"> </w:t>
            </w:r>
            <w:proofErr w:type="spellStart"/>
            <w:r w:rsidR="00E84308" w:rsidRPr="00817ECB">
              <w:rPr>
                <w:rFonts w:ascii="GHEA Mariam" w:hAnsi="GHEA Mariam"/>
                <w:szCs w:val="24"/>
                <w:lang w:val="en-US"/>
              </w:rPr>
              <w:t>քանակապես</w:t>
            </w:r>
            <w:proofErr w:type="spellEnd"/>
            <w:r w:rsidR="00E84308" w:rsidRPr="00817ECB">
              <w:rPr>
                <w:rFonts w:ascii="GHEA Mariam" w:hAnsi="GHEA Mariam"/>
                <w:szCs w:val="24"/>
                <w:lang w:val="en-US"/>
              </w:rPr>
              <w:t xml:space="preserve"> </w:t>
            </w:r>
            <w:proofErr w:type="spellStart"/>
            <w:r w:rsidR="00E84308" w:rsidRPr="00817ECB">
              <w:rPr>
                <w:rFonts w:ascii="GHEA Mariam" w:hAnsi="GHEA Mariam"/>
                <w:szCs w:val="24"/>
                <w:lang w:val="en-US"/>
              </w:rPr>
              <w:t>արտահայտված</w:t>
            </w:r>
            <w:proofErr w:type="spellEnd"/>
            <w:r w:rsidR="00E84308" w:rsidRPr="00817ECB">
              <w:rPr>
                <w:rFonts w:ascii="GHEA Mariam" w:hAnsi="GHEA Mariam"/>
                <w:szCs w:val="24"/>
                <w:lang w:val="en-US"/>
              </w:rPr>
              <w:t xml:space="preserve"> </w:t>
            </w:r>
            <w:proofErr w:type="spellStart"/>
            <w:r w:rsidR="00E84308" w:rsidRPr="00817ECB">
              <w:rPr>
                <w:rFonts w:ascii="GHEA Mariam" w:hAnsi="GHEA Mariam"/>
                <w:szCs w:val="24"/>
                <w:lang w:val="en-US"/>
              </w:rPr>
              <w:t>ոչ</w:t>
            </w:r>
            <w:proofErr w:type="spellEnd"/>
            <w:r w:rsidR="00E84308" w:rsidRPr="00817ECB">
              <w:rPr>
                <w:rFonts w:ascii="GHEA Mariam" w:hAnsi="GHEA Mariam"/>
                <w:szCs w:val="24"/>
                <w:lang w:val="en-US"/>
              </w:rPr>
              <w:t xml:space="preserve"> </w:t>
            </w:r>
            <w:proofErr w:type="spellStart"/>
            <w:r w:rsidR="00E84308" w:rsidRPr="00817ECB">
              <w:rPr>
                <w:rFonts w:ascii="GHEA Mariam" w:hAnsi="GHEA Mariam"/>
                <w:szCs w:val="24"/>
                <w:lang w:val="en-US"/>
              </w:rPr>
              <w:t>էական</w:t>
            </w:r>
            <w:proofErr w:type="spellEnd"/>
            <w:r w:rsidR="00E84308" w:rsidRPr="00817ECB">
              <w:rPr>
                <w:rFonts w:ascii="GHEA Mariam" w:hAnsi="GHEA Mariam"/>
                <w:szCs w:val="24"/>
                <w:lang w:val="en-US"/>
              </w:rPr>
              <w:t xml:space="preserve"> </w:t>
            </w:r>
            <w:proofErr w:type="spellStart"/>
            <w:r w:rsidR="00E84308" w:rsidRPr="00817ECB">
              <w:rPr>
                <w:rFonts w:ascii="GHEA Mariam" w:hAnsi="GHEA Mariam"/>
                <w:szCs w:val="24"/>
                <w:lang w:val="en-US"/>
              </w:rPr>
              <w:t>անհամապատասխանությունների</w:t>
            </w:r>
            <w:proofErr w:type="spellEnd"/>
            <w:r w:rsidR="00E84308" w:rsidRPr="00817ECB">
              <w:rPr>
                <w:rFonts w:ascii="GHEA Mariam" w:hAnsi="GHEA Mariam"/>
                <w:szCs w:val="24"/>
                <w:lang w:val="en-US"/>
              </w:rPr>
              <w:t xml:space="preserve"> </w:t>
            </w:r>
            <w:proofErr w:type="spellStart"/>
            <w:r w:rsidR="00E84308" w:rsidRPr="00817ECB">
              <w:rPr>
                <w:rFonts w:ascii="GHEA Mariam" w:hAnsi="GHEA Mariam"/>
                <w:szCs w:val="24"/>
                <w:lang w:val="en-US"/>
              </w:rPr>
              <w:t>շնորհիվ</w:t>
            </w:r>
            <w:proofErr w:type="spellEnd"/>
            <w:r w:rsidR="00E84308" w:rsidRPr="00817ECB">
              <w:rPr>
                <w:rFonts w:ascii="GHEA Mariam" w:hAnsi="GHEA Mariam"/>
                <w:szCs w:val="24"/>
                <w:lang w:val="en-US"/>
              </w:rPr>
              <w:t xml:space="preserve">՝ </w:t>
            </w:r>
            <w:proofErr w:type="spellStart"/>
            <w:r w:rsidR="00E84308" w:rsidRPr="00817ECB">
              <w:rPr>
                <w:rFonts w:ascii="GHEA Mariam" w:hAnsi="GHEA Mariam"/>
                <w:szCs w:val="24"/>
                <w:lang w:val="en-US"/>
              </w:rPr>
              <w:t>համաձայն</w:t>
            </w:r>
            <w:proofErr w:type="spellEnd"/>
            <w:r w:rsidR="00E84308" w:rsidRPr="00817ECB">
              <w:rPr>
                <w:rFonts w:ascii="GHEA Mariam" w:hAnsi="GHEA Mariam"/>
                <w:szCs w:val="24"/>
                <w:lang w:val="en-US"/>
              </w:rPr>
              <w:t xml:space="preserve"> ՏՄՄ 30.3-ի,</w:t>
            </w:r>
          </w:p>
          <w:p w14:paraId="76645D2F" w14:textId="79CB7F1D" w:rsidR="00BD1C19" w:rsidRPr="00817ECB" w:rsidRDefault="00BD1C19" w:rsidP="00BD1C19">
            <w:pPr>
              <w:pStyle w:val="Heading3"/>
              <w:spacing w:after="180"/>
              <w:rPr>
                <w:rFonts w:ascii="GHEA Mariam" w:hAnsi="GHEA Mariam"/>
                <w:szCs w:val="24"/>
                <w:lang w:val="en-US"/>
              </w:rPr>
            </w:pPr>
            <w:r w:rsidRPr="00817ECB">
              <w:rPr>
                <w:rFonts w:ascii="GHEA Mariam" w:hAnsi="GHEA Mariam"/>
                <w:szCs w:val="24"/>
                <w:lang w:val="en-US"/>
              </w:rPr>
              <w:t>(</w:t>
            </w:r>
            <w:r w:rsidR="00313F36" w:rsidRPr="00817ECB">
              <w:rPr>
                <w:rFonts w:ascii="GHEA Mariam" w:hAnsi="GHEA Mariam"/>
                <w:szCs w:val="24"/>
                <w:lang w:val="en-US"/>
              </w:rPr>
              <w:t>ե</w:t>
            </w:r>
            <w:r w:rsidRPr="00817ECB">
              <w:rPr>
                <w:rFonts w:ascii="GHEA Mariam" w:hAnsi="GHEA Mariam"/>
                <w:szCs w:val="24"/>
                <w:lang w:val="en-US"/>
              </w:rPr>
              <w:t xml:space="preserve">) </w:t>
            </w:r>
            <w:proofErr w:type="spellStart"/>
            <w:r w:rsidRPr="00817ECB">
              <w:rPr>
                <w:rFonts w:ascii="GHEA Mariam" w:hAnsi="GHEA Mariam"/>
                <w:szCs w:val="24"/>
                <w:lang w:val="en-US"/>
              </w:rPr>
              <w:t>գնահատման</w:t>
            </w:r>
            <w:proofErr w:type="spellEnd"/>
            <w:r w:rsidR="00313F36" w:rsidRPr="00817ECB">
              <w:rPr>
                <w:rFonts w:ascii="GHEA Mariam" w:hAnsi="GHEA Mariam"/>
                <w:szCs w:val="24"/>
                <w:lang w:val="en-US"/>
              </w:rPr>
              <w:t xml:space="preserve"> </w:t>
            </w:r>
            <w:proofErr w:type="spellStart"/>
            <w:r w:rsidR="00313F36" w:rsidRPr="00817ECB">
              <w:rPr>
                <w:rFonts w:ascii="GHEA Mariam" w:hAnsi="GHEA Mariam"/>
                <w:szCs w:val="24"/>
                <w:lang w:val="en-US"/>
              </w:rPr>
              <w:t>լրացուցիչ</w:t>
            </w:r>
            <w:proofErr w:type="spellEnd"/>
            <w:r w:rsidR="00313F36" w:rsidRPr="00817ECB">
              <w:rPr>
                <w:rFonts w:ascii="GHEA Mariam" w:hAnsi="GHEA Mariam"/>
                <w:szCs w:val="24"/>
                <w:lang w:val="en-US"/>
              </w:rPr>
              <w:t xml:space="preserve"> </w:t>
            </w:r>
            <w:proofErr w:type="spellStart"/>
            <w:r w:rsidR="00313F36" w:rsidRPr="00817ECB">
              <w:rPr>
                <w:rFonts w:ascii="GHEA Mariam" w:hAnsi="GHEA Mariam"/>
                <w:szCs w:val="24"/>
                <w:lang w:val="en-US"/>
              </w:rPr>
              <w:t>գործոնները</w:t>
            </w:r>
            <w:proofErr w:type="spellEnd"/>
            <w:r w:rsidR="00313F36" w:rsidRPr="00817ECB">
              <w:rPr>
                <w:rFonts w:ascii="GHEA Mariam" w:hAnsi="GHEA Mariam"/>
                <w:szCs w:val="24"/>
                <w:lang w:val="en-US"/>
              </w:rPr>
              <w:t xml:space="preserve"> </w:t>
            </w:r>
            <w:proofErr w:type="spellStart"/>
            <w:r w:rsidR="00313F36" w:rsidRPr="00817ECB">
              <w:rPr>
                <w:rFonts w:ascii="GHEA Mariam" w:hAnsi="GHEA Mariam"/>
                <w:szCs w:val="24"/>
                <w:lang w:val="en-US"/>
              </w:rPr>
              <w:t>նշված</w:t>
            </w:r>
            <w:proofErr w:type="spellEnd"/>
            <w:r w:rsidR="00313F36" w:rsidRPr="00817ECB">
              <w:rPr>
                <w:rFonts w:ascii="GHEA Mariam" w:hAnsi="GHEA Mariam"/>
                <w:szCs w:val="24"/>
                <w:lang w:val="en-US"/>
              </w:rPr>
              <w:t xml:space="preserve"> </w:t>
            </w:r>
            <w:proofErr w:type="spellStart"/>
            <w:r w:rsidR="00313F36" w:rsidRPr="00817ECB">
              <w:rPr>
                <w:rFonts w:ascii="GHEA Mariam" w:hAnsi="GHEA Mariam"/>
                <w:szCs w:val="24"/>
                <w:lang w:val="en-US"/>
              </w:rPr>
              <w:t>են</w:t>
            </w:r>
            <w:proofErr w:type="spellEnd"/>
            <w:r w:rsidR="00313F36" w:rsidRPr="00817ECB">
              <w:rPr>
                <w:rFonts w:ascii="GHEA Mariam" w:hAnsi="GHEA Mariam"/>
                <w:szCs w:val="24"/>
                <w:lang w:val="en-US"/>
              </w:rPr>
              <w:t xml:space="preserve"> </w:t>
            </w:r>
            <w:proofErr w:type="spellStart"/>
            <w:r w:rsidRPr="00817ECB">
              <w:rPr>
                <w:rFonts w:ascii="GHEA Mariam" w:hAnsi="GHEA Mariam"/>
                <w:szCs w:val="24"/>
                <w:lang w:val="en-US"/>
              </w:rPr>
              <w:t>Բաժին</w:t>
            </w:r>
            <w:proofErr w:type="spellEnd"/>
            <w:r w:rsidRPr="00817ECB">
              <w:rPr>
                <w:rFonts w:ascii="GHEA Mariam" w:hAnsi="GHEA Mariam"/>
                <w:szCs w:val="24"/>
                <w:lang w:val="en-US"/>
              </w:rPr>
              <w:t xml:space="preserve"> III</w:t>
            </w:r>
            <w:r w:rsidR="00313F36" w:rsidRPr="00817ECB">
              <w:rPr>
                <w:rFonts w:ascii="GHEA Mariam" w:hAnsi="GHEA Mariam"/>
                <w:szCs w:val="24"/>
                <w:lang w:val="en-US"/>
              </w:rPr>
              <w:t>-</w:t>
            </w:r>
            <w:proofErr w:type="spellStart"/>
            <w:r w:rsidR="00313F36" w:rsidRPr="00817ECB">
              <w:rPr>
                <w:rFonts w:ascii="GHEA Mariam" w:hAnsi="GHEA Mariam"/>
                <w:szCs w:val="24"/>
                <w:lang w:val="en-US"/>
              </w:rPr>
              <w:t>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Գնահատման</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Որակավորման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Չափանիշներ</w:t>
            </w:r>
            <w:proofErr w:type="spellEnd"/>
            <w:r w:rsidRPr="00817ECB">
              <w:rPr>
                <w:rFonts w:ascii="GHEA Mariam" w:hAnsi="GHEA Mariam"/>
                <w:szCs w:val="24"/>
                <w:lang w:val="en-US"/>
              </w:rPr>
              <w:t>:</w:t>
            </w:r>
          </w:p>
          <w:p w14:paraId="0357C90B" w14:textId="77777777" w:rsidR="00FE6BB2" w:rsidRPr="00817ECB" w:rsidRDefault="00FE6BB2" w:rsidP="00307164">
            <w:pPr>
              <w:pStyle w:val="Sub-ClauseText"/>
              <w:spacing w:after="200"/>
              <w:ind w:left="420"/>
              <w:rPr>
                <w:rFonts w:ascii="GHEA Mariam" w:hAnsi="GHEA Mariam"/>
                <w:szCs w:val="24"/>
              </w:rPr>
            </w:pPr>
            <w:r w:rsidRPr="00817ECB">
              <w:rPr>
                <w:rFonts w:ascii="GHEA Mariam" w:hAnsi="GHEA Mariam"/>
                <w:szCs w:val="24"/>
              </w:rPr>
              <w:t xml:space="preserve">32.3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Մրցութային</w:t>
            </w:r>
            <w:proofErr w:type="spellEnd"/>
            <w:r w:rsidRPr="00817ECB">
              <w:rPr>
                <w:rFonts w:ascii="GHEA Mariam" w:hAnsi="GHEA Mariam"/>
                <w:szCs w:val="24"/>
              </w:rPr>
              <w:t xml:space="preserve"> </w:t>
            </w:r>
            <w:proofErr w:type="spellStart"/>
            <w:r w:rsidRPr="00817ECB">
              <w:rPr>
                <w:rFonts w:ascii="GHEA Mariam" w:hAnsi="GHEA Mariam"/>
                <w:szCs w:val="24"/>
              </w:rPr>
              <w:t>այս</w:t>
            </w:r>
            <w:proofErr w:type="spellEnd"/>
            <w:r w:rsidRPr="00817ECB">
              <w:rPr>
                <w:rFonts w:ascii="GHEA Mariam" w:hAnsi="GHEA Mariam"/>
                <w:szCs w:val="24"/>
              </w:rPr>
              <w:t xml:space="preserve"> </w:t>
            </w:r>
            <w:proofErr w:type="spellStart"/>
            <w:r w:rsidRPr="00817ECB">
              <w:rPr>
                <w:rFonts w:ascii="GHEA Mariam" w:hAnsi="GHEA Mariam"/>
                <w:szCs w:val="24"/>
              </w:rPr>
              <w:t>փաստաթղթերը</w:t>
            </w:r>
            <w:proofErr w:type="spellEnd"/>
            <w:r w:rsidRPr="00817ECB">
              <w:rPr>
                <w:rFonts w:ascii="GHEA Mariam" w:hAnsi="GHEA Mariam"/>
                <w:szCs w:val="24"/>
              </w:rPr>
              <w:t xml:space="preserve"> </w:t>
            </w:r>
            <w:proofErr w:type="spellStart"/>
            <w:r w:rsidRPr="00817ECB">
              <w:rPr>
                <w:rFonts w:ascii="GHEA Mariam" w:hAnsi="GHEA Mariam"/>
                <w:szCs w:val="24"/>
              </w:rPr>
              <w:t>Հայտատուներին</w:t>
            </w:r>
            <w:proofErr w:type="spellEnd"/>
            <w:r w:rsidRPr="00817ECB">
              <w:rPr>
                <w:rFonts w:ascii="GHEA Mariam" w:hAnsi="GHEA Mariam"/>
                <w:szCs w:val="24"/>
              </w:rPr>
              <w:t xml:space="preserve"> </w:t>
            </w:r>
            <w:proofErr w:type="spellStart"/>
            <w:r w:rsidRPr="00817ECB">
              <w:rPr>
                <w:rFonts w:ascii="GHEA Mariam" w:hAnsi="GHEA Mariam"/>
                <w:szCs w:val="24"/>
              </w:rPr>
              <w:t>հնարավորություն</w:t>
            </w:r>
            <w:proofErr w:type="spellEnd"/>
            <w:r w:rsidRPr="00817ECB">
              <w:rPr>
                <w:rFonts w:ascii="GHEA Mariam" w:hAnsi="GHEA Mariam"/>
                <w:szCs w:val="24"/>
              </w:rPr>
              <w:t xml:space="preserve">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տալիս</w:t>
            </w:r>
            <w:proofErr w:type="spellEnd"/>
            <w:r w:rsidRPr="00817ECB">
              <w:rPr>
                <w:rFonts w:ascii="GHEA Mariam" w:hAnsi="GHEA Mariam"/>
                <w:szCs w:val="24"/>
              </w:rPr>
              <w:t xml:space="preserve"> </w:t>
            </w:r>
            <w:proofErr w:type="spellStart"/>
            <w:r w:rsidRPr="00817ECB">
              <w:rPr>
                <w:rFonts w:ascii="GHEA Mariam" w:hAnsi="GHEA Mariam"/>
                <w:szCs w:val="24"/>
              </w:rPr>
              <w:t>տարբեր</w:t>
            </w:r>
            <w:proofErr w:type="spellEnd"/>
            <w:r w:rsidRPr="00817ECB">
              <w:rPr>
                <w:rFonts w:ascii="GHEA Mariam" w:hAnsi="GHEA Mariam"/>
                <w:szCs w:val="24"/>
              </w:rPr>
              <w:t xml:space="preserve"> </w:t>
            </w:r>
            <w:proofErr w:type="spellStart"/>
            <w:r w:rsidRPr="00817ECB">
              <w:rPr>
                <w:rFonts w:ascii="GHEA Mariam" w:hAnsi="GHEA Mariam"/>
                <w:szCs w:val="24"/>
              </w:rPr>
              <w:t>լոտերի</w:t>
            </w:r>
            <w:proofErr w:type="spellEnd"/>
            <w:r w:rsidRPr="00817ECB">
              <w:rPr>
                <w:rFonts w:ascii="GHEA Mariam" w:hAnsi="GHEA Mariam"/>
                <w:szCs w:val="24"/>
              </w:rPr>
              <w:t xml:space="preserve"> (</w:t>
            </w:r>
            <w:proofErr w:type="spellStart"/>
            <w:r w:rsidRPr="00817ECB">
              <w:rPr>
                <w:rFonts w:ascii="GHEA Mariam" w:hAnsi="GHEA Mariam"/>
                <w:szCs w:val="24"/>
              </w:rPr>
              <w:t>պայմանագրերի</w:t>
            </w:r>
            <w:proofErr w:type="spellEnd"/>
            <w:r w:rsidRPr="00817ECB">
              <w:rPr>
                <w:rFonts w:ascii="GHEA Mariam" w:hAnsi="GHEA Mariam"/>
                <w:szCs w:val="24"/>
              </w:rPr>
              <w:t xml:space="preserve">) համար </w:t>
            </w:r>
            <w:proofErr w:type="spellStart"/>
            <w:r w:rsidRPr="00817ECB">
              <w:rPr>
                <w:rFonts w:ascii="GHEA Mariam" w:hAnsi="GHEA Mariam"/>
                <w:szCs w:val="24"/>
              </w:rPr>
              <w:t>կատարել</w:t>
            </w:r>
            <w:proofErr w:type="spellEnd"/>
            <w:r w:rsidRPr="00817ECB">
              <w:rPr>
                <w:rFonts w:ascii="GHEA Mariam" w:hAnsi="GHEA Mariam"/>
                <w:szCs w:val="24"/>
              </w:rPr>
              <w:t xml:space="preserve"> </w:t>
            </w:r>
            <w:proofErr w:type="spellStart"/>
            <w:r w:rsidRPr="00817ECB">
              <w:rPr>
                <w:rFonts w:ascii="GHEA Mariam" w:hAnsi="GHEA Mariam"/>
                <w:szCs w:val="24"/>
              </w:rPr>
              <w:t>առանձին</w:t>
            </w:r>
            <w:proofErr w:type="spellEnd"/>
            <w:r w:rsidRPr="00817ECB">
              <w:rPr>
                <w:rFonts w:ascii="GHEA Mariam" w:hAnsi="GHEA Mariam"/>
                <w:szCs w:val="24"/>
              </w:rPr>
              <w:t xml:space="preserve"> </w:t>
            </w:r>
            <w:proofErr w:type="spellStart"/>
            <w:r w:rsidRPr="00817ECB">
              <w:rPr>
                <w:rFonts w:ascii="GHEA Mariam" w:hAnsi="GHEA Mariam"/>
                <w:szCs w:val="24"/>
              </w:rPr>
              <w:t>գնանշումներ</w:t>
            </w:r>
            <w:proofErr w:type="spellEnd"/>
            <w:r w:rsidRPr="00817ECB">
              <w:rPr>
                <w:rFonts w:ascii="GHEA Mariam" w:hAnsi="GHEA Mariam"/>
                <w:szCs w:val="24"/>
              </w:rPr>
              <w:t xml:space="preserve">, </w:t>
            </w:r>
            <w:proofErr w:type="spellStart"/>
            <w:r w:rsidRPr="00817ECB">
              <w:rPr>
                <w:rFonts w:ascii="GHEA Mariam" w:hAnsi="GHEA Mariam"/>
                <w:szCs w:val="24"/>
              </w:rPr>
              <w:t>լոտի</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միացությունների</w:t>
            </w:r>
            <w:proofErr w:type="spellEnd"/>
            <w:r w:rsidRPr="00817ECB">
              <w:rPr>
                <w:rFonts w:ascii="GHEA Mariam" w:hAnsi="GHEA Mariam"/>
                <w:szCs w:val="24"/>
              </w:rPr>
              <w:t xml:space="preserve"> </w:t>
            </w:r>
            <w:proofErr w:type="spellStart"/>
            <w:r w:rsidRPr="00817ECB">
              <w:rPr>
                <w:rFonts w:ascii="GHEA Mariam" w:hAnsi="GHEA Mariam"/>
                <w:szCs w:val="24"/>
              </w:rPr>
              <w:t>գնահատատված</w:t>
            </w:r>
            <w:proofErr w:type="spellEnd"/>
            <w:r w:rsidRPr="00817ECB">
              <w:rPr>
                <w:rFonts w:ascii="GHEA Mariam" w:hAnsi="GHEA Mariam"/>
                <w:szCs w:val="24"/>
              </w:rPr>
              <w:t xml:space="preserve"> </w:t>
            </w:r>
            <w:proofErr w:type="spellStart"/>
            <w:r w:rsidRPr="00817ECB">
              <w:rPr>
                <w:rFonts w:ascii="GHEA Mariam" w:hAnsi="GHEA Mariam"/>
                <w:szCs w:val="24"/>
              </w:rPr>
              <w:t>նվազագույն</w:t>
            </w:r>
            <w:proofErr w:type="spellEnd"/>
            <w:r w:rsidRPr="00817ECB">
              <w:rPr>
                <w:rFonts w:ascii="GHEA Mariam" w:hAnsi="GHEA Mariam"/>
                <w:szCs w:val="24"/>
              </w:rPr>
              <w:t xml:space="preserve"> </w:t>
            </w:r>
            <w:proofErr w:type="spellStart"/>
            <w:r w:rsidRPr="00817ECB">
              <w:rPr>
                <w:rFonts w:ascii="GHEA Mariam" w:hAnsi="GHEA Mariam"/>
                <w:szCs w:val="24"/>
              </w:rPr>
              <w:t>գինը</w:t>
            </w:r>
            <w:proofErr w:type="spellEnd"/>
            <w:r w:rsidRPr="00817ECB">
              <w:rPr>
                <w:rFonts w:ascii="GHEA Mariam" w:hAnsi="GHEA Mariam"/>
                <w:szCs w:val="24"/>
              </w:rPr>
              <w:t xml:space="preserve">՝ </w:t>
            </w:r>
            <w:proofErr w:type="spellStart"/>
            <w:r w:rsidRPr="00817ECB">
              <w:rPr>
                <w:rFonts w:ascii="GHEA Mariam" w:hAnsi="GHEA Mariam"/>
                <w:szCs w:val="24"/>
              </w:rPr>
              <w:t>ներառյալ</w:t>
            </w:r>
            <w:proofErr w:type="spellEnd"/>
            <w:r w:rsidRPr="00817ECB">
              <w:rPr>
                <w:rFonts w:ascii="GHEA Mariam" w:hAnsi="GHEA Mariam"/>
                <w:szCs w:val="24"/>
              </w:rPr>
              <w:t xml:space="preserve"> </w:t>
            </w:r>
            <w:proofErr w:type="spellStart"/>
            <w:r w:rsidRPr="00817ECB">
              <w:rPr>
                <w:rFonts w:ascii="GHEA Mariam" w:hAnsi="GHEA Mariam"/>
                <w:szCs w:val="24"/>
              </w:rPr>
              <w:lastRenderedPageBreak/>
              <w:t>Հայտադիմումի</w:t>
            </w:r>
            <w:proofErr w:type="spellEnd"/>
            <w:r w:rsidRPr="00817ECB">
              <w:rPr>
                <w:rFonts w:ascii="GHEA Mariam" w:hAnsi="GHEA Mariam"/>
                <w:szCs w:val="24"/>
              </w:rPr>
              <w:t xml:space="preserve"> </w:t>
            </w:r>
            <w:proofErr w:type="spellStart"/>
            <w:r w:rsidRPr="00817ECB">
              <w:rPr>
                <w:rFonts w:ascii="GHEA Mariam" w:hAnsi="GHEA Mariam"/>
                <w:szCs w:val="24"/>
              </w:rPr>
              <w:t>ձևում</w:t>
            </w:r>
            <w:proofErr w:type="spellEnd"/>
            <w:r w:rsidRPr="00817ECB">
              <w:rPr>
                <w:rFonts w:ascii="GHEA Mariam" w:hAnsi="GHEA Mariam"/>
                <w:szCs w:val="24"/>
              </w:rPr>
              <w:t xml:space="preserve"> </w:t>
            </w:r>
            <w:proofErr w:type="spellStart"/>
            <w:r w:rsidRPr="00817ECB">
              <w:rPr>
                <w:rFonts w:ascii="GHEA Mariam" w:hAnsi="GHEA Mariam"/>
                <w:szCs w:val="24"/>
              </w:rPr>
              <w:t>առաջարկված</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զեղչ</w:t>
            </w:r>
            <w:proofErr w:type="spellEnd"/>
            <w:r w:rsidRPr="00817ECB">
              <w:rPr>
                <w:rFonts w:ascii="GHEA Mariam" w:hAnsi="GHEA Mariam"/>
                <w:szCs w:val="24"/>
              </w:rPr>
              <w:t xml:space="preserve"> </w:t>
            </w:r>
            <w:proofErr w:type="spellStart"/>
            <w:r w:rsidRPr="00817ECB">
              <w:rPr>
                <w:rFonts w:ascii="GHEA Mariam" w:hAnsi="GHEA Mariam"/>
                <w:szCs w:val="24"/>
              </w:rPr>
              <w:t>որոշելու</w:t>
            </w:r>
            <w:proofErr w:type="spellEnd"/>
            <w:r w:rsidRPr="00817ECB">
              <w:rPr>
                <w:rFonts w:ascii="GHEA Mariam" w:hAnsi="GHEA Mariam"/>
                <w:szCs w:val="24"/>
              </w:rPr>
              <w:t xml:space="preserve"> </w:t>
            </w:r>
            <w:proofErr w:type="spellStart"/>
            <w:r w:rsidRPr="00817ECB">
              <w:rPr>
                <w:rFonts w:ascii="GHEA Mariam" w:hAnsi="GHEA Mariam"/>
                <w:szCs w:val="24"/>
              </w:rPr>
              <w:t>մեթոդաբանությունը</w:t>
            </w:r>
            <w:proofErr w:type="spellEnd"/>
            <w:r w:rsidRPr="00817ECB">
              <w:rPr>
                <w:rFonts w:ascii="GHEA Mariam" w:hAnsi="GHEA Mariam"/>
                <w:szCs w:val="24"/>
              </w:rPr>
              <w:t xml:space="preserve"> </w:t>
            </w:r>
            <w:proofErr w:type="spellStart"/>
            <w:r w:rsidRPr="00817ECB">
              <w:rPr>
                <w:rFonts w:ascii="GHEA Mariam" w:hAnsi="GHEA Mariam"/>
                <w:szCs w:val="24"/>
              </w:rPr>
              <w:t>նշվում</w:t>
            </w:r>
            <w:proofErr w:type="spellEnd"/>
            <w:r w:rsidRPr="00817ECB">
              <w:rPr>
                <w:rFonts w:ascii="GHEA Mariam" w:hAnsi="GHEA Mariam"/>
                <w:szCs w:val="24"/>
              </w:rPr>
              <w:t xml:space="preserve"> է </w:t>
            </w:r>
            <w:proofErr w:type="spellStart"/>
            <w:r w:rsidRPr="00817ECB">
              <w:rPr>
                <w:rFonts w:ascii="GHEA Mariam" w:hAnsi="GHEA Mariam"/>
                <w:szCs w:val="24"/>
              </w:rPr>
              <w:t>Մաս</w:t>
            </w:r>
            <w:proofErr w:type="spellEnd"/>
            <w:r w:rsidRPr="00817ECB">
              <w:rPr>
                <w:rFonts w:ascii="GHEA Mariam" w:hAnsi="GHEA Mariam"/>
                <w:szCs w:val="24"/>
              </w:rPr>
              <w:t xml:space="preserve"> III-</w:t>
            </w:r>
            <w:proofErr w:type="spellStart"/>
            <w:r w:rsidRPr="00817ECB">
              <w:rPr>
                <w:rFonts w:ascii="GHEA Mariam" w:hAnsi="GHEA Mariam"/>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Գնահատման</w:t>
            </w:r>
            <w:proofErr w:type="spellEnd"/>
            <w:r w:rsidRPr="00817ECB">
              <w:rPr>
                <w:rFonts w:ascii="GHEA Mariam" w:hAnsi="GHEA Mariam"/>
                <w:szCs w:val="24"/>
              </w:rPr>
              <w:t xml:space="preserve"> և </w:t>
            </w:r>
            <w:proofErr w:type="spellStart"/>
            <w:r w:rsidRPr="00817ECB">
              <w:rPr>
                <w:rFonts w:ascii="GHEA Mariam" w:hAnsi="GHEA Mariam"/>
                <w:szCs w:val="24"/>
              </w:rPr>
              <w:t>որակավորման</w:t>
            </w:r>
            <w:proofErr w:type="spellEnd"/>
            <w:r w:rsidRPr="00817ECB">
              <w:rPr>
                <w:rFonts w:ascii="GHEA Mariam" w:hAnsi="GHEA Mariam"/>
                <w:szCs w:val="24"/>
              </w:rPr>
              <w:t xml:space="preserve"> </w:t>
            </w:r>
            <w:proofErr w:type="spellStart"/>
            <w:r w:rsidRPr="00817ECB">
              <w:rPr>
                <w:rFonts w:ascii="GHEA Mariam" w:hAnsi="GHEA Mariam"/>
                <w:szCs w:val="24"/>
              </w:rPr>
              <w:t>չափանիշներ</w:t>
            </w:r>
            <w:proofErr w:type="spellEnd"/>
            <w:r w:rsidRPr="00817ECB">
              <w:rPr>
                <w:rFonts w:ascii="GHEA Mariam" w:hAnsi="GHEA Mariam"/>
                <w:szCs w:val="24"/>
              </w:rPr>
              <w:t xml:space="preserve">):  </w:t>
            </w:r>
          </w:p>
          <w:p w14:paraId="59C84CF0" w14:textId="0ED866B0" w:rsidR="00F67E3F" w:rsidRPr="00817ECB" w:rsidRDefault="00FE6BB2" w:rsidP="008214AF">
            <w:pPr>
              <w:pStyle w:val="Sub-ClauseText"/>
              <w:spacing w:after="200"/>
              <w:ind w:left="420"/>
              <w:rPr>
                <w:rFonts w:ascii="GHEA Mariam" w:hAnsi="GHEA Mariam"/>
                <w:spacing w:val="0"/>
                <w:szCs w:val="24"/>
              </w:rPr>
            </w:pPr>
            <w:r w:rsidRPr="00817ECB">
              <w:rPr>
                <w:rFonts w:ascii="GHEA Mariam" w:hAnsi="GHEA Mariam"/>
                <w:spacing w:val="0"/>
                <w:szCs w:val="24"/>
              </w:rPr>
              <w:t>32.4</w:t>
            </w:r>
            <w:r w:rsidR="00F67E3F" w:rsidRPr="00817ECB">
              <w:rPr>
                <w:rFonts w:ascii="GHEA Mariam" w:hAnsi="GHEA Mariam"/>
                <w:spacing w:val="0"/>
                <w:szCs w:val="24"/>
              </w:rPr>
              <w:t xml:space="preserve"> </w:t>
            </w:r>
            <w:proofErr w:type="spellStart"/>
            <w:r w:rsidR="008214AF" w:rsidRPr="00817ECB">
              <w:rPr>
                <w:rFonts w:ascii="GHEA Mariam" w:hAnsi="GHEA Mariam"/>
                <w:spacing w:val="0"/>
                <w:szCs w:val="24"/>
              </w:rPr>
              <w:t>Գնորդը</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հայտը</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գնահատելիս</w:t>
            </w:r>
            <w:proofErr w:type="spellEnd"/>
            <w:r w:rsidR="008214AF" w:rsidRPr="00817ECB">
              <w:rPr>
                <w:rFonts w:ascii="GHEA Mariam" w:hAnsi="GHEA Mariam"/>
                <w:spacing w:val="0"/>
                <w:szCs w:val="24"/>
              </w:rPr>
              <w:t xml:space="preserve">, կարող է </w:t>
            </w:r>
            <w:proofErr w:type="spellStart"/>
            <w:r w:rsidR="008214AF" w:rsidRPr="00817ECB">
              <w:rPr>
                <w:rFonts w:ascii="GHEA Mariam" w:hAnsi="GHEA Mariam"/>
                <w:spacing w:val="0"/>
                <w:szCs w:val="24"/>
              </w:rPr>
              <w:t>հաշվի</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առնել</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այլ</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գործ</w:t>
            </w:r>
            <w:proofErr w:type="spellEnd"/>
            <w:r w:rsidR="00E421D8" w:rsidRPr="00817ECB">
              <w:rPr>
                <w:rFonts w:ascii="GHEA Mariam" w:hAnsi="GHEA Mariam"/>
                <w:spacing w:val="0"/>
                <w:szCs w:val="24"/>
                <w:lang w:val="hy-AM"/>
              </w:rPr>
              <w:t>ո</w:t>
            </w:r>
            <w:proofErr w:type="spellStart"/>
            <w:r w:rsidR="008214AF" w:rsidRPr="00817ECB">
              <w:rPr>
                <w:rFonts w:ascii="GHEA Mariam" w:hAnsi="GHEA Mariam"/>
                <w:spacing w:val="0"/>
                <w:szCs w:val="24"/>
              </w:rPr>
              <w:t>ններ</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բացի</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նշված</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Հայտի</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գնի</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համաձայն</w:t>
            </w:r>
            <w:proofErr w:type="spellEnd"/>
            <w:r w:rsidR="008214AF" w:rsidRPr="00817ECB">
              <w:rPr>
                <w:rFonts w:ascii="GHEA Mariam" w:hAnsi="GHEA Mariam"/>
                <w:spacing w:val="0"/>
                <w:szCs w:val="24"/>
              </w:rPr>
              <w:t xml:space="preserve"> ՏՄՄ-ի 14-րդ </w:t>
            </w:r>
            <w:proofErr w:type="spellStart"/>
            <w:r w:rsidR="008214AF" w:rsidRPr="00817ECB">
              <w:rPr>
                <w:rFonts w:ascii="GHEA Mariam" w:hAnsi="GHEA Mariam"/>
                <w:spacing w:val="0"/>
                <w:szCs w:val="24"/>
              </w:rPr>
              <w:t>դրույթի</w:t>
            </w:r>
            <w:proofErr w:type="spellEnd"/>
            <w:r w:rsidR="008214AF" w:rsidRPr="00817ECB">
              <w:rPr>
                <w:rFonts w:ascii="GHEA Mariam" w:hAnsi="GHEA Mariam"/>
                <w:spacing w:val="0"/>
                <w:szCs w:val="24"/>
              </w:rPr>
              <w:t xml:space="preserve">: Այս </w:t>
            </w:r>
            <w:proofErr w:type="spellStart"/>
            <w:r w:rsidR="008214AF" w:rsidRPr="00817ECB">
              <w:rPr>
                <w:rFonts w:ascii="GHEA Mariam" w:hAnsi="GHEA Mariam"/>
                <w:spacing w:val="0"/>
                <w:szCs w:val="24"/>
              </w:rPr>
              <w:t>գործոնները</w:t>
            </w:r>
            <w:proofErr w:type="spellEnd"/>
            <w:r w:rsidR="008214AF" w:rsidRPr="00817ECB">
              <w:rPr>
                <w:rFonts w:ascii="GHEA Mariam" w:hAnsi="GHEA Mariam"/>
                <w:spacing w:val="0"/>
                <w:szCs w:val="24"/>
              </w:rPr>
              <w:t xml:space="preserve"> կարող </w:t>
            </w:r>
            <w:proofErr w:type="spellStart"/>
            <w:r w:rsidR="008214AF" w:rsidRPr="00817ECB">
              <w:rPr>
                <w:rFonts w:ascii="GHEA Mariam" w:hAnsi="GHEA Mariam"/>
                <w:spacing w:val="0"/>
                <w:szCs w:val="24"/>
              </w:rPr>
              <w:t>են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վերաբերել</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Ապրանքների</w:t>
            </w:r>
            <w:proofErr w:type="spellEnd"/>
            <w:r w:rsidR="008214AF" w:rsidRPr="00817ECB">
              <w:rPr>
                <w:rFonts w:ascii="GHEA Mariam" w:hAnsi="GHEA Mariam"/>
                <w:spacing w:val="0"/>
                <w:szCs w:val="24"/>
              </w:rPr>
              <w:t xml:space="preserve"> և </w:t>
            </w:r>
            <w:proofErr w:type="spellStart"/>
            <w:r w:rsidR="00DE5017" w:rsidRPr="002A5C0A">
              <w:rPr>
                <w:rFonts w:ascii="GHEA Mariam" w:hAnsi="GHEA Mariam" w:cs="Sylfaen"/>
                <w:spacing w:val="0"/>
                <w:szCs w:val="24"/>
              </w:rPr>
              <w:t>հարակից</w:t>
            </w:r>
            <w:proofErr w:type="spellEnd"/>
            <w:r w:rsidR="008214AF" w:rsidRPr="00817ECB">
              <w:rPr>
                <w:rFonts w:ascii="GHEA Mariam" w:hAnsi="GHEA Mariam"/>
                <w:spacing w:val="0"/>
                <w:szCs w:val="24"/>
              </w:rPr>
              <w:t xml:space="preserve"> ծառայությունների </w:t>
            </w:r>
            <w:proofErr w:type="spellStart"/>
            <w:r w:rsidR="008214AF" w:rsidRPr="00817ECB">
              <w:rPr>
                <w:rFonts w:ascii="GHEA Mariam" w:hAnsi="GHEA Mariam"/>
                <w:spacing w:val="0"/>
                <w:szCs w:val="24"/>
              </w:rPr>
              <w:t>գնման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բնութագրերին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աշխատանքային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հատկանիշներին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ինչպես</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նաև</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դրանց</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գնման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պայմաններին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Ընտրված</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գործոնների</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ազդեցությունը</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եթե</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այպիսիք</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կան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պետք</w:t>
            </w:r>
            <w:proofErr w:type="spellEnd"/>
            <w:r w:rsidR="008214AF" w:rsidRPr="00817ECB">
              <w:rPr>
                <w:rFonts w:ascii="GHEA Mariam" w:hAnsi="GHEA Mariam"/>
                <w:spacing w:val="0"/>
                <w:szCs w:val="24"/>
              </w:rPr>
              <w:t xml:space="preserve"> է </w:t>
            </w:r>
            <w:proofErr w:type="spellStart"/>
            <w:r w:rsidR="008214AF" w:rsidRPr="00817ECB">
              <w:rPr>
                <w:rFonts w:ascii="GHEA Mariam" w:hAnsi="GHEA Mariam"/>
                <w:spacing w:val="0"/>
                <w:szCs w:val="24"/>
              </w:rPr>
              <w:t>արտահայտվեն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ֆինանսական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պայմաններով</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հայտերի</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համեմատումը</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հեշտացնելու</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նպատակով</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եթե</w:t>
            </w:r>
            <w:proofErr w:type="spellEnd"/>
            <w:r w:rsidR="008214AF" w:rsidRPr="00817ECB">
              <w:rPr>
                <w:rFonts w:ascii="GHEA Mariam" w:hAnsi="GHEA Mariam"/>
                <w:spacing w:val="0"/>
                <w:szCs w:val="24"/>
              </w:rPr>
              <w:t xml:space="preserve"> III </w:t>
            </w:r>
            <w:proofErr w:type="spellStart"/>
            <w:r w:rsidR="008214AF" w:rsidRPr="00817ECB">
              <w:rPr>
                <w:rFonts w:ascii="GHEA Mariam" w:hAnsi="GHEA Mariam"/>
                <w:spacing w:val="0"/>
                <w:szCs w:val="24"/>
              </w:rPr>
              <w:t>Մասում</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Գնահատման</w:t>
            </w:r>
            <w:proofErr w:type="spellEnd"/>
            <w:r w:rsidR="008214AF" w:rsidRPr="00817ECB">
              <w:rPr>
                <w:rFonts w:ascii="GHEA Mariam" w:hAnsi="GHEA Mariam"/>
                <w:spacing w:val="0"/>
                <w:szCs w:val="24"/>
              </w:rPr>
              <w:t xml:space="preserve"> և </w:t>
            </w:r>
            <w:proofErr w:type="spellStart"/>
            <w:r w:rsidR="008214AF" w:rsidRPr="00817ECB">
              <w:rPr>
                <w:rFonts w:ascii="GHEA Mariam" w:hAnsi="GHEA Mariam"/>
                <w:spacing w:val="0"/>
                <w:szCs w:val="24"/>
              </w:rPr>
              <w:t>Որակավորման</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Չափանիշներ</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այլ</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կերպ</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նշված</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չէ</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Օգտագործվելիք</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գործոնները</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մեթոդաբանությունը</w:t>
            </w:r>
            <w:proofErr w:type="spellEnd"/>
            <w:r w:rsidR="008214AF" w:rsidRPr="00817ECB">
              <w:rPr>
                <w:rFonts w:ascii="GHEA Mariam" w:hAnsi="GHEA Mariam"/>
                <w:spacing w:val="0"/>
                <w:szCs w:val="24"/>
              </w:rPr>
              <w:t xml:space="preserve"> և </w:t>
            </w:r>
            <w:proofErr w:type="spellStart"/>
            <w:r w:rsidR="008214AF" w:rsidRPr="00817ECB">
              <w:rPr>
                <w:rFonts w:ascii="GHEA Mariam" w:hAnsi="GHEA Mariam"/>
                <w:spacing w:val="0"/>
                <w:szCs w:val="24"/>
              </w:rPr>
              <w:t>չափանիշները</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պետք</w:t>
            </w:r>
            <w:proofErr w:type="spellEnd"/>
            <w:r w:rsidR="008214AF" w:rsidRPr="00817ECB">
              <w:rPr>
                <w:rFonts w:ascii="GHEA Mariam" w:hAnsi="GHEA Mariam"/>
                <w:spacing w:val="0"/>
                <w:szCs w:val="24"/>
              </w:rPr>
              <w:t xml:space="preserve"> է </w:t>
            </w:r>
            <w:proofErr w:type="spellStart"/>
            <w:r w:rsidR="008214AF" w:rsidRPr="00817ECB">
              <w:rPr>
                <w:rFonts w:ascii="GHEA Mariam" w:hAnsi="GHEA Mariam"/>
                <w:spacing w:val="0"/>
                <w:szCs w:val="24"/>
              </w:rPr>
              <w:t>հատկորոշված</w:t>
            </w:r>
            <w:proofErr w:type="spellEnd"/>
            <w:r w:rsidR="008214AF" w:rsidRPr="00817ECB">
              <w:rPr>
                <w:rFonts w:ascii="GHEA Mariam" w:hAnsi="GHEA Mariam"/>
                <w:spacing w:val="0"/>
                <w:szCs w:val="24"/>
              </w:rPr>
              <w:t xml:space="preserve"> </w:t>
            </w:r>
            <w:proofErr w:type="spellStart"/>
            <w:r w:rsidR="008214AF" w:rsidRPr="00817ECB">
              <w:rPr>
                <w:rFonts w:ascii="GHEA Mariam" w:hAnsi="GHEA Mariam"/>
                <w:spacing w:val="0"/>
                <w:szCs w:val="24"/>
              </w:rPr>
              <w:t>լինեն</w:t>
            </w:r>
            <w:proofErr w:type="spellEnd"/>
            <w:r w:rsidR="008214AF" w:rsidRPr="00817ECB">
              <w:rPr>
                <w:rFonts w:ascii="GHEA Mariam" w:hAnsi="GHEA Mariam"/>
                <w:spacing w:val="0"/>
                <w:szCs w:val="24"/>
              </w:rPr>
              <w:t xml:space="preserve"> ՏՄՄ-ի 32.2-րդ </w:t>
            </w:r>
            <w:proofErr w:type="spellStart"/>
            <w:r w:rsidR="008214AF" w:rsidRPr="00817ECB">
              <w:rPr>
                <w:rFonts w:ascii="GHEA Mariam" w:hAnsi="GHEA Mariam"/>
                <w:spacing w:val="0"/>
                <w:szCs w:val="24"/>
              </w:rPr>
              <w:t>դրույթի</w:t>
            </w:r>
            <w:proofErr w:type="spellEnd"/>
            <w:r w:rsidR="008214AF" w:rsidRPr="00817ECB">
              <w:rPr>
                <w:rFonts w:ascii="GHEA Mariam" w:hAnsi="GHEA Mariam"/>
                <w:spacing w:val="0"/>
                <w:szCs w:val="24"/>
              </w:rPr>
              <w:t xml:space="preserve"> (ե) </w:t>
            </w:r>
            <w:proofErr w:type="spellStart"/>
            <w:r w:rsidR="008214AF" w:rsidRPr="00817ECB">
              <w:rPr>
                <w:rFonts w:ascii="GHEA Mariam" w:hAnsi="GHEA Mariam"/>
                <w:spacing w:val="0"/>
                <w:szCs w:val="24"/>
              </w:rPr>
              <w:t>կետով</w:t>
            </w:r>
            <w:proofErr w:type="spellEnd"/>
            <w:r w:rsidR="008214AF" w:rsidRPr="00817ECB">
              <w:rPr>
                <w:rFonts w:ascii="GHEA Mariam" w:hAnsi="GHEA Mariam"/>
                <w:spacing w:val="0"/>
                <w:szCs w:val="24"/>
              </w:rPr>
              <w:t>:</w:t>
            </w:r>
          </w:p>
        </w:tc>
      </w:tr>
      <w:tr w:rsidR="00550E2F" w:rsidRPr="002A5C0A" w14:paraId="5F8A2202" w14:textId="77777777" w:rsidTr="00817ECB">
        <w:trPr>
          <w:gridAfter w:val="1"/>
          <w:wAfter w:w="270" w:type="dxa"/>
        </w:trPr>
        <w:tc>
          <w:tcPr>
            <w:tcW w:w="2520" w:type="dxa"/>
          </w:tcPr>
          <w:p w14:paraId="4ED04476" w14:textId="77777777" w:rsidR="00550E2F" w:rsidRPr="00817ECB" w:rsidRDefault="00550E2F" w:rsidP="00AD52FC">
            <w:pPr>
              <w:pStyle w:val="Sec1-Clauses"/>
              <w:spacing w:before="0" w:after="200"/>
              <w:rPr>
                <w:rFonts w:ascii="GHEA Mariam" w:hAnsi="GHEA Mariam"/>
                <w:szCs w:val="24"/>
                <w:lang w:val="hy-AM"/>
              </w:rPr>
            </w:pPr>
            <w:bookmarkStart w:id="248" w:name="_Toc381360110"/>
            <w:bookmarkStart w:id="249" w:name="_Toc482200518"/>
            <w:bookmarkStart w:id="250" w:name="_Toc503779960"/>
            <w:r w:rsidRPr="00817ECB">
              <w:rPr>
                <w:rFonts w:ascii="GHEA Mariam" w:hAnsi="GHEA Mariam"/>
                <w:szCs w:val="24"/>
              </w:rPr>
              <w:lastRenderedPageBreak/>
              <w:t xml:space="preserve">33. </w:t>
            </w:r>
            <w:r w:rsidRPr="00817ECB">
              <w:rPr>
                <w:rFonts w:ascii="GHEA Mariam" w:hAnsi="GHEA Mariam"/>
                <w:szCs w:val="24"/>
                <w:lang w:val="hy-AM"/>
              </w:rPr>
              <w:t>Հայտերի համեմատում</w:t>
            </w:r>
            <w:bookmarkEnd w:id="248"/>
            <w:bookmarkEnd w:id="249"/>
            <w:bookmarkEnd w:id="250"/>
          </w:p>
        </w:tc>
        <w:tc>
          <w:tcPr>
            <w:tcW w:w="7110" w:type="dxa"/>
          </w:tcPr>
          <w:p w14:paraId="26DF4C98" w14:textId="77777777" w:rsidR="00550E2F" w:rsidRPr="00817ECB" w:rsidRDefault="001D7A5A" w:rsidP="0094065A">
            <w:pPr>
              <w:pStyle w:val="Sub-ClauseText"/>
              <w:numPr>
                <w:ilvl w:val="0"/>
                <w:numId w:val="54"/>
              </w:numPr>
              <w:spacing w:before="0" w:after="200"/>
              <w:ind w:left="612" w:hanging="612"/>
              <w:rPr>
                <w:rFonts w:ascii="GHEA Mariam" w:hAnsi="GHEA Mariam"/>
                <w:spacing w:val="0"/>
                <w:szCs w:val="24"/>
                <w:lang w:val="hy-AM"/>
              </w:rPr>
            </w:pPr>
            <w:r w:rsidRPr="00817ECB">
              <w:rPr>
                <w:rFonts w:ascii="GHEA Mariam" w:hAnsi="GHEA Mariam"/>
                <w:spacing w:val="0"/>
                <w:szCs w:val="24"/>
                <w:lang w:val="hy-AM"/>
              </w:rPr>
              <w:t xml:space="preserve">Գնորդը պետք է համեմատի բոլոր ըստ էության համապատասխանող հայտերի գնահատված գները, որպեսզի որոշի ամենացածր հայտը` համաձայն ՏՄՄ 32.2-րդ դրույթի: Ներմուծված ապրանքների, ներառյալ`  EXW գների, համեմատությունը հիմնվում է </w:t>
            </w:r>
            <w:r w:rsidR="00E421D8" w:rsidRPr="00817ECB">
              <w:rPr>
                <w:rFonts w:ascii="GHEA Mariam" w:hAnsi="GHEA Mariam"/>
                <w:spacing w:val="0"/>
                <w:szCs w:val="24"/>
                <w:lang w:val="hy-AM"/>
              </w:rPr>
              <w:t>«</w:t>
            </w:r>
            <w:r w:rsidRPr="00817ECB">
              <w:rPr>
                <w:rFonts w:ascii="GHEA Mariam" w:hAnsi="GHEA Mariam"/>
                <w:spacing w:val="0"/>
                <w:szCs w:val="24"/>
                <w:lang w:val="hy-AM"/>
              </w:rPr>
              <w:t>Առաքում վերջնակետում</w:t>
            </w:r>
            <w:r w:rsidR="00E421D8" w:rsidRPr="00817ECB">
              <w:rPr>
                <w:rFonts w:ascii="GHEA Mariam" w:hAnsi="GHEA Mariam"/>
                <w:spacing w:val="0"/>
                <w:szCs w:val="24"/>
                <w:lang w:val="hy-AM"/>
              </w:rPr>
              <w:t>»</w:t>
            </w:r>
            <w:r w:rsidRPr="00817ECB">
              <w:rPr>
                <w:rFonts w:ascii="GHEA Mariam" w:hAnsi="GHEA Mariam"/>
                <w:spacing w:val="0"/>
                <w:szCs w:val="24"/>
                <w:lang w:val="hy-AM"/>
              </w:rPr>
              <w:t xml:space="preserve"> գնի վրա, երկրի ներսում փոխադրումների և ապահովագրության մինչև նշանակման վայր և վաճառք, ԱԱՀ-ի և որևէ այլ հարկերի հետ պահանջված տեղադրումների, վերջնակետում բեռնաթափման, ուսուցման կոմիսիոն և այլ ծառայությունների գների հետ միասին:</w:t>
            </w:r>
          </w:p>
        </w:tc>
      </w:tr>
      <w:tr w:rsidR="00550E2F" w:rsidRPr="002A5C0A" w14:paraId="0C2B26AB" w14:textId="77777777" w:rsidTr="00817ECB">
        <w:trPr>
          <w:gridAfter w:val="1"/>
          <w:wAfter w:w="270" w:type="dxa"/>
        </w:trPr>
        <w:tc>
          <w:tcPr>
            <w:tcW w:w="2520" w:type="dxa"/>
          </w:tcPr>
          <w:p w14:paraId="514788CF" w14:textId="77777777" w:rsidR="00550E2F" w:rsidRPr="00817ECB" w:rsidRDefault="00550E2F" w:rsidP="00CE4169">
            <w:pPr>
              <w:pStyle w:val="Sec1-Clauses"/>
              <w:spacing w:before="0" w:after="200"/>
              <w:rPr>
                <w:rFonts w:ascii="GHEA Mariam" w:hAnsi="GHEA Mariam"/>
                <w:szCs w:val="24"/>
              </w:rPr>
            </w:pPr>
            <w:bookmarkStart w:id="251" w:name="_Toc438438861"/>
            <w:bookmarkStart w:id="252" w:name="_Toc438532655"/>
            <w:bookmarkStart w:id="253" w:name="_Toc438734005"/>
            <w:bookmarkStart w:id="254" w:name="_Toc438907042"/>
            <w:bookmarkStart w:id="255" w:name="_Toc438907241"/>
            <w:bookmarkStart w:id="256" w:name="_Toc482200519"/>
            <w:bookmarkStart w:id="257" w:name="_Toc503779961"/>
            <w:r w:rsidRPr="00817ECB">
              <w:rPr>
                <w:rFonts w:ascii="GHEA Mariam" w:hAnsi="GHEA Mariam"/>
                <w:szCs w:val="24"/>
              </w:rPr>
              <w:t>34.</w:t>
            </w:r>
            <w:r w:rsidRPr="00817ECB">
              <w:rPr>
                <w:rFonts w:ascii="GHEA Mariam" w:hAnsi="GHEA Mariam"/>
                <w:szCs w:val="24"/>
              </w:rPr>
              <w:tab/>
            </w:r>
            <w:bookmarkEnd w:id="251"/>
            <w:bookmarkEnd w:id="252"/>
            <w:bookmarkEnd w:id="253"/>
            <w:bookmarkEnd w:id="254"/>
            <w:bookmarkEnd w:id="255"/>
            <w:proofErr w:type="spellStart"/>
            <w:r w:rsidR="00CE4169" w:rsidRPr="00817ECB">
              <w:rPr>
                <w:rFonts w:ascii="GHEA Mariam" w:hAnsi="GHEA Mariam"/>
                <w:szCs w:val="24"/>
              </w:rPr>
              <w:t>Հայտատուի</w:t>
            </w:r>
            <w:proofErr w:type="spellEnd"/>
            <w:r w:rsidR="00CE4169" w:rsidRPr="00817ECB">
              <w:rPr>
                <w:rFonts w:ascii="GHEA Mariam" w:hAnsi="GHEA Mariam"/>
                <w:szCs w:val="24"/>
              </w:rPr>
              <w:t xml:space="preserve"> </w:t>
            </w:r>
            <w:proofErr w:type="spellStart"/>
            <w:r w:rsidR="00CE4169" w:rsidRPr="00817ECB">
              <w:rPr>
                <w:rFonts w:ascii="GHEA Mariam" w:hAnsi="GHEA Mariam"/>
                <w:szCs w:val="24"/>
              </w:rPr>
              <w:t>որակավորում</w:t>
            </w:r>
            <w:bookmarkEnd w:id="256"/>
            <w:bookmarkEnd w:id="257"/>
            <w:proofErr w:type="spellEnd"/>
          </w:p>
        </w:tc>
        <w:tc>
          <w:tcPr>
            <w:tcW w:w="7110" w:type="dxa"/>
            <w:tcBorders>
              <w:bottom w:val="nil"/>
            </w:tcBorders>
          </w:tcPr>
          <w:p w14:paraId="40583E1F" w14:textId="77777777" w:rsidR="007F23A5" w:rsidRPr="00817ECB" w:rsidRDefault="007F23A5" w:rsidP="00A4011F">
            <w:pPr>
              <w:pStyle w:val="Sub-ClauseText"/>
              <w:numPr>
                <w:ilvl w:val="1"/>
                <w:numId w:val="32"/>
              </w:numPr>
              <w:spacing w:before="0" w:after="200"/>
              <w:rPr>
                <w:rFonts w:ascii="GHEA Mariam" w:hAnsi="GHEA Mariam"/>
                <w:spacing w:val="0"/>
                <w:szCs w:val="24"/>
              </w:rPr>
            </w:pP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որոշի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նվազագույն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գնահատված</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էականորեն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ներկայացրած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անհրաժեշտ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որակավորումը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բավարար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կատարելու</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ինչպես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Մաս</w:t>
            </w:r>
            <w:proofErr w:type="spellEnd"/>
            <w:r w:rsidRPr="00817ECB">
              <w:rPr>
                <w:rFonts w:ascii="GHEA Mariam" w:hAnsi="GHEA Mariam"/>
                <w:spacing w:val="0"/>
                <w:szCs w:val="24"/>
              </w:rPr>
              <w:t xml:space="preserve"> III-</w:t>
            </w:r>
            <w:proofErr w:type="spellStart"/>
            <w:r w:rsidRPr="00817ECB">
              <w:rPr>
                <w:rFonts w:ascii="GHEA Mariam" w:hAnsi="GHEA Mariam"/>
                <w:spacing w:val="0"/>
                <w:szCs w:val="24"/>
              </w:rPr>
              <w:t>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Գնահատման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որակավորման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չափանիշներ</w:t>
            </w:r>
            <w:proofErr w:type="spellEnd"/>
            <w:r w:rsidRPr="00817ECB">
              <w:rPr>
                <w:rFonts w:ascii="GHEA Mariam" w:hAnsi="GHEA Mariam"/>
                <w:spacing w:val="0"/>
                <w:szCs w:val="24"/>
              </w:rPr>
              <w:t xml:space="preserve">):  </w:t>
            </w:r>
          </w:p>
          <w:p w14:paraId="14540BB3" w14:textId="77777777" w:rsidR="00254FE3" w:rsidRPr="00817ECB" w:rsidRDefault="00254FE3" w:rsidP="00A4011F">
            <w:pPr>
              <w:pStyle w:val="Sub-ClauseText"/>
              <w:numPr>
                <w:ilvl w:val="1"/>
                <w:numId w:val="32"/>
              </w:numPr>
              <w:spacing w:before="0" w:after="200"/>
              <w:rPr>
                <w:rFonts w:ascii="GHEA Mariam" w:hAnsi="GHEA Mariam"/>
                <w:spacing w:val="0"/>
                <w:szCs w:val="24"/>
                <w:lang w:val="hy-AM"/>
              </w:rPr>
            </w:pPr>
            <w:r w:rsidRPr="00817ECB">
              <w:rPr>
                <w:rFonts w:ascii="GHEA Mariam" w:hAnsi="GHEA Mariam"/>
                <w:spacing w:val="0"/>
                <w:szCs w:val="24"/>
                <w:lang w:val="hy-AM"/>
              </w:rPr>
              <w:t>Որոշումը պետք է հիմնված լինի Հայտատուի կողմից ներկայացված Հայտատուի որ</w:t>
            </w:r>
            <w:r w:rsidR="00332EB1" w:rsidRPr="00817ECB">
              <w:rPr>
                <w:rFonts w:ascii="GHEA Mariam" w:hAnsi="GHEA Mariam"/>
                <w:spacing w:val="0"/>
                <w:szCs w:val="24"/>
              </w:rPr>
              <w:t>ա</w:t>
            </w:r>
            <w:r w:rsidRPr="00817ECB">
              <w:rPr>
                <w:rFonts w:ascii="GHEA Mariam" w:hAnsi="GHEA Mariam"/>
                <w:spacing w:val="0"/>
                <w:szCs w:val="24"/>
                <w:lang w:val="hy-AM"/>
              </w:rPr>
              <w:t xml:space="preserve">կավորումների փաստաթղթային վկայության վրա՝ համաձայն ՏՄՄ-ի </w:t>
            </w:r>
            <w:r w:rsidRPr="00817ECB">
              <w:rPr>
                <w:rFonts w:ascii="GHEA Mariam" w:hAnsi="GHEA Mariam"/>
                <w:spacing w:val="0"/>
                <w:szCs w:val="24"/>
                <w:lang w:val="hy-AM"/>
              </w:rPr>
              <w:lastRenderedPageBreak/>
              <w:t>1</w:t>
            </w:r>
            <w:r w:rsidRPr="00817ECB">
              <w:rPr>
                <w:rFonts w:ascii="GHEA Mariam" w:hAnsi="GHEA Mariam"/>
                <w:spacing w:val="0"/>
                <w:szCs w:val="24"/>
              </w:rPr>
              <w:t>7</w:t>
            </w:r>
            <w:r w:rsidRPr="00817ECB">
              <w:rPr>
                <w:rFonts w:ascii="GHEA Mariam" w:hAnsi="GHEA Mariam"/>
                <w:spacing w:val="0"/>
                <w:szCs w:val="24"/>
                <w:lang w:val="hy-AM"/>
              </w:rPr>
              <w:t>-րդ դրույթի:</w:t>
            </w:r>
          </w:p>
          <w:p w14:paraId="77517CBC" w14:textId="77777777" w:rsidR="00550E2F" w:rsidRPr="00817ECB" w:rsidRDefault="00A269C3" w:rsidP="00A4011F">
            <w:pPr>
              <w:pStyle w:val="Sub-ClauseText"/>
              <w:numPr>
                <w:ilvl w:val="1"/>
                <w:numId w:val="32"/>
              </w:numPr>
              <w:spacing w:before="0" w:after="200"/>
              <w:rPr>
                <w:rFonts w:ascii="GHEA Mariam" w:hAnsi="GHEA Mariam"/>
                <w:spacing w:val="0"/>
                <w:szCs w:val="24"/>
                <w:lang w:val="hy-AM"/>
              </w:rPr>
            </w:pPr>
            <w:r w:rsidRPr="00817ECB">
              <w:rPr>
                <w:rFonts w:ascii="GHEA Mariam" w:hAnsi="GHEA Mariam"/>
                <w:spacing w:val="0"/>
                <w:szCs w:val="24"/>
                <w:lang w:val="hy-AM"/>
              </w:rPr>
              <w:t xml:space="preserve">Դրական որոշումը նախապայման կհանդիսանա Հայտատուին Պայմանգիրը շնորհելու համար: Բացասական որոշումը կհանգեցնի հայտի մերժմանը, և այդ դեպքում Գնորդը կուսումնասիրի հաջորդ նվազագույն գնահատված հայտը, </w:t>
            </w:r>
            <w:r w:rsidRPr="00817ECB">
              <w:rPr>
                <w:rFonts w:ascii="GHEA Mariam" w:hAnsi="GHEA Mariam"/>
                <w:szCs w:val="24"/>
                <w:lang w:val="hy-AM"/>
              </w:rPr>
              <w:t>Հայտատուի` պայմանագիրը բավարար կերպով կատարելու ունակությունները գնահատելու նպատակով:</w:t>
            </w:r>
          </w:p>
        </w:tc>
      </w:tr>
      <w:tr w:rsidR="00550E2F" w:rsidRPr="002A5C0A" w14:paraId="45FD2FBB" w14:textId="77777777" w:rsidTr="00817ECB">
        <w:trPr>
          <w:gridAfter w:val="1"/>
          <w:wAfter w:w="270" w:type="dxa"/>
          <w:cantSplit/>
        </w:trPr>
        <w:tc>
          <w:tcPr>
            <w:tcW w:w="2520" w:type="dxa"/>
          </w:tcPr>
          <w:p w14:paraId="6E773706" w14:textId="77777777" w:rsidR="00550E2F" w:rsidRPr="00817ECB" w:rsidRDefault="00550E2F" w:rsidP="00A269C3">
            <w:pPr>
              <w:pStyle w:val="Sec1-Clauses"/>
              <w:spacing w:before="0" w:after="200"/>
              <w:rPr>
                <w:rFonts w:ascii="GHEA Mariam" w:hAnsi="GHEA Mariam"/>
                <w:szCs w:val="24"/>
                <w:lang w:val="hy-AM"/>
              </w:rPr>
            </w:pPr>
            <w:bookmarkStart w:id="258" w:name="_Toc482200520"/>
            <w:bookmarkStart w:id="259" w:name="_Toc503779962"/>
            <w:bookmarkStart w:id="260" w:name="_Toc438438862"/>
            <w:bookmarkStart w:id="261" w:name="_Toc438532656"/>
            <w:bookmarkStart w:id="262" w:name="_Toc438734006"/>
            <w:bookmarkStart w:id="263" w:name="_Toc438907043"/>
            <w:bookmarkStart w:id="264" w:name="_Toc438907242"/>
            <w:r w:rsidRPr="00817ECB">
              <w:rPr>
                <w:rFonts w:ascii="GHEA Mariam" w:hAnsi="GHEA Mariam"/>
                <w:szCs w:val="24"/>
                <w:lang w:val="hy-AM"/>
              </w:rPr>
              <w:lastRenderedPageBreak/>
              <w:t>35.</w:t>
            </w:r>
            <w:r w:rsidRPr="00817ECB">
              <w:rPr>
                <w:rFonts w:ascii="GHEA Mariam" w:hAnsi="GHEA Mariam"/>
                <w:szCs w:val="24"/>
                <w:lang w:val="hy-AM"/>
              </w:rPr>
              <w:tab/>
            </w:r>
            <w:bookmarkStart w:id="265" w:name="_Toc381360112"/>
            <w:r w:rsidR="00A269C3" w:rsidRPr="00817ECB">
              <w:rPr>
                <w:rFonts w:ascii="GHEA Mariam" w:hAnsi="GHEA Mariam"/>
                <w:szCs w:val="24"/>
                <w:lang w:val="hy-AM"/>
              </w:rPr>
              <w:t>Ցանկացած հայտ ընդունելու և ցանկացած կամ բոլոր հայտերը մերժելու Գնորդի իրավունք</w:t>
            </w:r>
            <w:bookmarkEnd w:id="258"/>
            <w:bookmarkEnd w:id="259"/>
            <w:bookmarkEnd w:id="265"/>
            <w:r w:rsidR="00A269C3" w:rsidRPr="00817ECB">
              <w:rPr>
                <w:rFonts w:ascii="GHEA Mariam" w:hAnsi="GHEA Mariam"/>
                <w:szCs w:val="24"/>
                <w:lang w:val="hy-AM"/>
              </w:rPr>
              <w:t xml:space="preserve"> </w:t>
            </w:r>
            <w:bookmarkEnd w:id="260"/>
            <w:bookmarkEnd w:id="261"/>
            <w:bookmarkEnd w:id="262"/>
            <w:bookmarkEnd w:id="263"/>
            <w:bookmarkEnd w:id="264"/>
          </w:p>
        </w:tc>
        <w:tc>
          <w:tcPr>
            <w:tcW w:w="7110" w:type="dxa"/>
          </w:tcPr>
          <w:p w14:paraId="6E86D744" w14:textId="77777777" w:rsidR="00550E2F" w:rsidRPr="00817ECB" w:rsidRDefault="00D72D65" w:rsidP="000E3693">
            <w:pPr>
              <w:pStyle w:val="Sub-ClauseText"/>
              <w:numPr>
                <w:ilvl w:val="1"/>
                <w:numId w:val="33"/>
              </w:numPr>
              <w:spacing w:before="0" w:after="200"/>
              <w:rPr>
                <w:rFonts w:ascii="GHEA Mariam" w:hAnsi="GHEA Mariam"/>
                <w:spacing w:val="0"/>
                <w:szCs w:val="24"/>
                <w:lang w:val="hy-AM"/>
              </w:rPr>
            </w:pPr>
            <w:r w:rsidRPr="00817ECB">
              <w:rPr>
                <w:rFonts w:ascii="GHEA Mariam" w:hAnsi="GHEA Mariam"/>
                <w:spacing w:val="0"/>
                <w:szCs w:val="24"/>
                <w:lang w:val="hy-AM"/>
              </w:rPr>
              <w:t>Մինչև պայմանագրի շնորհումը Գնորդը իրավունք ունի ընդունել կամ մերժել ցանկացած հայտ, ինչպես նաև չեղյալ համարել մրցութային գործընթացը և մերժել բոլոր հայտերը` առանց Հայտատուների հանդեպ որևէ պարտավորություն կրելու և իր կողմից ընդունված որոշումների համար հիմքերի մասին տեղեկացնելու պարտադրվածության: Չեղյալ համարելու դեպքում, բոլոր հայտի երաշխիքները պետք է արագ վերադարձնել Հայտատուներին</w:t>
            </w:r>
            <w:r w:rsidR="00E72348" w:rsidRPr="00817ECB">
              <w:rPr>
                <w:rFonts w:ascii="GHEA Mariam" w:hAnsi="GHEA Mariam"/>
                <w:spacing w:val="0"/>
                <w:szCs w:val="24"/>
                <w:lang w:val="hy-AM"/>
              </w:rPr>
              <w:t>, եթե դրանք ներկայացվել են թղթային տարբերակով և հայտարարել չեղյալ, եթե ներկայացվել են էլեկտրոնային տարբերակով</w:t>
            </w:r>
            <w:r w:rsidR="00D9520D" w:rsidRPr="00817ECB">
              <w:rPr>
                <w:rFonts w:ascii="GHEA Mariam" w:hAnsi="GHEA Mariam"/>
                <w:spacing w:val="0"/>
                <w:szCs w:val="24"/>
                <w:lang w:val="hy-AM"/>
              </w:rPr>
              <w:t>:</w:t>
            </w:r>
          </w:p>
        </w:tc>
      </w:tr>
      <w:tr w:rsidR="00550E2F" w:rsidRPr="002A5C0A" w14:paraId="1DD594C9" w14:textId="77777777" w:rsidTr="00817ECB">
        <w:trPr>
          <w:gridAfter w:val="1"/>
          <w:wAfter w:w="270" w:type="dxa"/>
        </w:trPr>
        <w:tc>
          <w:tcPr>
            <w:tcW w:w="2520" w:type="dxa"/>
          </w:tcPr>
          <w:p w14:paraId="1D1D05A8" w14:textId="77777777" w:rsidR="00550E2F" w:rsidRPr="00817ECB" w:rsidRDefault="00550E2F">
            <w:pPr>
              <w:pStyle w:val="Heading1-Clausename"/>
              <w:tabs>
                <w:tab w:val="clear" w:pos="360"/>
              </w:tabs>
              <w:spacing w:before="0" w:after="200"/>
              <w:ind w:left="0" w:firstLine="0"/>
              <w:rPr>
                <w:rFonts w:ascii="GHEA Mariam" w:hAnsi="GHEA Mariam"/>
                <w:szCs w:val="24"/>
                <w:lang w:val="hy-AM"/>
              </w:rPr>
            </w:pPr>
          </w:p>
        </w:tc>
        <w:tc>
          <w:tcPr>
            <w:tcW w:w="7110" w:type="dxa"/>
          </w:tcPr>
          <w:p w14:paraId="7D6EC702" w14:textId="77777777" w:rsidR="00550E2F" w:rsidRPr="00817ECB" w:rsidRDefault="00D72D65">
            <w:pPr>
              <w:pStyle w:val="BodyText2"/>
              <w:spacing w:before="0" w:after="200"/>
              <w:rPr>
                <w:rFonts w:ascii="GHEA Mariam" w:hAnsi="GHEA Mariam"/>
                <w:sz w:val="24"/>
                <w:szCs w:val="24"/>
              </w:rPr>
            </w:pPr>
            <w:bookmarkStart w:id="266" w:name="_Toc505659528"/>
            <w:bookmarkStart w:id="267" w:name="_Toc482200521"/>
            <w:bookmarkStart w:id="268" w:name="_Toc503779963"/>
            <w:r w:rsidRPr="00817ECB">
              <w:rPr>
                <w:rFonts w:ascii="GHEA Mariam" w:hAnsi="GHEA Mariam"/>
                <w:sz w:val="24"/>
                <w:szCs w:val="24"/>
              </w:rPr>
              <w:t>Զ</w:t>
            </w:r>
            <w:r w:rsidR="00550E2F" w:rsidRPr="00817ECB">
              <w:rPr>
                <w:rFonts w:ascii="GHEA Mariam" w:hAnsi="GHEA Mariam"/>
                <w:sz w:val="24"/>
                <w:szCs w:val="24"/>
              </w:rPr>
              <w:t xml:space="preserve">. </w:t>
            </w:r>
            <w:bookmarkStart w:id="269" w:name="_Toc381360113"/>
            <w:r w:rsidRPr="00817ECB">
              <w:rPr>
                <w:rFonts w:ascii="GHEA Mariam" w:hAnsi="GHEA Mariam"/>
                <w:sz w:val="24"/>
                <w:szCs w:val="24"/>
                <w:lang w:val="hy-AM"/>
              </w:rPr>
              <w:t>Պայմանագրի շնորհում</w:t>
            </w:r>
            <w:bookmarkEnd w:id="266"/>
            <w:bookmarkEnd w:id="267"/>
            <w:bookmarkEnd w:id="268"/>
            <w:bookmarkEnd w:id="269"/>
          </w:p>
        </w:tc>
      </w:tr>
      <w:tr w:rsidR="00550E2F" w:rsidRPr="002A5C0A" w14:paraId="0EF664A0" w14:textId="77777777" w:rsidTr="00817ECB">
        <w:trPr>
          <w:gridAfter w:val="1"/>
          <w:wAfter w:w="270" w:type="dxa"/>
        </w:trPr>
        <w:tc>
          <w:tcPr>
            <w:tcW w:w="2520" w:type="dxa"/>
          </w:tcPr>
          <w:p w14:paraId="25B99CA4" w14:textId="77777777" w:rsidR="00550E2F" w:rsidRPr="00817ECB" w:rsidRDefault="00550E2F" w:rsidP="00A17706">
            <w:pPr>
              <w:pStyle w:val="Sec1-Clauses"/>
              <w:spacing w:before="0" w:after="200"/>
              <w:rPr>
                <w:rFonts w:ascii="GHEA Mariam" w:hAnsi="GHEA Mariam"/>
                <w:szCs w:val="24"/>
              </w:rPr>
            </w:pPr>
            <w:bookmarkStart w:id="270" w:name="_Toc438438864"/>
            <w:bookmarkStart w:id="271" w:name="_Toc438532658"/>
            <w:bookmarkStart w:id="272" w:name="_Toc438734008"/>
            <w:bookmarkStart w:id="273" w:name="_Toc438907044"/>
            <w:bookmarkStart w:id="274" w:name="_Toc438907243"/>
            <w:bookmarkStart w:id="275" w:name="_Toc482200522"/>
            <w:bookmarkStart w:id="276" w:name="_Toc503779964"/>
            <w:r w:rsidRPr="00817ECB">
              <w:rPr>
                <w:rFonts w:ascii="GHEA Mariam" w:hAnsi="GHEA Mariam"/>
                <w:szCs w:val="24"/>
              </w:rPr>
              <w:t>36.</w:t>
            </w:r>
            <w:r w:rsidRPr="00817ECB">
              <w:rPr>
                <w:rFonts w:ascii="GHEA Mariam" w:hAnsi="GHEA Mariam"/>
                <w:szCs w:val="24"/>
              </w:rPr>
              <w:tab/>
            </w:r>
            <w:bookmarkStart w:id="277" w:name="_Toc381360114"/>
            <w:r w:rsidR="00BD6245" w:rsidRPr="00817ECB">
              <w:rPr>
                <w:rFonts w:ascii="GHEA Mariam" w:hAnsi="GHEA Mariam"/>
                <w:szCs w:val="24"/>
                <w:lang w:val="hy-AM"/>
              </w:rPr>
              <w:t>Պայմանագրի շնորհման չափանիշներ</w:t>
            </w:r>
            <w:bookmarkEnd w:id="270"/>
            <w:bookmarkEnd w:id="271"/>
            <w:bookmarkEnd w:id="272"/>
            <w:bookmarkEnd w:id="273"/>
            <w:bookmarkEnd w:id="274"/>
            <w:bookmarkEnd w:id="275"/>
            <w:bookmarkEnd w:id="276"/>
            <w:bookmarkEnd w:id="277"/>
          </w:p>
        </w:tc>
        <w:tc>
          <w:tcPr>
            <w:tcW w:w="7110" w:type="dxa"/>
          </w:tcPr>
          <w:p w14:paraId="5CBB0D34" w14:textId="77777777" w:rsidR="00550E2F" w:rsidRPr="00817ECB" w:rsidRDefault="0023570B" w:rsidP="00A4011F">
            <w:pPr>
              <w:pStyle w:val="Sub-ClauseText"/>
              <w:numPr>
                <w:ilvl w:val="1"/>
                <w:numId w:val="34"/>
              </w:numPr>
              <w:spacing w:before="0" w:after="200"/>
              <w:rPr>
                <w:rFonts w:ascii="GHEA Mariam" w:hAnsi="GHEA Mariam"/>
                <w:spacing w:val="0"/>
                <w:szCs w:val="24"/>
              </w:rPr>
            </w:pPr>
            <w:proofErr w:type="spellStart"/>
            <w:r w:rsidRPr="00817ECB">
              <w:rPr>
                <w:rFonts w:ascii="GHEA Mariam" w:hAnsi="GHEA Mariam"/>
                <w:szCs w:val="24"/>
              </w:rPr>
              <w:t>Համաձայն</w:t>
            </w:r>
            <w:proofErr w:type="spellEnd"/>
            <w:r w:rsidRPr="00817ECB">
              <w:rPr>
                <w:rFonts w:ascii="GHEA Mariam" w:hAnsi="GHEA Mariam"/>
                <w:szCs w:val="24"/>
              </w:rPr>
              <w:t xml:space="preserve"> ՏՄՄ 37.1 </w:t>
            </w:r>
            <w:proofErr w:type="spellStart"/>
            <w:r w:rsidRPr="00817ECB">
              <w:rPr>
                <w:rFonts w:ascii="GHEA Mariam" w:hAnsi="GHEA Mariam"/>
                <w:szCs w:val="24"/>
              </w:rPr>
              <w:t>դրույթի</w:t>
            </w:r>
            <w:proofErr w:type="spellEnd"/>
            <w:r w:rsidRPr="00817ECB">
              <w:rPr>
                <w:rFonts w:ascii="GHEA Mariam" w:hAnsi="GHEA Mariam"/>
                <w:szCs w:val="24"/>
              </w:rPr>
              <w:t xml:space="preserve">, </w:t>
            </w:r>
            <w:r w:rsidRPr="00817ECB">
              <w:rPr>
                <w:rFonts w:ascii="GHEA Mariam" w:hAnsi="GHEA Mariam"/>
                <w:szCs w:val="24"/>
                <w:lang w:val="hy-AM"/>
              </w:rPr>
              <w:t xml:space="preserve">Գնորդը պետք է Պայմանագիրը շնորհի այն Հայտատուին, ում առաջարկը ճանաչվել է որպես նվազագույն գնահատված հայտ և էականորեն համապատասխանում է Մրցութային փաստաթղթերում սահմանված պահանջներին, հետագա պայմանով, որ Հայտատուն գնահատվում է որակավորված` Պայմանագիրը բավարար կերպով կատարելու համար: </w:t>
            </w:r>
          </w:p>
        </w:tc>
      </w:tr>
      <w:tr w:rsidR="00550E2F" w:rsidRPr="002A5C0A" w14:paraId="4EC4FAE8" w14:textId="77777777" w:rsidTr="00817ECB">
        <w:trPr>
          <w:gridAfter w:val="1"/>
          <w:wAfter w:w="270" w:type="dxa"/>
        </w:trPr>
        <w:tc>
          <w:tcPr>
            <w:tcW w:w="2520" w:type="dxa"/>
          </w:tcPr>
          <w:p w14:paraId="1D7F14B6" w14:textId="77777777" w:rsidR="00550E2F" w:rsidRPr="00817ECB" w:rsidRDefault="00550E2F" w:rsidP="00A17706">
            <w:pPr>
              <w:pStyle w:val="Sec1-Clauses"/>
              <w:spacing w:before="0" w:after="200"/>
              <w:rPr>
                <w:rFonts w:ascii="GHEA Mariam" w:hAnsi="GHEA Mariam"/>
                <w:szCs w:val="24"/>
              </w:rPr>
            </w:pPr>
            <w:bookmarkStart w:id="278" w:name="_Toc438438865"/>
            <w:bookmarkStart w:id="279" w:name="_Toc438532659"/>
            <w:bookmarkStart w:id="280" w:name="_Toc438734009"/>
            <w:bookmarkStart w:id="281" w:name="_Toc438907045"/>
            <w:bookmarkStart w:id="282" w:name="_Toc438907244"/>
            <w:bookmarkStart w:id="283" w:name="_Toc482200523"/>
            <w:bookmarkStart w:id="284" w:name="_Toc503779965"/>
            <w:r w:rsidRPr="00817ECB">
              <w:rPr>
                <w:rFonts w:ascii="GHEA Mariam" w:hAnsi="GHEA Mariam"/>
                <w:szCs w:val="24"/>
              </w:rPr>
              <w:t>37.</w:t>
            </w:r>
            <w:r w:rsidRPr="00817ECB">
              <w:rPr>
                <w:rFonts w:ascii="GHEA Mariam" w:hAnsi="GHEA Mariam"/>
                <w:szCs w:val="24"/>
              </w:rPr>
              <w:tab/>
            </w:r>
            <w:bookmarkStart w:id="285" w:name="_Toc381360115"/>
            <w:r w:rsidR="00E72C5B" w:rsidRPr="00817ECB">
              <w:rPr>
                <w:rFonts w:ascii="GHEA Mariam" w:hAnsi="GHEA Mariam"/>
                <w:szCs w:val="24"/>
                <w:lang w:val="hy-AM"/>
              </w:rPr>
              <w:t>Պայմանագրի շնորհման ժամանակ քանակների փոփոխման գնորդի իրավունք</w:t>
            </w:r>
            <w:bookmarkEnd w:id="278"/>
            <w:bookmarkEnd w:id="279"/>
            <w:bookmarkEnd w:id="280"/>
            <w:bookmarkEnd w:id="281"/>
            <w:bookmarkEnd w:id="282"/>
            <w:bookmarkEnd w:id="283"/>
            <w:bookmarkEnd w:id="284"/>
            <w:bookmarkEnd w:id="285"/>
          </w:p>
        </w:tc>
        <w:tc>
          <w:tcPr>
            <w:tcW w:w="7110" w:type="dxa"/>
          </w:tcPr>
          <w:p w14:paraId="2F4A41A4" w14:textId="77777777" w:rsidR="00550E2F" w:rsidRPr="00817ECB" w:rsidRDefault="00995E68" w:rsidP="00A4011F">
            <w:pPr>
              <w:pStyle w:val="Sub-ClauseText"/>
              <w:numPr>
                <w:ilvl w:val="1"/>
                <w:numId w:val="35"/>
              </w:numPr>
              <w:spacing w:before="0" w:after="200"/>
              <w:rPr>
                <w:rFonts w:ascii="GHEA Mariam" w:hAnsi="GHEA Mariam"/>
                <w:spacing w:val="0"/>
                <w:szCs w:val="24"/>
              </w:rPr>
            </w:pPr>
            <w:r w:rsidRPr="00817ECB">
              <w:rPr>
                <w:rFonts w:ascii="GHEA Mariam" w:hAnsi="GHEA Mariam"/>
                <w:spacing w:val="0"/>
                <w:szCs w:val="24"/>
                <w:lang w:val="hy-AM"/>
              </w:rPr>
              <w:t>Պայմանագրի շնորհման ժամանակ Գնորդին իրավունք է վերապահվում ավելացնել կամ պակասեցնել նախապես նշված ապրանքների և ծառայությունների քանակը (Բաժին V</w:t>
            </w:r>
            <w:r w:rsidR="00D9520D" w:rsidRPr="00817ECB">
              <w:rPr>
                <w:rFonts w:ascii="GHEA Mariam" w:hAnsi="GHEA Mariam"/>
                <w:spacing w:val="0"/>
                <w:szCs w:val="24"/>
              </w:rPr>
              <w:t>I</w:t>
            </w:r>
            <w:r w:rsidRPr="00817ECB">
              <w:rPr>
                <w:rFonts w:ascii="GHEA Mariam" w:hAnsi="GHEA Mariam"/>
                <w:spacing w:val="0"/>
                <w:szCs w:val="24"/>
                <w:lang w:val="hy-AM"/>
              </w:rPr>
              <w:t xml:space="preserve">I, Պահանջվող ապրանքների ցանկ)` </w:t>
            </w:r>
            <w:r w:rsidRPr="00817ECB">
              <w:rPr>
                <w:rFonts w:ascii="GHEA Mariam" w:hAnsi="GHEA Mariam"/>
                <w:b/>
                <w:spacing w:val="0"/>
                <w:szCs w:val="24"/>
                <w:lang w:val="hy-AM"/>
              </w:rPr>
              <w:t>ՄՏԱ</w:t>
            </w:r>
            <w:r w:rsidRPr="00817ECB">
              <w:rPr>
                <w:rFonts w:ascii="GHEA Mariam" w:hAnsi="GHEA Mariam"/>
                <w:b/>
                <w:spacing w:val="0"/>
                <w:szCs w:val="24"/>
                <w:lang w:val="hy-AM"/>
              </w:rPr>
              <w:noBreakHyphen/>
              <w:t>ում նշված</w:t>
            </w:r>
            <w:r w:rsidRPr="00817ECB">
              <w:rPr>
                <w:rFonts w:ascii="GHEA Mariam" w:hAnsi="GHEA Mariam"/>
                <w:spacing w:val="0"/>
                <w:szCs w:val="24"/>
                <w:lang w:val="hy-AM"/>
              </w:rPr>
              <w:t xml:space="preserve"> տոկոսի չափով՝ առանց գնի, հայտի կամ Մրցութային փաստաթղթերի պայմանների փոփոխման:</w:t>
            </w:r>
          </w:p>
        </w:tc>
      </w:tr>
      <w:tr w:rsidR="00550E2F" w:rsidRPr="002A5C0A" w14:paraId="0F03E837" w14:textId="77777777" w:rsidTr="00817ECB">
        <w:trPr>
          <w:gridAfter w:val="1"/>
          <w:wAfter w:w="270" w:type="dxa"/>
        </w:trPr>
        <w:tc>
          <w:tcPr>
            <w:tcW w:w="2520" w:type="dxa"/>
          </w:tcPr>
          <w:p w14:paraId="75DA774F" w14:textId="77777777" w:rsidR="00550E2F" w:rsidRPr="00817ECB" w:rsidRDefault="00550E2F" w:rsidP="00AF222F">
            <w:pPr>
              <w:pStyle w:val="Sec1-Clauses"/>
              <w:spacing w:before="0" w:after="200"/>
              <w:rPr>
                <w:rFonts w:ascii="GHEA Mariam" w:hAnsi="GHEA Mariam"/>
                <w:szCs w:val="24"/>
              </w:rPr>
            </w:pPr>
            <w:bookmarkStart w:id="286" w:name="_Toc438438866"/>
            <w:bookmarkStart w:id="287" w:name="_Toc438532660"/>
            <w:bookmarkStart w:id="288" w:name="_Toc438734010"/>
            <w:bookmarkStart w:id="289" w:name="_Toc438907046"/>
            <w:bookmarkStart w:id="290" w:name="_Toc438907245"/>
            <w:bookmarkStart w:id="291" w:name="_Toc482200524"/>
            <w:bookmarkStart w:id="292" w:name="_Toc503779966"/>
            <w:r w:rsidRPr="00817ECB">
              <w:rPr>
                <w:rFonts w:ascii="GHEA Mariam" w:hAnsi="GHEA Mariam"/>
                <w:szCs w:val="24"/>
              </w:rPr>
              <w:lastRenderedPageBreak/>
              <w:t>38.</w:t>
            </w:r>
            <w:r w:rsidRPr="00817ECB">
              <w:rPr>
                <w:rFonts w:ascii="GHEA Mariam" w:hAnsi="GHEA Mariam"/>
                <w:szCs w:val="24"/>
              </w:rPr>
              <w:tab/>
            </w:r>
            <w:bookmarkStart w:id="293" w:name="_Toc381360116"/>
            <w:r w:rsidR="00E72C5B" w:rsidRPr="00817ECB">
              <w:rPr>
                <w:rFonts w:ascii="GHEA Mariam" w:hAnsi="GHEA Mariam"/>
                <w:szCs w:val="24"/>
                <w:lang w:val="hy-AM"/>
              </w:rPr>
              <w:t>Պայմանագրի շնորհման վերաբերյալ ծանուցում</w:t>
            </w:r>
            <w:bookmarkEnd w:id="286"/>
            <w:bookmarkEnd w:id="287"/>
            <w:bookmarkEnd w:id="288"/>
            <w:bookmarkEnd w:id="289"/>
            <w:bookmarkEnd w:id="290"/>
            <w:bookmarkEnd w:id="291"/>
            <w:bookmarkEnd w:id="292"/>
            <w:bookmarkEnd w:id="293"/>
          </w:p>
        </w:tc>
        <w:tc>
          <w:tcPr>
            <w:tcW w:w="7110" w:type="dxa"/>
          </w:tcPr>
          <w:p w14:paraId="59201A84" w14:textId="77777777" w:rsidR="00D9520D" w:rsidRPr="00817ECB" w:rsidRDefault="00D9520D" w:rsidP="00D9520D">
            <w:pPr>
              <w:pStyle w:val="Sub-ClauseText"/>
              <w:keepNext/>
              <w:keepLines/>
              <w:numPr>
                <w:ilvl w:val="1"/>
                <w:numId w:val="36"/>
              </w:numPr>
              <w:spacing w:before="0" w:after="180"/>
              <w:rPr>
                <w:rFonts w:ascii="GHEA Mariam" w:hAnsi="GHEA Mariam"/>
                <w:spacing w:val="0"/>
                <w:szCs w:val="24"/>
              </w:rPr>
            </w:pPr>
            <w:r w:rsidRPr="00817ECB">
              <w:rPr>
                <w:rFonts w:ascii="GHEA Mariam" w:hAnsi="GHEA Mariam"/>
                <w:szCs w:val="24"/>
                <w:lang w:val="hy-AM"/>
              </w:rPr>
              <w:t>Մինչև հայտի վավերականության ժամկետի ավարտը, Գնորդը</w:t>
            </w:r>
            <w:r w:rsidR="00B16877" w:rsidRPr="00817ECB">
              <w:rPr>
                <w:rFonts w:ascii="GHEA Mariam" w:hAnsi="GHEA Mariam"/>
                <w:szCs w:val="24"/>
              </w:rPr>
              <w:t xml:space="preserve">՝ </w:t>
            </w:r>
            <w:proofErr w:type="spellStart"/>
            <w:r w:rsidR="00B16877" w:rsidRPr="00817ECB">
              <w:rPr>
                <w:rFonts w:ascii="GHEA Mariam" w:hAnsi="GHEA Mariam"/>
                <w:szCs w:val="24"/>
              </w:rPr>
              <w:t>Պայմանագրի</w:t>
            </w:r>
            <w:proofErr w:type="spellEnd"/>
            <w:r w:rsidR="00B16877" w:rsidRPr="00817ECB">
              <w:rPr>
                <w:rFonts w:ascii="GHEA Mariam" w:hAnsi="GHEA Mariam"/>
                <w:szCs w:val="24"/>
              </w:rPr>
              <w:t xml:space="preserve"> </w:t>
            </w:r>
            <w:proofErr w:type="spellStart"/>
            <w:r w:rsidR="00B16877" w:rsidRPr="00817ECB">
              <w:rPr>
                <w:rFonts w:ascii="GHEA Mariam" w:hAnsi="GHEA Mariam"/>
                <w:szCs w:val="24"/>
              </w:rPr>
              <w:t>ձևերում</w:t>
            </w:r>
            <w:proofErr w:type="spellEnd"/>
            <w:r w:rsidR="00B16877" w:rsidRPr="00817ECB">
              <w:rPr>
                <w:rFonts w:ascii="GHEA Mariam" w:hAnsi="GHEA Mariam"/>
                <w:szCs w:val="24"/>
              </w:rPr>
              <w:t xml:space="preserve"> </w:t>
            </w:r>
            <w:proofErr w:type="spellStart"/>
            <w:r w:rsidR="00B16877" w:rsidRPr="00817ECB">
              <w:rPr>
                <w:rFonts w:ascii="GHEA Mariam" w:hAnsi="GHEA Mariam"/>
                <w:szCs w:val="24"/>
              </w:rPr>
              <w:t>ներառված</w:t>
            </w:r>
            <w:proofErr w:type="spellEnd"/>
            <w:r w:rsidR="00B16877" w:rsidRPr="00817ECB">
              <w:rPr>
                <w:rFonts w:ascii="GHEA Mariam" w:hAnsi="GHEA Mariam"/>
                <w:szCs w:val="24"/>
              </w:rPr>
              <w:t xml:space="preserve"> </w:t>
            </w:r>
            <w:proofErr w:type="spellStart"/>
            <w:r w:rsidR="00B16877" w:rsidRPr="00817ECB">
              <w:rPr>
                <w:rFonts w:ascii="GHEA Mariam" w:hAnsi="GHEA Mariam"/>
                <w:szCs w:val="24"/>
              </w:rPr>
              <w:t>Ընդունման</w:t>
            </w:r>
            <w:proofErr w:type="spellEnd"/>
            <w:r w:rsidR="00B16877" w:rsidRPr="00817ECB">
              <w:rPr>
                <w:rFonts w:ascii="GHEA Mariam" w:hAnsi="GHEA Mariam"/>
                <w:szCs w:val="24"/>
              </w:rPr>
              <w:t xml:space="preserve"> </w:t>
            </w:r>
            <w:proofErr w:type="spellStart"/>
            <w:r w:rsidR="00B16877" w:rsidRPr="00817ECB">
              <w:rPr>
                <w:rFonts w:ascii="GHEA Mariam" w:hAnsi="GHEA Mariam"/>
                <w:szCs w:val="24"/>
              </w:rPr>
              <w:t>գրության</w:t>
            </w:r>
            <w:proofErr w:type="spellEnd"/>
            <w:r w:rsidR="00B16877" w:rsidRPr="00817ECB">
              <w:rPr>
                <w:rFonts w:ascii="GHEA Mariam" w:hAnsi="GHEA Mariam"/>
                <w:szCs w:val="24"/>
              </w:rPr>
              <w:t xml:space="preserve"> </w:t>
            </w:r>
            <w:proofErr w:type="spellStart"/>
            <w:r w:rsidR="00B16877" w:rsidRPr="00817ECB">
              <w:rPr>
                <w:rFonts w:ascii="GHEA Mariam" w:hAnsi="GHEA Mariam"/>
                <w:szCs w:val="24"/>
              </w:rPr>
              <w:t>միջոցով</w:t>
            </w:r>
            <w:proofErr w:type="spellEnd"/>
            <w:r w:rsidRPr="00817ECB">
              <w:rPr>
                <w:rFonts w:ascii="GHEA Mariam" w:hAnsi="GHEA Mariam"/>
                <w:szCs w:val="24"/>
                <w:lang w:val="hy-AM"/>
              </w:rPr>
              <w:t xml:space="preserve"> պետք է գրավոր կերպով ծանուցի հաղթող ճանաչված Հայտատուին` Հայտի ընդունման վերաբերյալ:</w:t>
            </w:r>
            <w:r w:rsidRPr="00817ECB">
              <w:rPr>
                <w:rFonts w:ascii="GHEA Mariam" w:hAnsi="GHEA Mariam"/>
                <w:szCs w:val="24"/>
              </w:rPr>
              <w:t xml:space="preserve"> </w:t>
            </w:r>
            <w:proofErr w:type="spellStart"/>
            <w:r w:rsidRPr="00817ECB">
              <w:rPr>
                <w:rFonts w:ascii="GHEA Mariam" w:hAnsi="GHEA Mariam"/>
                <w:szCs w:val="24"/>
              </w:rPr>
              <w:t>Մրցույթի</w:t>
            </w:r>
            <w:proofErr w:type="spellEnd"/>
            <w:r w:rsidRPr="00817ECB">
              <w:rPr>
                <w:rFonts w:ascii="GHEA Mariam" w:hAnsi="GHEA Mariam"/>
                <w:szCs w:val="24"/>
              </w:rPr>
              <w:t xml:space="preserve"> </w:t>
            </w:r>
            <w:proofErr w:type="spellStart"/>
            <w:r w:rsidRPr="00817ECB">
              <w:rPr>
                <w:rFonts w:ascii="GHEA Mariam" w:hAnsi="GHEA Mariam"/>
                <w:szCs w:val="24"/>
              </w:rPr>
              <w:t>արդյունքները</w:t>
            </w:r>
            <w:proofErr w:type="spellEnd"/>
            <w:r w:rsidRPr="00817ECB">
              <w:rPr>
                <w:rFonts w:ascii="GHEA Mariam" w:hAnsi="GHEA Mariam"/>
                <w:szCs w:val="24"/>
              </w:rPr>
              <w:t xml:space="preserve"> </w:t>
            </w:r>
            <w:proofErr w:type="spellStart"/>
            <w:r w:rsidRPr="00817ECB">
              <w:rPr>
                <w:rFonts w:ascii="GHEA Mariam" w:hAnsi="GHEA Mariam"/>
                <w:szCs w:val="24"/>
              </w:rPr>
              <w:t>կհրապարակվեն</w:t>
            </w:r>
            <w:proofErr w:type="spellEnd"/>
            <w:r w:rsidRPr="00817ECB">
              <w:rPr>
                <w:rFonts w:ascii="GHEA Mariam" w:hAnsi="GHEA Mariam"/>
                <w:szCs w:val="24"/>
              </w:rPr>
              <w:t xml:space="preserve"> </w:t>
            </w:r>
            <w:proofErr w:type="spellStart"/>
            <w:r w:rsidRPr="00817ECB">
              <w:rPr>
                <w:rFonts w:ascii="GHEA Mariam" w:hAnsi="GHEA Mariam"/>
                <w:szCs w:val="24"/>
              </w:rPr>
              <w:t>էլ</w:t>
            </w:r>
            <w:proofErr w:type="spellEnd"/>
            <w:r w:rsidRPr="00817ECB">
              <w:rPr>
                <w:rFonts w:ascii="GHEA Mariam" w:hAnsi="GHEA Mariam"/>
                <w:szCs w:val="24"/>
              </w:rPr>
              <w:t xml:space="preserve">. </w:t>
            </w:r>
            <w:proofErr w:type="spellStart"/>
            <w:r w:rsidRPr="00817ECB">
              <w:rPr>
                <w:rFonts w:ascii="GHEA Mariam" w:hAnsi="GHEA Mariam"/>
                <w:szCs w:val="24"/>
              </w:rPr>
              <w:t>գնում</w:t>
            </w:r>
            <w:proofErr w:type="spellEnd"/>
            <w:r w:rsidRPr="00817ECB">
              <w:rPr>
                <w:rFonts w:ascii="GHEA Mariam" w:hAnsi="GHEA Mariam"/>
                <w:szCs w:val="24"/>
              </w:rPr>
              <w:t xml:space="preserve"> </w:t>
            </w:r>
            <w:proofErr w:type="spellStart"/>
            <w:r w:rsidRPr="00817ECB">
              <w:rPr>
                <w:rFonts w:ascii="GHEA Mariam" w:hAnsi="GHEA Mariam"/>
                <w:szCs w:val="24"/>
              </w:rPr>
              <w:t>համակարգի</w:t>
            </w:r>
            <w:proofErr w:type="spellEnd"/>
            <w:r w:rsidRPr="00817ECB">
              <w:rPr>
                <w:rFonts w:ascii="GHEA Mariam" w:hAnsi="GHEA Mariam"/>
                <w:szCs w:val="24"/>
              </w:rPr>
              <w:t xml:space="preserve"> </w:t>
            </w:r>
            <w:proofErr w:type="spellStart"/>
            <w:r w:rsidRPr="00817ECB">
              <w:rPr>
                <w:rFonts w:ascii="GHEA Mariam" w:hAnsi="GHEA Mariam"/>
                <w:szCs w:val="24"/>
              </w:rPr>
              <w:t>միջոցով</w:t>
            </w:r>
            <w:proofErr w:type="spellEnd"/>
            <w:r w:rsidRPr="00817ECB">
              <w:rPr>
                <w:rFonts w:ascii="GHEA Mariam" w:hAnsi="GHEA Mariam"/>
                <w:szCs w:val="24"/>
              </w:rPr>
              <w:t xml:space="preserve">: </w:t>
            </w:r>
            <w:proofErr w:type="spellStart"/>
            <w:r w:rsidR="005369C9" w:rsidRPr="00817ECB">
              <w:rPr>
                <w:rFonts w:ascii="GHEA Mariam" w:hAnsi="GHEA Mariam"/>
                <w:szCs w:val="24"/>
              </w:rPr>
              <w:t>Բ</w:t>
            </w:r>
            <w:r w:rsidRPr="00817ECB">
              <w:rPr>
                <w:rFonts w:ascii="GHEA Mariam" w:hAnsi="GHEA Mariam"/>
                <w:szCs w:val="24"/>
              </w:rPr>
              <w:t>ացի</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Գն</w:t>
            </w:r>
            <w:r w:rsidR="00D45E32" w:rsidRPr="00817ECB">
              <w:rPr>
                <w:rFonts w:ascii="GHEA Mariam" w:hAnsi="GHEA Mariam"/>
                <w:szCs w:val="24"/>
              </w:rPr>
              <w:t>որդը</w:t>
            </w:r>
            <w:proofErr w:type="spellEnd"/>
            <w:r w:rsidRPr="00817ECB">
              <w:rPr>
                <w:rFonts w:ascii="GHEA Mariam" w:hAnsi="GHEA Mariam"/>
                <w:szCs w:val="24"/>
              </w:rPr>
              <w:t xml:space="preserve"> </w:t>
            </w:r>
            <w:proofErr w:type="spellStart"/>
            <w:r w:rsidRPr="00817ECB">
              <w:rPr>
                <w:rFonts w:ascii="GHEA Mariam" w:hAnsi="GHEA Mariam"/>
                <w:szCs w:val="24"/>
              </w:rPr>
              <w:t>կհրապարակի</w:t>
            </w:r>
            <w:proofErr w:type="spellEnd"/>
            <w:r w:rsidRPr="00817ECB">
              <w:rPr>
                <w:rFonts w:ascii="GHEA Mariam" w:hAnsi="GHEA Mariam"/>
                <w:szCs w:val="24"/>
              </w:rPr>
              <w:t xml:space="preserve">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շնորհման</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կապված</w:t>
            </w:r>
            <w:proofErr w:type="spellEnd"/>
            <w:r w:rsidRPr="00817ECB">
              <w:rPr>
                <w:rFonts w:ascii="GHEA Mariam" w:hAnsi="GHEA Mariam"/>
                <w:szCs w:val="24"/>
              </w:rPr>
              <w:t xml:space="preserve"> </w:t>
            </w:r>
            <w:proofErr w:type="spellStart"/>
            <w:r w:rsidRPr="00817ECB">
              <w:rPr>
                <w:rFonts w:ascii="GHEA Mariam" w:hAnsi="GHEA Mariam"/>
                <w:szCs w:val="24"/>
              </w:rPr>
              <w:t>համապատասխան</w:t>
            </w:r>
            <w:proofErr w:type="spellEnd"/>
            <w:r w:rsidRPr="00817ECB">
              <w:rPr>
                <w:rFonts w:ascii="GHEA Mariam" w:hAnsi="GHEA Mariam"/>
                <w:szCs w:val="24"/>
              </w:rPr>
              <w:t xml:space="preserve"> </w:t>
            </w:r>
            <w:proofErr w:type="spellStart"/>
            <w:r w:rsidRPr="00817ECB">
              <w:rPr>
                <w:rFonts w:ascii="GHEA Mariam" w:hAnsi="GHEA Mariam"/>
                <w:szCs w:val="24"/>
              </w:rPr>
              <w:t>տեղեկատվություն</w:t>
            </w:r>
            <w:proofErr w:type="spellEnd"/>
            <w:r w:rsidRPr="00817ECB">
              <w:rPr>
                <w:rFonts w:ascii="GHEA Mariam" w:hAnsi="GHEA Mariam"/>
                <w:szCs w:val="24"/>
              </w:rPr>
              <w:t xml:space="preserve"> </w:t>
            </w:r>
            <w:proofErr w:type="spellStart"/>
            <w:r w:rsidRPr="00817ECB">
              <w:rPr>
                <w:rFonts w:ascii="GHEA Mariam" w:hAnsi="GHEA Mariam"/>
                <w:szCs w:val="24"/>
              </w:rPr>
              <w:t>Բանկի</w:t>
            </w:r>
            <w:proofErr w:type="spellEnd"/>
            <w:r w:rsidRPr="00817ECB">
              <w:rPr>
                <w:rFonts w:ascii="GHEA Mariam" w:hAnsi="GHEA Mariam"/>
                <w:szCs w:val="24"/>
              </w:rPr>
              <w:t xml:space="preserve"> </w:t>
            </w:r>
            <w:proofErr w:type="spellStart"/>
            <w:r w:rsidRPr="00817ECB">
              <w:rPr>
                <w:rFonts w:ascii="GHEA Mariam" w:hAnsi="GHEA Mariam"/>
                <w:szCs w:val="24"/>
              </w:rPr>
              <w:t>ուղեցույցերի</w:t>
            </w:r>
            <w:proofErr w:type="spellEnd"/>
            <w:r w:rsidRPr="00817ECB">
              <w:rPr>
                <w:rFonts w:ascii="GHEA Mariam" w:hAnsi="GHEA Mariam"/>
                <w:szCs w:val="24"/>
              </w:rPr>
              <w:t xml:space="preserve"> </w:t>
            </w:r>
            <w:proofErr w:type="spellStart"/>
            <w:r w:rsidRPr="00817ECB">
              <w:rPr>
                <w:rFonts w:ascii="GHEA Mariam" w:hAnsi="GHEA Mariam"/>
                <w:szCs w:val="24"/>
              </w:rPr>
              <w:t>դրույթների</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r w:rsidRPr="00817ECB">
              <w:rPr>
                <w:rFonts w:ascii="GHEA Mariam" w:hAnsi="GHEA Mariam"/>
                <w:spacing w:val="0"/>
                <w:szCs w:val="24"/>
              </w:rPr>
              <w:t xml:space="preserve"> </w:t>
            </w:r>
          </w:p>
          <w:p w14:paraId="3FA62DDE" w14:textId="77777777" w:rsidR="00D9520D" w:rsidRPr="00817ECB" w:rsidRDefault="00D9520D" w:rsidP="00D9520D">
            <w:pPr>
              <w:pStyle w:val="Sub-ClauseText"/>
              <w:keepNext/>
              <w:keepLines/>
              <w:numPr>
                <w:ilvl w:val="1"/>
                <w:numId w:val="36"/>
              </w:numPr>
              <w:spacing w:before="0" w:after="240"/>
              <w:rPr>
                <w:rFonts w:ascii="GHEA Mariam" w:hAnsi="GHEA Mariam"/>
                <w:spacing w:val="0"/>
                <w:szCs w:val="24"/>
                <w:lang w:val="hy-AM"/>
              </w:rPr>
            </w:pPr>
            <w:r w:rsidRPr="00817ECB">
              <w:rPr>
                <w:rFonts w:ascii="GHEA Mariam" w:hAnsi="GHEA Mariam"/>
                <w:spacing w:val="0"/>
                <w:szCs w:val="24"/>
                <w:lang w:val="hy-AM"/>
              </w:rPr>
              <w:t xml:space="preserve">Մինչև պաշտոնական Պայմանագրի պատրաստվելը և ուժի մեջ մտնելը, պայմանագրի շնորհման վերաբերյալ ծանուցումը պետք է լինի պարտավորեցնող Պայմանագիր: </w:t>
            </w:r>
          </w:p>
          <w:p w14:paraId="653A7769" w14:textId="77777777" w:rsidR="00550E2F" w:rsidRPr="00817ECB" w:rsidRDefault="00D9520D" w:rsidP="00D45E32">
            <w:pPr>
              <w:pStyle w:val="Sub-ClauseText"/>
              <w:keepNext/>
              <w:keepLines/>
              <w:numPr>
                <w:ilvl w:val="1"/>
                <w:numId w:val="36"/>
              </w:numPr>
              <w:spacing w:before="0" w:after="180"/>
              <w:rPr>
                <w:rFonts w:ascii="GHEA Mariam" w:hAnsi="GHEA Mariam"/>
                <w:spacing w:val="0"/>
                <w:szCs w:val="24"/>
                <w:lang w:val="hy-AM"/>
              </w:rPr>
            </w:pPr>
            <w:r w:rsidRPr="00817ECB">
              <w:rPr>
                <w:rFonts w:ascii="GHEA Mariam" w:hAnsi="GHEA Mariam"/>
                <w:spacing w:val="0"/>
                <w:szCs w:val="24"/>
                <w:lang w:val="hy-AM"/>
              </w:rPr>
              <w:t xml:space="preserve"> Գ</w:t>
            </w:r>
            <w:r w:rsidR="00D45E32" w:rsidRPr="00817ECB">
              <w:rPr>
                <w:rFonts w:ascii="GHEA Mariam" w:hAnsi="GHEA Mariam"/>
                <w:spacing w:val="0"/>
                <w:szCs w:val="24"/>
                <w:lang w:val="hy-AM"/>
              </w:rPr>
              <w:t>նորդը</w:t>
            </w:r>
            <w:r w:rsidR="00A73467" w:rsidRPr="00817ECB">
              <w:rPr>
                <w:rFonts w:ascii="GHEA Mariam" w:hAnsi="GHEA Mariam"/>
                <w:spacing w:val="0"/>
                <w:szCs w:val="24"/>
                <w:lang w:val="hy-AM"/>
              </w:rPr>
              <w:t xml:space="preserve"> </w:t>
            </w:r>
            <w:r w:rsidRPr="00817ECB">
              <w:rPr>
                <w:rFonts w:ascii="GHEA Mariam" w:hAnsi="GHEA Mariam"/>
                <w:spacing w:val="0"/>
                <w:szCs w:val="24"/>
                <w:lang w:val="hy-AM"/>
              </w:rPr>
              <w:t>պետք է անմիջապես գրավոր կերպով պատասխանի յուրաքանչյուր պարտված Հայտատուի</w:t>
            </w:r>
            <w:r w:rsidR="00D45E32" w:rsidRPr="00817ECB">
              <w:rPr>
                <w:rFonts w:ascii="GHEA Mariam" w:hAnsi="GHEA Mariam"/>
                <w:spacing w:val="0"/>
                <w:szCs w:val="24"/>
                <w:lang w:val="hy-AM"/>
              </w:rPr>
              <w:t>ն</w:t>
            </w:r>
            <w:r w:rsidRPr="00817ECB">
              <w:rPr>
                <w:rFonts w:ascii="GHEA Mariam" w:hAnsi="GHEA Mariam"/>
                <w:spacing w:val="0"/>
                <w:szCs w:val="24"/>
                <w:lang w:val="hy-AM"/>
              </w:rPr>
              <w:t xml:space="preserve">, որը պայմանագրի շնորհման մասին Հրապարակումից հետո, համաձայն ՏՄՄ </w:t>
            </w:r>
            <w:r w:rsidR="00D45E32" w:rsidRPr="00817ECB">
              <w:rPr>
                <w:rFonts w:ascii="GHEA Mariam" w:hAnsi="GHEA Mariam"/>
                <w:spacing w:val="0"/>
                <w:szCs w:val="24"/>
                <w:lang w:val="hy-AM"/>
              </w:rPr>
              <w:t>38</w:t>
            </w:r>
            <w:r w:rsidRPr="00817ECB">
              <w:rPr>
                <w:rFonts w:ascii="GHEA Mariam" w:hAnsi="GHEA Mariam"/>
                <w:spacing w:val="0"/>
                <w:szCs w:val="24"/>
                <w:lang w:val="hy-AM"/>
              </w:rPr>
              <w:t>.1 դրույթի, կպահանջի իր Հայտի մերժման հիմքերի գրավոր պարզաբանում:</w:t>
            </w:r>
            <w:r w:rsidR="00F50660" w:rsidRPr="00817ECB">
              <w:rPr>
                <w:rFonts w:ascii="GHEA Mariam" w:hAnsi="GHEA Mariam"/>
                <w:spacing w:val="0"/>
                <w:szCs w:val="24"/>
                <w:lang w:val="hy-AM"/>
              </w:rPr>
              <w:t xml:space="preserve"> </w:t>
            </w:r>
          </w:p>
        </w:tc>
      </w:tr>
      <w:tr w:rsidR="00476895" w:rsidRPr="002A5C0A" w14:paraId="447A834C" w14:textId="77777777" w:rsidTr="00817ECB">
        <w:trPr>
          <w:gridAfter w:val="1"/>
          <w:wAfter w:w="270" w:type="dxa"/>
        </w:trPr>
        <w:tc>
          <w:tcPr>
            <w:tcW w:w="2520" w:type="dxa"/>
            <w:tcBorders>
              <w:bottom w:val="nil"/>
            </w:tcBorders>
          </w:tcPr>
          <w:p w14:paraId="23F03D21" w14:textId="77777777" w:rsidR="00476895" w:rsidRPr="00817ECB" w:rsidRDefault="00476895" w:rsidP="00AD52FC">
            <w:pPr>
              <w:pStyle w:val="Sec1-Clauses"/>
              <w:spacing w:before="0" w:after="200"/>
              <w:rPr>
                <w:rFonts w:ascii="GHEA Mariam" w:hAnsi="GHEA Mariam"/>
                <w:szCs w:val="24"/>
                <w:lang w:val="hy-AM"/>
              </w:rPr>
            </w:pPr>
            <w:bookmarkStart w:id="294" w:name="_Toc381360117"/>
            <w:bookmarkStart w:id="295" w:name="_Toc482200525"/>
            <w:bookmarkStart w:id="296" w:name="_Toc503779967"/>
            <w:r w:rsidRPr="00817ECB">
              <w:rPr>
                <w:rFonts w:ascii="GHEA Mariam" w:hAnsi="GHEA Mariam"/>
                <w:szCs w:val="24"/>
              </w:rPr>
              <w:t xml:space="preserve">39. </w:t>
            </w:r>
            <w:r w:rsidRPr="00817ECB">
              <w:rPr>
                <w:rFonts w:ascii="GHEA Mariam" w:hAnsi="GHEA Mariam"/>
                <w:szCs w:val="24"/>
                <w:lang w:val="hy-AM"/>
              </w:rPr>
              <w:t>Պայմանագրի ստորագրում</w:t>
            </w:r>
            <w:bookmarkEnd w:id="294"/>
            <w:bookmarkEnd w:id="295"/>
            <w:bookmarkEnd w:id="296"/>
          </w:p>
        </w:tc>
        <w:tc>
          <w:tcPr>
            <w:tcW w:w="7110" w:type="dxa"/>
          </w:tcPr>
          <w:p w14:paraId="5265E8D7" w14:textId="77777777" w:rsidR="00476895" w:rsidRPr="00817ECB" w:rsidRDefault="00476895" w:rsidP="004F458A">
            <w:pPr>
              <w:pStyle w:val="Sub-ClauseText"/>
              <w:numPr>
                <w:ilvl w:val="1"/>
                <w:numId w:val="37"/>
              </w:numPr>
              <w:spacing w:before="0" w:after="200"/>
              <w:rPr>
                <w:rFonts w:ascii="GHEA Mariam" w:hAnsi="GHEA Mariam"/>
                <w:spacing w:val="0"/>
                <w:szCs w:val="24"/>
                <w:lang w:val="hy-AM"/>
              </w:rPr>
            </w:pPr>
            <w:r w:rsidRPr="00817ECB">
              <w:rPr>
                <w:rFonts w:ascii="GHEA Mariam" w:hAnsi="GHEA Mariam"/>
                <w:spacing w:val="0"/>
                <w:szCs w:val="24"/>
                <w:lang w:val="hy-AM"/>
              </w:rPr>
              <w:t>Անմիջապես ծանուցումից հետո Գնորդը պետք է հաղթող ճանաչված Հայտատուին ուղարկի Համաձայնագիրը:</w:t>
            </w:r>
          </w:p>
          <w:p w14:paraId="2AA24F62" w14:textId="77777777" w:rsidR="00476895" w:rsidRPr="00817ECB" w:rsidRDefault="00476895" w:rsidP="004F458A">
            <w:pPr>
              <w:pStyle w:val="Sub-ClauseText"/>
              <w:numPr>
                <w:ilvl w:val="1"/>
                <w:numId w:val="37"/>
              </w:numPr>
              <w:spacing w:before="0" w:after="200"/>
              <w:rPr>
                <w:rFonts w:ascii="GHEA Mariam" w:hAnsi="GHEA Mariam"/>
                <w:spacing w:val="0"/>
                <w:szCs w:val="24"/>
                <w:lang w:val="hy-AM"/>
              </w:rPr>
            </w:pPr>
            <w:r w:rsidRPr="00817ECB">
              <w:rPr>
                <w:rFonts w:ascii="GHEA Mariam" w:hAnsi="GHEA Mariam"/>
                <w:szCs w:val="24"/>
                <w:lang w:val="hy-AM"/>
              </w:rPr>
              <w:t xml:space="preserve">Համաձայնագիրը ստանալուց հետո քսանութ (28) օրվա ընթացքում, հաղթող ճանաչված Հայտատուն պետք է ստորագրի, թվագրի և այն վերադարձնի Գնորդին: </w:t>
            </w:r>
          </w:p>
          <w:p w14:paraId="2FCC1CD2" w14:textId="77777777" w:rsidR="00476895" w:rsidRPr="00817ECB" w:rsidRDefault="00476895" w:rsidP="004F458A">
            <w:pPr>
              <w:pStyle w:val="Sub-ClauseText"/>
              <w:numPr>
                <w:ilvl w:val="1"/>
                <w:numId w:val="37"/>
              </w:numPr>
              <w:spacing w:before="0" w:after="200"/>
              <w:rPr>
                <w:rFonts w:ascii="GHEA Mariam" w:hAnsi="GHEA Mariam"/>
                <w:spacing w:val="0"/>
                <w:szCs w:val="24"/>
              </w:rPr>
            </w:pPr>
            <w:proofErr w:type="spellStart"/>
            <w:r w:rsidRPr="00817ECB">
              <w:rPr>
                <w:rFonts w:ascii="GHEA Mariam" w:hAnsi="GHEA Mariam"/>
                <w:szCs w:val="24"/>
              </w:rPr>
              <w:t>Առկա</w:t>
            </w:r>
            <w:proofErr w:type="spellEnd"/>
            <w:r w:rsidRPr="00817ECB">
              <w:rPr>
                <w:rFonts w:ascii="GHEA Mariam" w:hAnsi="GHEA Mariam"/>
                <w:szCs w:val="24"/>
              </w:rPr>
              <w:t xml:space="preserve"> </w:t>
            </w:r>
            <w:proofErr w:type="spellStart"/>
            <w:r w:rsidRPr="00817ECB">
              <w:rPr>
                <w:rFonts w:ascii="GHEA Mariam" w:hAnsi="GHEA Mariam"/>
                <w:szCs w:val="24"/>
              </w:rPr>
              <w:t>չէ</w:t>
            </w:r>
            <w:proofErr w:type="spellEnd"/>
            <w:r w:rsidRPr="00817ECB">
              <w:rPr>
                <w:rFonts w:ascii="GHEA Mariam" w:hAnsi="GHEA Mariam"/>
                <w:szCs w:val="24"/>
              </w:rPr>
              <w:t>:</w:t>
            </w:r>
          </w:p>
        </w:tc>
      </w:tr>
      <w:tr w:rsidR="00476895" w:rsidRPr="002A5C0A" w14:paraId="070E9B1B" w14:textId="77777777" w:rsidTr="00817ECB">
        <w:trPr>
          <w:gridAfter w:val="1"/>
          <w:wAfter w:w="270" w:type="dxa"/>
        </w:trPr>
        <w:tc>
          <w:tcPr>
            <w:tcW w:w="2520" w:type="dxa"/>
            <w:tcBorders>
              <w:bottom w:val="nil"/>
            </w:tcBorders>
          </w:tcPr>
          <w:p w14:paraId="2B0BE0BD" w14:textId="77777777" w:rsidR="00476895" w:rsidRPr="00817ECB" w:rsidRDefault="00476895" w:rsidP="00A17706">
            <w:pPr>
              <w:pStyle w:val="Sec1-Clauses"/>
              <w:spacing w:before="0" w:after="200"/>
              <w:rPr>
                <w:rFonts w:ascii="GHEA Mariam" w:hAnsi="GHEA Mariam"/>
                <w:szCs w:val="24"/>
              </w:rPr>
            </w:pPr>
            <w:bookmarkStart w:id="297" w:name="_Toc482200526"/>
            <w:bookmarkStart w:id="298" w:name="_Toc503779968"/>
            <w:r w:rsidRPr="00817ECB">
              <w:rPr>
                <w:rFonts w:ascii="GHEA Mariam" w:hAnsi="GHEA Mariam"/>
                <w:szCs w:val="24"/>
              </w:rPr>
              <w:t>40.</w:t>
            </w:r>
            <w:r w:rsidRPr="00817ECB">
              <w:rPr>
                <w:rFonts w:ascii="GHEA Mariam" w:hAnsi="GHEA Mariam"/>
                <w:szCs w:val="24"/>
              </w:rPr>
              <w:tab/>
            </w:r>
            <w:bookmarkStart w:id="299" w:name="_Toc381360118"/>
            <w:r w:rsidR="000921AA" w:rsidRPr="00817ECB">
              <w:rPr>
                <w:rFonts w:ascii="GHEA Mariam" w:hAnsi="GHEA Mariam"/>
                <w:szCs w:val="24"/>
                <w:lang w:val="hy-AM"/>
              </w:rPr>
              <w:t>Պայմանագրի կատարման երաշխիք</w:t>
            </w:r>
            <w:bookmarkEnd w:id="297"/>
            <w:bookmarkEnd w:id="298"/>
            <w:bookmarkEnd w:id="299"/>
          </w:p>
        </w:tc>
        <w:tc>
          <w:tcPr>
            <w:tcW w:w="7110" w:type="dxa"/>
          </w:tcPr>
          <w:p w14:paraId="01B97C3E" w14:textId="77777777" w:rsidR="00476895" w:rsidRPr="00817ECB" w:rsidRDefault="0030582C" w:rsidP="0094065A">
            <w:pPr>
              <w:pStyle w:val="Sub-ClauseText"/>
              <w:numPr>
                <w:ilvl w:val="0"/>
                <w:numId w:val="55"/>
              </w:numPr>
              <w:spacing w:before="0" w:after="200"/>
              <w:rPr>
                <w:rFonts w:ascii="GHEA Mariam" w:hAnsi="GHEA Mariam"/>
                <w:spacing w:val="0"/>
                <w:szCs w:val="24"/>
              </w:rPr>
            </w:pPr>
            <w:r w:rsidRPr="00817ECB">
              <w:rPr>
                <w:rFonts w:ascii="GHEA Mariam" w:hAnsi="GHEA Mariam"/>
                <w:spacing w:val="0"/>
                <w:szCs w:val="24"/>
                <w:lang w:val="hy-AM"/>
              </w:rPr>
              <w:t>Գնորդից Պայմանագրի շնորհման վերաբերյալ ծանուցում ստանալուց հետո քսանութ  (28) օրվա ընթացքում, հաղթող ճանաչված Հայտատուն, ըստ պահանջի, պետք է ներկայացնի Պայմանագրի կատարման երաշխիք, համաձայն ՊԸՊ-ների</w:t>
            </w:r>
            <w:r w:rsidR="00D9520D" w:rsidRPr="00817ECB">
              <w:rPr>
                <w:rFonts w:ascii="GHEA Mariam" w:hAnsi="GHEA Mariam"/>
                <w:spacing w:val="0"/>
                <w:szCs w:val="24"/>
              </w:rPr>
              <w:t xml:space="preserve">, </w:t>
            </w:r>
            <w:proofErr w:type="spellStart"/>
            <w:r w:rsidR="00D9520D" w:rsidRPr="00817ECB">
              <w:rPr>
                <w:rFonts w:ascii="GHEA Mariam" w:hAnsi="GHEA Mariam"/>
                <w:spacing w:val="0"/>
                <w:szCs w:val="24"/>
              </w:rPr>
              <w:t>ինչպես</w:t>
            </w:r>
            <w:proofErr w:type="spellEnd"/>
            <w:r w:rsidR="00D9520D" w:rsidRPr="00817ECB">
              <w:rPr>
                <w:rFonts w:ascii="GHEA Mariam" w:hAnsi="GHEA Mariam"/>
                <w:spacing w:val="0"/>
                <w:szCs w:val="24"/>
              </w:rPr>
              <w:t xml:space="preserve"> </w:t>
            </w:r>
            <w:proofErr w:type="spellStart"/>
            <w:r w:rsidR="00D9520D" w:rsidRPr="00817ECB">
              <w:rPr>
                <w:rFonts w:ascii="GHEA Mariam" w:hAnsi="GHEA Mariam"/>
                <w:spacing w:val="0"/>
                <w:szCs w:val="24"/>
              </w:rPr>
              <w:t>նաև</w:t>
            </w:r>
            <w:proofErr w:type="spellEnd"/>
            <w:r w:rsidR="00D9520D" w:rsidRPr="00817ECB">
              <w:rPr>
                <w:rFonts w:ascii="GHEA Mariam" w:hAnsi="GHEA Mariam"/>
                <w:spacing w:val="0"/>
                <w:szCs w:val="24"/>
              </w:rPr>
              <w:t xml:space="preserve"> ՏՄՄ 32.5 </w:t>
            </w:r>
            <w:proofErr w:type="spellStart"/>
            <w:r w:rsidR="00D9520D" w:rsidRPr="00817ECB">
              <w:rPr>
                <w:rFonts w:ascii="GHEA Mariam" w:hAnsi="GHEA Mariam"/>
                <w:spacing w:val="0"/>
                <w:szCs w:val="24"/>
              </w:rPr>
              <w:t>կետի</w:t>
            </w:r>
            <w:proofErr w:type="spellEnd"/>
            <w:r w:rsidR="00D9520D" w:rsidRPr="00817ECB">
              <w:rPr>
                <w:rFonts w:ascii="GHEA Mariam" w:hAnsi="GHEA Mariam"/>
                <w:spacing w:val="0"/>
                <w:szCs w:val="24"/>
                <w:lang w:val="hy-AM"/>
              </w:rPr>
              <w:t>`</w:t>
            </w:r>
            <w:r w:rsidRPr="00817ECB">
              <w:rPr>
                <w:rFonts w:ascii="GHEA Mariam" w:hAnsi="GHEA Mariam"/>
                <w:spacing w:val="0"/>
                <w:szCs w:val="24"/>
                <w:lang w:val="hy-AM"/>
              </w:rPr>
              <w:t xml:space="preserve"> օգտագործելով Պայմանագրի կատարման եր</w:t>
            </w:r>
            <w:r w:rsidRPr="00817ECB">
              <w:rPr>
                <w:rFonts w:ascii="GHEA Mariam" w:hAnsi="GHEA Mariam"/>
                <w:spacing w:val="0"/>
                <w:szCs w:val="24"/>
              </w:rPr>
              <w:t>ա</w:t>
            </w:r>
            <w:r w:rsidRPr="00817ECB">
              <w:rPr>
                <w:rFonts w:ascii="GHEA Mariam" w:hAnsi="GHEA Mariam"/>
                <w:spacing w:val="0"/>
                <w:szCs w:val="24"/>
                <w:lang w:val="hy-AM"/>
              </w:rPr>
              <w:t>շխիքի ձևը (Բաժին X, Պայմանագրի ձև</w:t>
            </w:r>
            <w:proofErr w:type="spellStart"/>
            <w:r w:rsidRPr="00817ECB">
              <w:rPr>
                <w:rFonts w:ascii="GHEA Mariam" w:hAnsi="GHEA Mariam"/>
                <w:spacing w:val="0"/>
                <w:szCs w:val="24"/>
              </w:rPr>
              <w:t>եր</w:t>
            </w:r>
            <w:proofErr w:type="spellEnd"/>
            <w:r w:rsidRPr="00817ECB">
              <w:rPr>
                <w:rFonts w:ascii="GHEA Mariam" w:hAnsi="GHEA Mariam"/>
                <w:spacing w:val="0"/>
                <w:szCs w:val="24"/>
                <w:lang w:val="hy-AM"/>
              </w:rPr>
              <w:t>), կամ Գնորդի համար ընդունելի այլ Ձևը:</w:t>
            </w:r>
            <w:r w:rsidR="00476895" w:rsidRPr="00817ECB">
              <w:rPr>
                <w:rFonts w:ascii="GHEA Mariam" w:hAnsi="GHEA Mariam"/>
                <w:spacing w:val="0"/>
                <w:szCs w:val="24"/>
              </w:rPr>
              <w:t xml:space="preserve"> </w:t>
            </w:r>
          </w:p>
          <w:p w14:paraId="43E0183C" w14:textId="77777777" w:rsidR="00476895" w:rsidRPr="00817ECB" w:rsidRDefault="0030582C" w:rsidP="0094065A">
            <w:pPr>
              <w:pStyle w:val="Sub-ClauseText"/>
              <w:numPr>
                <w:ilvl w:val="0"/>
                <w:numId w:val="55"/>
              </w:numPr>
              <w:spacing w:before="0" w:after="200"/>
              <w:rPr>
                <w:rFonts w:ascii="GHEA Mariam" w:hAnsi="GHEA Mariam"/>
                <w:spacing w:val="0"/>
                <w:szCs w:val="24"/>
              </w:rPr>
            </w:pPr>
            <w:r w:rsidRPr="00817ECB">
              <w:rPr>
                <w:rFonts w:ascii="GHEA Mariam" w:hAnsi="GHEA Mariam"/>
                <w:spacing w:val="0"/>
                <w:szCs w:val="24"/>
                <w:lang w:val="hy-AM"/>
              </w:rPr>
              <w:t xml:space="preserve">Հաղթող ճանաչված Հայտատուի կողմից վերոնշյալ Պայմանագրի կատարման երաշխիքը չներկայացնելը </w:t>
            </w:r>
            <w:r w:rsidRPr="00817ECB">
              <w:rPr>
                <w:rFonts w:ascii="GHEA Mariam" w:hAnsi="GHEA Mariam"/>
                <w:spacing w:val="0"/>
                <w:szCs w:val="24"/>
                <w:lang w:val="hy-AM"/>
              </w:rPr>
              <w:lastRenderedPageBreak/>
              <w:t xml:space="preserve">կամ Պայմանագիրը չստորագրելը կարող է բավարար հիմք հանդիսանալ պայմանագրի շնորհումը չեղյալ համարելու և Հայտի երաշխիքը գանձելու համար: Այդ դեպքում, Գնորդը կարող է </w:t>
            </w:r>
            <w:r w:rsidR="00C26318" w:rsidRPr="00817ECB">
              <w:rPr>
                <w:rFonts w:ascii="GHEA Mariam" w:hAnsi="GHEA Mariam"/>
                <w:spacing w:val="0"/>
                <w:szCs w:val="24"/>
              </w:rPr>
              <w:t>Պ</w:t>
            </w:r>
            <w:r w:rsidRPr="00817ECB">
              <w:rPr>
                <w:rFonts w:ascii="GHEA Mariam" w:hAnsi="GHEA Mariam"/>
                <w:spacing w:val="0"/>
                <w:szCs w:val="24"/>
                <w:lang w:val="hy-AM"/>
              </w:rPr>
              <w:t xml:space="preserve">այմանագիրը շնորհել հաջորդ նվազագույն գնահատված Հայտը ներկայացնող Հայտատուին, ում առաջարկը, Գնորդի որոշմամբ, ըստ էության համապատասխանում է մրցույթի հիմնական պահանջներին և, որ Հայտատուն ունի անհրաժեշտ որակավորում, որպեսզի բավարար ձևով կատարի Պայմանագիրը:  </w:t>
            </w:r>
          </w:p>
        </w:tc>
      </w:tr>
    </w:tbl>
    <w:p w14:paraId="5661151A" w14:textId="77777777" w:rsidR="00455149" w:rsidRPr="00817ECB" w:rsidRDefault="00455149">
      <w:pPr>
        <w:ind w:left="180"/>
        <w:rPr>
          <w:rFonts w:ascii="GHEA Mariam" w:hAnsi="GHEA Mariam"/>
        </w:rPr>
      </w:pPr>
    </w:p>
    <w:p w14:paraId="65736C6C" w14:textId="7C850765" w:rsidR="00455149" w:rsidRPr="00817ECB" w:rsidRDefault="00455149">
      <w:pPr>
        <w:ind w:left="180"/>
        <w:rPr>
          <w:rFonts w:ascii="GHEA Mariam" w:hAnsi="GHEA Mariam"/>
        </w:rPr>
        <w:sectPr w:rsidR="00455149" w:rsidRPr="00817ECB">
          <w:headerReference w:type="even" r:id="rId9"/>
          <w:headerReference w:type="default" r:id="rId10"/>
          <w:footerReference w:type="default" r:id="rId11"/>
          <w:headerReference w:type="first" r:id="rId12"/>
          <w:footerReference w:type="first" r:id="rId13"/>
          <w:footnotePr>
            <w:numRestart w:val="eachPage"/>
          </w:footnotePr>
          <w:type w:val="oddPage"/>
          <w:pgSz w:w="12240" w:h="15840" w:code="1"/>
          <w:pgMar w:top="1440" w:right="1440" w:bottom="1440" w:left="1800" w:header="720" w:footer="720" w:gutter="0"/>
          <w:paperSrc w:first="15" w:other="15"/>
          <w:cols w:space="720"/>
          <w:titlePg/>
        </w:sectPr>
      </w:pPr>
    </w:p>
    <w:tbl>
      <w:tblPr>
        <w:tblW w:w="0" w:type="auto"/>
        <w:tblLayout w:type="fixed"/>
        <w:tblLook w:val="0000" w:firstRow="0" w:lastRow="0" w:firstColumn="0" w:lastColumn="0" w:noHBand="0" w:noVBand="0"/>
      </w:tblPr>
      <w:tblGrid>
        <w:gridCol w:w="9198"/>
      </w:tblGrid>
      <w:tr w:rsidR="00455149" w:rsidRPr="00FF7ABF" w14:paraId="531CE5E0" w14:textId="77777777" w:rsidTr="00817ECB">
        <w:trPr>
          <w:trHeight w:val="1100"/>
        </w:trPr>
        <w:tc>
          <w:tcPr>
            <w:tcW w:w="9198" w:type="dxa"/>
            <w:vAlign w:val="center"/>
          </w:tcPr>
          <w:p w14:paraId="18134D3E" w14:textId="77777777" w:rsidR="00086C2E" w:rsidRPr="00817ECB" w:rsidRDefault="00455149" w:rsidP="00B53948">
            <w:pPr>
              <w:pStyle w:val="Subtitle"/>
              <w:rPr>
                <w:rFonts w:ascii="GHEA Mariam" w:hAnsi="GHEA Mariam"/>
                <w:lang w:val="en-US"/>
              </w:rPr>
            </w:pPr>
            <w:r w:rsidRPr="00817ECB">
              <w:rPr>
                <w:rFonts w:ascii="GHEA Mariam" w:hAnsi="GHEA Mariam"/>
                <w:lang w:val="en-US"/>
              </w:rPr>
              <w:lastRenderedPageBreak/>
              <w:br w:type="page"/>
            </w:r>
            <w:bookmarkStart w:id="300" w:name="_Toc438266927"/>
            <w:bookmarkStart w:id="301" w:name="_Toc438267901"/>
            <w:bookmarkStart w:id="302" w:name="_Toc438366667"/>
            <w:bookmarkStart w:id="303" w:name="_Toc438954445"/>
            <w:bookmarkStart w:id="304" w:name="_Toc347227542"/>
            <w:proofErr w:type="spellStart"/>
            <w:r w:rsidR="00B53948" w:rsidRPr="00817ECB">
              <w:rPr>
                <w:rFonts w:ascii="GHEA Mariam" w:hAnsi="GHEA Mariam"/>
                <w:lang w:val="en-US"/>
              </w:rPr>
              <w:t>Բաժին</w:t>
            </w:r>
            <w:proofErr w:type="spellEnd"/>
            <w:r w:rsidRPr="00817ECB">
              <w:rPr>
                <w:rFonts w:ascii="GHEA Mariam" w:hAnsi="GHEA Mariam"/>
                <w:lang w:val="en-US"/>
              </w:rPr>
              <w:t xml:space="preserve"> IV. </w:t>
            </w:r>
          </w:p>
          <w:p w14:paraId="37870D7A" w14:textId="77777777" w:rsidR="00455149" w:rsidRPr="00817ECB" w:rsidRDefault="00455149" w:rsidP="00B53948">
            <w:pPr>
              <w:pStyle w:val="Subtitle"/>
              <w:rPr>
                <w:rFonts w:ascii="GHEA Mariam" w:hAnsi="GHEA Mariam"/>
                <w:lang w:val="en-US"/>
              </w:rPr>
            </w:pPr>
            <w:r w:rsidRPr="00817ECB">
              <w:rPr>
                <w:rFonts w:ascii="GHEA Mariam" w:hAnsi="GHEA Mariam"/>
                <w:lang w:val="en-US"/>
              </w:rPr>
              <w:t xml:space="preserve"> </w:t>
            </w:r>
            <w:proofErr w:type="spellStart"/>
            <w:r w:rsidR="00B53948" w:rsidRPr="00817ECB">
              <w:rPr>
                <w:rFonts w:ascii="GHEA Mariam" w:hAnsi="GHEA Mariam"/>
                <w:lang w:val="en-US"/>
              </w:rPr>
              <w:t>Հայտի</w:t>
            </w:r>
            <w:proofErr w:type="spellEnd"/>
            <w:r w:rsidR="00B53948" w:rsidRPr="00817ECB">
              <w:rPr>
                <w:rFonts w:ascii="GHEA Mariam" w:hAnsi="GHEA Mariam"/>
                <w:lang w:val="en-US"/>
              </w:rPr>
              <w:t xml:space="preserve"> </w:t>
            </w:r>
            <w:proofErr w:type="spellStart"/>
            <w:r w:rsidR="00B53948" w:rsidRPr="00817ECB">
              <w:rPr>
                <w:rFonts w:ascii="GHEA Mariam" w:hAnsi="GHEA Mariam"/>
                <w:lang w:val="en-US"/>
              </w:rPr>
              <w:t>ձևեր</w:t>
            </w:r>
            <w:bookmarkEnd w:id="300"/>
            <w:bookmarkEnd w:id="301"/>
            <w:bookmarkEnd w:id="302"/>
            <w:bookmarkEnd w:id="303"/>
            <w:bookmarkEnd w:id="304"/>
            <w:proofErr w:type="spellEnd"/>
          </w:p>
        </w:tc>
      </w:tr>
    </w:tbl>
    <w:p w14:paraId="16AB9313" w14:textId="77777777" w:rsidR="00455149" w:rsidRPr="00817ECB" w:rsidRDefault="00B53948">
      <w:pPr>
        <w:jc w:val="center"/>
        <w:rPr>
          <w:rFonts w:ascii="GHEA Mariam" w:hAnsi="GHEA Mariam"/>
          <w:b/>
          <w:sz w:val="32"/>
        </w:rPr>
      </w:pPr>
      <w:proofErr w:type="spellStart"/>
      <w:r w:rsidRPr="00817ECB">
        <w:rPr>
          <w:rFonts w:ascii="GHEA Mariam" w:hAnsi="GHEA Mariam"/>
          <w:b/>
          <w:sz w:val="32"/>
        </w:rPr>
        <w:t>Ձևերի</w:t>
      </w:r>
      <w:proofErr w:type="spellEnd"/>
      <w:r w:rsidRPr="00817ECB">
        <w:rPr>
          <w:rFonts w:ascii="GHEA Mariam" w:hAnsi="GHEA Mariam"/>
          <w:b/>
          <w:sz w:val="32"/>
        </w:rPr>
        <w:t xml:space="preserve"> </w:t>
      </w:r>
      <w:proofErr w:type="spellStart"/>
      <w:r w:rsidRPr="00817ECB">
        <w:rPr>
          <w:rFonts w:ascii="GHEA Mariam" w:hAnsi="GHEA Mariam"/>
          <w:b/>
          <w:sz w:val="32"/>
        </w:rPr>
        <w:t>ցանկ</w:t>
      </w:r>
      <w:proofErr w:type="spellEnd"/>
    </w:p>
    <w:p w14:paraId="4F360B6E" w14:textId="77777777" w:rsidR="00455149" w:rsidRPr="00817ECB" w:rsidRDefault="00455149">
      <w:pPr>
        <w:jc w:val="center"/>
        <w:rPr>
          <w:rFonts w:ascii="GHEA Mariam" w:hAnsi="GHEA Mariam"/>
          <w:b/>
          <w:sz w:val="32"/>
        </w:rPr>
      </w:pPr>
    </w:p>
    <w:p w14:paraId="67615865" w14:textId="77777777" w:rsidR="00455149" w:rsidRPr="00817ECB" w:rsidRDefault="00455149">
      <w:pPr>
        <w:rPr>
          <w:rFonts w:ascii="GHEA Mariam" w:hAnsi="GHEA Mariam"/>
          <w:b/>
        </w:rPr>
      </w:pPr>
    </w:p>
    <w:p w14:paraId="1C8907F0" w14:textId="41F73E0A" w:rsidR="00FB2FCC" w:rsidRPr="00817ECB" w:rsidRDefault="007869B7">
      <w:pPr>
        <w:pStyle w:val="TOC1"/>
        <w:rPr>
          <w:rFonts w:ascii="GHEA Mariam" w:hAnsi="GHEA Mariam"/>
          <w:b w:val="0"/>
          <w:sz w:val="22"/>
        </w:rPr>
      </w:pPr>
      <w:r w:rsidRPr="00817ECB">
        <w:rPr>
          <w:rFonts w:ascii="GHEA Mariam" w:hAnsi="GHEA Mariam"/>
          <w:b w:val="0"/>
          <w:sz w:val="28"/>
        </w:rPr>
        <w:fldChar w:fldCharType="begin"/>
      </w:r>
      <w:r w:rsidR="00455149" w:rsidRPr="00FF7ABF">
        <w:rPr>
          <w:rFonts w:ascii="GHEA Mariam" w:hAnsi="GHEA Mariam"/>
          <w:b w:val="0"/>
          <w:bCs/>
          <w:sz w:val="28"/>
        </w:rPr>
        <w:instrText xml:space="preserve"> TOC \t "Section V. Header,1" </w:instrText>
      </w:r>
      <w:r w:rsidRPr="00817ECB">
        <w:rPr>
          <w:rFonts w:ascii="GHEA Mariam" w:hAnsi="GHEA Mariam"/>
          <w:b w:val="0"/>
          <w:sz w:val="28"/>
        </w:rPr>
        <w:fldChar w:fldCharType="separate"/>
      </w:r>
      <w:r w:rsidR="00FB2FCC" w:rsidRPr="00817ECB">
        <w:rPr>
          <w:rFonts w:ascii="GHEA Mariam" w:hAnsi="GHEA Mariam"/>
        </w:rPr>
        <w:t>Հայտադիմումի ձև</w:t>
      </w:r>
      <w:r w:rsidR="00FB2FCC" w:rsidRPr="00817ECB">
        <w:rPr>
          <w:rFonts w:ascii="GHEA Mariam" w:hAnsi="GHEA Mariam"/>
        </w:rPr>
        <w:tab/>
      </w:r>
      <w:r w:rsidR="00FB2FCC" w:rsidRPr="00FF7ABF">
        <w:rPr>
          <w:rFonts w:ascii="GHEA Mariam" w:hAnsi="GHEA Mariam"/>
        </w:rPr>
        <w:fldChar w:fldCharType="begin"/>
      </w:r>
      <w:r w:rsidR="00FB2FCC" w:rsidRPr="00FF7ABF">
        <w:rPr>
          <w:rFonts w:ascii="GHEA Mariam" w:hAnsi="GHEA Mariam"/>
        </w:rPr>
        <w:instrText xml:space="preserve"> PAGEREF _Toc98766314 \h </w:instrText>
      </w:r>
      <w:r w:rsidR="00FB2FCC" w:rsidRPr="00FF7ABF">
        <w:rPr>
          <w:rFonts w:ascii="GHEA Mariam" w:hAnsi="GHEA Mariam"/>
        </w:rPr>
      </w:r>
      <w:r w:rsidR="00FB2FCC" w:rsidRPr="00FF7ABF">
        <w:rPr>
          <w:rFonts w:ascii="GHEA Mariam" w:hAnsi="GHEA Mariam"/>
        </w:rPr>
        <w:fldChar w:fldCharType="separate"/>
      </w:r>
      <w:r w:rsidR="005C70B2" w:rsidRPr="00FF7ABF">
        <w:rPr>
          <w:rFonts w:ascii="GHEA Mariam" w:hAnsi="GHEA Mariam"/>
        </w:rPr>
        <w:t>34</w:t>
      </w:r>
      <w:r w:rsidR="00FB2FCC" w:rsidRPr="00FF7ABF">
        <w:rPr>
          <w:rFonts w:ascii="GHEA Mariam" w:hAnsi="GHEA Mariam"/>
        </w:rPr>
        <w:fldChar w:fldCharType="end"/>
      </w:r>
    </w:p>
    <w:p w14:paraId="50025595" w14:textId="4513D1E9" w:rsidR="00FB2FCC" w:rsidRPr="00817ECB" w:rsidRDefault="00FB2FCC">
      <w:pPr>
        <w:pStyle w:val="TOC1"/>
        <w:rPr>
          <w:rFonts w:ascii="GHEA Mariam" w:hAnsi="GHEA Mariam"/>
          <w:b w:val="0"/>
          <w:sz w:val="22"/>
        </w:rPr>
      </w:pPr>
      <w:r w:rsidRPr="00817ECB">
        <w:rPr>
          <w:rFonts w:ascii="GHEA Mariam" w:hAnsi="GHEA Mariam"/>
        </w:rPr>
        <w:t>Հայտատուի</w:t>
      </w:r>
      <w:r w:rsidRPr="00817ECB">
        <w:rPr>
          <w:rFonts w:ascii="GHEA Mariam" w:hAnsi="GHEA Mariam"/>
          <w:lang w:val="af-ZA"/>
        </w:rPr>
        <w:t xml:space="preserve"> </w:t>
      </w:r>
      <w:r w:rsidRPr="00817ECB">
        <w:rPr>
          <w:rFonts w:ascii="GHEA Mariam" w:hAnsi="GHEA Mariam"/>
        </w:rPr>
        <w:t>տվյալների</w:t>
      </w:r>
      <w:r w:rsidRPr="00817ECB">
        <w:rPr>
          <w:rFonts w:ascii="GHEA Mariam" w:hAnsi="GHEA Mariam"/>
          <w:lang w:val="af-ZA"/>
        </w:rPr>
        <w:t xml:space="preserve"> </w:t>
      </w:r>
      <w:r w:rsidRPr="00817ECB">
        <w:rPr>
          <w:rFonts w:ascii="GHEA Mariam" w:hAnsi="GHEA Mariam"/>
        </w:rPr>
        <w:t>ձև</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Toc98766315</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5C70B2" w:rsidRPr="00FF7ABF">
        <w:rPr>
          <w:rFonts w:ascii="GHEA Mariam" w:hAnsi="GHEA Mariam"/>
        </w:rPr>
        <w:t>37</w:t>
      </w:r>
      <w:r w:rsidRPr="00817ECB">
        <w:rPr>
          <w:rFonts w:ascii="GHEA Mariam" w:hAnsi="GHEA Mariam"/>
        </w:rPr>
        <w:fldChar w:fldCharType="end"/>
      </w:r>
    </w:p>
    <w:p w14:paraId="049A1557" w14:textId="2468AE0A" w:rsidR="00FB2FCC" w:rsidRPr="00817ECB" w:rsidRDefault="00FB2FCC">
      <w:pPr>
        <w:pStyle w:val="TOC1"/>
        <w:rPr>
          <w:rFonts w:ascii="GHEA Mariam" w:hAnsi="GHEA Mariam"/>
          <w:b w:val="0"/>
          <w:sz w:val="22"/>
        </w:rPr>
      </w:pPr>
      <w:r w:rsidRPr="00817ECB">
        <w:rPr>
          <w:rFonts w:ascii="GHEA Mariam" w:hAnsi="GHEA Mariam"/>
        </w:rPr>
        <w:t>Համատեղ ձեռնարկության գործընկերոջ տվյալների ձև</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Toc98766316</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5C70B2" w:rsidRPr="00FF7ABF">
        <w:rPr>
          <w:rFonts w:ascii="GHEA Mariam" w:hAnsi="GHEA Mariam"/>
        </w:rPr>
        <w:t>39</w:t>
      </w:r>
      <w:r w:rsidRPr="00817ECB">
        <w:rPr>
          <w:rFonts w:ascii="GHEA Mariam" w:hAnsi="GHEA Mariam"/>
        </w:rPr>
        <w:fldChar w:fldCharType="end"/>
      </w:r>
    </w:p>
    <w:p w14:paraId="263166C6" w14:textId="5EE979AB" w:rsidR="00FB2FCC" w:rsidRPr="00817ECB" w:rsidRDefault="00FB2FCC">
      <w:pPr>
        <w:pStyle w:val="TOC1"/>
        <w:rPr>
          <w:rFonts w:ascii="GHEA Mariam" w:hAnsi="GHEA Mariam"/>
          <w:b w:val="0"/>
          <w:sz w:val="22"/>
        </w:rPr>
      </w:pPr>
      <w:r w:rsidRPr="00817ECB">
        <w:rPr>
          <w:rFonts w:ascii="GHEA Mariam" w:hAnsi="GHEA Mariam"/>
        </w:rPr>
        <w:t>Գնացուցակ</w:t>
      </w:r>
      <w:r w:rsidRPr="00817ECB">
        <w:rPr>
          <w:rFonts w:ascii="GHEA Mariam" w:hAnsi="GHEA Mariam"/>
        </w:rPr>
        <w:tab/>
      </w:r>
      <w:r w:rsidRPr="00FF7ABF">
        <w:rPr>
          <w:rFonts w:ascii="GHEA Mariam" w:hAnsi="GHEA Mariam"/>
        </w:rPr>
        <w:fldChar w:fldCharType="begin"/>
      </w:r>
      <w:r w:rsidRPr="00FF7ABF">
        <w:rPr>
          <w:rFonts w:ascii="GHEA Mariam" w:hAnsi="GHEA Mariam"/>
        </w:rPr>
        <w:instrText xml:space="preserve"> PAGEREF _Toc98766317 \h </w:instrText>
      </w:r>
      <w:r w:rsidRPr="00FF7ABF">
        <w:rPr>
          <w:rFonts w:ascii="GHEA Mariam" w:hAnsi="GHEA Mariam"/>
        </w:rPr>
      </w:r>
      <w:r w:rsidRPr="00FF7ABF">
        <w:rPr>
          <w:rFonts w:ascii="GHEA Mariam" w:hAnsi="GHEA Mariam"/>
        </w:rPr>
        <w:fldChar w:fldCharType="separate"/>
      </w:r>
      <w:r w:rsidR="005C70B2" w:rsidRPr="00FF7ABF">
        <w:rPr>
          <w:rFonts w:ascii="GHEA Mariam" w:hAnsi="GHEA Mariam"/>
        </w:rPr>
        <w:t>42</w:t>
      </w:r>
      <w:r w:rsidRPr="00FF7ABF">
        <w:rPr>
          <w:rFonts w:ascii="GHEA Mariam" w:hAnsi="GHEA Mariam"/>
        </w:rPr>
        <w:fldChar w:fldCharType="end"/>
      </w:r>
    </w:p>
    <w:p w14:paraId="50408E4C" w14:textId="77777777" w:rsidR="00FB2FCC" w:rsidRPr="00817ECB" w:rsidRDefault="00FB2FCC">
      <w:pPr>
        <w:pStyle w:val="TOC1"/>
        <w:rPr>
          <w:rFonts w:ascii="GHEA Mariam" w:hAnsi="GHEA Mariam"/>
          <w:b w:val="0"/>
          <w:sz w:val="22"/>
        </w:rPr>
      </w:pPr>
      <w:r w:rsidRPr="00817ECB">
        <w:rPr>
          <w:rFonts w:ascii="GHEA Mariam" w:hAnsi="GHEA Mariam"/>
        </w:rPr>
        <w:t>Գնացուցակ և Կատարման ժամանակացույց՝ Հարակից ծառայություններ</w:t>
      </w:r>
      <w:r w:rsidRPr="00817ECB">
        <w:rPr>
          <w:rFonts w:ascii="GHEA Mariam" w:hAnsi="GHEA Mariam"/>
        </w:rPr>
        <w:tab/>
      </w:r>
      <w:r w:rsidRPr="00FF7ABF">
        <w:rPr>
          <w:rFonts w:ascii="GHEA Mariam" w:hAnsi="GHEA Mariam"/>
        </w:rPr>
        <w:fldChar w:fldCharType="begin"/>
      </w:r>
      <w:r w:rsidRPr="00FF7ABF">
        <w:rPr>
          <w:rFonts w:ascii="GHEA Mariam" w:hAnsi="GHEA Mariam"/>
        </w:rPr>
        <w:instrText xml:space="preserve"> PAGEREF _Toc98766318 \h </w:instrText>
      </w:r>
      <w:r w:rsidRPr="00FF7ABF">
        <w:rPr>
          <w:rFonts w:ascii="GHEA Mariam" w:hAnsi="GHEA Mariam"/>
        </w:rPr>
      </w:r>
      <w:r w:rsidRPr="00FF7ABF">
        <w:rPr>
          <w:rFonts w:ascii="GHEA Mariam" w:hAnsi="GHEA Mariam"/>
        </w:rPr>
        <w:fldChar w:fldCharType="separate"/>
      </w:r>
      <w:r w:rsidR="005C70B2" w:rsidRPr="00FF7ABF">
        <w:rPr>
          <w:rFonts w:ascii="GHEA Mariam" w:hAnsi="GHEA Mariam"/>
        </w:rPr>
        <w:t>43</w:t>
      </w:r>
      <w:r w:rsidRPr="00FF7ABF">
        <w:rPr>
          <w:rFonts w:ascii="GHEA Mariam" w:hAnsi="GHEA Mariam"/>
        </w:rPr>
        <w:fldChar w:fldCharType="end"/>
      </w:r>
    </w:p>
    <w:p w14:paraId="579FE7AE" w14:textId="3DED6C43" w:rsidR="00FB2FCC" w:rsidRPr="00817ECB" w:rsidRDefault="00FB2FCC">
      <w:pPr>
        <w:pStyle w:val="TOC1"/>
        <w:rPr>
          <w:rFonts w:ascii="GHEA Mariam" w:hAnsi="GHEA Mariam"/>
          <w:b w:val="0"/>
          <w:sz w:val="22"/>
        </w:rPr>
      </w:pPr>
      <w:r w:rsidRPr="00817ECB">
        <w:rPr>
          <w:rFonts w:ascii="GHEA Mariam" w:hAnsi="GHEA Mariam"/>
        </w:rPr>
        <w:t>Հայտի երաշխիքային հայտարարագրի ձև</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Toc98766319</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5C70B2" w:rsidRPr="00FF7ABF">
        <w:rPr>
          <w:rFonts w:ascii="GHEA Mariam" w:hAnsi="GHEA Mariam"/>
        </w:rPr>
        <w:t>44</w:t>
      </w:r>
      <w:r w:rsidRPr="00817ECB">
        <w:rPr>
          <w:rFonts w:ascii="GHEA Mariam" w:hAnsi="GHEA Mariam"/>
        </w:rPr>
        <w:fldChar w:fldCharType="end"/>
      </w:r>
    </w:p>
    <w:p w14:paraId="2C87D188" w14:textId="585F29B2" w:rsidR="00FB2FCC" w:rsidRPr="00817ECB" w:rsidRDefault="00FB2FCC">
      <w:pPr>
        <w:pStyle w:val="TOC1"/>
        <w:rPr>
          <w:rFonts w:ascii="GHEA Mariam" w:hAnsi="GHEA Mariam"/>
          <w:b w:val="0"/>
          <w:sz w:val="22"/>
        </w:rPr>
      </w:pPr>
      <w:r w:rsidRPr="00817ECB">
        <w:rPr>
          <w:rFonts w:ascii="GHEA Mariam" w:hAnsi="GHEA Mariam"/>
        </w:rPr>
        <w:t>Արտադրողի լիազորագիր</w:t>
      </w:r>
      <w:r w:rsidRPr="00817ECB">
        <w:rPr>
          <w:rFonts w:ascii="GHEA Mariam" w:hAnsi="GHEA Mariam"/>
        </w:rPr>
        <w:tab/>
      </w:r>
      <w:r w:rsidRPr="00FF7ABF">
        <w:rPr>
          <w:rFonts w:ascii="GHEA Mariam" w:hAnsi="GHEA Mariam"/>
        </w:rPr>
        <w:fldChar w:fldCharType="begin"/>
      </w:r>
      <w:r w:rsidRPr="00FF7ABF">
        <w:rPr>
          <w:rFonts w:ascii="GHEA Mariam" w:hAnsi="GHEA Mariam"/>
        </w:rPr>
        <w:instrText xml:space="preserve"> PAGEREF _Toc98766320 \h </w:instrText>
      </w:r>
      <w:r w:rsidRPr="00FF7ABF">
        <w:rPr>
          <w:rFonts w:ascii="GHEA Mariam" w:hAnsi="GHEA Mariam"/>
        </w:rPr>
      </w:r>
      <w:r w:rsidRPr="00FF7ABF">
        <w:rPr>
          <w:rFonts w:ascii="GHEA Mariam" w:hAnsi="GHEA Mariam"/>
        </w:rPr>
        <w:fldChar w:fldCharType="separate"/>
      </w:r>
      <w:r w:rsidR="005C70B2" w:rsidRPr="00FF7ABF">
        <w:rPr>
          <w:rFonts w:ascii="GHEA Mariam" w:hAnsi="GHEA Mariam"/>
        </w:rPr>
        <w:t>46</w:t>
      </w:r>
      <w:r w:rsidRPr="00FF7ABF">
        <w:rPr>
          <w:rFonts w:ascii="GHEA Mariam" w:hAnsi="GHEA Mariam"/>
        </w:rPr>
        <w:fldChar w:fldCharType="end"/>
      </w:r>
    </w:p>
    <w:p w14:paraId="717E27A5" w14:textId="77777777" w:rsidR="00455149" w:rsidRPr="00817ECB" w:rsidRDefault="007869B7" w:rsidP="008B7062">
      <w:pPr>
        <w:pStyle w:val="TOC1"/>
        <w:spacing w:before="0"/>
        <w:rPr>
          <w:rFonts w:ascii="GHEA Mariam" w:hAnsi="GHEA Mariam"/>
        </w:rPr>
      </w:pPr>
      <w:r w:rsidRPr="00817ECB">
        <w:rPr>
          <w:rFonts w:ascii="GHEA Mariam" w:hAnsi="GHEA Mariam"/>
          <w:b w:val="0"/>
        </w:rPr>
        <w:fldChar w:fldCharType="end"/>
      </w:r>
    </w:p>
    <w:p w14:paraId="0FC3CB99" w14:textId="77777777" w:rsidR="00455149" w:rsidRPr="00817ECB" w:rsidRDefault="00455149">
      <w:pPr>
        <w:rPr>
          <w:rFonts w:ascii="GHEA Mariam" w:hAnsi="GHEA Mariam"/>
        </w:rPr>
      </w:pPr>
    </w:p>
    <w:p w14:paraId="65665A5C" w14:textId="77777777" w:rsidR="00455149" w:rsidRPr="00817ECB"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GHEA Mariam" w:hAnsi="GHEA Mariam"/>
          <w:sz w:val="22"/>
          <w:lang w:val="hy-AM"/>
        </w:rPr>
      </w:pPr>
      <w:r w:rsidRPr="00817ECB">
        <w:rPr>
          <w:rFonts w:ascii="GHEA Mariam" w:hAnsi="GHEA Mariam"/>
        </w:rPr>
        <w:br w:type="page"/>
      </w:r>
    </w:p>
    <w:p w14:paraId="22A57AF4" w14:textId="77777777" w:rsidR="00FD547F" w:rsidRPr="00817ECB" w:rsidRDefault="00702FE1" w:rsidP="00943239">
      <w:pPr>
        <w:pStyle w:val="SectionVHeader"/>
        <w:rPr>
          <w:rFonts w:ascii="GHEA Mariam" w:hAnsi="GHEA Mariam"/>
        </w:rPr>
      </w:pPr>
      <w:bookmarkStart w:id="305" w:name="_Toc98766314"/>
      <w:bookmarkStart w:id="306" w:name="_Toc481678237"/>
      <w:bookmarkStart w:id="307" w:name="_Toc499746352"/>
      <w:bookmarkStart w:id="308" w:name="_Toc503779969"/>
      <w:proofErr w:type="spellStart"/>
      <w:r w:rsidRPr="00817ECB">
        <w:rPr>
          <w:rFonts w:ascii="GHEA Mariam" w:hAnsi="GHEA Mariam"/>
        </w:rPr>
        <w:t>Հայտադիմումի</w:t>
      </w:r>
      <w:proofErr w:type="spellEnd"/>
      <w:r w:rsidRPr="00817ECB">
        <w:rPr>
          <w:rFonts w:ascii="GHEA Mariam" w:hAnsi="GHEA Mariam"/>
        </w:rPr>
        <w:t xml:space="preserve"> </w:t>
      </w:r>
      <w:proofErr w:type="spellStart"/>
      <w:r w:rsidRPr="00817ECB">
        <w:rPr>
          <w:rFonts w:ascii="GHEA Mariam" w:hAnsi="GHEA Mariam"/>
        </w:rPr>
        <w:t>ձև</w:t>
      </w:r>
      <w:bookmarkEnd w:id="305"/>
      <w:bookmarkEnd w:id="306"/>
      <w:bookmarkEnd w:id="307"/>
      <w:bookmarkEnd w:id="308"/>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FD547F" w:rsidRPr="00FF7ABF" w14:paraId="12808DFA" w14:textId="77777777" w:rsidTr="00817ECB">
        <w:tc>
          <w:tcPr>
            <w:tcW w:w="9864" w:type="dxa"/>
          </w:tcPr>
          <w:p w14:paraId="416A9BF6" w14:textId="77777777" w:rsidR="00FD547F" w:rsidRPr="00817ECB" w:rsidRDefault="00E231CB" w:rsidP="00990BEE">
            <w:pPr>
              <w:rPr>
                <w:rFonts w:ascii="GHEA Mariam" w:hAnsi="GHEA Mariam"/>
                <w:i/>
              </w:rPr>
            </w:pPr>
            <w:r w:rsidRPr="00817ECB">
              <w:rPr>
                <w:rFonts w:ascii="GHEA Mariam" w:hAnsi="GHEA Mariam"/>
                <w:i/>
                <w:lang w:val="hy-AM"/>
              </w:rPr>
              <w:t>Հայտատուն պետք է լրացնի այս Ձևը</w:t>
            </w:r>
            <w:r w:rsidRPr="00817ECB">
              <w:rPr>
                <w:rFonts w:ascii="GHEA Mariam" w:hAnsi="GHEA Mariam"/>
                <w:i/>
              </w:rPr>
              <w:t xml:space="preserve"> </w:t>
            </w:r>
            <w:proofErr w:type="spellStart"/>
            <w:r w:rsidRPr="00817ECB">
              <w:rPr>
                <w:rFonts w:ascii="GHEA Mariam" w:hAnsi="GHEA Mariam"/>
                <w:i/>
              </w:rPr>
              <w:t>իր</w:t>
            </w:r>
            <w:proofErr w:type="spellEnd"/>
            <w:r w:rsidRPr="00817ECB">
              <w:rPr>
                <w:rFonts w:ascii="GHEA Mariam" w:hAnsi="GHEA Mariam"/>
                <w:i/>
              </w:rPr>
              <w:t xml:space="preserve"> </w:t>
            </w:r>
            <w:proofErr w:type="spellStart"/>
            <w:r w:rsidRPr="00817ECB">
              <w:rPr>
                <w:rFonts w:ascii="GHEA Mariam" w:hAnsi="GHEA Mariam"/>
                <w:i/>
              </w:rPr>
              <w:t>ձևաթղթի</w:t>
            </w:r>
            <w:proofErr w:type="spellEnd"/>
            <w:r w:rsidRPr="00817ECB">
              <w:rPr>
                <w:rFonts w:ascii="GHEA Mariam" w:hAnsi="GHEA Mariam"/>
                <w:i/>
              </w:rPr>
              <w:t xml:space="preserve"> </w:t>
            </w:r>
            <w:proofErr w:type="spellStart"/>
            <w:r w:rsidRPr="00817ECB">
              <w:rPr>
                <w:rFonts w:ascii="GHEA Mariam" w:hAnsi="GHEA Mariam"/>
                <w:i/>
              </w:rPr>
              <w:t>վրա</w:t>
            </w:r>
            <w:proofErr w:type="spellEnd"/>
            <w:r w:rsidRPr="00817ECB">
              <w:rPr>
                <w:rFonts w:ascii="GHEA Mariam" w:hAnsi="GHEA Mariam"/>
                <w:i/>
              </w:rPr>
              <w:t xml:space="preserve">` </w:t>
            </w:r>
            <w:proofErr w:type="spellStart"/>
            <w:r w:rsidRPr="00817ECB">
              <w:rPr>
                <w:rFonts w:ascii="GHEA Mariam" w:hAnsi="GHEA Mariam"/>
                <w:i/>
              </w:rPr>
              <w:t>հստակ</w:t>
            </w:r>
            <w:proofErr w:type="spellEnd"/>
            <w:r w:rsidRPr="00817ECB">
              <w:rPr>
                <w:rFonts w:ascii="GHEA Mariam" w:hAnsi="GHEA Mariam"/>
                <w:i/>
              </w:rPr>
              <w:t xml:space="preserve"> </w:t>
            </w:r>
            <w:proofErr w:type="spellStart"/>
            <w:r w:rsidRPr="00817ECB">
              <w:rPr>
                <w:rFonts w:ascii="GHEA Mariam" w:hAnsi="GHEA Mariam"/>
                <w:i/>
              </w:rPr>
              <w:t>նշելով</w:t>
            </w:r>
            <w:proofErr w:type="spellEnd"/>
            <w:r w:rsidRPr="00817ECB">
              <w:rPr>
                <w:rFonts w:ascii="GHEA Mariam" w:hAnsi="GHEA Mariam"/>
                <w:i/>
              </w:rPr>
              <w:t xml:space="preserve"> </w:t>
            </w:r>
            <w:proofErr w:type="spellStart"/>
            <w:r w:rsidRPr="00817ECB">
              <w:rPr>
                <w:rFonts w:ascii="GHEA Mariam" w:hAnsi="GHEA Mariam"/>
                <w:i/>
              </w:rPr>
              <w:t>Հայտատուի</w:t>
            </w:r>
            <w:proofErr w:type="spellEnd"/>
            <w:r w:rsidRPr="00817ECB">
              <w:rPr>
                <w:rFonts w:ascii="GHEA Mariam" w:hAnsi="GHEA Mariam"/>
                <w:i/>
              </w:rPr>
              <w:t xml:space="preserve"> </w:t>
            </w:r>
            <w:proofErr w:type="spellStart"/>
            <w:r w:rsidRPr="00817ECB">
              <w:rPr>
                <w:rFonts w:ascii="GHEA Mariam" w:hAnsi="GHEA Mariam"/>
                <w:i/>
              </w:rPr>
              <w:t>լրիվ</w:t>
            </w:r>
            <w:proofErr w:type="spellEnd"/>
            <w:r w:rsidRPr="00817ECB">
              <w:rPr>
                <w:rFonts w:ascii="GHEA Mariam" w:hAnsi="GHEA Mariam"/>
                <w:i/>
              </w:rPr>
              <w:t xml:space="preserve"> </w:t>
            </w:r>
            <w:proofErr w:type="spellStart"/>
            <w:r w:rsidRPr="00817ECB">
              <w:rPr>
                <w:rFonts w:ascii="GHEA Mariam" w:hAnsi="GHEA Mariam"/>
                <w:i/>
              </w:rPr>
              <w:t>անունը</w:t>
            </w:r>
            <w:proofErr w:type="spellEnd"/>
            <w:r w:rsidRPr="00817ECB">
              <w:rPr>
                <w:rFonts w:ascii="GHEA Mariam" w:hAnsi="GHEA Mariam"/>
                <w:i/>
              </w:rPr>
              <w:t xml:space="preserve"> և </w:t>
            </w:r>
            <w:proofErr w:type="spellStart"/>
            <w:r w:rsidRPr="00817ECB">
              <w:rPr>
                <w:rFonts w:ascii="GHEA Mariam" w:hAnsi="GHEA Mariam"/>
                <w:i/>
              </w:rPr>
              <w:t>հասցեն</w:t>
            </w:r>
            <w:proofErr w:type="spellEnd"/>
            <w:r w:rsidRPr="00817ECB">
              <w:rPr>
                <w:rFonts w:ascii="GHEA Mariam" w:hAnsi="GHEA Mariam"/>
                <w:i/>
              </w:rPr>
              <w:t xml:space="preserve">: </w:t>
            </w:r>
          </w:p>
          <w:p w14:paraId="31EE047C" w14:textId="77777777" w:rsidR="00FD547F" w:rsidRPr="00817ECB" w:rsidRDefault="00FD547F" w:rsidP="00990BEE">
            <w:pPr>
              <w:rPr>
                <w:rFonts w:ascii="GHEA Mariam" w:hAnsi="GHEA Mariam"/>
                <w:i/>
              </w:rPr>
            </w:pPr>
          </w:p>
          <w:p w14:paraId="132ED3E7" w14:textId="55CF65F5" w:rsidR="00FD547F" w:rsidRPr="00817ECB" w:rsidRDefault="00E231CB" w:rsidP="00990BEE">
            <w:pPr>
              <w:rPr>
                <w:rFonts w:ascii="GHEA Mariam" w:hAnsi="GHEA Mariam"/>
                <w:b/>
                <w:i/>
              </w:rPr>
            </w:pPr>
            <w:proofErr w:type="spellStart"/>
            <w:r w:rsidRPr="00817ECB">
              <w:rPr>
                <w:rFonts w:ascii="GHEA Mariam" w:hAnsi="GHEA Mariam"/>
                <w:b/>
                <w:i/>
              </w:rPr>
              <w:t>Ծանոթություն</w:t>
            </w:r>
            <w:proofErr w:type="spellEnd"/>
            <w:r w:rsidRPr="00817ECB">
              <w:rPr>
                <w:rFonts w:ascii="GHEA Mariam" w:hAnsi="GHEA Mariam"/>
                <w:b/>
                <w:i/>
              </w:rPr>
              <w:t>`</w:t>
            </w:r>
            <w:r w:rsidR="00FD547F" w:rsidRPr="00817ECB">
              <w:rPr>
                <w:rFonts w:ascii="GHEA Mariam" w:hAnsi="GHEA Mariam"/>
                <w:b/>
                <w:i/>
              </w:rPr>
              <w:t xml:space="preserve"> </w:t>
            </w:r>
            <w:r w:rsidR="00B54957" w:rsidRPr="00817ECB">
              <w:rPr>
                <w:rFonts w:ascii="GHEA Mariam" w:hAnsi="GHEA Mariam"/>
                <w:b/>
                <w:i/>
              </w:rPr>
              <w:t xml:space="preserve">Այս </w:t>
            </w:r>
            <w:proofErr w:type="spellStart"/>
            <w:r w:rsidR="00B54957" w:rsidRPr="00817ECB">
              <w:rPr>
                <w:rFonts w:ascii="GHEA Mariam" w:hAnsi="GHEA Mariam"/>
                <w:b/>
                <w:i/>
              </w:rPr>
              <w:t>ձևերի</w:t>
            </w:r>
            <w:proofErr w:type="spellEnd"/>
            <w:r w:rsidR="00B54957" w:rsidRPr="00817ECB">
              <w:rPr>
                <w:rFonts w:ascii="GHEA Mariam" w:hAnsi="GHEA Mariam"/>
                <w:b/>
                <w:i/>
              </w:rPr>
              <w:t xml:space="preserve"> </w:t>
            </w:r>
            <w:proofErr w:type="spellStart"/>
            <w:r w:rsidR="00B54957" w:rsidRPr="00817ECB">
              <w:rPr>
                <w:rFonts w:ascii="GHEA Mariam" w:hAnsi="GHEA Mariam"/>
                <w:b/>
                <w:i/>
              </w:rPr>
              <w:t>կազմման</w:t>
            </w:r>
            <w:proofErr w:type="spellEnd"/>
            <w:r w:rsidR="00B54957" w:rsidRPr="00817ECB">
              <w:rPr>
                <w:rFonts w:ascii="GHEA Mariam" w:hAnsi="GHEA Mariam"/>
                <w:b/>
                <w:i/>
              </w:rPr>
              <w:t xml:space="preserve"> համար </w:t>
            </w:r>
            <w:proofErr w:type="spellStart"/>
            <w:r w:rsidR="00B54957" w:rsidRPr="00817ECB">
              <w:rPr>
                <w:rFonts w:ascii="GHEA Mariam" w:hAnsi="GHEA Mariam"/>
                <w:b/>
                <w:i/>
              </w:rPr>
              <w:t>կիրառելի</w:t>
            </w:r>
            <w:proofErr w:type="spellEnd"/>
            <w:r w:rsidR="00B54957" w:rsidRPr="00817ECB">
              <w:rPr>
                <w:rFonts w:ascii="GHEA Mariam" w:hAnsi="GHEA Mariam"/>
                <w:b/>
                <w:i/>
              </w:rPr>
              <w:t xml:space="preserve"> է </w:t>
            </w:r>
            <w:proofErr w:type="spellStart"/>
            <w:r w:rsidR="00B54957" w:rsidRPr="00817ECB">
              <w:rPr>
                <w:rFonts w:ascii="GHEA Mariam" w:hAnsi="GHEA Mariam"/>
                <w:b/>
                <w:i/>
              </w:rPr>
              <w:t>շեղագիր</w:t>
            </w:r>
            <w:proofErr w:type="spellEnd"/>
            <w:r w:rsidR="00B54957" w:rsidRPr="00817ECB">
              <w:rPr>
                <w:rFonts w:ascii="GHEA Mariam" w:hAnsi="GHEA Mariam"/>
                <w:b/>
                <w:i/>
              </w:rPr>
              <w:t xml:space="preserve"> </w:t>
            </w:r>
            <w:proofErr w:type="spellStart"/>
            <w:r w:rsidR="00B54957" w:rsidRPr="00817ECB">
              <w:rPr>
                <w:rFonts w:ascii="GHEA Mariam" w:hAnsi="GHEA Mariam"/>
                <w:b/>
                <w:i/>
              </w:rPr>
              <w:t>տեքստը</w:t>
            </w:r>
            <w:proofErr w:type="spellEnd"/>
            <w:r w:rsidR="00B54957" w:rsidRPr="00817ECB">
              <w:rPr>
                <w:rFonts w:ascii="GHEA Mariam" w:hAnsi="GHEA Mariam"/>
                <w:b/>
                <w:i/>
              </w:rPr>
              <w:t xml:space="preserve"> և </w:t>
            </w:r>
            <w:proofErr w:type="spellStart"/>
            <w:r w:rsidR="00B54957" w:rsidRPr="00817ECB">
              <w:rPr>
                <w:rFonts w:ascii="GHEA Mariam" w:hAnsi="GHEA Mariam"/>
                <w:b/>
                <w:i/>
              </w:rPr>
              <w:t>ջնջվելու</w:t>
            </w:r>
            <w:proofErr w:type="spellEnd"/>
            <w:r w:rsidR="00B54957" w:rsidRPr="00817ECB">
              <w:rPr>
                <w:rFonts w:ascii="GHEA Mariam" w:hAnsi="GHEA Mariam"/>
                <w:b/>
                <w:i/>
              </w:rPr>
              <w:t xml:space="preserve"> է </w:t>
            </w:r>
            <w:proofErr w:type="spellStart"/>
            <w:r w:rsidR="00B54957" w:rsidRPr="00817ECB">
              <w:rPr>
                <w:rFonts w:ascii="GHEA Mariam" w:hAnsi="GHEA Mariam"/>
                <w:b/>
                <w:i/>
              </w:rPr>
              <w:t>վերջնական</w:t>
            </w:r>
            <w:proofErr w:type="spellEnd"/>
            <w:r w:rsidR="00B54957" w:rsidRPr="00817ECB">
              <w:rPr>
                <w:rFonts w:ascii="GHEA Mariam" w:hAnsi="GHEA Mariam"/>
                <w:b/>
                <w:i/>
              </w:rPr>
              <w:t xml:space="preserve"> </w:t>
            </w:r>
            <w:proofErr w:type="spellStart"/>
            <w:r w:rsidR="00B54957" w:rsidRPr="00817ECB">
              <w:rPr>
                <w:rFonts w:ascii="GHEA Mariam" w:hAnsi="GHEA Mariam"/>
                <w:b/>
                <w:i/>
              </w:rPr>
              <w:t>արդյունքներից</w:t>
            </w:r>
            <w:proofErr w:type="spellEnd"/>
            <w:r w:rsidR="00B54957" w:rsidRPr="00817ECB">
              <w:rPr>
                <w:rFonts w:ascii="GHEA Mariam" w:hAnsi="GHEA Mariam"/>
                <w:b/>
                <w:i/>
              </w:rPr>
              <w:t xml:space="preserve">: </w:t>
            </w:r>
          </w:p>
          <w:p w14:paraId="06840A01" w14:textId="77777777" w:rsidR="00FD547F" w:rsidRPr="00817ECB" w:rsidRDefault="00FD547F" w:rsidP="00990BEE">
            <w:pPr>
              <w:rPr>
                <w:rFonts w:ascii="GHEA Mariam" w:hAnsi="GHEA Mariam"/>
                <w:i/>
              </w:rPr>
            </w:pPr>
          </w:p>
        </w:tc>
      </w:tr>
    </w:tbl>
    <w:p w14:paraId="68D3597A" w14:textId="77777777" w:rsidR="00FD547F" w:rsidRPr="00817ECB" w:rsidRDefault="00FD547F" w:rsidP="00817ECB">
      <w:pPr>
        <w:rPr>
          <w:rFonts w:ascii="GHEA Mariam" w:hAnsi="GHEA Mariam"/>
        </w:rPr>
      </w:pPr>
    </w:p>
    <w:p w14:paraId="0F1C9D3A" w14:textId="77777777" w:rsidR="00EA505F" w:rsidRPr="00817ECB" w:rsidRDefault="00EA505F" w:rsidP="00EA505F">
      <w:pPr>
        <w:ind w:left="720" w:hanging="720"/>
        <w:jc w:val="both"/>
        <w:rPr>
          <w:rFonts w:ascii="GHEA Mariam" w:hAnsi="GHEA Mariam"/>
          <w:lang w:val="hy-AM"/>
        </w:rPr>
      </w:pPr>
      <w:r w:rsidRPr="00817ECB">
        <w:rPr>
          <w:rFonts w:ascii="GHEA Mariam" w:hAnsi="GHEA Mariam"/>
          <w:lang w:val="hy-AM"/>
        </w:rPr>
        <w:t xml:space="preserve">Ամսաթիվ. </w:t>
      </w:r>
      <w:r w:rsidRPr="00817ECB">
        <w:rPr>
          <w:rFonts w:ascii="GHEA Mariam" w:hAnsi="GHEA Mariam"/>
          <w:b/>
          <w:i/>
          <w:lang w:val="hy-AM"/>
        </w:rPr>
        <w:t>[Հայտի ներկայացման ժամանակը (օր, ամիս, տարի</w:t>
      </w:r>
      <w:r w:rsidRPr="00817ECB">
        <w:rPr>
          <w:rFonts w:ascii="GHEA Mariam" w:hAnsi="GHEA Mariam"/>
          <w:b/>
          <w:lang w:val="hy-AM"/>
        </w:rPr>
        <w:t>]</w:t>
      </w:r>
      <w:r w:rsidRPr="00817ECB">
        <w:rPr>
          <w:rFonts w:ascii="GHEA Mariam" w:hAnsi="GHEA Mariam"/>
          <w:lang w:val="hy-AM"/>
        </w:rPr>
        <w:t xml:space="preserve"> </w:t>
      </w:r>
    </w:p>
    <w:p w14:paraId="6782F6B2" w14:textId="77777777" w:rsidR="006328E5" w:rsidRDefault="00EA505F" w:rsidP="006328E5">
      <w:pPr>
        <w:tabs>
          <w:tab w:val="right" w:pos="9360"/>
        </w:tabs>
        <w:ind w:left="720" w:hanging="720"/>
        <w:jc w:val="both"/>
        <w:rPr>
          <w:rFonts w:ascii="GHEA Mariam" w:hAnsi="GHEA Mariam"/>
          <w:b/>
          <w:i/>
          <w:u w:val="single"/>
          <w:lang w:val="hy-AM"/>
        </w:rPr>
      </w:pPr>
      <w:r w:rsidRPr="00817ECB">
        <w:rPr>
          <w:rFonts w:ascii="GHEA Mariam" w:hAnsi="GHEA Mariam"/>
          <w:lang w:val="hy-AM"/>
        </w:rPr>
        <w:t xml:space="preserve">ԱՄՄ No.: </w:t>
      </w:r>
      <w:r w:rsidR="006328E5" w:rsidRPr="006328E5">
        <w:rPr>
          <w:rFonts w:ascii="GHEA Mariam" w:hAnsi="GHEA Mariam"/>
          <w:b/>
          <w:i/>
          <w:u w:val="single"/>
          <w:lang w:val="hy-AM"/>
        </w:rPr>
        <w:t>PSMP3-GO-2-2-29</w:t>
      </w:r>
    </w:p>
    <w:p w14:paraId="0D0DBE69" w14:textId="77777777" w:rsidR="00FD547F" w:rsidRPr="00817ECB" w:rsidRDefault="00FD547F" w:rsidP="00FD547F">
      <w:pPr>
        <w:rPr>
          <w:rFonts w:ascii="GHEA Mariam" w:hAnsi="GHEA Mariam"/>
          <w:lang w:val="hy-AM"/>
        </w:rPr>
      </w:pPr>
    </w:p>
    <w:p w14:paraId="634E759E" w14:textId="08118298" w:rsidR="00EA505F" w:rsidRPr="00817ECB" w:rsidRDefault="00EA505F" w:rsidP="00EA505F">
      <w:pPr>
        <w:rPr>
          <w:rFonts w:ascii="GHEA Mariam" w:hAnsi="GHEA Mariam"/>
          <w:b/>
          <w:lang w:val="hy-AM"/>
        </w:rPr>
      </w:pPr>
      <w:r w:rsidRPr="00817ECB">
        <w:rPr>
          <w:rFonts w:ascii="GHEA Mariam" w:hAnsi="GHEA Mariam"/>
          <w:lang w:val="hy-AM"/>
        </w:rPr>
        <w:t xml:space="preserve">Ում. </w:t>
      </w:r>
      <w:r w:rsidR="006328E5" w:rsidRPr="006328E5">
        <w:rPr>
          <w:rFonts w:ascii="GHEA Mariam" w:hAnsi="GHEA Mariam"/>
          <w:b/>
          <w:i/>
          <w:lang w:val="hy-AM"/>
        </w:rPr>
        <w:t>ՀՀ Վարչապետի աշխատակազմ</w:t>
      </w:r>
    </w:p>
    <w:p w14:paraId="5403266F" w14:textId="77777777" w:rsidR="00EA505F" w:rsidRPr="00817ECB" w:rsidRDefault="00EA505F" w:rsidP="00EA505F">
      <w:pPr>
        <w:ind w:firstLine="420"/>
        <w:rPr>
          <w:rFonts w:ascii="GHEA Mariam" w:hAnsi="GHEA Mariam"/>
          <w:lang w:val="hy-AM"/>
        </w:rPr>
      </w:pPr>
    </w:p>
    <w:p w14:paraId="17E649B7" w14:textId="77777777" w:rsidR="00FD547F" w:rsidRPr="00817ECB" w:rsidRDefault="00B778FE" w:rsidP="00817ECB">
      <w:pPr>
        <w:tabs>
          <w:tab w:val="left" w:pos="0"/>
        </w:tabs>
        <w:spacing w:after="200"/>
        <w:jc w:val="both"/>
        <w:rPr>
          <w:rFonts w:ascii="GHEA Mariam" w:hAnsi="GHEA Mariam"/>
          <w:lang w:val="hy-AM"/>
        </w:rPr>
      </w:pPr>
      <w:r w:rsidRPr="00817ECB">
        <w:rPr>
          <w:rFonts w:ascii="GHEA Mariam" w:hAnsi="GHEA Mariam"/>
          <w:lang w:val="af-ZA"/>
        </w:rPr>
        <w:t xml:space="preserve">(ա)  </w:t>
      </w:r>
      <w:r w:rsidRPr="00817ECB">
        <w:rPr>
          <w:rFonts w:ascii="GHEA Mariam" w:hAnsi="GHEA Mariam"/>
          <w:lang w:val="hy-AM"/>
        </w:rPr>
        <w:t xml:space="preserve">Մենք </w:t>
      </w:r>
      <w:r w:rsidRPr="00817ECB">
        <w:rPr>
          <w:rFonts w:ascii="GHEA Mariam" w:hAnsi="GHEA Mariam"/>
          <w:lang w:val="af-ZA"/>
        </w:rPr>
        <w:t xml:space="preserve">ուսումնասիրել ենք Մրցութային Փաստաթղթերը և չունենք որևէ վերապահում դրանց վերաբերյալ, ներառյալ՝ Հավելվածը, որը հրապարակված է համաձայն Տվյալներ մրցույթի մասնակիցներին </w:t>
      </w:r>
      <w:r w:rsidR="00FD547F" w:rsidRPr="00817ECB">
        <w:rPr>
          <w:rFonts w:ascii="GHEA Mariam" w:hAnsi="GHEA Mariam"/>
          <w:lang w:val="hy-AM"/>
        </w:rPr>
        <w:t>(</w:t>
      </w:r>
      <w:r w:rsidRPr="00817ECB">
        <w:rPr>
          <w:rFonts w:ascii="GHEA Mariam" w:hAnsi="GHEA Mariam"/>
          <w:lang w:val="hy-AM"/>
        </w:rPr>
        <w:t>ՏՄՄ</w:t>
      </w:r>
      <w:r w:rsidR="00FD547F" w:rsidRPr="00817ECB">
        <w:rPr>
          <w:rFonts w:ascii="GHEA Mariam" w:hAnsi="GHEA Mariam"/>
          <w:lang w:val="hy-AM"/>
        </w:rPr>
        <w:t xml:space="preserve"> 8)</w:t>
      </w:r>
      <w:r w:rsidR="00645657" w:rsidRPr="00817ECB">
        <w:rPr>
          <w:rFonts w:ascii="GHEA Mariam" w:hAnsi="GHEA Mariam"/>
          <w:lang w:val="hy-AM"/>
        </w:rPr>
        <w:t>,</w:t>
      </w:r>
    </w:p>
    <w:p w14:paraId="78A6BFB4" w14:textId="77777777" w:rsidR="006A78A4" w:rsidRPr="00817ECB" w:rsidRDefault="006A78A4" w:rsidP="00817ECB">
      <w:pPr>
        <w:tabs>
          <w:tab w:val="left" w:pos="0"/>
        </w:tabs>
        <w:jc w:val="both"/>
        <w:rPr>
          <w:rFonts w:ascii="GHEA Mariam" w:hAnsi="GHEA Mariam"/>
          <w:lang w:val="af-ZA"/>
        </w:rPr>
      </w:pPr>
      <w:r w:rsidRPr="00817ECB">
        <w:rPr>
          <w:rFonts w:ascii="GHEA Mariam" w:hAnsi="GHEA Mariam"/>
          <w:lang w:val="hy-AM"/>
        </w:rPr>
        <w:t xml:space="preserve">(բ) Մենք բավարարում ենք ընտրության պահանջներին և </w:t>
      </w:r>
      <w:r w:rsidRPr="00817ECB">
        <w:rPr>
          <w:rFonts w:ascii="GHEA Mariam" w:hAnsi="GHEA Mariam"/>
          <w:lang w:val="af-ZA"/>
        </w:rPr>
        <w:t xml:space="preserve">չունենք շահերի բախում՝ համաձայն ՏՄՄ 4 դրույթի, </w:t>
      </w:r>
    </w:p>
    <w:p w14:paraId="30154E82" w14:textId="77777777" w:rsidR="00471DF3" w:rsidRPr="00817ECB" w:rsidRDefault="00471DF3" w:rsidP="00817ECB">
      <w:pPr>
        <w:ind w:left="360" w:hanging="360"/>
        <w:jc w:val="both"/>
        <w:rPr>
          <w:rFonts w:ascii="GHEA Mariam" w:hAnsi="GHEA Mariam"/>
          <w:lang w:val="af-ZA"/>
        </w:rPr>
      </w:pPr>
    </w:p>
    <w:p w14:paraId="3C719D48" w14:textId="31F29640" w:rsidR="00FD547F" w:rsidRPr="00817ECB" w:rsidRDefault="00FF3FB0" w:rsidP="00817ECB">
      <w:pPr>
        <w:pStyle w:val="ListParagraph"/>
        <w:spacing w:after="200"/>
        <w:ind w:left="0"/>
        <w:contextualSpacing w:val="0"/>
        <w:jc w:val="both"/>
        <w:rPr>
          <w:rFonts w:ascii="GHEA Mariam" w:hAnsi="GHEA Mariam"/>
          <w:lang w:val="hy-AM"/>
        </w:rPr>
      </w:pPr>
      <w:r w:rsidRPr="00817ECB">
        <w:rPr>
          <w:rFonts w:ascii="GHEA Mariam" w:hAnsi="GHEA Mariam"/>
          <w:lang w:val="hy-AM"/>
        </w:rPr>
        <w:t xml:space="preserve">(գ) Մենք չենք կասեցվել կամ անընդունելի չենք հայտարարվել Գնորդի կողմից նրա երկրում Հայտի </w:t>
      </w:r>
      <w:r w:rsidRPr="00FF7ABF">
        <w:rPr>
          <w:rFonts w:ascii="GHEA Mariam" w:hAnsi="GHEA Mariam"/>
          <w:bCs/>
          <w:lang w:val="hy-AM"/>
        </w:rPr>
        <w:t>երաշխիքայի</w:t>
      </w:r>
      <w:r w:rsidR="009E1F73" w:rsidRPr="00FF7ABF">
        <w:rPr>
          <w:rFonts w:ascii="GHEA Mariam" w:hAnsi="GHEA Mariam"/>
          <w:bCs/>
          <w:lang w:val="hy-AM"/>
        </w:rPr>
        <w:t>ն</w:t>
      </w:r>
      <w:r w:rsidRPr="00817ECB">
        <w:rPr>
          <w:rFonts w:ascii="GHEA Mariam" w:hAnsi="GHEA Mariam"/>
          <w:lang w:val="hy-AM"/>
        </w:rPr>
        <w:t xml:space="preserve"> հայտարարագրի կատարման հիման վրա, համաձայն ՏՄՄ 4.6 ենթադրույթի,</w:t>
      </w:r>
    </w:p>
    <w:p w14:paraId="6DAB94A4" w14:textId="77777777" w:rsidR="007549E6" w:rsidRPr="00817ECB" w:rsidRDefault="007549E6" w:rsidP="00463B7C">
      <w:pPr>
        <w:tabs>
          <w:tab w:val="left" w:pos="540"/>
        </w:tabs>
        <w:jc w:val="both"/>
        <w:rPr>
          <w:rFonts w:ascii="GHEA Mariam" w:hAnsi="GHEA Mariam"/>
          <w:lang w:val="af-ZA"/>
        </w:rPr>
      </w:pPr>
      <w:r w:rsidRPr="00817ECB">
        <w:rPr>
          <w:rFonts w:ascii="GHEA Mariam" w:hAnsi="GHEA Mariam"/>
          <w:lang w:val="af-ZA"/>
        </w:rPr>
        <w:t>(դ) Մրցութային Փաստաթղթերին համապատասխան և Ապրանքների Ցանկի և Մատակարարման Ժամանակացույցի համաձայն՝ առաջարկում ենք մատակարարել հետևյալ Ապրանքները և Հարակից Ծառայությունները</w:t>
      </w:r>
      <w:r w:rsidR="00A3726F" w:rsidRPr="00FF7ABF">
        <w:rPr>
          <w:rFonts w:ascii="GHEA Mariam" w:hAnsi="GHEA Mariam" w:cs="Sylfaen"/>
          <w:lang w:val="af-ZA"/>
        </w:rPr>
        <w:t>՝</w:t>
      </w:r>
      <w:r w:rsidRPr="00817ECB">
        <w:rPr>
          <w:rFonts w:ascii="GHEA Mariam" w:hAnsi="GHEA Mariam"/>
          <w:lang w:val="af-ZA"/>
        </w:rPr>
        <w:t xml:space="preserve"> </w:t>
      </w:r>
      <w:r w:rsidRPr="00817ECB">
        <w:rPr>
          <w:rFonts w:ascii="GHEA Mariam" w:hAnsi="GHEA Mariam"/>
          <w:b/>
          <w:lang w:val="af-ZA"/>
        </w:rPr>
        <w:t>[</w:t>
      </w:r>
      <w:r w:rsidRPr="00817ECB">
        <w:rPr>
          <w:rFonts w:ascii="GHEA Mariam" w:hAnsi="GHEA Mariam"/>
          <w:b/>
          <w:i/>
          <w:u w:val="single"/>
          <w:lang w:val="af-ZA"/>
        </w:rPr>
        <w:t>Ապրանքների և Հարակից Ծառայությունների հակիրճ նկարագրությունը</w:t>
      </w:r>
      <w:r w:rsidRPr="00817ECB">
        <w:rPr>
          <w:rFonts w:ascii="GHEA Mariam" w:hAnsi="GHEA Mariam"/>
          <w:b/>
          <w:u w:val="single"/>
          <w:lang w:val="af-ZA"/>
        </w:rPr>
        <w:t>],</w:t>
      </w:r>
      <w:r w:rsidRPr="00817ECB">
        <w:rPr>
          <w:rFonts w:ascii="GHEA Mariam" w:hAnsi="GHEA Mariam"/>
          <w:lang w:val="af-ZA"/>
        </w:rPr>
        <w:t xml:space="preserve"> </w:t>
      </w:r>
    </w:p>
    <w:p w14:paraId="6A724E56" w14:textId="77777777" w:rsidR="00FD547F" w:rsidRPr="00817ECB" w:rsidRDefault="00FD547F" w:rsidP="00817ECB">
      <w:pPr>
        <w:pStyle w:val="ListParagraph"/>
        <w:spacing w:after="200"/>
        <w:ind w:left="432"/>
        <w:contextualSpacing w:val="0"/>
        <w:jc w:val="both"/>
        <w:rPr>
          <w:rFonts w:ascii="GHEA Mariam" w:hAnsi="GHEA Mariam"/>
          <w:lang w:val="hy-AM"/>
        </w:rPr>
      </w:pPr>
    </w:p>
    <w:p w14:paraId="3E3435B3" w14:textId="77777777" w:rsidR="00FD547F" w:rsidRPr="00817ECB" w:rsidRDefault="003F7661" w:rsidP="00817ECB">
      <w:pPr>
        <w:spacing w:after="200"/>
        <w:jc w:val="both"/>
        <w:rPr>
          <w:rFonts w:ascii="GHEA Mariam" w:hAnsi="GHEA Mariam"/>
          <w:lang w:val="hy-AM"/>
        </w:rPr>
      </w:pPr>
      <w:r w:rsidRPr="00817ECB">
        <w:rPr>
          <w:rFonts w:ascii="GHEA Mariam" w:hAnsi="GHEA Mariam"/>
          <w:lang w:val="hy-AM"/>
        </w:rPr>
        <w:t xml:space="preserve">(ե) </w:t>
      </w:r>
      <w:r w:rsidR="00C576D9" w:rsidRPr="00817ECB">
        <w:rPr>
          <w:rFonts w:ascii="GHEA Mariam" w:hAnsi="GHEA Mariam"/>
          <w:lang w:val="af-ZA"/>
        </w:rPr>
        <w:t xml:space="preserve">Հայտի ընդհանուր գինը, առանց (զ) կետում ստորև առաջակվող զեղչերի, հետևյալն է՝ </w:t>
      </w:r>
      <w:r w:rsidR="00FD547F" w:rsidRPr="00817ECB">
        <w:rPr>
          <w:rFonts w:ascii="GHEA Mariam" w:hAnsi="GHEA Mariam"/>
          <w:lang w:val="hy-AM"/>
        </w:rPr>
        <w:t xml:space="preserve"> </w:t>
      </w:r>
    </w:p>
    <w:p w14:paraId="73FCE28D" w14:textId="77777777" w:rsidR="00FD547F" w:rsidRPr="00817ECB" w:rsidRDefault="007556BD" w:rsidP="00817ECB">
      <w:pPr>
        <w:spacing w:after="200"/>
        <w:jc w:val="both"/>
        <w:rPr>
          <w:rFonts w:ascii="GHEA Mariam" w:hAnsi="GHEA Mariam"/>
          <w:lang w:val="hy-AM"/>
        </w:rPr>
      </w:pPr>
      <w:r w:rsidRPr="00817ECB">
        <w:rPr>
          <w:rFonts w:ascii="GHEA Mariam" w:hAnsi="GHEA Mariam"/>
          <w:lang w:val="hy-AM"/>
        </w:rPr>
        <w:t xml:space="preserve">Միայն մեկ լոտի դեպքում` Հայտի ընդհանուր </w:t>
      </w:r>
      <w:r w:rsidR="00D17685" w:rsidRPr="00817ECB">
        <w:rPr>
          <w:rFonts w:ascii="GHEA Mariam" w:hAnsi="GHEA Mariam"/>
          <w:lang w:val="hy-AM"/>
        </w:rPr>
        <w:t>գին</w:t>
      </w:r>
      <w:r w:rsidRPr="00817ECB">
        <w:rPr>
          <w:rFonts w:ascii="GHEA Mariam" w:hAnsi="GHEA Mariam"/>
          <w:lang w:val="hy-AM"/>
        </w:rPr>
        <w:t xml:space="preserve">ը </w:t>
      </w:r>
      <w:r w:rsidR="00FD547F" w:rsidRPr="00817ECB">
        <w:rPr>
          <w:rFonts w:ascii="GHEA Mariam" w:hAnsi="GHEA Mariam"/>
          <w:b/>
          <w:u w:val="single"/>
          <w:lang w:val="hy-AM"/>
        </w:rPr>
        <w:t>[</w:t>
      </w:r>
      <w:r w:rsidRPr="00817ECB">
        <w:rPr>
          <w:rFonts w:ascii="GHEA Mariam" w:hAnsi="GHEA Mariam"/>
          <w:b/>
          <w:u w:val="single"/>
          <w:lang w:val="hy-AM"/>
        </w:rPr>
        <w:t>գրել հայտի ընդհանուր արժեքը բ</w:t>
      </w:r>
      <w:r w:rsidR="00D17685" w:rsidRPr="00817ECB">
        <w:rPr>
          <w:rFonts w:ascii="GHEA Mariam" w:hAnsi="GHEA Mariam"/>
          <w:b/>
          <w:u w:val="single"/>
          <w:lang w:val="hy-AM"/>
        </w:rPr>
        <w:t>ա</w:t>
      </w:r>
      <w:r w:rsidRPr="00817ECB">
        <w:rPr>
          <w:rFonts w:ascii="GHEA Mariam" w:hAnsi="GHEA Mariam"/>
          <w:b/>
          <w:u w:val="single"/>
          <w:lang w:val="hy-AM"/>
        </w:rPr>
        <w:t>ռերով և թվերով` նշելով գումարը և արժույթը</w:t>
      </w:r>
      <w:r w:rsidR="00FD547F" w:rsidRPr="00817ECB">
        <w:rPr>
          <w:rFonts w:ascii="GHEA Mariam" w:hAnsi="GHEA Mariam"/>
          <w:b/>
          <w:u w:val="single"/>
          <w:lang w:val="hy-AM"/>
        </w:rPr>
        <w:t>]</w:t>
      </w:r>
      <w:r w:rsidRPr="00817ECB">
        <w:rPr>
          <w:rFonts w:ascii="GHEA Mariam" w:hAnsi="GHEA Mariam"/>
          <w:b/>
          <w:u w:val="single"/>
          <w:lang w:val="hy-AM"/>
        </w:rPr>
        <w:t>,</w:t>
      </w:r>
    </w:p>
    <w:p w14:paraId="37ECE231" w14:textId="77777777" w:rsidR="00BE48E4" w:rsidRPr="00817ECB" w:rsidRDefault="0038263A" w:rsidP="00463B7C">
      <w:pPr>
        <w:tabs>
          <w:tab w:val="left" w:pos="540"/>
          <w:tab w:val="num" w:pos="720"/>
        </w:tabs>
        <w:jc w:val="both"/>
        <w:rPr>
          <w:rFonts w:ascii="GHEA Mariam" w:hAnsi="GHEA Mariam"/>
          <w:lang w:val="af-ZA"/>
        </w:rPr>
      </w:pPr>
      <w:r w:rsidRPr="00817ECB">
        <w:rPr>
          <w:rFonts w:ascii="GHEA Mariam" w:hAnsi="GHEA Mariam"/>
          <w:lang w:val="af-ZA"/>
        </w:rPr>
        <w:t>(զ) Առաջարկվող զեղչերը և դրանց կիրառման մեթոդաբանությունը՝</w:t>
      </w:r>
    </w:p>
    <w:p w14:paraId="15AE341D" w14:textId="77777777" w:rsidR="004D3019" w:rsidRPr="00817ECB" w:rsidRDefault="004D3019" w:rsidP="0094065A">
      <w:pPr>
        <w:pStyle w:val="ListParagraph"/>
        <w:numPr>
          <w:ilvl w:val="3"/>
          <w:numId w:val="55"/>
        </w:numPr>
        <w:tabs>
          <w:tab w:val="left" w:pos="90"/>
          <w:tab w:val="left" w:pos="360"/>
        </w:tabs>
        <w:ind w:left="450" w:hanging="450"/>
        <w:jc w:val="both"/>
        <w:rPr>
          <w:rFonts w:ascii="GHEA Mariam" w:hAnsi="GHEA Mariam"/>
          <w:u w:val="single"/>
          <w:lang w:val="af-ZA"/>
        </w:rPr>
      </w:pPr>
      <w:r w:rsidRPr="00817ECB">
        <w:rPr>
          <w:rFonts w:ascii="GHEA Mariam" w:hAnsi="GHEA Mariam"/>
          <w:lang w:val="af-ZA"/>
        </w:rPr>
        <w:t>Առաջարկվում են հետևյալ զեղչերը.[</w:t>
      </w:r>
      <w:r w:rsidRPr="00817ECB">
        <w:rPr>
          <w:rFonts w:ascii="GHEA Mariam" w:hAnsi="GHEA Mariam"/>
          <w:b/>
          <w:i/>
          <w:u w:val="single"/>
          <w:lang w:val="af-ZA"/>
        </w:rPr>
        <w:t>Մանրամասն հատկորոշել յուրաքանչյուր առաջարկվող զեղչը</w:t>
      </w:r>
      <w:r w:rsidRPr="00817ECB">
        <w:rPr>
          <w:rFonts w:ascii="GHEA Mariam" w:hAnsi="GHEA Mariam"/>
          <w:b/>
          <w:u w:val="single"/>
          <w:lang w:val="af-ZA"/>
        </w:rPr>
        <w:t>]</w:t>
      </w:r>
      <w:r w:rsidR="007F1005" w:rsidRPr="00817ECB">
        <w:rPr>
          <w:rFonts w:ascii="GHEA Mariam" w:hAnsi="GHEA Mariam"/>
          <w:b/>
          <w:u w:val="single"/>
          <w:lang w:val="af-ZA"/>
        </w:rPr>
        <w:t>,</w:t>
      </w:r>
      <w:r w:rsidRPr="00817ECB">
        <w:rPr>
          <w:rFonts w:ascii="GHEA Mariam" w:hAnsi="GHEA Mariam"/>
          <w:i/>
          <w:u w:val="single"/>
          <w:lang w:val="af-ZA"/>
        </w:rPr>
        <w:t xml:space="preserve"> </w:t>
      </w:r>
    </w:p>
    <w:p w14:paraId="57120CDB" w14:textId="427AEE1D" w:rsidR="004D3019" w:rsidRPr="00817ECB" w:rsidRDefault="007F1005" w:rsidP="0094065A">
      <w:pPr>
        <w:pStyle w:val="ListParagraph"/>
        <w:numPr>
          <w:ilvl w:val="3"/>
          <w:numId w:val="55"/>
        </w:numPr>
        <w:tabs>
          <w:tab w:val="left" w:pos="540"/>
          <w:tab w:val="num" w:pos="720"/>
        </w:tabs>
        <w:ind w:left="540" w:hanging="540"/>
        <w:jc w:val="both"/>
        <w:rPr>
          <w:rFonts w:ascii="GHEA Mariam" w:hAnsi="GHEA Mariam"/>
          <w:lang w:val="af-ZA"/>
        </w:rPr>
      </w:pPr>
      <w:r w:rsidRPr="00817ECB">
        <w:rPr>
          <w:rFonts w:ascii="GHEA Mariam" w:hAnsi="GHEA Mariam"/>
          <w:lang w:val="af-ZA"/>
        </w:rPr>
        <w:lastRenderedPageBreak/>
        <w:t xml:space="preserve">Զեղչերի կիրառությունից </w:t>
      </w:r>
      <w:r w:rsidRPr="00FF7ABF">
        <w:rPr>
          <w:rFonts w:ascii="GHEA Mariam" w:hAnsi="GHEA Mariam"/>
          <w:iCs/>
          <w:lang w:val="af-ZA"/>
        </w:rPr>
        <w:t>հետ</w:t>
      </w:r>
      <w:r w:rsidR="00A3726F" w:rsidRPr="00FF7ABF">
        <w:rPr>
          <w:rFonts w:ascii="GHEA Mariam" w:hAnsi="GHEA Mariam"/>
          <w:iCs/>
          <w:lang w:val="af-ZA"/>
        </w:rPr>
        <w:t>ո</w:t>
      </w:r>
      <w:r w:rsidRPr="00817ECB">
        <w:rPr>
          <w:rFonts w:ascii="GHEA Mariam" w:hAnsi="GHEA Mariam"/>
          <w:lang w:val="af-ZA"/>
        </w:rPr>
        <w:t xml:space="preserve"> զուտ գինը որոշելու համար հաշվարկների ճշգրիտ մեթոդը տրված է ստորև. </w:t>
      </w:r>
      <w:r w:rsidRPr="00817ECB">
        <w:rPr>
          <w:rFonts w:ascii="GHEA Mariam" w:hAnsi="GHEA Mariam"/>
          <w:b/>
          <w:u w:val="single"/>
          <w:lang w:val="af-ZA"/>
        </w:rPr>
        <w:t>[</w:t>
      </w:r>
      <w:r w:rsidRPr="00817ECB">
        <w:rPr>
          <w:rFonts w:ascii="GHEA Mariam" w:hAnsi="GHEA Mariam"/>
          <w:b/>
          <w:i/>
          <w:u w:val="single"/>
          <w:lang w:val="af-ZA"/>
        </w:rPr>
        <w:t>Մանրամասն հատկորոշել զեղչերը կիրառելու մեթոդը</w:t>
      </w:r>
      <w:r w:rsidRPr="00817ECB">
        <w:rPr>
          <w:rFonts w:ascii="GHEA Mariam" w:hAnsi="GHEA Mariam"/>
          <w:b/>
          <w:u w:val="single"/>
          <w:lang w:val="af-ZA"/>
        </w:rPr>
        <w:t>]</w:t>
      </w:r>
    </w:p>
    <w:p w14:paraId="6A8422F8" w14:textId="77777777" w:rsidR="004D3019" w:rsidRPr="00817ECB" w:rsidRDefault="004D3019" w:rsidP="00463B7C">
      <w:pPr>
        <w:tabs>
          <w:tab w:val="left" w:pos="540"/>
          <w:tab w:val="num" w:pos="720"/>
        </w:tabs>
        <w:ind w:left="540" w:hanging="540"/>
        <w:jc w:val="both"/>
        <w:rPr>
          <w:rFonts w:ascii="GHEA Mariam" w:hAnsi="GHEA Mariam"/>
          <w:lang w:val="af-ZA"/>
        </w:rPr>
      </w:pPr>
    </w:p>
    <w:p w14:paraId="6A3E7622" w14:textId="010DB8B6" w:rsidR="00FD547F" w:rsidRPr="00817ECB" w:rsidRDefault="007F1005" w:rsidP="00817ECB">
      <w:pPr>
        <w:spacing w:after="200"/>
        <w:jc w:val="both"/>
        <w:rPr>
          <w:rFonts w:ascii="GHEA Mariam" w:hAnsi="GHEA Mariam"/>
          <w:lang w:val="af-ZA"/>
        </w:rPr>
      </w:pPr>
      <w:r w:rsidRPr="00817ECB">
        <w:rPr>
          <w:rFonts w:ascii="GHEA Mariam" w:hAnsi="GHEA Mariam"/>
          <w:lang w:val="af-ZA"/>
        </w:rPr>
        <w:t>(է)</w:t>
      </w:r>
      <w:r w:rsidRPr="00817ECB">
        <w:rPr>
          <w:rFonts w:ascii="GHEA Mariam" w:hAnsi="GHEA Mariam"/>
          <w:b/>
          <w:lang w:val="af-ZA"/>
        </w:rPr>
        <w:t xml:space="preserve"> </w:t>
      </w:r>
      <w:r w:rsidR="00DA08FB" w:rsidRPr="00817ECB">
        <w:rPr>
          <w:rFonts w:ascii="GHEA Mariam" w:hAnsi="GHEA Mariam"/>
          <w:lang w:val="af-ZA"/>
        </w:rPr>
        <w:t>Մեր հայտը վավեր կլինի [</w:t>
      </w:r>
      <w:r w:rsidR="00DA08FB" w:rsidRPr="00817ECB">
        <w:rPr>
          <w:rFonts w:ascii="GHEA Mariam" w:hAnsi="GHEA Mariam"/>
          <w:b/>
          <w:i/>
          <w:lang w:val="af-ZA"/>
        </w:rPr>
        <w:t>նշել օրացույցային օրերի քանակը</w:t>
      </w:r>
      <w:r w:rsidR="00DA08FB" w:rsidRPr="00817ECB">
        <w:rPr>
          <w:rFonts w:ascii="GHEA Mariam" w:hAnsi="GHEA Mariam"/>
          <w:lang w:val="af-ZA"/>
        </w:rPr>
        <w:t xml:space="preserve">] սկսած հայտերի ներկայացման վերջնաժամկետի օրվանից՝ համաձայն Մրցութային փաստաթղթերի, և այն մեզ համար պարտադիր  կլինի և կարող է հաղթող ճանաչվել ցանկացած ժամանակ մինչ այդ ժամկետի սպառվելը, </w:t>
      </w:r>
    </w:p>
    <w:p w14:paraId="7946E1B8" w14:textId="77777777" w:rsidR="00FD547F" w:rsidRPr="00817ECB" w:rsidRDefault="004C50CF" w:rsidP="00817ECB">
      <w:pPr>
        <w:spacing w:after="200"/>
        <w:jc w:val="both"/>
        <w:rPr>
          <w:rFonts w:ascii="GHEA Mariam" w:hAnsi="GHEA Mariam"/>
          <w:lang w:val="af-ZA"/>
        </w:rPr>
      </w:pPr>
      <w:r w:rsidRPr="00817ECB">
        <w:rPr>
          <w:rFonts w:ascii="GHEA Mariam" w:hAnsi="GHEA Mariam"/>
          <w:lang w:val="af-ZA"/>
        </w:rPr>
        <w:t xml:space="preserve">(ը)Եթե մեր հայտը ճանաչվի հաղթող, մենք պարտավորվում ենք ձեռք բերել Պայմանագրի Կատարման Երաշխիք՝ համաձայն Մրցութային փաստաթղթերի, </w:t>
      </w:r>
    </w:p>
    <w:p w14:paraId="2F4E5B36" w14:textId="77777777" w:rsidR="00FD547F" w:rsidRPr="00817ECB" w:rsidRDefault="001D3B1B" w:rsidP="00817ECB">
      <w:pPr>
        <w:spacing w:after="200"/>
        <w:jc w:val="both"/>
        <w:rPr>
          <w:rFonts w:ascii="GHEA Mariam" w:hAnsi="GHEA Mariam"/>
          <w:lang w:val="af-ZA"/>
        </w:rPr>
      </w:pPr>
      <w:r w:rsidRPr="00817ECB">
        <w:rPr>
          <w:rFonts w:ascii="GHEA Mariam" w:hAnsi="GHEA Mariam"/>
          <w:lang w:val="af-ZA"/>
        </w:rPr>
        <w:t xml:space="preserve">(թ) </w:t>
      </w:r>
      <w:r w:rsidR="003D0D1E" w:rsidRPr="00817ECB">
        <w:rPr>
          <w:rFonts w:ascii="GHEA Mariam" w:hAnsi="GHEA Mariam"/>
          <w:lang w:val="af-ZA"/>
        </w:rPr>
        <w:t xml:space="preserve">Մրցութային գործընթացում մենք չենք մասնակցում որպես Հայտատու կամ ենթակապալառու մեկից ավելի հայտում, համաձայն ՏՄՄ 4.2 (ե), </w:t>
      </w:r>
    </w:p>
    <w:p w14:paraId="6C0DFAC2" w14:textId="77777777" w:rsidR="00FD547F" w:rsidRPr="00817ECB" w:rsidRDefault="000B4F34" w:rsidP="00817ECB">
      <w:pPr>
        <w:spacing w:after="200"/>
        <w:jc w:val="both"/>
        <w:rPr>
          <w:rFonts w:ascii="GHEA Mariam" w:hAnsi="GHEA Mariam"/>
          <w:lang w:val="af-ZA"/>
        </w:rPr>
      </w:pPr>
      <w:r w:rsidRPr="00817ECB">
        <w:rPr>
          <w:rFonts w:ascii="GHEA Mariam" w:hAnsi="GHEA Mariam"/>
          <w:lang w:val="af-ZA"/>
        </w:rPr>
        <w:t>(</w:t>
      </w:r>
      <w:r w:rsidRPr="00817ECB">
        <w:rPr>
          <w:rFonts w:ascii="GHEA Mariam" w:hAnsi="GHEA Mariam"/>
        </w:rPr>
        <w:t>ժ</w:t>
      </w:r>
      <w:r w:rsidRPr="00817ECB">
        <w:rPr>
          <w:rFonts w:ascii="GHEA Mariam" w:hAnsi="GHEA Mariam"/>
          <w:lang w:val="af-ZA"/>
        </w:rPr>
        <w:t xml:space="preserve">) Մեր ընկերությունը, դրա մասնաճյուղերը և դուստր ընկերությունները, ներառյալ Պայմանագրի որևէ մասով ենթակապալառուները կամ մատակարարները, Բանկի կողմից անընդունելի չեն հայտարարվել՝ համաձայն Գնորդի երկրի օրենքների կամ պաշտոնական կանոնակարգերի, ինչպես հատկորոշված է Միացյալ Ազգերի Անվտանգության Խորհրդի որոշման մեջ, </w:t>
      </w:r>
    </w:p>
    <w:p w14:paraId="6F59E401" w14:textId="77777777" w:rsidR="00FD547F" w:rsidRPr="00817ECB" w:rsidRDefault="00074CFA" w:rsidP="00817ECB">
      <w:pPr>
        <w:spacing w:after="200"/>
        <w:jc w:val="both"/>
        <w:rPr>
          <w:rFonts w:ascii="GHEA Mariam" w:hAnsi="GHEA Mariam"/>
          <w:lang w:val="af-ZA"/>
        </w:rPr>
      </w:pPr>
      <w:r w:rsidRPr="00817ECB">
        <w:rPr>
          <w:rFonts w:ascii="GHEA Mariam" w:hAnsi="GHEA Mariam"/>
          <w:lang w:val="af-ZA"/>
        </w:rPr>
        <w:t>(</w:t>
      </w:r>
      <w:r w:rsidRPr="00817ECB">
        <w:rPr>
          <w:rFonts w:ascii="GHEA Mariam" w:hAnsi="GHEA Mariam"/>
        </w:rPr>
        <w:t>ի</w:t>
      </w:r>
      <w:r w:rsidRPr="00817ECB">
        <w:rPr>
          <w:rFonts w:ascii="GHEA Mariam" w:hAnsi="GHEA Mariam"/>
          <w:lang w:val="af-ZA"/>
        </w:rPr>
        <w:t xml:space="preserve">) </w:t>
      </w:r>
      <w:proofErr w:type="spellStart"/>
      <w:r w:rsidR="000F5751" w:rsidRPr="00817ECB">
        <w:rPr>
          <w:rFonts w:ascii="GHEA Mariam" w:hAnsi="GHEA Mariam"/>
        </w:rPr>
        <w:t>Մենք</w:t>
      </w:r>
      <w:proofErr w:type="spellEnd"/>
      <w:r w:rsidR="000F5751" w:rsidRPr="00817ECB">
        <w:rPr>
          <w:rFonts w:ascii="GHEA Mariam" w:hAnsi="GHEA Mariam"/>
          <w:lang w:val="af-ZA"/>
        </w:rPr>
        <w:t xml:space="preserve"> </w:t>
      </w:r>
      <w:proofErr w:type="spellStart"/>
      <w:r w:rsidR="000F5751" w:rsidRPr="00817ECB">
        <w:rPr>
          <w:rFonts w:ascii="GHEA Mariam" w:hAnsi="GHEA Mariam"/>
        </w:rPr>
        <w:t>պետական</w:t>
      </w:r>
      <w:proofErr w:type="spellEnd"/>
      <w:r w:rsidR="000F5751" w:rsidRPr="00817ECB">
        <w:rPr>
          <w:rFonts w:ascii="GHEA Mariam" w:hAnsi="GHEA Mariam"/>
          <w:lang w:val="af-ZA"/>
        </w:rPr>
        <w:t xml:space="preserve"> </w:t>
      </w:r>
      <w:proofErr w:type="spellStart"/>
      <w:r w:rsidR="000F5751" w:rsidRPr="00817ECB">
        <w:rPr>
          <w:rFonts w:ascii="GHEA Mariam" w:hAnsi="GHEA Mariam"/>
        </w:rPr>
        <w:t>հիմնարկություն</w:t>
      </w:r>
      <w:proofErr w:type="spellEnd"/>
      <w:r w:rsidR="000F5751" w:rsidRPr="00817ECB">
        <w:rPr>
          <w:rFonts w:ascii="GHEA Mariam" w:hAnsi="GHEA Mariam"/>
          <w:lang w:val="af-ZA"/>
        </w:rPr>
        <w:t xml:space="preserve"> </w:t>
      </w:r>
      <w:proofErr w:type="spellStart"/>
      <w:r w:rsidR="000F5751" w:rsidRPr="00817ECB">
        <w:rPr>
          <w:rFonts w:ascii="GHEA Mariam" w:hAnsi="GHEA Mariam"/>
        </w:rPr>
        <w:t>չենք</w:t>
      </w:r>
      <w:proofErr w:type="spellEnd"/>
      <w:r w:rsidR="000F5751" w:rsidRPr="00817ECB">
        <w:rPr>
          <w:rFonts w:ascii="GHEA Mariam" w:hAnsi="GHEA Mariam"/>
          <w:lang w:val="af-ZA"/>
        </w:rPr>
        <w:t xml:space="preserve"> / </w:t>
      </w:r>
      <w:proofErr w:type="spellStart"/>
      <w:r w:rsidR="000F5751" w:rsidRPr="00817ECB">
        <w:rPr>
          <w:rFonts w:ascii="GHEA Mariam" w:hAnsi="GHEA Mariam"/>
          <w:i/>
        </w:rPr>
        <w:t>Մենք</w:t>
      </w:r>
      <w:proofErr w:type="spellEnd"/>
      <w:r w:rsidR="000F5751" w:rsidRPr="00817ECB">
        <w:rPr>
          <w:rFonts w:ascii="GHEA Mariam" w:hAnsi="GHEA Mariam"/>
          <w:i/>
          <w:lang w:val="af-ZA"/>
        </w:rPr>
        <w:t xml:space="preserve"> </w:t>
      </w:r>
      <w:proofErr w:type="spellStart"/>
      <w:r w:rsidR="000F5751" w:rsidRPr="00817ECB">
        <w:rPr>
          <w:rFonts w:ascii="GHEA Mariam" w:hAnsi="GHEA Mariam"/>
          <w:i/>
        </w:rPr>
        <w:t>պետ</w:t>
      </w:r>
      <w:r w:rsidR="00D40722" w:rsidRPr="00817ECB">
        <w:rPr>
          <w:rFonts w:ascii="GHEA Mariam" w:hAnsi="GHEA Mariam"/>
          <w:i/>
        </w:rPr>
        <w:t>ա</w:t>
      </w:r>
      <w:r w:rsidR="000F5751" w:rsidRPr="00817ECB">
        <w:rPr>
          <w:rFonts w:ascii="GHEA Mariam" w:hAnsi="GHEA Mariam"/>
          <w:i/>
        </w:rPr>
        <w:t>կան</w:t>
      </w:r>
      <w:proofErr w:type="spellEnd"/>
      <w:r w:rsidR="000F5751" w:rsidRPr="00817ECB">
        <w:rPr>
          <w:rFonts w:ascii="GHEA Mariam" w:hAnsi="GHEA Mariam"/>
          <w:i/>
          <w:lang w:val="af-ZA"/>
        </w:rPr>
        <w:t xml:space="preserve"> </w:t>
      </w:r>
      <w:proofErr w:type="spellStart"/>
      <w:r w:rsidR="000F5751" w:rsidRPr="00817ECB">
        <w:rPr>
          <w:rFonts w:ascii="GHEA Mariam" w:hAnsi="GHEA Mariam"/>
          <w:i/>
        </w:rPr>
        <w:t>հիմնարկություն</w:t>
      </w:r>
      <w:proofErr w:type="spellEnd"/>
      <w:r w:rsidR="000F5751" w:rsidRPr="00817ECB">
        <w:rPr>
          <w:rFonts w:ascii="GHEA Mariam" w:hAnsi="GHEA Mariam"/>
          <w:i/>
          <w:lang w:val="af-ZA"/>
        </w:rPr>
        <w:t xml:space="preserve"> </w:t>
      </w:r>
      <w:proofErr w:type="spellStart"/>
      <w:r w:rsidR="000F5751" w:rsidRPr="00817ECB">
        <w:rPr>
          <w:rFonts w:ascii="GHEA Mariam" w:hAnsi="GHEA Mariam"/>
          <w:i/>
        </w:rPr>
        <w:t>ենք</w:t>
      </w:r>
      <w:proofErr w:type="spellEnd"/>
      <w:r w:rsidR="000F5751" w:rsidRPr="00817ECB">
        <w:rPr>
          <w:rFonts w:ascii="GHEA Mariam" w:hAnsi="GHEA Mariam"/>
          <w:i/>
          <w:lang w:val="af-ZA"/>
        </w:rPr>
        <w:t xml:space="preserve">, </w:t>
      </w:r>
      <w:proofErr w:type="spellStart"/>
      <w:r w:rsidR="000F5751" w:rsidRPr="00817ECB">
        <w:rPr>
          <w:rFonts w:ascii="GHEA Mariam" w:hAnsi="GHEA Mariam"/>
          <w:i/>
        </w:rPr>
        <w:t>սակայն</w:t>
      </w:r>
      <w:proofErr w:type="spellEnd"/>
      <w:r w:rsidR="000F5751" w:rsidRPr="00817ECB">
        <w:rPr>
          <w:rFonts w:ascii="GHEA Mariam" w:hAnsi="GHEA Mariam"/>
          <w:i/>
          <w:lang w:val="af-ZA"/>
        </w:rPr>
        <w:t xml:space="preserve"> </w:t>
      </w:r>
      <w:proofErr w:type="spellStart"/>
      <w:r w:rsidR="000F5751" w:rsidRPr="00817ECB">
        <w:rPr>
          <w:rFonts w:ascii="GHEA Mariam" w:hAnsi="GHEA Mariam"/>
          <w:i/>
        </w:rPr>
        <w:t>բավարարում</w:t>
      </w:r>
      <w:proofErr w:type="spellEnd"/>
      <w:r w:rsidR="000F5751" w:rsidRPr="00817ECB">
        <w:rPr>
          <w:rFonts w:ascii="GHEA Mariam" w:hAnsi="GHEA Mariam"/>
          <w:i/>
          <w:lang w:val="af-ZA"/>
        </w:rPr>
        <w:t xml:space="preserve"> </w:t>
      </w:r>
      <w:proofErr w:type="spellStart"/>
      <w:r w:rsidR="000F5751" w:rsidRPr="00817ECB">
        <w:rPr>
          <w:rFonts w:ascii="GHEA Mariam" w:hAnsi="GHEA Mariam"/>
          <w:i/>
        </w:rPr>
        <w:t>ենք</w:t>
      </w:r>
      <w:proofErr w:type="spellEnd"/>
      <w:r w:rsidR="000F5751" w:rsidRPr="00817ECB">
        <w:rPr>
          <w:rFonts w:ascii="GHEA Mariam" w:hAnsi="GHEA Mariam"/>
          <w:i/>
          <w:lang w:val="af-ZA"/>
        </w:rPr>
        <w:t xml:space="preserve"> </w:t>
      </w:r>
      <w:r w:rsidR="000F5751" w:rsidRPr="00817ECB">
        <w:rPr>
          <w:rFonts w:ascii="GHEA Mariam" w:hAnsi="GHEA Mariam"/>
          <w:i/>
        </w:rPr>
        <w:t>ՏՄՄ</w:t>
      </w:r>
      <w:r w:rsidR="000F5751" w:rsidRPr="00817ECB">
        <w:rPr>
          <w:rFonts w:ascii="GHEA Mariam" w:hAnsi="GHEA Mariam"/>
          <w:i/>
          <w:lang w:val="af-ZA"/>
        </w:rPr>
        <w:t xml:space="preserve"> 4.5 –</w:t>
      </w:r>
      <w:r w:rsidR="000F5751" w:rsidRPr="00817ECB">
        <w:rPr>
          <w:rFonts w:ascii="GHEA Mariam" w:hAnsi="GHEA Mariam"/>
          <w:i/>
        </w:rPr>
        <w:t>ի</w:t>
      </w:r>
      <w:r w:rsidR="000F5751" w:rsidRPr="00817ECB">
        <w:rPr>
          <w:rFonts w:ascii="GHEA Mariam" w:hAnsi="GHEA Mariam"/>
          <w:i/>
          <w:lang w:val="af-ZA"/>
        </w:rPr>
        <w:t xml:space="preserve"> </w:t>
      </w:r>
      <w:proofErr w:type="spellStart"/>
      <w:r w:rsidR="000F5751" w:rsidRPr="00817ECB">
        <w:rPr>
          <w:rFonts w:ascii="GHEA Mariam" w:hAnsi="GHEA Mariam"/>
          <w:i/>
        </w:rPr>
        <w:t>պահանջներին</w:t>
      </w:r>
      <w:proofErr w:type="spellEnd"/>
      <w:r w:rsidR="0008150A" w:rsidRPr="00817ECB">
        <w:rPr>
          <w:rStyle w:val="FootnoteReference"/>
          <w:rFonts w:ascii="GHEA Mariam" w:hAnsi="GHEA Mariam"/>
        </w:rPr>
        <w:footnoteReference w:id="2"/>
      </w:r>
      <w:r w:rsidR="000F5751" w:rsidRPr="00817ECB">
        <w:rPr>
          <w:rFonts w:ascii="GHEA Mariam" w:hAnsi="GHEA Mariam"/>
          <w:lang w:val="af-ZA"/>
        </w:rPr>
        <w:t>:</w:t>
      </w:r>
    </w:p>
    <w:p w14:paraId="668CDA32" w14:textId="1D18DD2D" w:rsidR="00FD547F" w:rsidRPr="00817ECB" w:rsidRDefault="00074CFA" w:rsidP="00817ECB">
      <w:pPr>
        <w:spacing w:after="200"/>
        <w:jc w:val="both"/>
        <w:rPr>
          <w:rFonts w:ascii="GHEA Mariam" w:hAnsi="GHEA Mariam"/>
          <w:lang w:val="af-ZA"/>
        </w:rPr>
      </w:pPr>
      <w:r w:rsidRPr="00817ECB">
        <w:rPr>
          <w:rFonts w:ascii="GHEA Mariam" w:hAnsi="GHEA Mariam"/>
          <w:lang w:val="af-ZA"/>
        </w:rPr>
        <w:t>(</w:t>
      </w:r>
      <w:r w:rsidRPr="00817ECB">
        <w:rPr>
          <w:rFonts w:ascii="GHEA Mariam" w:hAnsi="GHEA Mariam"/>
        </w:rPr>
        <w:t>լ</w:t>
      </w:r>
      <w:r w:rsidRPr="00817ECB">
        <w:rPr>
          <w:rFonts w:ascii="GHEA Mariam" w:hAnsi="GHEA Mariam"/>
          <w:lang w:val="af-ZA"/>
        </w:rPr>
        <w:t>) Վճարվել են կամ ենթական են վճարման պայմանագրի կատարմանը կամ մրցութային գործընթացին վերաբերող հետևյալ միջնորդավճարները, պարգևավճարները կամ տուրքերը. [</w:t>
      </w:r>
      <w:r w:rsidRPr="00817ECB">
        <w:rPr>
          <w:rFonts w:ascii="GHEA Mariam" w:hAnsi="GHEA Mariam"/>
          <w:b/>
          <w:lang w:val="af-ZA"/>
        </w:rPr>
        <w:t xml:space="preserve">գրել՝ յուրաքանչյուր Ստացողի/Հասցեատիրոջ ամբողջական </w:t>
      </w:r>
      <w:r w:rsidRPr="00FF7ABF">
        <w:rPr>
          <w:rFonts w:ascii="GHEA Mariam" w:hAnsi="GHEA Mariam" w:cs="Sylfaen"/>
          <w:b/>
          <w:lang w:val="af-ZA"/>
        </w:rPr>
        <w:t>անու</w:t>
      </w:r>
      <w:r w:rsidR="0020758E" w:rsidRPr="00FF7ABF">
        <w:rPr>
          <w:rFonts w:ascii="GHEA Mariam" w:hAnsi="GHEA Mariam" w:cs="Sylfaen"/>
          <w:b/>
          <w:lang w:val="af-ZA"/>
        </w:rPr>
        <w:t>ն</w:t>
      </w:r>
      <w:r w:rsidRPr="00FF7ABF">
        <w:rPr>
          <w:rFonts w:ascii="GHEA Mariam" w:hAnsi="GHEA Mariam" w:cs="Sylfaen"/>
          <w:b/>
          <w:lang w:val="af-ZA"/>
        </w:rPr>
        <w:t>ը</w:t>
      </w:r>
      <w:r w:rsidRPr="00817ECB">
        <w:rPr>
          <w:rFonts w:ascii="GHEA Mariam" w:hAnsi="GHEA Mariam"/>
          <w:b/>
          <w:lang w:val="af-ZA"/>
        </w:rPr>
        <w:t xml:space="preserve">, հասցեն, յուրաքանչյուր միջնորդավճարի կամ </w:t>
      </w:r>
      <w:r w:rsidRPr="00FF7ABF">
        <w:rPr>
          <w:rFonts w:ascii="GHEA Mariam" w:hAnsi="GHEA Mariam" w:cs="Sylfaen"/>
          <w:b/>
          <w:lang w:val="af-ZA"/>
        </w:rPr>
        <w:t>պա</w:t>
      </w:r>
      <w:r w:rsidR="0020758E" w:rsidRPr="00FF7ABF">
        <w:rPr>
          <w:rFonts w:ascii="GHEA Mariam" w:hAnsi="GHEA Mariam" w:cs="Sylfaen"/>
          <w:b/>
          <w:lang w:val="af-ZA"/>
        </w:rPr>
        <w:t>ր</w:t>
      </w:r>
      <w:r w:rsidRPr="00FF7ABF">
        <w:rPr>
          <w:rFonts w:ascii="GHEA Mariam" w:hAnsi="GHEA Mariam" w:cs="Sylfaen"/>
          <w:b/>
          <w:lang w:val="af-ZA"/>
        </w:rPr>
        <w:t>գևավճարի</w:t>
      </w:r>
      <w:r w:rsidRPr="00817ECB">
        <w:rPr>
          <w:rFonts w:ascii="GHEA Mariam" w:hAnsi="GHEA Mariam"/>
          <w:b/>
          <w:lang w:val="af-ZA"/>
        </w:rPr>
        <w:t xml:space="preserve"> վճարման հիմքերը և յուրաքանչյուր այդպիսի միջնորդավճարի կամ </w:t>
      </w:r>
      <w:r w:rsidRPr="00FF7ABF">
        <w:rPr>
          <w:rFonts w:ascii="GHEA Mariam" w:hAnsi="GHEA Mariam" w:cs="Sylfaen"/>
          <w:b/>
          <w:lang w:val="af-ZA"/>
        </w:rPr>
        <w:t>պա</w:t>
      </w:r>
      <w:r w:rsidR="0020758E" w:rsidRPr="00FF7ABF">
        <w:rPr>
          <w:rFonts w:ascii="GHEA Mariam" w:hAnsi="GHEA Mariam" w:cs="Sylfaen"/>
          <w:b/>
          <w:lang w:val="af-ZA"/>
        </w:rPr>
        <w:t>ր</w:t>
      </w:r>
      <w:r w:rsidRPr="00FF7ABF">
        <w:rPr>
          <w:rFonts w:ascii="GHEA Mariam" w:hAnsi="GHEA Mariam" w:cs="Sylfaen"/>
          <w:b/>
          <w:lang w:val="af-ZA"/>
        </w:rPr>
        <w:t>գևավճարի</w:t>
      </w:r>
      <w:r w:rsidRPr="00817ECB">
        <w:rPr>
          <w:rFonts w:ascii="GHEA Mariam" w:hAnsi="GHEA Mariam"/>
          <w:b/>
          <w:lang w:val="af-ZA"/>
        </w:rPr>
        <w:t xml:space="preserve"> չափը և արժույթը</w:t>
      </w:r>
      <w:r w:rsidRPr="00817ECB">
        <w:rPr>
          <w:rFonts w:ascii="GHEA Mariam" w:hAnsi="GHEA Mariam"/>
          <w:lang w:val="af-ZA"/>
        </w:rPr>
        <w:t>]</w:t>
      </w:r>
    </w:p>
    <w:p w14:paraId="449B964B" w14:textId="77777777" w:rsidR="00FD547F" w:rsidRPr="00817ECB" w:rsidRDefault="00FD547F" w:rsidP="00817ECB">
      <w:pPr>
        <w:jc w:val="both"/>
        <w:rPr>
          <w:rFonts w:ascii="GHEA Mariam" w:hAnsi="GHEA Mariam"/>
          <w:lang w:val="af-Z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FD547F" w:rsidRPr="00FF7ABF" w14:paraId="09E45097" w14:textId="77777777" w:rsidTr="00817ECB">
        <w:tc>
          <w:tcPr>
            <w:tcW w:w="2520" w:type="dxa"/>
          </w:tcPr>
          <w:p w14:paraId="1FE184D4" w14:textId="77777777" w:rsidR="00FD547F" w:rsidRPr="00817ECB" w:rsidRDefault="00026E3C" w:rsidP="00817ECB">
            <w:pPr>
              <w:jc w:val="both"/>
              <w:rPr>
                <w:rFonts w:ascii="GHEA Mariam" w:hAnsi="GHEA Mariam"/>
              </w:rPr>
            </w:pPr>
            <w:proofErr w:type="spellStart"/>
            <w:r w:rsidRPr="00817ECB">
              <w:rPr>
                <w:rFonts w:ascii="GHEA Mariam" w:hAnsi="GHEA Mariam"/>
              </w:rPr>
              <w:t>Ստացողի</w:t>
            </w:r>
            <w:proofErr w:type="spellEnd"/>
            <w:r w:rsidRPr="00817ECB">
              <w:rPr>
                <w:rFonts w:ascii="GHEA Mariam" w:hAnsi="GHEA Mariam"/>
              </w:rPr>
              <w:t xml:space="preserve"> </w:t>
            </w:r>
            <w:proofErr w:type="spellStart"/>
            <w:r w:rsidRPr="00817ECB">
              <w:rPr>
                <w:rFonts w:ascii="GHEA Mariam" w:hAnsi="GHEA Mariam"/>
              </w:rPr>
              <w:t>անունը</w:t>
            </w:r>
            <w:proofErr w:type="spellEnd"/>
          </w:p>
        </w:tc>
        <w:tc>
          <w:tcPr>
            <w:tcW w:w="2520" w:type="dxa"/>
          </w:tcPr>
          <w:p w14:paraId="29B17ABB" w14:textId="77777777" w:rsidR="00FD547F" w:rsidRPr="00817ECB" w:rsidRDefault="00026E3C" w:rsidP="00817ECB">
            <w:pPr>
              <w:jc w:val="both"/>
              <w:rPr>
                <w:rFonts w:ascii="GHEA Mariam" w:hAnsi="GHEA Mariam"/>
              </w:rPr>
            </w:pPr>
            <w:proofErr w:type="spellStart"/>
            <w:r w:rsidRPr="00817ECB">
              <w:rPr>
                <w:rFonts w:ascii="GHEA Mariam" w:hAnsi="GHEA Mariam"/>
              </w:rPr>
              <w:t>Հասցեն</w:t>
            </w:r>
            <w:proofErr w:type="spellEnd"/>
          </w:p>
        </w:tc>
        <w:tc>
          <w:tcPr>
            <w:tcW w:w="2070" w:type="dxa"/>
          </w:tcPr>
          <w:p w14:paraId="18BE16E0" w14:textId="77777777" w:rsidR="00FD547F" w:rsidRPr="00817ECB" w:rsidRDefault="00026E3C" w:rsidP="00817ECB">
            <w:pPr>
              <w:jc w:val="both"/>
              <w:rPr>
                <w:rFonts w:ascii="GHEA Mariam" w:hAnsi="GHEA Mariam"/>
              </w:rPr>
            </w:pPr>
            <w:proofErr w:type="spellStart"/>
            <w:r w:rsidRPr="00817ECB">
              <w:rPr>
                <w:rFonts w:ascii="GHEA Mariam" w:hAnsi="GHEA Mariam"/>
              </w:rPr>
              <w:t>Վճարման</w:t>
            </w:r>
            <w:proofErr w:type="spellEnd"/>
            <w:r w:rsidRPr="00817ECB">
              <w:rPr>
                <w:rFonts w:ascii="GHEA Mariam" w:hAnsi="GHEA Mariam"/>
              </w:rPr>
              <w:t xml:space="preserve"> </w:t>
            </w:r>
            <w:proofErr w:type="spellStart"/>
            <w:r w:rsidRPr="00817ECB">
              <w:rPr>
                <w:rFonts w:ascii="GHEA Mariam" w:hAnsi="GHEA Mariam"/>
              </w:rPr>
              <w:t>հիմքը</w:t>
            </w:r>
            <w:proofErr w:type="spellEnd"/>
          </w:p>
        </w:tc>
        <w:tc>
          <w:tcPr>
            <w:tcW w:w="1548" w:type="dxa"/>
          </w:tcPr>
          <w:p w14:paraId="4F805907" w14:textId="77777777" w:rsidR="00FD547F" w:rsidRPr="00817ECB" w:rsidRDefault="00026E3C" w:rsidP="00817ECB">
            <w:pPr>
              <w:jc w:val="both"/>
              <w:rPr>
                <w:rFonts w:ascii="GHEA Mariam" w:hAnsi="GHEA Mariam"/>
              </w:rPr>
            </w:pPr>
            <w:proofErr w:type="spellStart"/>
            <w:r w:rsidRPr="00817ECB">
              <w:rPr>
                <w:rFonts w:ascii="GHEA Mariam" w:hAnsi="GHEA Mariam"/>
              </w:rPr>
              <w:t>Գումարի</w:t>
            </w:r>
            <w:proofErr w:type="spellEnd"/>
            <w:r w:rsidRPr="00817ECB">
              <w:rPr>
                <w:rFonts w:ascii="GHEA Mariam" w:hAnsi="GHEA Mariam"/>
              </w:rPr>
              <w:t xml:space="preserve"> </w:t>
            </w:r>
            <w:proofErr w:type="spellStart"/>
            <w:r w:rsidRPr="00817ECB">
              <w:rPr>
                <w:rFonts w:ascii="GHEA Mariam" w:hAnsi="GHEA Mariam"/>
              </w:rPr>
              <w:t>չափը</w:t>
            </w:r>
            <w:proofErr w:type="spellEnd"/>
          </w:p>
        </w:tc>
      </w:tr>
      <w:tr w:rsidR="00FD547F" w:rsidRPr="00FF7ABF" w14:paraId="68EADD40" w14:textId="77777777" w:rsidTr="00817ECB">
        <w:tc>
          <w:tcPr>
            <w:tcW w:w="2520" w:type="dxa"/>
          </w:tcPr>
          <w:p w14:paraId="16F46BAD" w14:textId="77777777" w:rsidR="00FD547F" w:rsidRPr="00817ECB" w:rsidRDefault="00FD547F" w:rsidP="00817ECB">
            <w:pPr>
              <w:jc w:val="both"/>
              <w:rPr>
                <w:rFonts w:ascii="GHEA Mariam" w:hAnsi="GHEA Mariam"/>
                <w:u w:val="single"/>
              </w:rPr>
            </w:pPr>
          </w:p>
        </w:tc>
        <w:tc>
          <w:tcPr>
            <w:tcW w:w="2520" w:type="dxa"/>
          </w:tcPr>
          <w:p w14:paraId="39D395E1" w14:textId="77777777" w:rsidR="00FD547F" w:rsidRPr="00817ECB" w:rsidRDefault="00FD547F" w:rsidP="00817ECB">
            <w:pPr>
              <w:jc w:val="both"/>
              <w:rPr>
                <w:rFonts w:ascii="GHEA Mariam" w:hAnsi="GHEA Mariam"/>
                <w:u w:val="single"/>
              </w:rPr>
            </w:pPr>
          </w:p>
        </w:tc>
        <w:tc>
          <w:tcPr>
            <w:tcW w:w="2070" w:type="dxa"/>
          </w:tcPr>
          <w:p w14:paraId="05299DE7" w14:textId="77777777" w:rsidR="00FD547F" w:rsidRPr="00817ECB" w:rsidRDefault="00FD547F" w:rsidP="00817ECB">
            <w:pPr>
              <w:jc w:val="both"/>
              <w:rPr>
                <w:rFonts w:ascii="GHEA Mariam" w:hAnsi="GHEA Mariam"/>
                <w:u w:val="single"/>
              </w:rPr>
            </w:pPr>
          </w:p>
        </w:tc>
        <w:tc>
          <w:tcPr>
            <w:tcW w:w="1548" w:type="dxa"/>
          </w:tcPr>
          <w:p w14:paraId="289B4D22" w14:textId="77777777" w:rsidR="00FD547F" w:rsidRPr="00817ECB" w:rsidRDefault="00FD547F" w:rsidP="00817ECB">
            <w:pPr>
              <w:jc w:val="both"/>
              <w:rPr>
                <w:rFonts w:ascii="GHEA Mariam" w:hAnsi="GHEA Mariam"/>
                <w:u w:val="single"/>
              </w:rPr>
            </w:pPr>
          </w:p>
        </w:tc>
      </w:tr>
      <w:tr w:rsidR="00FD547F" w:rsidRPr="00FF7ABF" w14:paraId="3596D083" w14:textId="77777777" w:rsidTr="00817ECB">
        <w:tc>
          <w:tcPr>
            <w:tcW w:w="2520" w:type="dxa"/>
          </w:tcPr>
          <w:p w14:paraId="1536E088" w14:textId="77777777" w:rsidR="00FD547F" w:rsidRPr="00817ECB" w:rsidRDefault="00FD547F" w:rsidP="00817ECB">
            <w:pPr>
              <w:jc w:val="both"/>
              <w:rPr>
                <w:rFonts w:ascii="GHEA Mariam" w:hAnsi="GHEA Mariam"/>
                <w:u w:val="single"/>
              </w:rPr>
            </w:pPr>
          </w:p>
        </w:tc>
        <w:tc>
          <w:tcPr>
            <w:tcW w:w="2520" w:type="dxa"/>
          </w:tcPr>
          <w:p w14:paraId="755073AE" w14:textId="77777777" w:rsidR="00FD547F" w:rsidRPr="00817ECB" w:rsidRDefault="00FD547F" w:rsidP="00817ECB">
            <w:pPr>
              <w:jc w:val="both"/>
              <w:rPr>
                <w:rFonts w:ascii="GHEA Mariam" w:hAnsi="GHEA Mariam"/>
                <w:u w:val="single"/>
              </w:rPr>
            </w:pPr>
          </w:p>
        </w:tc>
        <w:tc>
          <w:tcPr>
            <w:tcW w:w="2070" w:type="dxa"/>
          </w:tcPr>
          <w:p w14:paraId="2A72D5D8" w14:textId="77777777" w:rsidR="00FD547F" w:rsidRPr="00817ECB" w:rsidRDefault="00FD547F" w:rsidP="00817ECB">
            <w:pPr>
              <w:jc w:val="both"/>
              <w:rPr>
                <w:rFonts w:ascii="GHEA Mariam" w:hAnsi="GHEA Mariam"/>
                <w:u w:val="single"/>
              </w:rPr>
            </w:pPr>
          </w:p>
        </w:tc>
        <w:tc>
          <w:tcPr>
            <w:tcW w:w="1548" w:type="dxa"/>
          </w:tcPr>
          <w:p w14:paraId="12828E39" w14:textId="77777777" w:rsidR="00FD547F" w:rsidRPr="00817ECB" w:rsidRDefault="00FD547F" w:rsidP="00817ECB">
            <w:pPr>
              <w:jc w:val="both"/>
              <w:rPr>
                <w:rFonts w:ascii="GHEA Mariam" w:hAnsi="GHEA Mariam"/>
                <w:u w:val="single"/>
              </w:rPr>
            </w:pPr>
          </w:p>
        </w:tc>
      </w:tr>
      <w:tr w:rsidR="00FD547F" w:rsidRPr="00FF7ABF" w14:paraId="09301A1B" w14:textId="77777777" w:rsidTr="00817ECB">
        <w:tc>
          <w:tcPr>
            <w:tcW w:w="2520" w:type="dxa"/>
          </w:tcPr>
          <w:p w14:paraId="75CA0714" w14:textId="77777777" w:rsidR="00FD547F" w:rsidRPr="00817ECB" w:rsidRDefault="00FD547F" w:rsidP="00817ECB">
            <w:pPr>
              <w:jc w:val="both"/>
              <w:rPr>
                <w:rFonts w:ascii="GHEA Mariam" w:hAnsi="GHEA Mariam"/>
                <w:u w:val="single"/>
              </w:rPr>
            </w:pPr>
          </w:p>
        </w:tc>
        <w:tc>
          <w:tcPr>
            <w:tcW w:w="2520" w:type="dxa"/>
          </w:tcPr>
          <w:p w14:paraId="627E9422" w14:textId="77777777" w:rsidR="00FD547F" w:rsidRPr="00817ECB" w:rsidRDefault="00FD547F" w:rsidP="00817ECB">
            <w:pPr>
              <w:jc w:val="both"/>
              <w:rPr>
                <w:rFonts w:ascii="GHEA Mariam" w:hAnsi="GHEA Mariam"/>
                <w:u w:val="single"/>
              </w:rPr>
            </w:pPr>
          </w:p>
        </w:tc>
        <w:tc>
          <w:tcPr>
            <w:tcW w:w="2070" w:type="dxa"/>
          </w:tcPr>
          <w:p w14:paraId="2D05BE96" w14:textId="77777777" w:rsidR="00FD547F" w:rsidRPr="00817ECB" w:rsidRDefault="00FD547F" w:rsidP="00817ECB">
            <w:pPr>
              <w:jc w:val="both"/>
              <w:rPr>
                <w:rFonts w:ascii="GHEA Mariam" w:hAnsi="GHEA Mariam"/>
                <w:u w:val="single"/>
              </w:rPr>
            </w:pPr>
          </w:p>
        </w:tc>
        <w:tc>
          <w:tcPr>
            <w:tcW w:w="1548" w:type="dxa"/>
          </w:tcPr>
          <w:p w14:paraId="506D38FD" w14:textId="77777777" w:rsidR="00FD547F" w:rsidRPr="00817ECB" w:rsidRDefault="00FD547F" w:rsidP="00817ECB">
            <w:pPr>
              <w:jc w:val="both"/>
              <w:rPr>
                <w:rFonts w:ascii="GHEA Mariam" w:hAnsi="GHEA Mariam"/>
                <w:u w:val="single"/>
              </w:rPr>
            </w:pPr>
          </w:p>
        </w:tc>
      </w:tr>
    </w:tbl>
    <w:p w14:paraId="15662945" w14:textId="32C5353A" w:rsidR="00FD547F" w:rsidRPr="00817ECB" w:rsidRDefault="00FD547F" w:rsidP="00817ECB">
      <w:pPr>
        <w:jc w:val="both"/>
        <w:rPr>
          <w:rFonts w:ascii="GHEA Mariam" w:hAnsi="GHEA Mariam"/>
        </w:rPr>
      </w:pPr>
      <w:r w:rsidRPr="00817ECB">
        <w:rPr>
          <w:rFonts w:ascii="GHEA Mariam" w:hAnsi="GHEA Mariam"/>
        </w:rPr>
        <w:tab/>
        <w:t>(</w:t>
      </w:r>
      <w:proofErr w:type="spellStart"/>
      <w:r w:rsidR="00B963CF" w:rsidRPr="00817ECB">
        <w:rPr>
          <w:rFonts w:ascii="GHEA Mariam" w:hAnsi="GHEA Mariam"/>
        </w:rPr>
        <w:t>Եթե</w:t>
      </w:r>
      <w:proofErr w:type="spellEnd"/>
      <w:r w:rsidR="00B963CF" w:rsidRPr="00817ECB">
        <w:rPr>
          <w:rFonts w:ascii="GHEA Mariam" w:hAnsi="GHEA Mariam"/>
        </w:rPr>
        <w:t xml:space="preserve"> </w:t>
      </w:r>
      <w:proofErr w:type="spellStart"/>
      <w:r w:rsidR="00B963CF" w:rsidRPr="00817ECB">
        <w:rPr>
          <w:rFonts w:ascii="GHEA Mariam" w:hAnsi="GHEA Mariam"/>
        </w:rPr>
        <w:t>ոչինչ</w:t>
      </w:r>
      <w:proofErr w:type="spellEnd"/>
      <w:r w:rsidR="00B963CF" w:rsidRPr="00817ECB">
        <w:rPr>
          <w:rFonts w:ascii="GHEA Mariam" w:hAnsi="GHEA Mariam"/>
        </w:rPr>
        <w:t xml:space="preserve"> </w:t>
      </w:r>
      <w:proofErr w:type="spellStart"/>
      <w:r w:rsidR="00B963CF" w:rsidRPr="00817ECB">
        <w:rPr>
          <w:rFonts w:ascii="GHEA Mariam" w:hAnsi="GHEA Mariam"/>
        </w:rPr>
        <w:t>չի</w:t>
      </w:r>
      <w:proofErr w:type="spellEnd"/>
      <w:r w:rsidR="00B963CF" w:rsidRPr="00817ECB">
        <w:rPr>
          <w:rFonts w:ascii="GHEA Mariam" w:hAnsi="GHEA Mariam"/>
        </w:rPr>
        <w:t xml:space="preserve"> </w:t>
      </w:r>
      <w:proofErr w:type="spellStart"/>
      <w:r w:rsidR="00B963CF" w:rsidRPr="00817ECB">
        <w:rPr>
          <w:rFonts w:ascii="GHEA Mariam" w:hAnsi="GHEA Mariam"/>
        </w:rPr>
        <w:t>վճարվել</w:t>
      </w:r>
      <w:proofErr w:type="spellEnd"/>
      <w:r w:rsidR="00B963CF" w:rsidRPr="00817ECB">
        <w:rPr>
          <w:rFonts w:ascii="GHEA Mariam" w:hAnsi="GHEA Mariam"/>
        </w:rPr>
        <w:t xml:space="preserve"> կամ </w:t>
      </w:r>
      <w:proofErr w:type="spellStart"/>
      <w:r w:rsidR="00B963CF" w:rsidRPr="00817ECB">
        <w:rPr>
          <w:rFonts w:ascii="GHEA Mariam" w:hAnsi="GHEA Mariam"/>
        </w:rPr>
        <w:t>չի</w:t>
      </w:r>
      <w:proofErr w:type="spellEnd"/>
      <w:r w:rsidR="00B963CF" w:rsidRPr="00817ECB">
        <w:rPr>
          <w:rFonts w:ascii="GHEA Mariam" w:hAnsi="GHEA Mariam"/>
        </w:rPr>
        <w:t xml:space="preserve"> </w:t>
      </w:r>
      <w:proofErr w:type="spellStart"/>
      <w:r w:rsidR="00B963CF" w:rsidRPr="00817ECB">
        <w:rPr>
          <w:rFonts w:ascii="GHEA Mariam" w:hAnsi="GHEA Mariam"/>
        </w:rPr>
        <w:t>վճարվելու</w:t>
      </w:r>
      <w:proofErr w:type="spellEnd"/>
      <w:r w:rsidR="00B963CF" w:rsidRPr="00817ECB">
        <w:rPr>
          <w:rFonts w:ascii="GHEA Mariam" w:hAnsi="GHEA Mariam"/>
        </w:rPr>
        <w:t xml:space="preserve">, </w:t>
      </w:r>
      <w:proofErr w:type="spellStart"/>
      <w:r w:rsidR="00B963CF" w:rsidRPr="00817ECB">
        <w:rPr>
          <w:rFonts w:ascii="GHEA Mariam" w:hAnsi="GHEA Mariam"/>
        </w:rPr>
        <w:t>նշել</w:t>
      </w:r>
      <w:proofErr w:type="spellEnd"/>
      <w:r w:rsidR="00B963CF" w:rsidRPr="00817ECB">
        <w:rPr>
          <w:rFonts w:ascii="GHEA Mariam" w:hAnsi="GHEA Mariam"/>
        </w:rPr>
        <w:t xml:space="preserve"> </w:t>
      </w:r>
      <w:r w:rsidR="00B67710" w:rsidRPr="00FF7ABF">
        <w:rPr>
          <w:rFonts w:ascii="GHEA Mariam" w:hAnsi="GHEA Mariam"/>
          <w:lang w:val="hy-AM"/>
        </w:rPr>
        <w:t>«</w:t>
      </w:r>
      <w:proofErr w:type="spellStart"/>
      <w:r w:rsidR="00B963CF" w:rsidRPr="00817ECB">
        <w:rPr>
          <w:rFonts w:ascii="GHEA Mariam" w:hAnsi="GHEA Mariam"/>
        </w:rPr>
        <w:t>ոչինչ</w:t>
      </w:r>
      <w:proofErr w:type="spellEnd"/>
      <w:r w:rsidR="00B67710" w:rsidRPr="00FF7ABF">
        <w:rPr>
          <w:rFonts w:ascii="GHEA Mariam" w:hAnsi="GHEA Mariam"/>
          <w:lang w:val="hy-AM"/>
        </w:rPr>
        <w:t>»</w:t>
      </w:r>
      <w:r w:rsidR="00B963CF" w:rsidRPr="00FF7ABF">
        <w:rPr>
          <w:rFonts w:ascii="GHEA Mariam" w:hAnsi="GHEA Mariam"/>
        </w:rPr>
        <w:t>:</w:t>
      </w:r>
      <w:r w:rsidRPr="00FF7ABF">
        <w:rPr>
          <w:rFonts w:ascii="GHEA Mariam" w:hAnsi="GHEA Mariam"/>
        </w:rPr>
        <w:t>)</w:t>
      </w:r>
    </w:p>
    <w:p w14:paraId="0B49FD08" w14:textId="77777777" w:rsidR="00FD547F" w:rsidRPr="00817ECB" w:rsidRDefault="00FD547F" w:rsidP="00817ECB">
      <w:pPr>
        <w:jc w:val="both"/>
        <w:rPr>
          <w:rFonts w:ascii="GHEA Mariam" w:hAnsi="GHEA Mariam"/>
        </w:rPr>
      </w:pPr>
    </w:p>
    <w:p w14:paraId="307CE1E4" w14:textId="77777777" w:rsidR="00FD547F" w:rsidRPr="00817ECB" w:rsidRDefault="00796CC4" w:rsidP="00817ECB">
      <w:pPr>
        <w:spacing w:after="200"/>
        <w:jc w:val="both"/>
        <w:rPr>
          <w:rFonts w:ascii="GHEA Mariam" w:hAnsi="GHEA Mariam"/>
        </w:rPr>
      </w:pPr>
      <w:r w:rsidRPr="00817ECB">
        <w:rPr>
          <w:rFonts w:ascii="GHEA Mariam" w:hAnsi="GHEA Mariam"/>
        </w:rPr>
        <w:lastRenderedPageBreak/>
        <w:t xml:space="preserve">(խ) </w:t>
      </w:r>
      <w:proofErr w:type="spellStart"/>
      <w:r w:rsidRPr="00817ECB">
        <w:rPr>
          <w:rFonts w:ascii="GHEA Mariam" w:hAnsi="GHEA Mariam"/>
        </w:rPr>
        <w:t>Մենք</w:t>
      </w:r>
      <w:proofErr w:type="spellEnd"/>
      <w:r w:rsidRPr="00817ECB">
        <w:rPr>
          <w:rFonts w:ascii="GHEA Mariam" w:hAnsi="GHEA Mariam"/>
        </w:rPr>
        <w:t xml:space="preserve"> </w:t>
      </w:r>
      <w:proofErr w:type="spellStart"/>
      <w:r w:rsidRPr="00817ECB">
        <w:rPr>
          <w:rFonts w:ascii="GHEA Mariam" w:hAnsi="GHEA Mariam"/>
        </w:rPr>
        <w:t>հասկանում</w:t>
      </w:r>
      <w:proofErr w:type="spellEnd"/>
      <w:r w:rsidRPr="00817ECB">
        <w:rPr>
          <w:rFonts w:ascii="GHEA Mariam" w:hAnsi="GHEA Mariam"/>
        </w:rPr>
        <w:t xml:space="preserve"> </w:t>
      </w:r>
      <w:proofErr w:type="spellStart"/>
      <w:r w:rsidRPr="00817ECB">
        <w:rPr>
          <w:rFonts w:ascii="GHEA Mariam" w:hAnsi="GHEA Mariam"/>
        </w:rPr>
        <w:t>ենք</w:t>
      </w:r>
      <w:proofErr w:type="spellEnd"/>
      <w:r w:rsidRPr="00817ECB">
        <w:rPr>
          <w:rFonts w:ascii="GHEA Mariam" w:hAnsi="GHEA Mariam"/>
        </w:rPr>
        <w:t xml:space="preserve">, </w:t>
      </w:r>
      <w:proofErr w:type="spellStart"/>
      <w:r w:rsidRPr="00817ECB">
        <w:rPr>
          <w:rFonts w:ascii="GHEA Mariam" w:hAnsi="GHEA Mariam"/>
        </w:rPr>
        <w:t>որ</w:t>
      </w:r>
      <w:proofErr w:type="spellEnd"/>
      <w:r w:rsidRPr="00817ECB">
        <w:rPr>
          <w:rFonts w:ascii="GHEA Mariam" w:hAnsi="GHEA Mariam"/>
        </w:rPr>
        <w:t xml:space="preserve"> </w:t>
      </w:r>
      <w:proofErr w:type="spellStart"/>
      <w:r w:rsidRPr="00817ECB">
        <w:rPr>
          <w:rFonts w:ascii="GHEA Mariam" w:hAnsi="GHEA Mariam"/>
        </w:rPr>
        <w:t>մինչև</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պատրաստումը</w:t>
      </w:r>
      <w:proofErr w:type="spellEnd"/>
      <w:r w:rsidRPr="00817ECB">
        <w:rPr>
          <w:rFonts w:ascii="GHEA Mariam" w:hAnsi="GHEA Mariam"/>
        </w:rPr>
        <w:t xml:space="preserve"> և </w:t>
      </w:r>
      <w:proofErr w:type="spellStart"/>
      <w:r w:rsidRPr="00817ECB">
        <w:rPr>
          <w:rFonts w:ascii="GHEA Mariam" w:hAnsi="GHEA Mariam"/>
        </w:rPr>
        <w:t>ձևակերպումը</w:t>
      </w:r>
      <w:proofErr w:type="spellEnd"/>
      <w:r w:rsidRPr="00817ECB">
        <w:rPr>
          <w:rFonts w:ascii="GHEA Mariam" w:hAnsi="GHEA Mariam"/>
        </w:rPr>
        <w:t xml:space="preserve">, </w:t>
      </w:r>
      <w:proofErr w:type="spellStart"/>
      <w:r w:rsidRPr="00817ECB">
        <w:rPr>
          <w:rFonts w:ascii="GHEA Mariam" w:hAnsi="GHEA Mariam"/>
        </w:rPr>
        <w:t>այս</w:t>
      </w:r>
      <w:proofErr w:type="spellEnd"/>
      <w:r w:rsidRPr="00817ECB">
        <w:rPr>
          <w:rFonts w:ascii="GHEA Mariam" w:hAnsi="GHEA Mariam"/>
        </w:rPr>
        <w:t xml:space="preserve"> </w:t>
      </w:r>
      <w:proofErr w:type="spellStart"/>
      <w:r w:rsidRPr="00817ECB">
        <w:rPr>
          <w:rFonts w:ascii="GHEA Mariam" w:hAnsi="GHEA Mariam"/>
        </w:rPr>
        <w:t>հայտը</w:t>
      </w:r>
      <w:proofErr w:type="spellEnd"/>
      <w:r w:rsidRPr="00817ECB">
        <w:rPr>
          <w:rFonts w:ascii="GHEA Mariam" w:hAnsi="GHEA Mariam"/>
        </w:rPr>
        <w:t xml:space="preserve">՝ Ձեր </w:t>
      </w:r>
      <w:proofErr w:type="spellStart"/>
      <w:r w:rsidRPr="00817ECB">
        <w:rPr>
          <w:rFonts w:ascii="GHEA Mariam" w:hAnsi="GHEA Mariam"/>
        </w:rPr>
        <w:t>գրավոր</w:t>
      </w:r>
      <w:proofErr w:type="spellEnd"/>
      <w:r w:rsidRPr="00817ECB">
        <w:rPr>
          <w:rFonts w:ascii="GHEA Mariam" w:hAnsi="GHEA Mariam"/>
        </w:rPr>
        <w:t xml:space="preserve"> </w:t>
      </w:r>
      <w:proofErr w:type="spellStart"/>
      <w:r w:rsidRPr="00817ECB">
        <w:rPr>
          <w:rFonts w:ascii="GHEA Mariam" w:hAnsi="GHEA Mariam"/>
        </w:rPr>
        <w:t>համաձայնության</w:t>
      </w:r>
      <w:proofErr w:type="spellEnd"/>
      <w:r w:rsidRPr="00817ECB">
        <w:rPr>
          <w:rFonts w:ascii="GHEA Mariam" w:hAnsi="GHEA Mariam"/>
        </w:rPr>
        <w:t xml:space="preserve"> և </w:t>
      </w:r>
      <w:proofErr w:type="spellStart"/>
      <w:r w:rsidRPr="00817ECB">
        <w:rPr>
          <w:rFonts w:ascii="GHEA Mariam" w:hAnsi="GHEA Mariam"/>
        </w:rPr>
        <w:t>մրցույթի</w:t>
      </w:r>
      <w:proofErr w:type="spellEnd"/>
      <w:r w:rsidRPr="00817ECB">
        <w:rPr>
          <w:rFonts w:ascii="GHEA Mariam" w:hAnsi="GHEA Mariam"/>
        </w:rPr>
        <w:t xml:space="preserve"> </w:t>
      </w:r>
      <w:proofErr w:type="spellStart"/>
      <w:r w:rsidRPr="00817ECB">
        <w:rPr>
          <w:rFonts w:ascii="GHEA Mariam" w:hAnsi="GHEA Mariam"/>
        </w:rPr>
        <w:t>շնորհման</w:t>
      </w:r>
      <w:proofErr w:type="spellEnd"/>
      <w:r w:rsidRPr="00817ECB">
        <w:rPr>
          <w:rFonts w:ascii="GHEA Mariam" w:hAnsi="GHEA Mariam"/>
        </w:rPr>
        <w:t xml:space="preserve"> </w:t>
      </w:r>
      <w:proofErr w:type="spellStart"/>
      <w:r w:rsidRPr="00817ECB">
        <w:rPr>
          <w:rFonts w:ascii="GHEA Mariam" w:hAnsi="GHEA Mariam"/>
        </w:rPr>
        <w:t>ծանուցման</w:t>
      </w:r>
      <w:proofErr w:type="spellEnd"/>
      <w:r w:rsidRPr="00817ECB">
        <w:rPr>
          <w:rFonts w:ascii="GHEA Mariam" w:hAnsi="GHEA Mariam"/>
        </w:rPr>
        <w:t xml:space="preserve"> </w:t>
      </w:r>
      <w:proofErr w:type="spellStart"/>
      <w:r w:rsidRPr="00817ECB">
        <w:rPr>
          <w:rFonts w:ascii="GHEA Mariam" w:hAnsi="GHEA Mariam"/>
        </w:rPr>
        <w:t>հետ</w:t>
      </w:r>
      <w:proofErr w:type="spellEnd"/>
      <w:r w:rsidRPr="00817ECB">
        <w:rPr>
          <w:rFonts w:ascii="GHEA Mariam" w:hAnsi="GHEA Mariam"/>
        </w:rPr>
        <w:t xml:space="preserve"> </w:t>
      </w:r>
      <w:proofErr w:type="spellStart"/>
      <w:r w:rsidRPr="00817ECB">
        <w:rPr>
          <w:rFonts w:ascii="GHEA Mariam" w:hAnsi="GHEA Mariam"/>
        </w:rPr>
        <w:t>միասին</w:t>
      </w:r>
      <w:proofErr w:type="spellEnd"/>
      <w:r w:rsidRPr="00817ECB">
        <w:rPr>
          <w:rFonts w:ascii="GHEA Mariam" w:hAnsi="GHEA Mariam"/>
        </w:rPr>
        <w:t xml:space="preserve"> </w:t>
      </w:r>
      <w:proofErr w:type="spellStart"/>
      <w:r w:rsidRPr="00817ECB">
        <w:rPr>
          <w:rFonts w:ascii="GHEA Mariam" w:hAnsi="GHEA Mariam"/>
        </w:rPr>
        <w:t>կհանդիսանան</w:t>
      </w:r>
      <w:proofErr w:type="spellEnd"/>
      <w:r w:rsidRPr="00817ECB">
        <w:rPr>
          <w:rFonts w:ascii="GHEA Mariam" w:hAnsi="GHEA Mariam"/>
        </w:rPr>
        <w:t xml:space="preserve"> մեր </w:t>
      </w:r>
      <w:proofErr w:type="spellStart"/>
      <w:r w:rsidRPr="00817ECB">
        <w:rPr>
          <w:rFonts w:ascii="GHEA Mariam" w:hAnsi="GHEA Mariam"/>
        </w:rPr>
        <w:t>միջև</w:t>
      </w:r>
      <w:proofErr w:type="spellEnd"/>
      <w:r w:rsidRPr="00817ECB">
        <w:rPr>
          <w:rFonts w:ascii="GHEA Mariam" w:hAnsi="GHEA Mariam"/>
        </w:rPr>
        <w:t xml:space="preserve"> </w:t>
      </w:r>
      <w:proofErr w:type="spellStart"/>
      <w:r w:rsidRPr="00817ECB">
        <w:rPr>
          <w:rFonts w:ascii="GHEA Mariam" w:hAnsi="GHEA Mariam"/>
        </w:rPr>
        <w:t>որպես</w:t>
      </w:r>
      <w:proofErr w:type="spellEnd"/>
      <w:r w:rsidRPr="00817ECB">
        <w:rPr>
          <w:rFonts w:ascii="GHEA Mariam" w:hAnsi="GHEA Mariam"/>
        </w:rPr>
        <w:t xml:space="preserve"> </w:t>
      </w:r>
      <w:proofErr w:type="spellStart"/>
      <w:r w:rsidRPr="00817ECB">
        <w:rPr>
          <w:rFonts w:ascii="GHEA Mariam" w:hAnsi="GHEA Mariam"/>
        </w:rPr>
        <w:t>փոխհարաբերություններ</w:t>
      </w:r>
      <w:proofErr w:type="spellEnd"/>
      <w:r w:rsidRPr="00817ECB">
        <w:rPr>
          <w:rFonts w:ascii="GHEA Mariam" w:hAnsi="GHEA Mariam"/>
        </w:rPr>
        <w:t xml:space="preserve"> </w:t>
      </w:r>
      <w:proofErr w:type="spellStart"/>
      <w:r w:rsidRPr="00817ECB">
        <w:rPr>
          <w:rFonts w:ascii="GHEA Mariam" w:hAnsi="GHEA Mariam"/>
        </w:rPr>
        <w:t>կարգավորող</w:t>
      </w:r>
      <w:proofErr w:type="spellEnd"/>
      <w:r w:rsidRPr="00817ECB">
        <w:rPr>
          <w:rFonts w:ascii="GHEA Mariam" w:hAnsi="GHEA Mariam"/>
        </w:rPr>
        <w:t xml:space="preserve"> </w:t>
      </w:r>
      <w:proofErr w:type="spellStart"/>
      <w:r w:rsidRPr="00817ECB">
        <w:rPr>
          <w:rFonts w:ascii="GHEA Mariam" w:hAnsi="GHEA Mariam"/>
        </w:rPr>
        <w:t>պայմանագիր</w:t>
      </w:r>
      <w:proofErr w:type="spellEnd"/>
      <w:r w:rsidRPr="00817ECB">
        <w:rPr>
          <w:rFonts w:ascii="GHEA Mariam" w:hAnsi="GHEA Mariam"/>
        </w:rPr>
        <w:t xml:space="preserve">, և </w:t>
      </w:r>
    </w:p>
    <w:p w14:paraId="41F2B455" w14:textId="77777777" w:rsidR="00FD547F" w:rsidRPr="00817ECB" w:rsidRDefault="00720C8F" w:rsidP="00817ECB">
      <w:pPr>
        <w:spacing w:after="200"/>
        <w:jc w:val="both"/>
        <w:rPr>
          <w:rFonts w:ascii="GHEA Mariam" w:hAnsi="GHEA Mariam"/>
        </w:rPr>
      </w:pPr>
      <w:r w:rsidRPr="00817ECB">
        <w:rPr>
          <w:rFonts w:ascii="GHEA Mariam" w:hAnsi="GHEA Mariam"/>
        </w:rPr>
        <w:t xml:space="preserve">(ծ) </w:t>
      </w:r>
      <w:proofErr w:type="spellStart"/>
      <w:r w:rsidRPr="00817ECB">
        <w:rPr>
          <w:rFonts w:ascii="GHEA Mariam" w:hAnsi="GHEA Mariam"/>
        </w:rPr>
        <w:t>Մենք</w:t>
      </w:r>
      <w:proofErr w:type="spellEnd"/>
      <w:r w:rsidRPr="00817ECB">
        <w:rPr>
          <w:rFonts w:ascii="GHEA Mariam" w:hAnsi="GHEA Mariam"/>
        </w:rPr>
        <w:t xml:space="preserve"> </w:t>
      </w:r>
      <w:proofErr w:type="spellStart"/>
      <w:r w:rsidRPr="00817ECB">
        <w:rPr>
          <w:rFonts w:ascii="GHEA Mariam" w:hAnsi="GHEA Mariam"/>
        </w:rPr>
        <w:t>հասկանում</w:t>
      </w:r>
      <w:proofErr w:type="spellEnd"/>
      <w:r w:rsidRPr="00817ECB">
        <w:rPr>
          <w:rFonts w:ascii="GHEA Mariam" w:hAnsi="GHEA Mariam"/>
        </w:rPr>
        <w:t xml:space="preserve"> </w:t>
      </w:r>
      <w:proofErr w:type="spellStart"/>
      <w:r w:rsidRPr="00817ECB">
        <w:rPr>
          <w:rFonts w:ascii="GHEA Mariam" w:hAnsi="GHEA Mariam"/>
        </w:rPr>
        <w:t>ենք</w:t>
      </w:r>
      <w:proofErr w:type="spellEnd"/>
      <w:r w:rsidRPr="00817ECB">
        <w:rPr>
          <w:rFonts w:ascii="GHEA Mariam" w:hAnsi="GHEA Mariam"/>
        </w:rPr>
        <w:t xml:space="preserve">, </w:t>
      </w:r>
      <w:proofErr w:type="spellStart"/>
      <w:r w:rsidRPr="00817ECB">
        <w:rPr>
          <w:rFonts w:ascii="GHEA Mariam" w:hAnsi="GHEA Mariam"/>
        </w:rPr>
        <w:t>որ</w:t>
      </w:r>
      <w:proofErr w:type="spellEnd"/>
      <w:r w:rsidRPr="00817ECB">
        <w:rPr>
          <w:rFonts w:ascii="GHEA Mariam" w:hAnsi="GHEA Mariam"/>
        </w:rPr>
        <w:t xml:space="preserve"> </w:t>
      </w:r>
      <w:proofErr w:type="spellStart"/>
      <w:r w:rsidRPr="00817ECB">
        <w:rPr>
          <w:rFonts w:ascii="GHEA Mariam" w:hAnsi="GHEA Mariam"/>
        </w:rPr>
        <w:t>դուք</w:t>
      </w:r>
      <w:proofErr w:type="spellEnd"/>
      <w:r w:rsidRPr="00817ECB">
        <w:rPr>
          <w:rFonts w:ascii="GHEA Mariam" w:hAnsi="GHEA Mariam"/>
        </w:rPr>
        <w:t xml:space="preserve"> </w:t>
      </w:r>
      <w:proofErr w:type="spellStart"/>
      <w:r w:rsidRPr="00817ECB">
        <w:rPr>
          <w:rFonts w:ascii="GHEA Mariam" w:hAnsi="GHEA Mariam"/>
        </w:rPr>
        <w:t>պարտավոր</w:t>
      </w:r>
      <w:proofErr w:type="spellEnd"/>
      <w:r w:rsidRPr="00817ECB">
        <w:rPr>
          <w:rFonts w:ascii="GHEA Mariam" w:hAnsi="GHEA Mariam"/>
        </w:rPr>
        <w:t xml:space="preserve"> </w:t>
      </w:r>
      <w:proofErr w:type="spellStart"/>
      <w:r w:rsidRPr="00817ECB">
        <w:rPr>
          <w:rFonts w:ascii="GHEA Mariam" w:hAnsi="GHEA Mariam"/>
        </w:rPr>
        <w:t>չեք</w:t>
      </w:r>
      <w:proofErr w:type="spellEnd"/>
      <w:r w:rsidRPr="00817ECB">
        <w:rPr>
          <w:rFonts w:ascii="GHEA Mariam" w:hAnsi="GHEA Mariam"/>
        </w:rPr>
        <w:t xml:space="preserve"> </w:t>
      </w:r>
      <w:proofErr w:type="spellStart"/>
      <w:r w:rsidRPr="00817ECB">
        <w:rPr>
          <w:rFonts w:ascii="GHEA Mariam" w:hAnsi="GHEA Mariam"/>
        </w:rPr>
        <w:t>ընդունել</w:t>
      </w:r>
      <w:proofErr w:type="spellEnd"/>
      <w:r w:rsidRPr="00817ECB">
        <w:rPr>
          <w:rFonts w:ascii="GHEA Mariam" w:hAnsi="GHEA Mariam"/>
        </w:rPr>
        <w:t xml:space="preserve"> </w:t>
      </w:r>
      <w:proofErr w:type="spellStart"/>
      <w:r w:rsidRPr="00817ECB">
        <w:rPr>
          <w:rFonts w:ascii="GHEA Mariam" w:hAnsi="GHEA Mariam"/>
        </w:rPr>
        <w:t>նվազագույն</w:t>
      </w:r>
      <w:proofErr w:type="spellEnd"/>
      <w:r w:rsidRPr="00817ECB">
        <w:rPr>
          <w:rFonts w:ascii="GHEA Mariam" w:hAnsi="GHEA Mariam"/>
        </w:rPr>
        <w:t xml:space="preserve"> </w:t>
      </w:r>
      <w:proofErr w:type="spellStart"/>
      <w:r w:rsidRPr="00817ECB">
        <w:rPr>
          <w:rFonts w:ascii="GHEA Mariam" w:hAnsi="GHEA Mariam"/>
        </w:rPr>
        <w:t>գնահատված</w:t>
      </w:r>
      <w:proofErr w:type="spellEnd"/>
      <w:r w:rsidRPr="00817ECB">
        <w:rPr>
          <w:rFonts w:ascii="GHEA Mariam" w:hAnsi="GHEA Mariam"/>
        </w:rPr>
        <w:t xml:space="preserve"> </w:t>
      </w:r>
      <w:proofErr w:type="spellStart"/>
      <w:r w:rsidRPr="00817ECB">
        <w:rPr>
          <w:rFonts w:ascii="GHEA Mariam" w:hAnsi="GHEA Mariam"/>
        </w:rPr>
        <w:t>հայտը</w:t>
      </w:r>
      <w:proofErr w:type="spellEnd"/>
      <w:r w:rsidRPr="00817ECB">
        <w:rPr>
          <w:rFonts w:ascii="GHEA Mariam" w:hAnsi="GHEA Mariam"/>
        </w:rPr>
        <w:t xml:space="preserve"> կամ </w:t>
      </w:r>
      <w:proofErr w:type="spellStart"/>
      <w:r w:rsidRPr="00817ECB">
        <w:rPr>
          <w:rFonts w:ascii="GHEA Mariam" w:hAnsi="GHEA Mariam"/>
        </w:rPr>
        <w:t>ցանկացած</w:t>
      </w:r>
      <w:proofErr w:type="spellEnd"/>
      <w:r w:rsidRPr="00817ECB">
        <w:rPr>
          <w:rFonts w:ascii="GHEA Mariam" w:hAnsi="GHEA Mariam"/>
        </w:rPr>
        <w:t xml:space="preserve"> </w:t>
      </w:r>
      <w:proofErr w:type="spellStart"/>
      <w:r w:rsidRPr="00817ECB">
        <w:rPr>
          <w:rFonts w:ascii="GHEA Mariam" w:hAnsi="GHEA Mariam"/>
        </w:rPr>
        <w:t>այլ</w:t>
      </w:r>
      <w:proofErr w:type="spellEnd"/>
      <w:r w:rsidRPr="00817ECB">
        <w:rPr>
          <w:rFonts w:ascii="GHEA Mariam" w:hAnsi="GHEA Mariam"/>
        </w:rPr>
        <w:t xml:space="preserve"> </w:t>
      </w:r>
      <w:proofErr w:type="spellStart"/>
      <w:r w:rsidRPr="00817ECB">
        <w:rPr>
          <w:rFonts w:ascii="GHEA Mariam" w:hAnsi="GHEA Mariam"/>
        </w:rPr>
        <w:t>հայտ</w:t>
      </w:r>
      <w:proofErr w:type="spellEnd"/>
      <w:r w:rsidRPr="00817ECB">
        <w:rPr>
          <w:rFonts w:ascii="GHEA Mariam" w:hAnsi="GHEA Mariam"/>
        </w:rPr>
        <w:t xml:space="preserve">: </w:t>
      </w:r>
    </w:p>
    <w:p w14:paraId="16FCE5D1" w14:textId="77777777" w:rsidR="00FD547F" w:rsidRPr="00817ECB" w:rsidRDefault="00720C8F" w:rsidP="00817ECB">
      <w:pPr>
        <w:spacing w:after="200"/>
        <w:jc w:val="both"/>
        <w:rPr>
          <w:rFonts w:ascii="GHEA Mariam" w:hAnsi="GHEA Mariam"/>
        </w:rPr>
      </w:pPr>
      <w:r w:rsidRPr="00817ECB">
        <w:rPr>
          <w:rFonts w:ascii="GHEA Mariam" w:hAnsi="GHEA Mariam"/>
        </w:rPr>
        <w:t xml:space="preserve">(կ) </w:t>
      </w:r>
      <w:proofErr w:type="spellStart"/>
      <w:r w:rsidR="00462934" w:rsidRPr="00817ECB">
        <w:rPr>
          <w:rFonts w:ascii="GHEA Mariam" w:hAnsi="GHEA Mariam"/>
        </w:rPr>
        <w:t>Սույնով</w:t>
      </w:r>
      <w:proofErr w:type="spellEnd"/>
      <w:r w:rsidR="00462934" w:rsidRPr="00817ECB">
        <w:rPr>
          <w:rFonts w:ascii="GHEA Mariam" w:hAnsi="GHEA Mariam"/>
        </w:rPr>
        <w:t xml:space="preserve"> </w:t>
      </w:r>
      <w:proofErr w:type="spellStart"/>
      <w:r w:rsidR="00462934" w:rsidRPr="00817ECB">
        <w:rPr>
          <w:rFonts w:ascii="GHEA Mariam" w:hAnsi="GHEA Mariam"/>
        </w:rPr>
        <w:t>մենք</w:t>
      </w:r>
      <w:proofErr w:type="spellEnd"/>
      <w:r w:rsidR="00462934" w:rsidRPr="00817ECB">
        <w:rPr>
          <w:rFonts w:ascii="GHEA Mariam" w:hAnsi="GHEA Mariam"/>
        </w:rPr>
        <w:t xml:space="preserve"> </w:t>
      </w:r>
      <w:proofErr w:type="spellStart"/>
      <w:r w:rsidR="00462934" w:rsidRPr="00817ECB">
        <w:rPr>
          <w:rFonts w:ascii="GHEA Mariam" w:hAnsi="GHEA Mariam"/>
        </w:rPr>
        <w:t>հաստատում</w:t>
      </w:r>
      <w:proofErr w:type="spellEnd"/>
      <w:r w:rsidR="00462934" w:rsidRPr="00817ECB">
        <w:rPr>
          <w:rFonts w:ascii="GHEA Mariam" w:hAnsi="GHEA Mariam"/>
        </w:rPr>
        <w:t xml:space="preserve"> </w:t>
      </w:r>
      <w:proofErr w:type="spellStart"/>
      <w:r w:rsidR="00462934" w:rsidRPr="00817ECB">
        <w:rPr>
          <w:rFonts w:ascii="GHEA Mariam" w:hAnsi="GHEA Mariam"/>
        </w:rPr>
        <w:t>ենք</w:t>
      </w:r>
      <w:proofErr w:type="spellEnd"/>
      <w:r w:rsidR="00462934" w:rsidRPr="00817ECB">
        <w:rPr>
          <w:rFonts w:ascii="GHEA Mariam" w:hAnsi="GHEA Mariam"/>
        </w:rPr>
        <w:t xml:space="preserve">, </w:t>
      </w:r>
      <w:proofErr w:type="spellStart"/>
      <w:r w:rsidR="00462934" w:rsidRPr="00817ECB">
        <w:rPr>
          <w:rFonts w:ascii="GHEA Mariam" w:hAnsi="GHEA Mariam"/>
        </w:rPr>
        <w:t>որ</w:t>
      </w:r>
      <w:proofErr w:type="spellEnd"/>
      <w:r w:rsidR="00462934" w:rsidRPr="00817ECB">
        <w:rPr>
          <w:rFonts w:ascii="GHEA Mariam" w:hAnsi="GHEA Mariam"/>
        </w:rPr>
        <w:t xml:space="preserve"> </w:t>
      </w:r>
      <w:proofErr w:type="spellStart"/>
      <w:r w:rsidR="00462934" w:rsidRPr="00817ECB">
        <w:rPr>
          <w:rFonts w:ascii="GHEA Mariam" w:hAnsi="GHEA Mariam"/>
        </w:rPr>
        <w:t>քայլեր</w:t>
      </w:r>
      <w:proofErr w:type="spellEnd"/>
      <w:r w:rsidR="00462934" w:rsidRPr="00817ECB">
        <w:rPr>
          <w:rFonts w:ascii="GHEA Mariam" w:hAnsi="GHEA Mariam"/>
        </w:rPr>
        <w:t xml:space="preserve"> </w:t>
      </w:r>
      <w:proofErr w:type="spellStart"/>
      <w:r w:rsidR="00462934" w:rsidRPr="00817ECB">
        <w:rPr>
          <w:rFonts w:ascii="GHEA Mariam" w:hAnsi="GHEA Mariam"/>
        </w:rPr>
        <w:t>ենք</w:t>
      </w:r>
      <w:proofErr w:type="spellEnd"/>
      <w:r w:rsidR="00462934" w:rsidRPr="00817ECB">
        <w:rPr>
          <w:rFonts w:ascii="GHEA Mariam" w:hAnsi="GHEA Mariam"/>
        </w:rPr>
        <w:t xml:space="preserve"> </w:t>
      </w:r>
      <w:proofErr w:type="spellStart"/>
      <w:r w:rsidR="00462934" w:rsidRPr="00817ECB">
        <w:rPr>
          <w:rFonts w:ascii="GHEA Mariam" w:hAnsi="GHEA Mariam"/>
        </w:rPr>
        <w:t>ձեռնարկել</w:t>
      </w:r>
      <w:proofErr w:type="spellEnd"/>
      <w:r w:rsidR="00462934" w:rsidRPr="00817ECB">
        <w:rPr>
          <w:rFonts w:ascii="GHEA Mariam" w:hAnsi="GHEA Mariam"/>
        </w:rPr>
        <w:t xml:space="preserve"> </w:t>
      </w:r>
      <w:proofErr w:type="spellStart"/>
      <w:r w:rsidR="00462934" w:rsidRPr="00817ECB">
        <w:rPr>
          <w:rFonts w:ascii="GHEA Mariam" w:hAnsi="GHEA Mariam"/>
        </w:rPr>
        <w:t>հավաստիանալու</w:t>
      </w:r>
      <w:proofErr w:type="spellEnd"/>
      <w:r w:rsidR="00462934" w:rsidRPr="00817ECB">
        <w:rPr>
          <w:rFonts w:ascii="GHEA Mariam" w:hAnsi="GHEA Mariam"/>
        </w:rPr>
        <w:t xml:space="preserve">, </w:t>
      </w:r>
      <w:proofErr w:type="spellStart"/>
      <w:r w:rsidR="00462934" w:rsidRPr="00817ECB">
        <w:rPr>
          <w:rFonts w:ascii="GHEA Mariam" w:hAnsi="GHEA Mariam"/>
        </w:rPr>
        <w:t>որ</w:t>
      </w:r>
      <w:proofErr w:type="spellEnd"/>
      <w:r w:rsidR="00462934" w:rsidRPr="00817ECB">
        <w:rPr>
          <w:rFonts w:ascii="GHEA Mariam" w:hAnsi="GHEA Mariam"/>
        </w:rPr>
        <w:t xml:space="preserve"> </w:t>
      </w:r>
      <w:proofErr w:type="spellStart"/>
      <w:r w:rsidR="00462934" w:rsidRPr="00817ECB">
        <w:rPr>
          <w:rFonts w:ascii="GHEA Mariam" w:hAnsi="GHEA Mariam"/>
        </w:rPr>
        <w:t>ոչ</w:t>
      </w:r>
      <w:proofErr w:type="spellEnd"/>
      <w:r w:rsidR="00462934" w:rsidRPr="00817ECB">
        <w:rPr>
          <w:rFonts w:ascii="GHEA Mariam" w:hAnsi="GHEA Mariam"/>
        </w:rPr>
        <w:t xml:space="preserve"> </w:t>
      </w:r>
      <w:proofErr w:type="spellStart"/>
      <w:r w:rsidR="00462934" w:rsidRPr="00817ECB">
        <w:rPr>
          <w:rFonts w:ascii="GHEA Mariam" w:hAnsi="GHEA Mariam"/>
        </w:rPr>
        <w:t>մի</w:t>
      </w:r>
      <w:proofErr w:type="spellEnd"/>
      <w:r w:rsidR="00462934" w:rsidRPr="00817ECB">
        <w:rPr>
          <w:rFonts w:ascii="GHEA Mariam" w:hAnsi="GHEA Mariam"/>
        </w:rPr>
        <w:t xml:space="preserve"> </w:t>
      </w:r>
      <w:proofErr w:type="spellStart"/>
      <w:r w:rsidR="00462934" w:rsidRPr="00817ECB">
        <w:rPr>
          <w:rFonts w:ascii="GHEA Mariam" w:hAnsi="GHEA Mariam"/>
        </w:rPr>
        <w:t>անձ</w:t>
      </w:r>
      <w:proofErr w:type="spellEnd"/>
      <w:r w:rsidR="00462934" w:rsidRPr="00817ECB">
        <w:rPr>
          <w:rFonts w:ascii="GHEA Mariam" w:hAnsi="GHEA Mariam"/>
        </w:rPr>
        <w:t xml:space="preserve">, </w:t>
      </w:r>
      <w:proofErr w:type="spellStart"/>
      <w:r w:rsidR="00462934" w:rsidRPr="00817ECB">
        <w:rPr>
          <w:rFonts w:ascii="GHEA Mariam" w:hAnsi="GHEA Mariam"/>
        </w:rPr>
        <w:t>որը</w:t>
      </w:r>
      <w:proofErr w:type="spellEnd"/>
      <w:r w:rsidR="00462934" w:rsidRPr="00817ECB">
        <w:rPr>
          <w:rFonts w:ascii="GHEA Mariam" w:hAnsi="GHEA Mariam"/>
        </w:rPr>
        <w:t xml:space="preserve"> </w:t>
      </w:r>
      <w:proofErr w:type="spellStart"/>
      <w:r w:rsidR="00462934" w:rsidRPr="00817ECB">
        <w:rPr>
          <w:rFonts w:ascii="GHEA Mariam" w:hAnsi="GHEA Mariam"/>
        </w:rPr>
        <w:t>հանդես</w:t>
      </w:r>
      <w:proofErr w:type="spellEnd"/>
      <w:r w:rsidR="00462934" w:rsidRPr="00817ECB">
        <w:rPr>
          <w:rFonts w:ascii="GHEA Mariam" w:hAnsi="GHEA Mariam"/>
        </w:rPr>
        <w:t xml:space="preserve"> է </w:t>
      </w:r>
      <w:proofErr w:type="spellStart"/>
      <w:r w:rsidR="00462934" w:rsidRPr="00817ECB">
        <w:rPr>
          <w:rFonts w:ascii="GHEA Mariam" w:hAnsi="GHEA Mariam"/>
        </w:rPr>
        <w:t>գալիս</w:t>
      </w:r>
      <w:proofErr w:type="spellEnd"/>
      <w:r w:rsidR="00462934" w:rsidRPr="00817ECB">
        <w:rPr>
          <w:rFonts w:ascii="GHEA Mariam" w:hAnsi="GHEA Mariam"/>
        </w:rPr>
        <w:t xml:space="preserve"> մեր կողմից կամ </w:t>
      </w:r>
      <w:proofErr w:type="spellStart"/>
      <w:r w:rsidR="00462934" w:rsidRPr="00817ECB">
        <w:rPr>
          <w:rFonts w:ascii="GHEA Mariam" w:hAnsi="GHEA Mariam"/>
        </w:rPr>
        <w:t>մեզ</w:t>
      </w:r>
      <w:proofErr w:type="spellEnd"/>
      <w:r w:rsidR="00462934" w:rsidRPr="00817ECB">
        <w:rPr>
          <w:rFonts w:ascii="GHEA Mariam" w:hAnsi="GHEA Mariam"/>
        </w:rPr>
        <w:t xml:space="preserve"> համար, </w:t>
      </w:r>
      <w:proofErr w:type="spellStart"/>
      <w:r w:rsidR="00462934" w:rsidRPr="00817ECB">
        <w:rPr>
          <w:rFonts w:ascii="GHEA Mariam" w:hAnsi="GHEA Mariam"/>
        </w:rPr>
        <w:t>չի</w:t>
      </w:r>
      <w:proofErr w:type="spellEnd"/>
      <w:r w:rsidR="00462934" w:rsidRPr="00817ECB">
        <w:rPr>
          <w:rFonts w:ascii="GHEA Mariam" w:hAnsi="GHEA Mariam"/>
        </w:rPr>
        <w:t xml:space="preserve"> </w:t>
      </w:r>
      <w:proofErr w:type="spellStart"/>
      <w:r w:rsidR="00462934" w:rsidRPr="00817ECB">
        <w:rPr>
          <w:rFonts w:ascii="GHEA Mariam" w:hAnsi="GHEA Mariam"/>
        </w:rPr>
        <w:t>ներառվի</w:t>
      </w:r>
      <w:proofErr w:type="spellEnd"/>
      <w:r w:rsidR="00462934" w:rsidRPr="00817ECB">
        <w:rPr>
          <w:rFonts w:ascii="GHEA Mariam" w:hAnsi="GHEA Mariam"/>
        </w:rPr>
        <w:t xml:space="preserve"> </w:t>
      </w:r>
      <w:proofErr w:type="spellStart"/>
      <w:r w:rsidR="00462934" w:rsidRPr="00817ECB">
        <w:rPr>
          <w:rFonts w:ascii="GHEA Mariam" w:hAnsi="GHEA Mariam"/>
        </w:rPr>
        <w:t>որևէ</w:t>
      </w:r>
      <w:proofErr w:type="spellEnd"/>
      <w:r w:rsidR="00462934" w:rsidRPr="00817ECB">
        <w:rPr>
          <w:rFonts w:ascii="GHEA Mariam" w:hAnsi="GHEA Mariam"/>
        </w:rPr>
        <w:t xml:space="preserve"> </w:t>
      </w:r>
      <w:proofErr w:type="spellStart"/>
      <w:r w:rsidR="00462934" w:rsidRPr="00817ECB">
        <w:rPr>
          <w:rFonts w:ascii="GHEA Mariam" w:hAnsi="GHEA Mariam"/>
        </w:rPr>
        <w:t>տեսակի</w:t>
      </w:r>
      <w:proofErr w:type="spellEnd"/>
      <w:r w:rsidR="00462934" w:rsidRPr="00817ECB">
        <w:rPr>
          <w:rFonts w:ascii="GHEA Mariam" w:hAnsi="GHEA Mariam"/>
        </w:rPr>
        <w:t xml:space="preserve"> </w:t>
      </w:r>
      <w:proofErr w:type="spellStart"/>
      <w:r w:rsidR="00462934" w:rsidRPr="00817ECB">
        <w:rPr>
          <w:rFonts w:ascii="GHEA Mariam" w:hAnsi="GHEA Mariam"/>
        </w:rPr>
        <w:t>խարդախության</w:t>
      </w:r>
      <w:proofErr w:type="spellEnd"/>
      <w:r w:rsidR="00462934" w:rsidRPr="00817ECB">
        <w:rPr>
          <w:rFonts w:ascii="GHEA Mariam" w:hAnsi="GHEA Mariam"/>
        </w:rPr>
        <w:t xml:space="preserve"> և </w:t>
      </w:r>
      <w:proofErr w:type="spellStart"/>
      <w:r w:rsidR="00462934" w:rsidRPr="00817ECB">
        <w:rPr>
          <w:rFonts w:ascii="GHEA Mariam" w:hAnsi="GHEA Mariam"/>
        </w:rPr>
        <w:t>կոռուպցիայի</w:t>
      </w:r>
      <w:proofErr w:type="spellEnd"/>
      <w:r w:rsidR="00462934" w:rsidRPr="00817ECB">
        <w:rPr>
          <w:rFonts w:ascii="GHEA Mariam" w:hAnsi="GHEA Mariam"/>
        </w:rPr>
        <w:t xml:space="preserve"> մեջ: </w:t>
      </w:r>
    </w:p>
    <w:p w14:paraId="7F093A98" w14:textId="77777777" w:rsidR="00FD547F" w:rsidRPr="00817ECB" w:rsidRDefault="00FD547F" w:rsidP="00817ECB">
      <w:pPr>
        <w:jc w:val="both"/>
        <w:rPr>
          <w:rFonts w:ascii="GHEA Mariam" w:hAnsi="GHEA Mariam"/>
        </w:rPr>
      </w:pPr>
    </w:p>
    <w:p w14:paraId="2019D7DA" w14:textId="2115423F" w:rsidR="00FD547F" w:rsidRPr="00817ECB" w:rsidRDefault="00D67D8E" w:rsidP="00817ECB">
      <w:pPr>
        <w:jc w:val="both"/>
        <w:rPr>
          <w:rFonts w:ascii="GHEA Mariam" w:hAnsi="GHEA Mariam"/>
        </w:rPr>
      </w:pPr>
      <w:proofErr w:type="spellStart"/>
      <w:r w:rsidRPr="00817ECB">
        <w:rPr>
          <w:rFonts w:ascii="GHEA Mariam" w:hAnsi="GHEA Mariam"/>
        </w:rPr>
        <w:t>Հայտատուի</w:t>
      </w:r>
      <w:proofErr w:type="spellEnd"/>
      <w:r w:rsidRPr="00817ECB">
        <w:rPr>
          <w:rFonts w:ascii="GHEA Mariam" w:hAnsi="GHEA Mariam"/>
        </w:rPr>
        <w:t xml:space="preserve"> </w:t>
      </w:r>
      <w:proofErr w:type="spellStart"/>
      <w:r w:rsidRPr="00817ECB">
        <w:rPr>
          <w:rFonts w:ascii="GHEA Mariam" w:hAnsi="GHEA Mariam"/>
        </w:rPr>
        <w:t>անունը</w:t>
      </w:r>
      <w:proofErr w:type="spellEnd"/>
      <w:r w:rsidR="00FD547F" w:rsidRPr="00FF7ABF">
        <w:rPr>
          <w:rFonts w:ascii="GHEA Mariam" w:hAnsi="GHEA Mariam"/>
          <w:b/>
          <w:bCs/>
          <w:iCs/>
        </w:rPr>
        <w:t>*</w:t>
      </w:r>
      <w:r w:rsidR="004C7B92" w:rsidRPr="00FF7ABF">
        <w:rPr>
          <w:rFonts w:ascii="GHEA Mariam" w:hAnsi="GHEA Mariam"/>
          <w:b/>
          <w:bCs/>
          <w:iCs/>
        </w:rPr>
        <w:t xml:space="preserve"> </w:t>
      </w:r>
      <w:r w:rsidR="00FD547F" w:rsidRPr="00FF7ABF">
        <w:rPr>
          <w:rFonts w:ascii="GHEA Mariam" w:hAnsi="GHEA Mariam"/>
          <w:b/>
          <w:u w:val="single"/>
        </w:rPr>
        <w:t>[</w:t>
      </w:r>
      <w:proofErr w:type="spellStart"/>
      <w:r w:rsidRPr="00817ECB">
        <w:rPr>
          <w:rFonts w:ascii="GHEA Mariam" w:hAnsi="GHEA Mariam"/>
          <w:b/>
          <w:u w:val="single"/>
        </w:rPr>
        <w:t>գրել</w:t>
      </w:r>
      <w:proofErr w:type="spellEnd"/>
      <w:r w:rsidRPr="00817ECB">
        <w:rPr>
          <w:rFonts w:ascii="GHEA Mariam" w:hAnsi="GHEA Mariam"/>
          <w:b/>
          <w:u w:val="single"/>
        </w:rPr>
        <w:t xml:space="preserve"> </w:t>
      </w:r>
      <w:proofErr w:type="spellStart"/>
      <w:r w:rsidRPr="00817ECB">
        <w:rPr>
          <w:rFonts w:ascii="GHEA Mariam" w:hAnsi="GHEA Mariam"/>
          <w:b/>
          <w:u w:val="single"/>
        </w:rPr>
        <w:t>Հայտատուի</w:t>
      </w:r>
      <w:proofErr w:type="spellEnd"/>
      <w:r w:rsidRPr="00817ECB">
        <w:rPr>
          <w:rFonts w:ascii="GHEA Mariam" w:hAnsi="GHEA Mariam"/>
          <w:b/>
          <w:u w:val="single"/>
        </w:rPr>
        <w:t xml:space="preserve"> </w:t>
      </w:r>
      <w:proofErr w:type="spellStart"/>
      <w:r w:rsidRPr="00817ECB">
        <w:rPr>
          <w:rFonts w:ascii="GHEA Mariam" w:hAnsi="GHEA Mariam"/>
          <w:b/>
          <w:u w:val="single"/>
        </w:rPr>
        <w:t>լրիվ</w:t>
      </w:r>
      <w:proofErr w:type="spellEnd"/>
      <w:r w:rsidRPr="00817ECB">
        <w:rPr>
          <w:rFonts w:ascii="GHEA Mariam" w:hAnsi="GHEA Mariam"/>
          <w:b/>
          <w:u w:val="single"/>
        </w:rPr>
        <w:t xml:space="preserve"> </w:t>
      </w:r>
      <w:proofErr w:type="spellStart"/>
      <w:r w:rsidRPr="00817ECB">
        <w:rPr>
          <w:rFonts w:ascii="GHEA Mariam" w:hAnsi="GHEA Mariam"/>
          <w:b/>
          <w:u w:val="single"/>
        </w:rPr>
        <w:t>անունը</w:t>
      </w:r>
      <w:proofErr w:type="spellEnd"/>
      <w:r w:rsidR="00FD547F" w:rsidRPr="00817ECB">
        <w:rPr>
          <w:rFonts w:ascii="GHEA Mariam" w:hAnsi="GHEA Mariam"/>
          <w:b/>
          <w:u w:val="single"/>
        </w:rPr>
        <w:t>]</w:t>
      </w:r>
    </w:p>
    <w:p w14:paraId="1A7A78C6" w14:textId="77777777" w:rsidR="00FD547F" w:rsidRPr="00817ECB" w:rsidRDefault="00FD547F" w:rsidP="00817ECB">
      <w:pPr>
        <w:jc w:val="both"/>
        <w:rPr>
          <w:rFonts w:ascii="GHEA Mariam" w:hAnsi="GHEA Mariam"/>
        </w:rPr>
      </w:pPr>
    </w:p>
    <w:p w14:paraId="67780EB5" w14:textId="77777777" w:rsidR="002F27C8" w:rsidRPr="00817ECB" w:rsidRDefault="0019396E" w:rsidP="00817ECB">
      <w:pPr>
        <w:jc w:val="both"/>
        <w:rPr>
          <w:rFonts w:ascii="GHEA Mariam" w:hAnsi="GHEA Mariam"/>
          <w:lang w:val="af-ZA"/>
        </w:rPr>
      </w:pPr>
      <w:r w:rsidRPr="00817ECB">
        <w:rPr>
          <w:rFonts w:ascii="GHEA Mariam" w:hAnsi="GHEA Mariam"/>
          <w:lang w:val="af-ZA"/>
        </w:rPr>
        <w:t xml:space="preserve">Անձի անունը, որը պատշաճ կերպով լիազորված է ստորագրելու սույն հայտը </w:t>
      </w:r>
    </w:p>
    <w:p w14:paraId="03D91A3D" w14:textId="77777777" w:rsidR="002F27C8" w:rsidRPr="00817ECB" w:rsidRDefault="002F27C8" w:rsidP="00817ECB">
      <w:pPr>
        <w:jc w:val="both"/>
        <w:rPr>
          <w:rFonts w:ascii="GHEA Mariam" w:hAnsi="GHEA Mariam"/>
          <w:lang w:val="af-ZA"/>
        </w:rPr>
      </w:pPr>
    </w:p>
    <w:p w14:paraId="3AD03987" w14:textId="479B2ABA" w:rsidR="00FD547F" w:rsidRPr="00817ECB" w:rsidRDefault="0019396E" w:rsidP="00817ECB">
      <w:pPr>
        <w:jc w:val="both"/>
        <w:rPr>
          <w:rFonts w:ascii="GHEA Mariam" w:hAnsi="GHEA Mariam"/>
          <w:u w:val="single"/>
          <w:lang w:val="af-ZA"/>
        </w:rPr>
      </w:pPr>
      <w:r w:rsidRPr="00817ECB">
        <w:rPr>
          <w:rFonts w:ascii="GHEA Mariam" w:hAnsi="GHEA Mariam"/>
          <w:lang w:val="af-ZA"/>
        </w:rPr>
        <w:t>Հայտատուի անունից</w:t>
      </w:r>
      <w:r w:rsidRPr="00817ECB">
        <w:rPr>
          <w:rFonts w:ascii="GHEA Mariam" w:hAnsi="GHEA Mariam"/>
          <w:b/>
          <w:lang w:val="af-ZA"/>
        </w:rPr>
        <w:t xml:space="preserve">** </w:t>
      </w:r>
      <w:r w:rsidRPr="00817ECB">
        <w:rPr>
          <w:rFonts w:ascii="GHEA Mariam" w:hAnsi="GHEA Mariam"/>
          <w:i/>
          <w:lang w:val="af-ZA"/>
        </w:rPr>
        <w:t>[</w:t>
      </w:r>
      <w:r w:rsidRPr="00817ECB">
        <w:rPr>
          <w:rFonts w:ascii="GHEA Mariam" w:hAnsi="GHEA Mariam"/>
          <w:b/>
          <w:i/>
          <w:u w:val="single"/>
          <w:lang w:val="af-ZA"/>
        </w:rPr>
        <w:t>գրել այն անձի անունը, որը պատշաճ կերպով լիազորված է ստորագրելու Հայտը</w:t>
      </w:r>
      <w:r w:rsidRPr="00817ECB">
        <w:rPr>
          <w:rFonts w:ascii="GHEA Mariam" w:hAnsi="GHEA Mariam"/>
          <w:i/>
          <w:lang w:val="af-ZA"/>
        </w:rPr>
        <w:t>]</w:t>
      </w:r>
      <w:r w:rsidRPr="00817ECB">
        <w:rPr>
          <w:rFonts w:ascii="GHEA Mariam" w:hAnsi="GHEA Mariam"/>
          <w:b/>
          <w:lang w:val="af-ZA"/>
        </w:rPr>
        <w:t xml:space="preserve"> </w:t>
      </w:r>
    </w:p>
    <w:p w14:paraId="613BBFB1" w14:textId="77777777" w:rsidR="00FD547F" w:rsidRPr="00817ECB" w:rsidRDefault="00FD547F" w:rsidP="00817ECB">
      <w:pPr>
        <w:jc w:val="both"/>
        <w:rPr>
          <w:rFonts w:ascii="GHEA Mariam" w:hAnsi="GHEA Mariam"/>
          <w:lang w:val="af-ZA"/>
        </w:rPr>
      </w:pPr>
    </w:p>
    <w:p w14:paraId="4C35C65C" w14:textId="77777777" w:rsidR="002F27C8" w:rsidRPr="00817ECB" w:rsidRDefault="002F27C8" w:rsidP="00463B7C">
      <w:pPr>
        <w:tabs>
          <w:tab w:val="left" w:pos="6120"/>
        </w:tabs>
        <w:jc w:val="both"/>
        <w:rPr>
          <w:rFonts w:ascii="GHEA Mariam" w:hAnsi="GHEA Mariam"/>
          <w:lang w:val="af-ZA"/>
        </w:rPr>
      </w:pPr>
      <w:r w:rsidRPr="00817ECB">
        <w:rPr>
          <w:rFonts w:ascii="GHEA Mariam" w:hAnsi="GHEA Mariam"/>
          <w:lang w:val="af-ZA"/>
        </w:rPr>
        <w:t xml:space="preserve">Հայտը ստորագրող անձի պաշտոնը </w:t>
      </w:r>
      <w:r w:rsidRPr="00817ECB">
        <w:rPr>
          <w:rFonts w:ascii="GHEA Mariam" w:hAnsi="GHEA Mariam"/>
          <w:b/>
          <w:lang w:val="af-ZA"/>
        </w:rPr>
        <w:t xml:space="preserve">[Հայտը ստորագրող անձի </w:t>
      </w:r>
      <w:r w:rsidR="00DA1F74" w:rsidRPr="00817ECB">
        <w:rPr>
          <w:rFonts w:ascii="GHEA Mariam" w:hAnsi="GHEA Mariam"/>
          <w:b/>
          <w:lang w:val="af-ZA"/>
        </w:rPr>
        <w:t>լրիվ պաշտոնը</w:t>
      </w:r>
      <w:r w:rsidRPr="00817ECB">
        <w:rPr>
          <w:rFonts w:ascii="GHEA Mariam" w:hAnsi="GHEA Mariam"/>
          <w:b/>
          <w:lang w:val="af-ZA"/>
        </w:rPr>
        <w:t>]</w:t>
      </w:r>
      <w:r w:rsidRPr="00817ECB">
        <w:rPr>
          <w:rFonts w:ascii="GHEA Mariam" w:hAnsi="GHEA Mariam"/>
          <w:lang w:val="af-ZA"/>
        </w:rPr>
        <w:t xml:space="preserve"> </w:t>
      </w:r>
    </w:p>
    <w:p w14:paraId="4607A830" w14:textId="77777777" w:rsidR="00FD547F" w:rsidRPr="00817ECB" w:rsidRDefault="00FD547F" w:rsidP="00817ECB">
      <w:pPr>
        <w:jc w:val="both"/>
        <w:rPr>
          <w:rFonts w:ascii="GHEA Mariam" w:hAnsi="GHEA Mariam"/>
          <w:lang w:val="af-ZA"/>
        </w:rPr>
      </w:pPr>
    </w:p>
    <w:p w14:paraId="2ECC2170" w14:textId="26C2F21F" w:rsidR="00FD547F" w:rsidRPr="00817ECB" w:rsidRDefault="0042631D" w:rsidP="00817ECB">
      <w:pPr>
        <w:jc w:val="both"/>
        <w:rPr>
          <w:rFonts w:ascii="GHEA Mariam" w:hAnsi="GHEA Mariam"/>
          <w:u w:val="single"/>
          <w:lang w:val="af-ZA"/>
        </w:rPr>
      </w:pPr>
      <w:proofErr w:type="spellStart"/>
      <w:r w:rsidRPr="00817ECB">
        <w:rPr>
          <w:rFonts w:ascii="GHEA Mariam" w:hAnsi="GHEA Mariam"/>
        </w:rPr>
        <w:t>Վերոնշյալ</w:t>
      </w:r>
      <w:proofErr w:type="spellEnd"/>
      <w:r w:rsidRPr="00817ECB">
        <w:rPr>
          <w:rFonts w:ascii="GHEA Mariam" w:hAnsi="GHEA Mariam"/>
          <w:lang w:val="af-ZA"/>
        </w:rPr>
        <w:t xml:space="preserve"> </w:t>
      </w:r>
      <w:proofErr w:type="spellStart"/>
      <w:r w:rsidRPr="00817ECB">
        <w:rPr>
          <w:rFonts w:ascii="GHEA Mariam" w:hAnsi="GHEA Mariam"/>
        </w:rPr>
        <w:t>անձի</w:t>
      </w:r>
      <w:proofErr w:type="spellEnd"/>
      <w:r w:rsidRPr="00817ECB">
        <w:rPr>
          <w:rFonts w:ascii="GHEA Mariam" w:hAnsi="GHEA Mariam"/>
          <w:lang w:val="af-ZA"/>
        </w:rPr>
        <w:t xml:space="preserve"> </w:t>
      </w:r>
      <w:proofErr w:type="spellStart"/>
      <w:r w:rsidRPr="00817ECB">
        <w:rPr>
          <w:rFonts w:ascii="GHEA Mariam" w:hAnsi="GHEA Mariam"/>
        </w:rPr>
        <w:t>ստորագրությունը</w:t>
      </w:r>
      <w:proofErr w:type="spellEnd"/>
      <w:r w:rsidRPr="00817ECB">
        <w:rPr>
          <w:rFonts w:ascii="GHEA Mariam" w:hAnsi="GHEA Mariam"/>
          <w:lang w:val="af-ZA"/>
        </w:rPr>
        <w:t xml:space="preserve"> </w:t>
      </w:r>
      <w:r w:rsidR="00FD547F" w:rsidRPr="00817ECB">
        <w:rPr>
          <w:rFonts w:ascii="GHEA Mariam" w:hAnsi="GHEA Mariam"/>
          <w:u w:val="single"/>
          <w:lang w:val="af-ZA"/>
        </w:rPr>
        <w:t>[</w:t>
      </w:r>
      <w:proofErr w:type="spellStart"/>
      <w:r w:rsidRPr="00817ECB">
        <w:rPr>
          <w:rFonts w:ascii="GHEA Mariam" w:hAnsi="GHEA Mariam"/>
          <w:b/>
          <w:u w:val="single"/>
        </w:rPr>
        <w:t>այն</w:t>
      </w:r>
      <w:proofErr w:type="spellEnd"/>
      <w:r w:rsidRPr="00817ECB">
        <w:rPr>
          <w:rFonts w:ascii="GHEA Mariam" w:hAnsi="GHEA Mariam"/>
          <w:b/>
          <w:u w:val="single"/>
          <w:lang w:val="af-ZA"/>
        </w:rPr>
        <w:t xml:space="preserve"> </w:t>
      </w:r>
      <w:proofErr w:type="spellStart"/>
      <w:r w:rsidRPr="00817ECB">
        <w:rPr>
          <w:rFonts w:ascii="GHEA Mariam" w:hAnsi="GHEA Mariam"/>
          <w:b/>
          <w:u w:val="single"/>
        </w:rPr>
        <w:t>անձի</w:t>
      </w:r>
      <w:proofErr w:type="spellEnd"/>
      <w:r w:rsidRPr="00817ECB">
        <w:rPr>
          <w:rFonts w:ascii="GHEA Mariam" w:hAnsi="GHEA Mariam"/>
          <w:b/>
          <w:u w:val="single"/>
          <w:lang w:val="af-ZA"/>
        </w:rPr>
        <w:t xml:space="preserve"> </w:t>
      </w:r>
      <w:proofErr w:type="spellStart"/>
      <w:r w:rsidRPr="00817ECB">
        <w:rPr>
          <w:rFonts w:ascii="GHEA Mariam" w:hAnsi="GHEA Mariam"/>
          <w:b/>
          <w:u w:val="single"/>
        </w:rPr>
        <w:t>ստորագրությունը</w:t>
      </w:r>
      <w:proofErr w:type="spellEnd"/>
      <w:r w:rsidRPr="00817ECB">
        <w:rPr>
          <w:rFonts w:ascii="GHEA Mariam" w:hAnsi="GHEA Mariam"/>
          <w:b/>
          <w:u w:val="single"/>
          <w:lang w:val="af-ZA"/>
        </w:rPr>
        <w:t>, որի անունը և պաշտոնը նշված է վերը</w:t>
      </w:r>
      <w:r w:rsidRPr="00817ECB">
        <w:rPr>
          <w:rFonts w:ascii="GHEA Mariam" w:hAnsi="GHEA Mariam"/>
          <w:i/>
          <w:lang w:val="af-ZA"/>
        </w:rPr>
        <w:t>]</w:t>
      </w:r>
    </w:p>
    <w:p w14:paraId="682BA405" w14:textId="77777777" w:rsidR="00FD547F" w:rsidRPr="00817ECB" w:rsidRDefault="00FD547F" w:rsidP="00817ECB">
      <w:pPr>
        <w:jc w:val="both"/>
        <w:rPr>
          <w:rFonts w:ascii="GHEA Mariam" w:hAnsi="GHEA Mariam"/>
          <w:lang w:val="af-ZA"/>
        </w:rPr>
      </w:pPr>
    </w:p>
    <w:p w14:paraId="6D4047F4" w14:textId="77777777" w:rsidR="00F7422C" w:rsidRPr="00817ECB" w:rsidRDefault="00F7422C" w:rsidP="00463B7C">
      <w:pPr>
        <w:pStyle w:val="BankNormal"/>
        <w:jc w:val="both"/>
        <w:rPr>
          <w:rFonts w:ascii="GHEA Mariam" w:hAnsi="GHEA Mariam"/>
          <w:lang w:val="af-ZA"/>
        </w:rPr>
      </w:pPr>
      <w:proofErr w:type="spellStart"/>
      <w:r w:rsidRPr="00817ECB">
        <w:rPr>
          <w:rFonts w:ascii="GHEA Mariam" w:hAnsi="GHEA Mariam"/>
        </w:rPr>
        <w:t>Ստորագրման</w:t>
      </w:r>
      <w:proofErr w:type="spellEnd"/>
      <w:r w:rsidRPr="00817ECB">
        <w:rPr>
          <w:rFonts w:ascii="GHEA Mariam" w:hAnsi="GHEA Mariam"/>
          <w:lang w:val="af-ZA"/>
        </w:rPr>
        <w:t xml:space="preserve"> </w:t>
      </w:r>
      <w:proofErr w:type="spellStart"/>
      <w:r w:rsidRPr="00817ECB">
        <w:rPr>
          <w:rFonts w:ascii="GHEA Mariam" w:hAnsi="GHEA Mariam"/>
        </w:rPr>
        <w:t>ամսաթիվը</w:t>
      </w:r>
      <w:proofErr w:type="spellEnd"/>
      <w:r w:rsidRPr="00817ECB">
        <w:rPr>
          <w:rFonts w:ascii="GHEA Mariam" w:hAnsi="GHEA Mariam"/>
          <w:lang w:val="af-ZA"/>
        </w:rPr>
        <w:t xml:space="preserve"> </w:t>
      </w:r>
      <w:r w:rsidR="00FD547F" w:rsidRPr="00817ECB">
        <w:rPr>
          <w:rFonts w:ascii="GHEA Mariam" w:hAnsi="GHEA Mariam"/>
          <w:b/>
          <w:lang w:val="af-ZA"/>
        </w:rPr>
        <w:t>[</w:t>
      </w:r>
      <w:proofErr w:type="spellStart"/>
      <w:r w:rsidRPr="00817ECB">
        <w:rPr>
          <w:rFonts w:ascii="GHEA Mariam" w:hAnsi="GHEA Mariam"/>
          <w:b/>
        </w:rPr>
        <w:t>գրել</w:t>
      </w:r>
      <w:proofErr w:type="spellEnd"/>
      <w:r w:rsidRPr="00817ECB">
        <w:rPr>
          <w:rFonts w:ascii="GHEA Mariam" w:hAnsi="GHEA Mariam"/>
          <w:b/>
          <w:lang w:val="af-ZA"/>
        </w:rPr>
        <w:t xml:space="preserve"> </w:t>
      </w:r>
      <w:proofErr w:type="spellStart"/>
      <w:r w:rsidRPr="00817ECB">
        <w:rPr>
          <w:rFonts w:ascii="GHEA Mariam" w:hAnsi="GHEA Mariam"/>
          <w:b/>
        </w:rPr>
        <w:t>ստորագրման</w:t>
      </w:r>
      <w:proofErr w:type="spellEnd"/>
      <w:r w:rsidRPr="00817ECB">
        <w:rPr>
          <w:rFonts w:ascii="GHEA Mariam" w:hAnsi="GHEA Mariam"/>
          <w:b/>
          <w:lang w:val="af-ZA"/>
        </w:rPr>
        <w:t xml:space="preserve"> </w:t>
      </w:r>
      <w:proofErr w:type="spellStart"/>
      <w:r w:rsidRPr="00817ECB">
        <w:rPr>
          <w:rFonts w:ascii="GHEA Mariam" w:hAnsi="GHEA Mariam"/>
          <w:b/>
        </w:rPr>
        <w:t>օրը</w:t>
      </w:r>
      <w:proofErr w:type="spellEnd"/>
      <w:r w:rsidR="00FD547F" w:rsidRPr="00817ECB">
        <w:rPr>
          <w:rFonts w:ascii="GHEA Mariam" w:hAnsi="GHEA Mariam"/>
          <w:b/>
          <w:lang w:val="af-ZA"/>
        </w:rPr>
        <w:t>]</w:t>
      </w:r>
      <w:r w:rsidRPr="00817ECB">
        <w:rPr>
          <w:rFonts w:ascii="GHEA Mariam" w:hAnsi="GHEA Mariam"/>
          <w:b/>
          <w:lang w:val="af-ZA"/>
        </w:rPr>
        <w:t>,</w:t>
      </w:r>
      <w:r w:rsidR="00FD547F" w:rsidRPr="00817ECB">
        <w:rPr>
          <w:rFonts w:ascii="GHEA Mariam" w:hAnsi="GHEA Mariam"/>
          <w:lang w:val="af-ZA"/>
        </w:rPr>
        <w:t xml:space="preserve"> </w:t>
      </w:r>
      <w:r w:rsidR="00FD547F" w:rsidRPr="00817ECB">
        <w:rPr>
          <w:rFonts w:ascii="GHEA Mariam" w:hAnsi="GHEA Mariam"/>
          <w:b/>
          <w:lang w:val="af-ZA"/>
        </w:rPr>
        <w:t>[</w:t>
      </w:r>
      <w:proofErr w:type="spellStart"/>
      <w:r w:rsidRPr="00817ECB">
        <w:rPr>
          <w:rFonts w:ascii="GHEA Mariam" w:hAnsi="GHEA Mariam"/>
          <w:b/>
        </w:rPr>
        <w:t>ամիսը</w:t>
      </w:r>
      <w:proofErr w:type="spellEnd"/>
      <w:r w:rsidR="00FD547F" w:rsidRPr="00817ECB">
        <w:rPr>
          <w:rFonts w:ascii="GHEA Mariam" w:hAnsi="GHEA Mariam"/>
          <w:b/>
          <w:lang w:val="af-ZA"/>
        </w:rPr>
        <w:t>]</w:t>
      </w:r>
      <w:r w:rsidR="00FD547F" w:rsidRPr="00817ECB">
        <w:rPr>
          <w:rFonts w:ascii="GHEA Mariam" w:hAnsi="GHEA Mariam"/>
          <w:lang w:val="af-ZA"/>
        </w:rPr>
        <w:t xml:space="preserve">, </w:t>
      </w:r>
      <w:r w:rsidR="00FD547F" w:rsidRPr="00817ECB">
        <w:rPr>
          <w:rFonts w:ascii="GHEA Mariam" w:hAnsi="GHEA Mariam"/>
          <w:b/>
          <w:lang w:val="af-ZA"/>
        </w:rPr>
        <w:t>[</w:t>
      </w:r>
      <w:proofErr w:type="spellStart"/>
      <w:r w:rsidRPr="00817ECB">
        <w:rPr>
          <w:rFonts w:ascii="GHEA Mariam" w:hAnsi="GHEA Mariam"/>
          <w:b/>
        </w:rPr>
        <w:t>տարին</w:t>
      </w:r>
      <w:proofErr w:type="spellEnd"/>
      <w:r w:rsidR="00FD547F" w:rsidRPr="00817ECB">
        <w:rPr>
          <w:rFonts w:ascii="GHEA Mariam" w:hAnsi="GHEA Mariam"/>
          <w:b/>
          <w:lang w:val="af-ZA"/>
        </w:rPr>
        <w:t>]</w:t>
      </w:r>
      <w:r w:rsidRPr="00817ECB">
        <w:rPr>
          <w:rFonts w:ascii="GHEA Mariam" w:hAnsi="GHEA Mariam"/>
          <w:lang w:val="af-ZA"/>
        </w:rPr>
        <w:t xml:space="preserve"> </w:t>
      </w:r>
    </w:p>
    <w:p w14:paraId="56154A4F" w14:textId="7C627CA9" w:rsidR="00FD547F" w:rsidRPr="00817ECB" w:rsidRDefault="00B36669" w:rsidP="00817ECB">
      <w:pPr>
        <w:jc w:val="both"/>
        <w:rPr>
          <w:rFonts w:ascii="GHEA Mariam" w:hAnsi="GHEA Mariam"/>
          <w:sz w:val="28"/>
          <w:lang w:val="af-ZA"/>
        </w:rPr>
      </w:pPr>
      <w:r w:rsidRPr="00FF7ABF">
        <w:rPr>
          <w:rFonts w:ascii="GHEA Mariam" w:hAnsi="GHEA Mariam" w:cs="Sylfaen"/>
          <w:szCs w:val="22"/>
          <w:lang w:val="hy-AM"/>
        </w:rPr>
        <w:t>*</w:t>
      </w:r>
      <w:r w:rsidR="004C7B92" w:rsidRPr="00FF7ABF">
        <w:rPr>
          <w:rFonts w:ascii="GHEA Mariam" w:hAnsi="GHEA Mariam" w:cs="Sylfaen"/>
          <w:szCs w:val="22"/>
          <w:lang w:val="af-ZA"/>
        </w:rPr>
        <w:t xml:space="preserve"> </w:t>
      </w:r>
      <w:r w:rsidRPr="00817ECB">
        <w:rPr>
          <w:rFonts w:ascii="GHEA Mariam" w:hAnsi="GHEA Mariam"/>
          <w:lang w:val="hy-AM"/>
        </w:rPr>
        <w:t xml:space="preserve">Եթե Հայտը ներկայացվում է Համատեղ Ձեռնարկության կողմից, ապա Հայտադիմունի ձևը պետք է ներկայացվի Համատեղ Ձեռնարկության </w:t>
      </w:r>
      <w:proofErr w:type="spellStart"/>
      <w:r w:rsidRPr="00817ECB">
        <w:rPr>
          <w:rFonts w:ascii="GHEA Mariam" w:hAnsi="GHEA Mariam"/>
        </w:rPr>
        <w:t>Հայտատուի</w:t>
      </w:r>
      <w:proofErr w:type="spellEnd"/>
      <w:r w:rsidRPr="00817ECB">
        <w:rPr>
          <w:rFonts w:ascii="GHEA Mariam" w:hAnsi="GHEA Mariam"/>
          <w:lang w:val="af-ZA"/>
        </w:rPr>
        <w:t xml:space="preserve"> </w:t>
      </w:r>
      <w:r w:rsidRPr="00817ECB">
        <w:rPr>
          <w:rFonts w:ascii="GHEA Mariam" w:hAnsi="GHEA Mariam"/>
          <w:lang w:val="hy-AM"/>
        </w:rPr>
        <w:t>անուն</w:t>
      </w:r>
      <w:r w:rsidRPr="00817ECB">
        <w:rPr>
          <w:rFonts w:ascii="GHEA Mariam" w:hAnsi="GHEA Mariam"/>
        </w:rPr>
        <w:t>ը</w:t>
      </w:r>
      <w:r w:rsidRPr="00817ECB">
        <w:rPr>
          <w:rFonts w:ascii="GHEA Mariam" w:hAnsi="GHEA Mariam"/>
          <w:lang w:val="af-ZA"/>
        </w:rPr>
        <w:t>:</w:t>
      </w:r>
    </w:p>
    <w:p w14:paraId="09D09D7B" w14:textId="77777777" w:rsidR="00BC2CC8" w:rsidRPr="00817ECB" w:rsidRDefault="00FD547F" w:rsidP="00817ECB">
      <w:pPr>
        <w:jc w:val="both"/>
        <w:rPr>
          <w:rFonts w:ascii="GHEA Mariam" w:hAnsi="GHEA Mariam"/>
          <w:lang w:val="af-ZA"/>
        </w:rPr>
      </w:pPr>
      <w:r w:rsidRPr="00817ECB">
        <w:rPr>
          <w:rFonts w:ascii="GHEA Mariam" w:hAnsi="GHEA Mariam"/>
          <w:lang w:val="af-ZA"/>
        </w:rPr>
        <w:t xml:space="preserve">** </w:t>
      </w:r>
      <w:proofErr w:type="spellStart"/>
      <w:r w:rsidR="00B36669" w:rsidRPr="00817ECB">
        <w:rPr>
          <w:rFonts w:ascii="GHEA Mariam" w:hAnsi="GHEA Mariam"/>
        </w:rPr>
        <w:t>Հայտը</w:t>
      </w:r>
      <w:proofErr w:type="spellEnd"/>
      <w:r w:rsidR="00B36669" w:rsidRPr="00817ECB">
        <w:rPr>
          <w:rFonts w:ascii="GHEA Mariam" w:hAnsi="GHEA Mariam"/>
          <w:lang w:val="af-ZA"/>
        </w:rPr>
        <w:t xml:space="preserve"> </w:t>
      </w:r>
      <w:proofErr w:type="spellStart"/>
      <w:r w:rsidR="00B36669" w:rsidRPr="00817ECB">
        <w:rPr>
          <w:rFonts w:ascii="GHEA Mariam" w:hAnsi="GHEA Mariam"/>
        </w:rPr>
        <w:t>ստորագրող</w:t>
      </w:r>
      <w:proofErr w:type="spellEnd"/>
      <w:r w:rsidR="00B36669" w:rsidRPr="00817ECB">
        <w:rPr>
          <w:rFonts w:ascii="GHEA Mariam" w:hAnsi="GHEA Mariam"/>
          <w:lang w:val="af-ZA"/>
        </w:rPr>
        <w:t xml:space="preserve"> </w:t>
      </w:r>
      <w:proofErr w:type="spellStart"/>
      <w:r w:rsidR="00B36669" w:rsidRPr="00817ECB">
        <w:rPr>
          <w:rFonts w:ascii="GHEA Mariam" w:hAnsi="GHEA Mariam"/>
        </w:rPr>
        <w:t>անձը</w:t>
      </w:r>
      <w:proofErr w:type="spellEnd"/>
      <w:r w:rsidR="00B36669" w:rsidRPr="00817ECB">
        <w:rPr>
          <w:rFonts w:ascii="GHEA Mariam" w:hAnsi="GHEA Mariam"/>
          <w:lang w:val="af-ZA"/>
        </w:rPr>
        <w:t xml:space="preserve"> </w:t>
      </w:r>
      <w:proofErr w:type="spellStart"/>
      <w:r w:rsidR="00B36669" w:rsidRPr="00817ECB">
        <w:rPr>
          <w:rFonts w:ascii="GHEA Mariam" w:hAnsi="GHEA Mariam"/>
        </w:rPr>
        <w:t>պետք</w:t>
      </w:r>
      <w:proofErr w:type="spellEnd"/>
      <w:r w:rsidR="00B36669" w:rsidRPr="00817ECB">
        <w:rPr>
          <w:rFonts w:ascii="GHEA Mariam" w:hAnsi="GHEA Mariam"/>
          <w:lang w:val="af-ZA"/>
        </w:rPr>
        <w:t xml:space="preserve"> </w:t>
      </w:r>
      <w:r w:rsidR="00B36669" w:rsidRPr="00817ECB">
        <w:rPr>
          <w:rFonts w:ascii="GHEA Mariam" w:hAnsi="GHEA Mariam"/>
        </w:rPr>
        <w:t>է</w:t>
      </w:r>
      <w:r w:rsidR="00B36669" w:rsidRPr="00817ECB">
        <w:rPr>
          <w:rFonts w:ascii="GHEA Mariam" w:hAnsi="GHEA Mariam"/>
          <w:lang w:val="af-ZA"/>
        </w:rPr>
        <w:t xml:space="preserve"> </w:t>
      </w:r>
      <w:proofErr w:type="spellStart"/>
      <w:r w:rsidR="00B36669" w:rsidRPr="00817ECB">
        <w:rPr>
          <w:rFonts w:ascii="GHEA Mariam" w:hAnsi="GHEA Mariam"/>
        </w:rPr>
        <w:t>ունենա</w:t>
      </w:r>
      <w:proofErr w:type="spellEnd"/>
      <w:r w:rsidR="00B36669" w:rsidRPr="00817ECB">
        <w:rPr>
          <w:rFonts w:ascii="GHEA Mariam" w:hAnsi="GHEA Mariam"/>
          <w:lang w:val="af-ZA"/>
        </w:rPr>
        <w:t xml:space="preserve"> </w:t>
      </w:r>
      <w:proofErr w:type="spellStart"/>
      <w:r w:rsidR="00B36669" w:rsidRPr="00817ECB">
        <w:rPr>
          <w:rFonts w:ascii="GHEA Mariam" w:hAnsi="GHEA Mariam"/>
        </w:rPr>
        <w:t>Հայտատուի</w:t>
      </w:r>
      <w:proofErr w:type="spellEnd"/>
      <w:r w:rsidR="00B36669" w:rsidRPr="00817ECB">
        <w:rPr>
          <w:rFonts w:ascii="GHEA Mariam" w:hAnsi="GHEA Mariam"/>
          <w:lang w:val="af-ZA"/>
        </w:rPr>
        <w:t xml:space="preserve"> </w:t>
      </w:r>
      <w:r w:rsidR="00B36669" w:rsidRPr="00817ECB">
        <w:rPr>
          <w:rFonts w:ascii="GHEA Mariam" w:hAnsi="GHEA Mariam"/>
        </w:rPr>
        <w:t>կողմից</w:t>
      </w:r>
      <w:r w:rsidR="00B36669" w:rsidRPr="00817ECB">
        <w:rPr>
          <w:rFonts w:ascii="GHEA Mariam" w:hAnsi="GHEA Mariam"/>
          <w:lang w:val="af-ZA"/>
        </w:rPr>
        <w:t xml:space="preserve"> </w:t>
      </w:r>
      <w:proofErr w:type="spellStart"/>
      <w:r w:rsidR="00B36669" w:rsidRPr="00817ECB">
        <w:rPr>
          <w:rFonts w:ascii="GHEA Mariam" w:hAnsi="GHEA Mariam"/>
        </w:rPr>
        <w:t>տրված</w:t>
      </w:r>
      <w:proofErr w:type="spellEnd"/>
      <w:r w:rsidR="00B36669" w:rsidRPr="00817ECB">
        <w:rPr>
          <w:rFonts w:ascii="GHEA Mariam" w:hAnsi="GHEA Mariam"/>
          <w:lang w:val="af-ZA"/>
        </w:rPr>
        <w:t xml:space="preserve"> </w:t>
      </w:r>
      <w:proofErr w:type="spellStart"/>
      <w:r w:rsidR="00B36669" w:rsidRPr="00817ECB">
        <w:rPr>
          <w:rFonts w:ascii="GHEA Mariam" w:hAnsi="GHEA Mariam"/>
        </w:rPr>
        <w:t>լիազորագիր</w:t>
      </w:r>
      <w:proofErr w:type="spellEnd"/>
      <w:r w:rsidR="00B36669" w:rsidRPr="00817ECB">
        <w:rPr>
          <w:rFonts w:ascii="GHEA Mariam" w:hAnsi="GHEA Mariam"/>
          <w:lang w:val="af-ZA"/>
        </w:rPr>
        <w:t xml:space="preserve">, </w:t>
      </w:r>
      <w:proofErr w:type="spellStart"/>
      <w:r w:rsidR="00B36669" w:rsidRPr="00817ECB">
        <w:rPr>
          <w:rFonts w:ascii="GHEA Mariam" w:hAnsi="GHEA Mariam"/>
        </w:rPr>
        <w:t>որը</w:t>
      </w:r>
      <w:proofErr w:type="spellEnd"/>
      <w:r w:rsidR="00B36669" w:rsidRPr="00817ECB">
        <w:rPr>
          <w:rFonts w:ascii="GHEA Mariam" w:hAnsi="GHEA Mariam"/>
          <w:lang w:val="af-ZA"/>
        </w:rPr>
        <w:t xml:space="preserve"> </w:t>
      </w:r>
      <w:proofErr w:type="spellStart"/>
      <w:r w:rsidR="00B36669" w:rsidRPr="00817ECB">
        <w:rPr>
          <w:rFonts w:ascii="GHEA Mariam" w:hAnsi="GHEA Mariam"/>
        </w:rPr>
        <w:t>կցվում</w:t>
      </w:r>
      <w:proofErr w:type="spellEnd"/>
      <w:r w:rsidR="00B36669" w:rsidRPr="00817ECB">
        <w:rPr>
          <w:rFonts w:ascii="GHEA Mariam" w:hAnsi="GHEA Mariam"/>
          <w:lang w:val="af-ZA"/>
        </w:rPr>
        <w:t xml:space="preserve"> </w:t>
      </w:r>
      <w:r w:rsidR="00B36669" w:rsidRPr="00817ECB">
        <w:rPr>
          <w:rFonts w:ascii="GHEA Mariam" w:hAnsi="GHEA Mariam"/>
        </w:rPr>
        <w:t>է</w:t>
      </w:r>
      <w:r w:rsidR="00B36669" w:rsidRPr="00817ECB">
        <w:rPr>
          <w:rFonts w:ascii="GHEA Mariam" w:hAnsi="GHEA Mariam"/>
          <w:lang w:val="af-ZA"/>
        </w:rPr>
        <w:t xml:space="preserve"> </w:t>
      </w:r>
      <w:proofErr w:type="spellStart"/>
      <w:r w:rsidR="00B36669" w:rsidRPr="00817ECB">
        <w:rPr>
          <w:rFonts w:ascii="GHEA Mariam" w:hAnsi="GHEA Mariam"/>
        </w:rPr>
        <w:t>Հայտ</w:t>
      </w:r>
      <w:r w:rsidR="00570B58" w:rsidRPr="00817ECB">
        <w:rPr>
          <w:rFonts w:ascii="GHEA Mariam" w:hAnsi="GHEA Mariam"/>
        </w:rPr>
        <w:t>ա</w:t>
      </w:r>
      <w:r w:rsidR="00B36669" w:rsidRPr="00817ECB">
        <w:rPr>
          <w:rFonts w:ascii="GHEA Mariam" w:hAnsi="GHEA Mariam"/>
        </w:rPr>
        <w:t>ցուցակներին</w:t>
      </w:r>
      <w:proofErr w:type="spellEnd"/>
      <w:r w:rsidR="00B36669" w:rsidRPr="00817ECB">
        <w:rPr>
          <w:rFonts w:ascii="GHEA Mariam" w:hAnsi="GHEA Mariam"/>
          <w:lang w:val="af-ZA"/>
        </w:rPr>
        <w:t>:</w:t>
      </w:r>
      <w:r w:rsidRPr="00817ECB">
        <w:rPr>
          <w:rFonts w:ascii="GHEA Mariam" w:hAnsi="GHEA Mariam"/>
          <w:lang w:val="af-ZA"/>
        </w:rPr>
        <w:t xml:space="preserve"> </w:t>
      </w:r>
    </w:p>
    <w:p w14:paraId="233636ED" w14:textId="77777777" w:rsidR="00A75C8D" w:rsidRPr="00817ECB" w:rsidRDefault="000263AD" w:rsidP="00A75C8D">
      <w:pPr>
        <w:pStyle w:val="SectionVHeader"/>
        <w:rPr>
          <w:rFonts w:ascii="GHEA Mariam" w:hAnsi="GHEA Mariam"/>
          <w:lang w:val="af-ZA"/>
        </w:rPr>
      </w:pPr>
      <w:bookmarkStart w:id="312" w:name="_Toc481678238"/>
      <w:bookmarkStart w:id="313" w:name="_Toc499746353"/>
      <w:r w:rsidRPr="00817ECB">
        <w:rPr>
          <w:rFonts w:ascii="GHEA Mariam" w:hAnsi="GHEA Mariam"/>
          <w:lang w:val="af-ZA"/>
        </w:rPr>
        <w:br w:type="page"/>
      </w:r>
      <w:bookmarkStart w:id="314" w:name="_Toc347230620"/>
      <w:bookmarkStart w:id="315" w:name="_Toc98766315"/>
      <w:proofErr w:type="spellStart"/>
      <w:r w:rsidR="00A75C8D" w:rsidRPr="00817ECB">
        <w:rPr>
          <w:rFonts w:ascii="GHEA Mariam" w:hAnsi="GHEA Mariam"/>
        </w:rPr>
        <w:lastRenderedPageBreak/>
        <w:t>Հայտատուի</w:t>
      </w:r>
      <w:proofErr w:type="spellEnd"/>
      <w:r w:rsidR="00A75C8D" w:rsidRPr="00817ECB">
        <w:rPr>
          <w:rFonts w:ascii="GHEA Mariam" w:hAnsi="GHEA Mariam"/>
          <w:lang w:val="af-ZA"/>
        </w:rPr>
        <w:t xml:space="preserve"> </w:t>
      </w:r>
      <w:proofErr w:type="spellStart"/>
      <w:r w:rsidR="00A75C8D" w:rsidRPr="00817ECB">
        <w:rPr>
          <w:rFonts w:ascii="GHEA Mariam" w:hAnsi="GHEA Mariam"/>
        </w:rPr>
        <w:t>տվյալների</w:t>
      </w:r>
      <w:proofErr w:type="spellEnd"/>
      <w:r w:rsidR="00A75C8D" w:rsidRPr="00817ECB">
        <w:rPr>
          <w:rFonts w:ascii="GHEA Mariam" w:hAnsi="GHEA Mariam"/>
          <w:lang w:val="af-ZA"/>
        </w:rPr>
        <w:t xml:space="preserve"> </w:t>
      </w:r>
      <w:proofErr w:type="spellStart"/>
      <w:r w:rsidR="00A75C8D" w:rsidRPr="00817ECB">
        <w:rPr>
          <w:rFonts w:ascii="GHEA Mariam" w:hAnsi="GHEA Mariam"/>
        </w:rPr>
        <w:t>ձև</w:t>
      </w:r>
      <w:bookmarkStart w:id="316" w:name="_Toc381360132"/>
      <w:bookmarkEnd w:id="312"/>
      <w:bookmarkEnd w:id="313"/>
      <w:bookmarkEnd w:id="314"/>
      <w:bookmarkEnd w:id="315"/>
      <w:proofErr w:type="spellEnd"/>
      <w:r w:rsidR="00A75C8D" w:rsidRPr="00817ECB">
        <w:rPr>
          <w:rFonts w:ascii="GHEA Mariam" w:hAnsi="GHEA Mariam"/>
          <w:lang w:val="af-ZA"/>
        </w:rPr>
        <w:t xml:space="preserve"> </w:t>
      </w:r>
      <w:bookmarkEnd w:id="316"/>
    </w:p>
    <w:p w14:paraId="71E5E142" w14:textId="77777777" w:rsidR="00A75C8D" w:rsidRPr="00817ECB" w:rsidRDefault="00A75C8D" w:rsidP="00A75C8D">
      <w:pPr>
        <w:jc w:val="center"/>
        <w:rPr>
          <w:rFonts w:ascii="GHEA Mariam" w:hAnsi="GHEA Mariam"/>
          <w:b/>
          <w:lang w:val="af-ZA"/>
        </w:rPr>
      </w:pPr>
    </w:p>
    <w:p w14:paraId="1AFFA5E7" w14:textId="77777777" w:rsidR="00A75C8D" w:rsidRPr="00817ECB" w:rsidRDefault="00A75C8D" w:rsidP="00EF7A43">
      <w:pPr>
        <w:jc w:val="right"/>
        <w:rPr>
          <w:rFonts w:ascii="GHEA Mariam" w:hAnsi="GHEA Mariam"/>
          <w:i/>
          <w:lang w:val="af-ZA"/>
        </w:rPr>
      </w:pPr>
      <w:r w:rsidRPr="00817ECB">
        <w:rPr>
          <w:rFonts w:ascii="GHEA Mariam" w:hAnsi="GHEA Mariam"/>
          <w:i/>
          <w:lang w:val="af-ZA"/>
        </w:rPr>
        <w:t>[</w:t>
      </w:r>
      <w:proofErr w:type="spellStart"/>
      <w:r w:rsidRPr="00817ECB">
        <w:rPr>
          <w:rFonts w:ascii="GHEA Mariam" w:hAnsi="GHEA Mariam"/>
          <w:i/>
        </w:rPr>
        <w:t>Հայտատուն</w:t>
      </w:r>
      <w:proofErr w:type="spellEnd"/>
      <w:r w:rsidRPr="00817ECB">
        <w:rPr>
          <w:rFonts w:ascii="GHEA Mariam" w:hAnsi="GHEA Mariam"/>
          <w:i/>
          <w:lang w:val="af-ZA"/>
        </w:rPr>
        <w:t xml:space="preserve"> </w:t>
      </w:r>
      <w:proofErr w:type="spellStart"/>
      <w:r w:rsidRPr="00817ECB">
        <w:rPr>
          <w:rFonts w:ascii="GHEA Mariam" w:hAnsi="GHEA Mariam"/>
          <w:i/>
        </w:rPr>
        <w:t>պետք</w:t>
      </w:r>
      <w:proofErr w:type="spellEnd"/>
      <w:r w:rsidRPr="00817ECB">
        <w:rPr>
          <w:rFonts w:ascii="GHEA Mariam" w:hAnsi="GHEA Mariam"/>
          <w:i/>
          <w:lang w:val="af-ZA"/>
        </w:rPr>
        <w:t xml:space="preserve"> </w:t>
      </w:r>
      <w:r w:rsidRPr="00817ECB">
        <w:rPr>
          <w:rFonts w:ascii="GHEA Mariam" w:hAnsi="GHEA Mariam"/>
          <w:i/>
        </w:rPr>
        <w:t>է</w:t>
      </w:r>
      <w:r w:rsidRPr="00817ECB">
        <w:rPr>
          <w:rFonts w:ascii="GHEA Mariam" w:hAnsi="GHEA Mariam"/>
          <w:i/>
          <w:lang w:val="af-ZA"/>
        </w:rPr>
        <w:t xml:space="preserve"> </w:t>
      </w:r>
      <w:proofErr w:type="spellStart"/>
      <w:r w:rsidRPr="00817ECB">
        <w:rPr>
          <w:rFonts w:ascii="GHEA Mariam" w:hAnsi="GHEA Mariam"/>
          <w:i/>
        </w:rPr>
        <w:t>լրացնի</w:t>
      </w:r>
      <w:proofErr w:type="spellEnd"/>
      <w:r w:rsidRPr="00817ECB">
        <w:rPr>
          <w:rFonts w:ascii="GHEA Mariam" w:hAnsi="GHEA Mariam"/>
          <w:i/>
          <w:lang w:val="af-ZA"/>
        </w:rPr>
        <w:t xml:space="preserve"> </w:t>
      </w:r>
      <w:proofErr w:type="spellStart"/>
      <w:r w:rsidRPr="00817ECB">
        <w:rPr>
          <w:rFonts w:ascii="GHEA Mariam" w:hAnsi="GHEA Mariam"/>
          <w:i/>
        </w:rPr>
        <w:t>այս</w:t>
      </w:r>
      <w:proofErr w:type="spellEnd"/>
      <w:r w:rsidRPr="00817ECB">
        <w:rPr>
          <w:rFonts w:ascii="GHEA Mariam" w:hAnsi="GHEA Mariam"/>
          <w:i/>
          <w:lang w:val="af-ZA"/>
        </w:rPr>
        <w:t xml:space="preserve"> </w:t>
      </w:r>
      <w:proofErr w:type="spellStart"/>
      <w:r w:rsidRPr="00817ECB">
        <w:rPr>
          <w:rFonts w:ascii="GHEA Mariam" w:hAnsi="GHEA Mariam"/>
          <w:i/>
        </w:rPr>
        <w:t>Ձևը</w:t>
      </w:r>
      <w:proofErr w:type="spellEnd"/>
      <w:r w:rsidRPr="00817ECB">
        <w:rPr>
          <w:rFonts w:ascii="GHEA Mariam" w:hAnsi="GHEA Mariam"/>
          <w:i/>
          <w:lang w:val="af-ZA"/>
        </w:rPr>
        <w:t xml:space="preserve">` </w:t>
      </w:r>
      <w:proofErr w:type="spellStart"/>
      <w:r w:rsidRPr="00817ECB">
        <w:rPr>
          <w:rFonts w:ascii="GHEA Mariam" w:hAnsi="GHEA Mariam"/>
          <w:i/>
        </w:rPr>
        <w:t>համաձայն</w:t>
      </w:r>
      <w:proofErr w:type="spellEnd"/>
      <w:r w:rsidRPr="00817ECB">
        <w:rPr>
          <w:rFonts w:ascii="GHEA Mariam" w:hAnsi="GHEA Mariam"/>
          <w:i/>
          <w:lang w:val="af-ZA"/>
        </w:rPr>
        <w:t xml:space="preserve"> </w:t>
      </w:r>
      <w:proofErr w:type="spellStart"/>
      <w:r w:rsidRPr="00817ECB">
        <w:rPr>
          <w:rFonts w:ascii="GHEA Mariam" w:hAnsi="GHEA Mariam"/>
          <w:i/>
        </w:rPr>
        <w:t>ստորև</w:t>
      </w:r>
      <w:proofErr w:type="spellEnd"/>
      <w:r w:rsidRPr="00817ECB">
        <w:rPr>
          <w:rFonts w:ascii="GHEA Mariam" w:hAnsi="GHEA Mariam"/>
          <w:i/>
          <w:lang w:val="af-ZA"/>
        </w:rPr>
        <w:t xml:space="preserve"> </w:t>
      </w:r>
      <w:proofErr w:type="spellStart"/>
      <w:r w:rsidRPr="00817ECB">
        <w:rPr>
          <w:rFonts w:ascii="GHEA Mariam" w:hAnsi="GHEA Mariam"/>
          <w:i/>
        </w:rPr>
        <w:t>բերված</w:t>
      </w:r>
      <w:proofErr w:type="spellEnd"/>
      <w:r w:rsidRPr="00817ECB">
        <w:rPr>
          <w:rFonts w:ascii="GHEA Mariam" w:hAnsi="GHEA Mariam"/>
          <w:i/>
          <w:lang w:val="af-ZA"/>
        </w:rPr>
        <w:t xml:space="preserve"> </w:t>
      </w:r>
      <w:proofErr w:type="spellStart"/>
      <w:r w:rsidRPr="00817ECB">
        <w:rPr>
          <w:rFonts w:ascii="GHEA Mariam" w:hAnsi="GHEA Mariam"/>
          <w:i/>
        </w:rPr>
        <w:t>ցուցումների</w:t>
      </w:r>
      <w:proofErr w:type="spellEnd"/>
      <w:r w:rsidRPr="00817ECB">
        <w:rPr>
          <w:rFonts w:ascii="GHEA Mariam" w:hAnsi="GHEA Mariam"/>
          <w:i/>
          <w:lang w:val="af-ZA"/>
        </w:rPr>
        <w:t xml:space="preserve">: </w:t>
      </w:r>
      <w:proofErr w:type="spellStart"/>
      <w:r w:rsidRPr="00817ECB">
        <w:rPr>
          <w:rFonts w:ascii="GHEA Mariam" w:hAnsi="GHEA Mariam"/>
          <w:i/>
        </w:rPr>
        <w:t>Որևէ</w:t>
      </w:r>
      <w:proofErr w:type="spellEnd"/>
      <w:r w:rsidRPr="00817ECB">
        <w:rPr>
          <w:rFonts w:ascii="GHEA Mariam" w:hAnsi="GHEA Mariam"/>
          <w:i/>
          <w:lang w:val="af-ZA"/>
        </w:rPr>
        <w:t xml:space="preserve"> </w:t>
      </w:r>
      <w:proofErr w:type="spellStart"/>
      <w:r w:rsidRPr="00817ECB">
        <w:rPr>
          <w:rFonts w:ascii="GHEA Mariam" w:hAnsi="GHEA Mariam"/>
          <w:i/>
        </w:rPr>
        <w:t>փոփոխություն</w:t>
      </w:r>
      <w:proofErr w:type="spellEnd"/>
      <w:r w:rsidRPr="00817ECB">
        <w:rPr>
          <w:rFonts w:ascii="GHEA Mariam" w:hAnsi="GHEA Mariam"/>
          <w:i/>
          <w:lang w:val="af-ZA"/>
        </w:rPr>
        <w:t xml:space="preserve"> </w:t>
      </w:r>
      <w:proofErr w:type="spellStart"/>
      <w:r w:rsidRPr="00817ECB">
        <w:rPr>
          <w:rFonts w:ascii="GHEA Mariam" w:hAnsi="GHEA Mariam"/>
          <w:i/>
        </w:rPr>
        <w:t>թույլատրելի</w:t>
      </w:r>
      <w:proofErr w:type="spellEnd"/>
      <w:r w:rsidRPr="00817ECB">
        <w:rPr>
          <w:rFonts w:ascii="GHEA Mariam" w:hAnsi="GHEA Mariam"/>
          <w:i/>
          <w:lang w:val="af-ZA"/>
        </w:rPr>
        <w:t xml:space="preserve"> </w:t>
      </w:r>
      <w:proofErr w:type="spellStart"/>
      <w:r w:rsidRPr="00817ECB">
        <w:rPr>
          <w:rFonts w:ascii="GHEA Mariam" w:hAnsi="GHEA Mariam"/>
          <w:i/>
        </w:rPr>
        <w:t>չէ</w:t>
      </w:r>
      <w:proofErr w:type="spellEnd"/>
      <w:r w:rsidRPr="00817ECB">
        <w:rPr>
          <w:rFonts w:ascii="GHEA Mariam" w:hAnsi="GHEA Mariam"/>
          <w:i/>
          <w:lang w:val="af-ZA"/>
        </w:rPr>
        <w:t xml:space="preserve">, </w:t>
      </w:r>
      <w:proofErr w:type="spellStart"/>
      <w:r w:rsidRPr="00817ECB">
        <w:rPr>
          <w:rFonts w:ascii="GHEA Mariam" w:hAnsi="GHEA Mariam"/>
          <w:i/>
        </w:rPr>
        <w:t>իսկ</w:t>
      </w:r>
      <w:proofErr w:type="spellEnd"/>
      <w:r w:rsidRPr="00817ECB">
        <w:rPr>
          <w:rFonts w:ascii="GHEA Mariam" w:hAnsi="GHEA Mariam"/>
          <w:i/>
          <w:lang w:val="af-ZA"/>
        </w:rPr>
        <w:t xml:space="preserve"> </w:t>
      </w:r>
      <w:proofErr w:type="spellStart"/>
      <w:r w:rsidRPr="00817ECB">
        <w:rPr>
          <w:rFonts w:ascii="GHEA Mariam" w:hAnsi="GHEA Mariam"/>
          <w:i/>
        </w:rPr>
        <w:t>փոխարինումները</w:t>
      </w:r>
      <w:proofErr w:type="spellEnd"/>
      <w:r w:rsidRPr="00817ECB">
        <w:rPr>
          <w:rFonts w:ascii="GHEA Mariam" w:hAnsi="GHEA Mariam"/>
          <w:i/>
          <w:lang w:val="af-ZA"/>
        </w:rPr>
        <w:t xml:space="preserve"> </w:t>
      </w:r>
      <w:proofErr w:type="spellStart"/>
      <w:r w:rsidRPr="00817ECB">
        <w:rPr>
          <w:rFonts w:ascii="GHEA Mariam" w:hAnsi="GHEA Mariam"/>
          <w:i/>
        </w:rPr>
        <w:t>ընդունելի</w:t>
      </w:r>
      <w:proofErr w:type="spellEnd"/>
      <w:r w:rsidRPr="00817ECB">
        <w:rPr>
          <w:rFonts w:ascii="GHEA Mariam" w:hAnsi="GHEA Mariam"/>
          <w:i/>
          <w:lang w:val="af-ZA"/>
        </w:rPr>
        <w:t xml:space="preserve"> </w:t>
      </w:r>
      <w:proofErr w:type="spellStart"/>
      <w:r w:rsidRPr="00817ECB">
        <w:rPr>
          <w:rFonts w:ascii="GHEA Mariam" w:hAnsi="GHEA Mariam"/>
          <w:i/>
        </w:rPr>
        <w:t>չեն</w:t>
      </w:r>
      <w:proofErr w:type="spellEnd"/>
      <w:r w:rsidRPr="00817ECB">
        <w:rPr>
          <w:rFonts w:ascii="GHEA Mariam" w:hAnsi="GHEA Mariam"/>
          <w:i/>
          <w:lang w:val="af-ZA"/>
        </w:rPr>
        <w:t>:]</w:t>
      </w:r>
    </w:p>
    <w:p w14:paraId="5C8C4B62" w14:textId="77777777" w:rsidR="00EF7A43" w:rsidRPr="00817ECB" w:rsidRDefault="00EF7A43" w:rsidP="00EF7A43">
      <w:pPr>
        <w:jc w:val="right"/>
        <w:rPr>
          <w:rFonts w:ascii="GHEA Mariam" w:hAnsi="GHEA Mariam"/>
          <w:i/>
          <w:lang w:val="af-ZA"/>
        </w:rPr>
      </w:pPr>
    </w:p>
    <w:p w14:paraId="0D34DED9" w14:textId="77777777" w:rsidR="00A75C8D" w:rsidRPr="00817ECB" w:rsidRDefault="00A75C8D" w:rsidP="00EF7A43">
      <w:pPr>
        <w:jc w:val="right"/>
        <w:rPr>
          <w:rFonts w:ascii="GHEA Mariam" w:hAnsi="GHEA Mariam"/>
          <w:i/>
          <w:lang w:val="af-ZA"/>
        </w:rPr>
      </w:pPr>
      <w:proofErr w:type="spellStart"/>
      <w:r w:rsidRPr="00817ECB">
        <w:rPr>
          <w:rFonts w:ascii="GHEA Mariam" w:hAnsi="GHEA Mariam"/>
        </w:rPr>
        <w:t>Ամսաթիվ</w:t>
      </w:r>
      <w:proofErr w:type="spellEnd"/>
      <w:r w:rsidRPr="00817ECB">
        <w:rPr>
          <w:rFonts w:ascii="GHEA Mariam" w:hAnsi="GHEA Mariam"/>
          <w:lang w:val="af-ZA"/>
        </w:rPr>
        <w:t>.</w:t>
      </w:r>
      <w:r w:rsidRPr="00817ECB">
        <w:rPr>
          <w:rFonts w:ascii="GHEA Mariam" w:hAnsi="GHEA Mariam"/>
          <w:i/>
          <w:lang w:val="af-ZA"/>
        </w:rPr>
        <w:t xml:space="preserve"> [</w:t>
      </w:r>
      <w:proofErr w:type="spellStart"/>
      <w:r w:rsidRPr="00817ECB">
        <w:rPr>
          <w:rFonts w:ascii="GHEA Mariam" w:hAnsi="GHEA Mariam"/>
          <w:i/>
        </w:rPr>
        <w:t>Հայտի</w:t>
      </w:r>
      <w:proofErr w:type="spellEnd"/>
      <w:r w:rsidRPr="00817ECB">
        <w:rPr>
          <w:rFonts w:ascii="GHEA Mariam" w:hAnsi="GHEA Mariam"/>
          <w:i/>
          <w:lang w:val="af-ZA"/>
        </w:rPr>
        <w:t xml:space="preserve"> </w:t>
      </w:r>
      <w:proofErr w:type="spellStart"/>
      <w:r w:rsidRPr="00817ECB">
        <w:rPr>
          <w:rFonts w:ascii="GHEA Mariam" w:hAnsi="GHEA Mariam"/>
          <w:i/>
        </w:rPr>
        <w:t>ներկայացման</w:t>
      </w:r>
      <w:proofErr w:type="spellEnd"/>
      <w:r w:rsidRPr="00817ECB">
        <w:rPr>
          <w:rFonts w:ascii="GHEA Mariam" w:hAnsi="GHEA Mariam"/>
          <w:i/>
          <w:lang w:val="af-ZA"/>
        </w:rPr>
        <w:t xml:space="preserve"> </w:t>
      </w:r>
      <w:proofErr w:type="spellStart"/>
      <w:r w:rsidRPr="00817ECB">
        <w:rPr>
          <w:rFonts w:ascii="GHEA Mariam" w:hAnsi="GHEA Mariam"/>
          <w:i/>
        </w:rPr>
        <w:t>ժամկետ</w:t>
      </w:r>
      <w:proofErr w:type="spellEnd"/>
      <w:r w:rsidRPr="00817ECB">
        <w:rPr>
          <w:rFonts w:ascii="GHEA Mariam" w:hAnsi="GHEA Mariam"/>
          <w:i/>
          <w:lang w:val="af-ZA"/>
        </w:rPr>
        <w:t xml:space="preserve"> (</w:t>
      </w:r>
      <w:proofErr w:type="spellStart"/>
      <w:r w:rsidRPr="00817ECB">
        <w:rPr>
          <w:rFonts w:ascii="GHEA Mariam" w:hAnsi="GHEA Mariam"/>
          <w:i/>
        </w:rPr>
        <w:t>օր</w:t>
      </w:r>
      <w:proofErr w:type="spellEnd"/>
      <w:r w:rsidRPr="00817ECB">
        <w:rPr>
          <w:rFonts w:ascii="GHEA Mariam" w:hAnsi="GHEA Mariam"/>
          <w:i/>
          <w:lang w:val="af-ZA"/>
        </w:rPr>
        <w:t xml:space="preserve">, </w:t>
      </w:r>
      <w:proofErr w:type="spellStart"/>
      <w:r w:rsidRPr="00817ECB">
        <w:rPr>
          <w:rFonts w:ascii="GHEA Mariam" w:hAnsi="GHEA Mariam"/>
          <w:i/>
        </w:rPr>
        <w:t>ամիս</w:t>
      </w:r>
      <w:proofErr w:type="spellEnd"/>
      <w:r w:rsidRPr="00817ECB">
        <w:rPr>
          <w:rFonts w:ascii="GHEA Mariam" w:hAnsi="GHEA Mariam"/>
          <w:i/>
          <w:lang w:val="af-ZA"/>
        </w:rPr>
        <w:t xml:space="preserve">, </w:t>
      </w:r>
      <w:proofErr w:type="spellStart"/>
      <w:r w:rsidRPr="00817ECB">
        <w:rPr>
          <w:rFonts w:ascii="GHEA Mariam" w:hAnsi="GHEA Mariam"/>
          <w:i/>
        </w:rPr>
        <w:t>տարի</w:t>
      </w:r>
      <w:proofErr w:type="spellEnd"/>
      <w:r w:rsidRPr="00817ECB">
        <w:rPr>
          <w:rFonts w:ascii="GHEA Mariam" w:hAnsi="GHEA Mariam"/>
          <w:i/>
          <w:lang w:val="af-ZA"/>
        </w:rPr>
        <w:t xml:space="preserve">] </w:t>
      </w:r>
    </w:p>
    <w:p w14:paraId="4055E20E" w14:textId="6E274415" w:rsidR="00A75C8D" w:rsidRPr="00817ECB" w:rsidRDefault="0020788E" w:rsidP="00EF7A43">
      <w:pPr>
        <w:jc w:val="right"/>
        <w:rPr>
          <w:rFonts w:ascii="GHEA Mariam" w:hAnsi="GHEA Mariam"/>
          <w:i/>
          <w:lang w:val="af-ZA"/>
        </w:rPr>
      </w:pPr>
      <w:r w:rsidRPr="00817ECB">
        <w:rPr>
          <w:rFonts w:ascii="GHEA Mariam" w:hAnsi="GHEA Mariam"/>
        </w:rPr>
        <w:t>ԱՄՄ</w:t>
      </w:r>
      <w:r w:rsidR="00A75C8D" w:rsidRPr="00817ECB">
        <w:rPr>
          <w:rFonts w:ascii="GHEA Mariam" w:hAnsi="GHEA Mariam"/>
          <w:lang w:val="af-ZA"/>
        </w:rPr>
        <w:t xml:space="preserve"> No.:</w:t>
      </w:r>
      <w:r w:rsidR="00A75C8D" w:rsidRPr="00817ECB">
        <w:rPr>
          <w:rFonts w:ascii="GHEA Mariam" w:hAnsi="GHEA Mariam"/>
          <w:i/>
          <w:lang w:val="af-ZA"/>
        </w:rPr>
        <w:t xml:space="preserve"> </w:t>
      </w:r>
      <w:r w:rsidR="006328E5" w:rsidRPr="006328E5">
        <w:rPr>
          <w:rFonts w:ascii="GHEA Mariam" w:hAnsi="GHEA Mariam"/>
          <w:i/>
          <w:lang w:val="af-ZA"/>
        </w:rPr>
        <w:t>PSMP3-GO-2-2-29</w:t>
      </w:r>
    </w:p>
    <w:p w14:paraId="39CE07E8" w14:textId="77777777" w:rsidR="00A75C8D" w:rsidRPr="00817ECB" w:rsidRDefault="00A75C8D" w:rsidP="00EF7A43">
      <w:pPr>
        <w:jc w:val="right"/>
        <w:rPr>
          <w:rFonts w:ascii="GHEA Mariam" w:hAnsi="GHEA Mariam"/>
          <w:i/>
          <w:lang w:val="af-ZA"/>
        </w:rPr>
      </w:pPr>
    </w:p>
    <w:p w14:paraId="30121A70" w14:textId="77777777" w:rsidR="00455149" w:rsidRPr="00817ECB" w:rsidRDefault="00A75C8D" w:rsidP="00EF7A43">
      <w:pPr>
        <w:jc w:val="right"/>
        <w:rPr>
          <w:rFonts w:ascii="GHEA Mariam" w:hAnsi="GHEA Mariam"/>
        </w:rPr>
      </w:pPr>
      <w:bookmarkStart w:id="317" w:name="_Toc499743329"/>
      <w:bookmarkStart w:id="318" w:name="_Toc499746354"/>
      <w:r w:rsidRPr="00817ECB">
        <w:rPr>
          <w:rFonts w:ascii="GHEA Mariam" w:hAnsi="GHEA Mariam"/>
        </w:rPr>
        <w:t xml:space="preserve">________ </w:t>
      </w:r>
      <w:proofErr w:type="spellStart"/>
      <w:r w:rsidRPr="00817ECB">
        <w:rPr>
          <w:rFonts w:ascii="GHEA Mariam" w:hAnsi="GHEA Mariam"/>
        </w:rPr>
        <w:t>րդ</w:t>
      </w:r>
      <w:proofErr w:type="spellEnd"/>
      <w:r w:rsidRPr="00817ECB">
        <w:rPr>
          <w:rFonts w:ascii="GHEA Mariam" w:hAnsi="GHEA Mariam"/>
        </w:rPr>
        <w:t xml:space="preserve"> </w:t>
      </w:r>
      <w:proofErr w:type="spellStart"/>
      <w:r w:rsidRPr="00817ECB">
        <w:rPr>
          <w:rFonts w:ascii="GHEA Mariam" w:hAnsi="GHEA Mariam"/>
        </w:rPr>
        <w:t>էջ</w:t>
      </w:r>
      <w:proofErr w:type="spellEnd"/>
      <w:r w:rsidRPr="00817ECB">
        <w:rPr>
          <w:rFonts w:ascii="GHEA Mariam" w:hAnsi="GHEA Mariam"/>
        </w:rPr>
        <w:t xml:space="preserve">_ ______ </w:t>
      </w:r>
      <w:proofErr w:type="spellStart"/>
      <w:r w:rsidRPr="00817ECB">
        <w:rPr>
          <w:rFonts w:ascii="GHEA Mariam" w:hAnsi="GHEA Mariam"/>
        </w:rPr>
        <w:t>էջից</w:t>
      </w:r>
      <w:bookmarkEnd w:id="317"/>
      <w:bookmarkEnd w:id="318"/>
      <w:proofErr w:type="spellEnd"/>
    </w:p>
    <w:p w14:paraId="418CF548" w14:textId="77777777" w:rsidR="00455149" w:rsidRPr="00817ECB" w:rsidRDefault="00455149">
      <w:pPr>
        <w:suppressAutoHyphens/>
        <w:rPr>
          <w:rFonts w:ascii="GHEA Mariam" w:hAnsi="GHEA Mariam"/>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0"/>
      </w:tblGrid>
      <w:tr w:rsidR="00AD52FC" w:rsidRPr="00FF7ABF" w14:paraId="48C7D977" w14:textId="77777777" w:rsidTr="00817ECB">
        <w:trPr>
          <w:cantSplit/>
          <w:trHeight w:val="440"/>
        </w:trPr>
        <w:tc>
          <w:tcPr>
            <w:tcW w:w="8820" w:type="dxa"/>
            <w:tcBorders>
              <w:bottom w:val="nil"/>
            </w:tcBorders>
          </w:tcPr>
          <w:p w14:paraId="57AAA6A4" w14:textId="77777777" w:rsidR="00AD52FC" w:rsidRPr="00817ECB" w:rsidRDefault="00AD52FC" w:rsidP="00AD52FC">
            <w:pPr>
              <w:suppressAutoHyphens/>
              <w:spacing w:after="200"/>
              <w:ind w:left="360" w:hanging="360"/>
              <w:rPr>
                <w:rFonts w:ascii="GHEA Mariam" w:hAnsi="GHEA Mariam"/>
              </w:rPr>
            </w:pPr>
            <w:r w:rsidRPr="00817ECB">
              <w:rPr>
                <w:rFonts w:ascii="GHEA Mariam" w:hAnsi="GHEA Mariam"/>
                <w:spacing w:val="-2"/>
              </w:rPr>
              <w:t xml:space="preserve">1.  </w:t>
            </w:r>
            <w:proofErr w:type="spellStart"/>
            <w:r w:rsidRPr="00817ECB">
              <w:rPr>
                <w:rFonts w:ascii="GHEA Mariam" w:hAnsi="GHEA Mariam"/>
                <w:spacing w:val="-2"/>
              </w:rPr>
              <w:t>Հայտատուի</w:t>
            </w:r>
            <w:proofErr w:type="spellEnd"/>
            <w:r w:rsidRPr="00817ECB">
              <w:rPr>
                <w:rFonts w:ascii="GHEA Mariam" w:hAnsi="GHEA Mariam"/>
                <w:spacing w:val="-2"/>
              </w:rPr>
              <w:t xml:space="preserve"> </w:t>
            </w:r>
            <w:proofErr w:type="spellStart"/>
            <w:r w:rsidRPr="00817ECB">
              <w:rPr>
                <w:rFonts w:ascii="GHEA Mariam" w:hAnsi="GHEA Mariam"/>
                <w:spacing w:val="-2"/>
              </w:rPr>
              <w:t>իրավաբանական</w:t>
            </w:r>
            <w:proofErr w:type="spellEnd"/>
            <w:r w:rsidRPr="00817ECB">
              <w:rPr>
                <w:rFonts w:ascii="GHEA Mariam" w:hAnsi="GHEA Mariam"/>
                <w:spacing w:val="-2"/>
              </w:rPr>
              <w:t xml:space="preserve"> </w:t>
            </w:r>
            <w:proofErr w:type="spellStart"/>
            <w:r w:rsidRPr="00817ECB">
              <w:rPr>
                <w:rFonts w:ascii="GHEA Mariam" w:hAnsi="GHEA Mariam"/>
                <w:spacing w:val="-2"/>
              </w:rPr>
              <w:t>անուն</w:t>
            </w:r>
            <w:proofErr w:type="spellEnd"/>
            <w:r w:rsidRPr="00817ECB">
              <w:rPr>
                <w:rFonts w:ascii="GHEA Mariam" w:hAnsi="GHEA Mariam"/>
                <w:spacing w:val="-2"/>
              </w:rPr>
              <w:t>.</w:t>
            </w:r>
            <w:r w:rsidRPr="00817ECB">
              <w:rPr>
                <w:rFonts w:ascii="GHEA Mariam" w:hAnsi="GHEA Mariam"/>
              </w:rPr>
              <w:t xml:space="preserve"> </w:t>
            </w:r>
            <w:r w:rsidRPr="00817ECB">
              <w:rPr>
                <w:rFonts w:ascii="GHEA Mariam" w:hAnsi="GHEA Mariam"/>
                <w:i/>
              </w:rPr>
              <w:t>[</w:t>
            </w:r>
            <w:proofErr w:type="spellStart"/>
            <w:r w:rsidRPr="00817ECB">
              <w:rPr>
                <w:rFonts w:ascii="GHEA Mariam" w:hAnsi="GHEA Mariam"/>
                <w:i/>
              </w:rPr>
              <w:t>Հայտատուի</w:t>
            </w:r>
            <w:proofErr w:type="spellEnd"/>
            <w:r w:rsidRPr="00817ECB">
              <w:rPr>
                <w:rFonts w:ascii="GHEA Mariam" w:hAnsi="GHEA Mariam"/>
                <w:i/>
              </w:rPr>
              <w:t xml:space="preserve"> </w:t>
            </w:r>
            <w:proofErr w:type="spellStart"/>
            <w:r w:rsidRPr="00817ECB">
              <w:rPr>
                <w:rFonts w:ascii="GHEA Mariam" w:hAnsi="GHEA Mariam"/>
                <w:i/>
              </w:rPr>
              <w:t>իրավաբանական</w:t>
            </w:r>
            <w:proofErr w:type="spellEnd"/>
            <w:r w:rsidRPr="00817ECB">
              <w:rPr>
                <w:rFonts w:ascii="GHEA Mariam" w:hAnsi="GHEA Mariam"/>
                <w:i/>
              </w:rPr>
              <w:t xml:space="preserve"> </w:t>
            </w:r>
            <w:proofErr w:type="spellStart"/>
            <w:r w:rsidRPr="00817ECB">
              <w:rPr>
                <w:rFonts w:ascii="GHEA Mariam" w:hAnsi="GHEA Mariam"/>
                <w:i/>
              </w:rPr>
              <w:t>անունը</w:t>
            </w:r>
            <w:proofErr w:type="spellEnd"/>
            <w:r w:rsidRPr="00817ECB">
              <w:rPr>
                <w:rFonts w:ascii="GHEA Mariam" w:hAnsi="GHEA Mariam"/>
                <w:i/>
              </w:rPr>
              <w:t>]</w:t>
            </w:r>
          </w:p>
        </w:tc>
      </w:tr>
      <w:tr w:rsidR="00AD52FC" w:rsidRPr="00FF7ABF" w14:paraId="1825910B" w14:textId="77777777" w:rsidTr="00817ECB">
        <w:trPr>
          <w:cantSplit/>
          <w:trHeight w:val="674"/>
        </w:trPr>
        <w:tc>
          <w:tcPr>
            <w:tcW w:w="8820" w:type="dxa"/>
          </w:tcPr>
          <w:p w14:paraId="35EE75AF" w14:textId="77777777" w:rsidR="00AD52FC" w:rsidRPr="00817ECB" w:rsidRDefault="00AD52FC" w:rsidP="00AD52FC">
            <w:pPr>
              <w:suppressAutoHyphens/>
              <w:spacing w:after="200"/>
              <w:ind w:left="360" w:hanging="360"/>
              <w:rPr>
                <w:rFonts w:ascii="GHEA Mariam" w:hAnsi="GHEA Mariam"/>
                <w:spacing w:val="-2"/>
              </w:rPr>
            </w:pPr>
            <w:r w:rsidRPr="00817ECB">
              <w:rPr>
                <w:rFonts w:ascii="GHEA Mariam" w:hAnsi="GHEA Mariam"/>
                <w:spacing w:val="-2"/>
              </w:rPr>
              <w:t xml:space="preserve">2.  </w:t>
            </w:r>
            <w:proofErr w:type="spellStart"/>
            <w:r w:rsidRPr="00817ECB">
              <w:rPr>
                <w:rFonts w:ascii="GHEA Mariam" w:hAnsi="GHEA Mariam"/>
                <w:spacing w:val="-2"/>
              </w:rPr>
              <w:t>Համատեղ</w:t>
            </w:r>
            <w:proofErr w:type="spellEnd"/>
            <w:r w:rsidRPr="00817ECB">
              <w:rPr>
                <w:rFonts w:ascii="GHEA Mariam" w:hAnsi="GHEA Mariam"/>
                <w:spacing w:val="-2"/>
              </w:rPr>
              <w:t xml:space="preserve"> </w:t>
            </w:r>
            <w:proofErr w:type="spellStart"/>
            <w:r w:rsidRPr="00817ECB">
              <w:rPr>
                <w:rFonts w:ascii="GHEA Mariam" w:hAnsi="GHEA Mariam"/>
                <w:spacing w:val="-2"/>
              </w:rPr>
              <w:t>ձեռնարկության</w:t>
            </w:r>
            <w:proofErr w:type="spellEnd"/>
            <w:r w:rsidRPr="00817ECB">
              <w:rPr>
                <w:rFonts w:ascii="GHEA Mariam" w:hAnsi="GHEA Mariam"/>
                <w:spacing w:val="-2"/>
              </w:rPr>
              <w:t xml:space="preserve"> </w:t>
            </w:r>
            <w:proofErr w:type="spellStart"/>
            <w:r w:rsidRPr="00817ECB">
              <w:rPr>
                <w:rFonts w:ascii="GHEA Mariam" w:hAnsi="GHEA Mariam"/>
                <w:spacing w:val="-2"/>
              </w:rPr>
              <w:t>դեպքում</w:t>
            </w:r>
            <w:proofErr w:type="spellEnd"/>
            <w:r w:rsidRPr="00817ECB">
              <w:rPr>
                <w:rFonts w:ascii="GHEA Mariam" w:hAnsi="GHEA Mariam"/>
                <w:spacing w:val="-2"/>
              </w:rPr>
              <w:t xml:space="preserve">, </w:t>
            </w:r>
            <w:proofErr w:type="spellStart"/>
            <w:r w:rsidRPr="00817ECB">
              <w:rPr>
                <w:rFonts w:ascii="GHEA Mariam" w:hAnsi="GHEA Mariam"/>
                <w:spacing w:val="-2"/>
              </w:rPr>
              <w:t>յուրաքանչյուր</w:t>
            </w:r>
            <w:proofErr w:type="spellEnd"/>
            <w:r w:rsidRPr="00817ECB">
              <w:rPr>
                <w:rFonts w:ascii="GHEA Mariam" w:hAnsi="GHEA Mariam"/>
                <w:spacing w:val="-2"/>
              </w:rPr>
              <w:t xml:space="preserve"> </w:t>
            </w:r>
            <w:proofErr w:type="spellStart"/>
            <w:r w:rsidRPr="00817ECB">
              <w:rPr>
                <w:rFonts w:ascii="GHEA Mariam" w:hAnsi="GHEA Mariam"/>
                <w:spacing w:val="-2"/>
              </w:rPr>
              <w:t>կողմի</w:t>
            </w:r>
            <w:proofErr w:type="spellEnd"/>
            <w:r w:rsidRPr="00817ECB">
              <w:rPr>
                <w:rFonts w:ascii="GHEA Mariam" w:hAnsi="GHEA Mariam"/>
                <w:spacing w:val="-2"/>
              </w:rPr>
              <w:t xml:space="preserve"> </w:t>
            </w:r>
            <w:proofErr w:type="spellStart"/>
            <w:r w:rsidRPr="00817ECB">
              <w:rPr>
                <w:rFonts w:ascii="GHEA Mariam" w:hAnsi="GHEA Mariam"/>
                <w:spacing w:val="-2"/>
              </w:rPr>
              <w:t>իրավաբանական</w:t>
            </w:r>
            <w:proofErr w:type="spellEnd"/>
            <w:r w:rsidRPr="00817ECB">
              <w:rPr>
                <w:rFonts w:ascii="GHEA Mariam" w:hAnsi="GHEA Mariam"/>
                <w:spacing w:val="-2"/>
              </w:rPr>
              <w:t xml:space="preserve"> </w:t>
            </w:r>
            <w:proofErr w:type="spellStart"/>
            <w:r w:rsidRPr="00817ECB">
              <w:rPr>
                <w:rFonts w:ascii="GHEA Mariam" w:hAnsi="GHEA Mariam"/>
                <w:spacing w:val="-2"/>
              </w:rPr>
              <w:t>անունը</w:t>
            </w:r>
            <w:proofErr w:type="spellEnd"/>
            <w:r w:rsidRPr="00817ECB">
              <w:rPr>
                <w:rFonts w:ascii="GHEA Mariam" w:hAnsi="GHEA Mariam"/>
                <w:spacing w:val="-2"/>
              </w:rPr>
              <w:t xml:space="preserve">. </w:t>
            </w:r>
            <w:r w:rsidRPr="00817ECB">
              <w:rPr>
                <w:rFonts w:ascii="GHEA Mariam" w:hAnsi="GHEA Mariam"/>
                <w:i/>
                <w:spacing w:val="-2"/>
              </w:rPr>
              <w:t xml:space="preserve">[ՀՁ-ի </w:t>
            </w:r>
            <w:proofErr w:type="spellStart"/>
            <w:r w:rsidRPr="00817ECB">
              <w:rPr>
                <w:rFonts w:ascii="GHEA Mariam" w:hAnsi="GHEA Mariam"/>
                <w:i/>
                <w:spacing w:val="-2"/>
              </w:rPr>
              <w:t>յուրաքանչյուր</w:t>
            </w:r>
            <w:proofErr w:type="spellEnd"/>
            <w:r w:rsidRPr="00817ECB">
              <w:rPr>
                <w:rFonts w:ascii="GHEA Mariam" w:hAnsi="GHEA Mariam"/>
                <w:i/>
                <w:spacing w:val="-2"/>
              </w:rPr>
              <w:t xml:space="preserve"> </w:t>
            </w:r>
            <w:proofErr w:type="spellStart"/>
            <w:r w:rsidRPr="00817ECB">
              <w:rPr>
                <w:rFonts w:ascii="GHEA Mariam" w:hAnsi="GHEA Mariam"/>
                <w:i/>
                <w:spacing w:val="-2"/>
              </w:rPr>
              <w:t>կողմի</w:t>
            </w:r>
            <w:proofErr w:type="spellEnd"/>
            <w:r w:rsidRPr="00817ECB">
              <w:rPr>
                <w:rFonts w:ascii="GHEA Mariam" w:hAnsi="GHEA Mariam"/>
                <w:i/>
                <w:spacing w:val="-2"/>
              </w:rPr>
              <w:t xml:space="preserve"> </w:t>
            </w:r>
            <w:proofErr w:type="spellStart"/>
            <w:r w:rsidRPr="00817ECB">
              <w:rPr>
                <w:rFonts w:ascii="GHEA Mariam" w:hAnsi="GHEA Mariam"/>
                <w:i/>
                <w:spacing w:val="-2"/>
              </w:rPr>
              <w:t>անունը</w:t>
            </w:r>
            <w:proofErr w:type="spellEnd"/>
            <w:r w:rsidRPr="00817ECB">
              <w:rPr>
                <w:rFonts w:ascii="GHEA Mariam" w:hAnsi="GHEA Mariam"/>
                <w:i/>
                <w:spacing w:val="-2"/>
              </w:rPr>
              <w:t>]</w:t>
            </w:r>
          </w:p>
        </w:tc>
      </w:tr>
      <w:tr w:rsidR="00AD52FC" w:rsidRPr="00FF7ABF" w14:paraId="749DB905" w14:textId="77777777" w:rsidTr="00817ECB">
        <w:trPr>
          <w:cantSplit/>
          <w:trHeight w:val="674"/>
        </w:trPr>
        <w:tc>
          <w:tcPr>
            <w:tcW w:w="8820" w:type="dxa"/>
          </w:tcPr>
          <w:p w14:paraId="743A1DFF" w14:textId="77777777" w:rsidR="00AD52FC" w:rsidRPr="00817ECB" w:rsidRDefault="00AD52FC" w:rsidP="00AD52FC">
            <w:pPr>
              <w:suppressAutoHyphens/>
              <w:spacing w:after="200"/>
              <w:rPr>
                <w:rFonts w:ascii="GHEA Mariam" w:hAnsi="GHEA Mariam"/>
                <w:b/>
              </w:rPr>
            </w:pPr>
            <w:r w:rsidRPr="00817ECB">
              <w:rPr>
                <w:rFonts w:ascii="GHEA Mariam" w:hAnsi="GHEA Mariam"/>
              </w:rPr>
              <w:t xml:space="preserve">3.  </w:t>
            </w:r>
            <w:proofErr w:type="spellStart"/>
            <w:r w:rsidRPr="00817ECB">
              <w:rPr>
                <w:rFonts w:ascii="GHEA Mariam" w:hAnsi="GHEA Mariam"/>
              </w:rPr>
              <w:t>Հայտատուի</w:t>
            </w:r>
            <w:proofErr w:type="spellEnd"/>
            <w:r w:rsidRPr="00817ECB">
              <w:rPr>
                <w:rFonts w:ascii="GHEA Mariam" w:hAnsi="GHEA Mariam"/>
              </w:rPr>
              <w:t xml:space="preserve"> </w:t>
            </w:r>
            <w:proofErr w:type="spellStart"/>
            <w:r w:rsidRPr="00817ECB">
              <w:rPr>
                <w:rFonts w:ascii="GHEA Mariam" w:hAnsi="GHEA Mariam"/>
              </w:rPr>
              <w:t>ընթացիկ</w:t>
            </w:r>
            <w:proofErr w:type="spellEnd"/>
            <w:r w:rsidRPr="00817ECB">
              <w:rPr>
                <w:rFonts w:ascii="GHEA Mariam" w:hAnsi="GHEA Mariam"/>
              </w:rPr>
              <w:t>/</w:t>
            </w:r>
            <w:proofErr w:type="spellStart"/>
            <w:r w:rsidRPr="00817ECB">
              <w:rPr>
                <w:rFonts w:ascii="GHEA Mariam" w:hAnsi="GHEA Mariam"/>
              </w:rPr>
              <w:t>առկա</w:t>
            </w:r>
            <w:proofErr w:type="spellEnd"/>
            <w:r w:rsidRPr="00817ECB">
              <w:rPr>
                <w:rFonts w:ascii="GHEA Mariam" w:hAnsi="GHEA Mariam"/>
              </w:rPr>
              <w:t xml:space="preserve"> կամ </w:t>
            </w:r>
            <w:proofErr w:type="spellStart"/>
            <w:r w:rsidRPr="00817ECB">
              <w:rPr>
                <w:rFonts w:ascii="GHEA Mariam" w:hAnsi="GHEA Mariam"/>
              </w:rPr>
              <w:t>ենթադրվող</w:t>
            </w:r>
            <w:proofErr w:type="spellEnd"/>
            <w:r w:rsidRPr="00817ECB">
              <w:rPr>
                <w:rFonts w:ascii="GHEA Mariam" w:hAnsi="GHEA Mariam"/>
              </w:rPr>
              <w:t xml:space="preserve"> </w:t>
            </w:r>
            <w:proofErr w:type="spellStart"/>
            <w:r w:rsidRPr="00817ECB">
              <w:rPr>
                <w:rFonts w:ascii="GHEA Mariam" w:hAnsi="GHEA Mariam"/>
              </w:rPr>
              <w:t>գրանցման</w:t>
            </w:r>
            <w:proofErr w:type="spellEnd"/>
            <w:r w:rsidRPr="00817ECB">
              <w:rPr>
                <w:rFonts w:ascii="GHEA Mariam" w:hAnsi="GHEA Mariam"/>
              </w:rPr>
              <w:t xml:space="preserve"> </w:t>
            </w:r>
            <w:proofErr w:type="spellStart"/>
            <w:r w:rsidRPr="00817ECB">
              <w:rPr>
                <w:rFonts w:ascii="GHEA Mariam" w:hAnsi="GHEA Mariam"/>
              </w:rPr>
              <w:t>երկիր</w:t>
            </w:r>
            <w:proofErr w:type="spellEnd"/>
            <w:r w:rsidRPr="00817ECB">
              <w:rPr>
                <w:rFonts w:ascii="GHEA Mariam" w:hAnsi="GHEA Mariam"/>
              </w:rPr>
              <w:t>.</w:t>
            </w:r>
            <w:r w:rsidRPr="00817ECB">
              <w:rPr>
                <w:rFonts w:ascii="GHEA Mariam" w:hAnsi="GHEA Mariam"/>
                <w:spacing w:val="-2"/>
              </w:rPr>
              <w:t xml:space="preserve"> </w:t>
            </w:r>
            <w:r w:rsidRPr="00817ECB">
              <w:rPr>
                <w:rFonts w:ascii="GHEA Mariam" w:hAnsi="GHEA Mariam"/>
                <w:i/>
                <w:spacing w:val="-2"/>
              </w:rPr>
              <w:t>[</w:t>
            </w:r>
            <w:proofErr w:type="spellStart"/>
            <w:r w:rsidRPr="00817ECB">
              <w:rPr>
                <w:rFonts w:ascii="GHEA Mariam" w:hAnsi="GHEA Mariam"/>
                <w:i/>
                <w:spacing w:val="-2"/>
              </w:rPr>
              <w:t>Ընթացիկ</w:t>
            </w:r>
            <w:proofErr w:type="spellEnd"/>
            <w:r w:rsidRPr="00817ECB">
              <w:rPr>
                <w:rFonts w:ascii="GHEA Mariam" w:hAnsi="GHEA Mariam"/>
                <w:i/>
                <w:spacing w:val="-2"/>
              </w:rPr>
              <w:t xml:space="preserve"> կամ </w:t>
            </w:r>
            <w:proofErr w:type="spellStart"/>
            <w:r w:rsidRPr="00817ECB">
              <w:rPr>
                <w:rFonts w:ascii="GHEA Mariam" w:hAnsi="GHEA Mariam"/>
                <w:i/>
                <w:spacing w:val="-2"/>
              </w:rPr>
              <w:t>ենթադրվող</w:t>
            </w:r>
            <w:proofErr w:type="spellEnd"/>
            <w:r w:rsidRPr="00817ECB">
              <w:rPr>
                <w:rFonts w:ascii="GHEA Mariam" w:hAnsi="GHEA Mariam"/>
                <w:i/>
                <w:spacing w:val="-2"/>
              </w:rPr>
              <w:t xml:space="preserve"> </w:t>
            </w:r>
            <w:proofErr w:type="spellStart"/>
            <w:r w:rsidRPr="00817ECB">
              <w:rPr>
                <w:rFonts w:ascii="GHEA Mariam" w:hAnsi="GHEA Mariam"/>
                <w:i/>
                <w:spacing w:val="-2"/>
              </w:rPr>
              <w:t>Գրանցման</w:t>
            </w:r>
            <w:proofErr w:type="spellEnd"/>
            <w:r w:rsidRPr="00817ECB">
              <w:rPr>
                <w:rFonts w:ascii="GHEA Mariam" w:hAnsi="GHEA Mariam"/>
                <w:i/>
                <w:spacing w:val="-2"/>
              </w:rPr>
              <w:t xml:space="preserve"> </w:t>
            </w:r>
            <w:proofErr w:type="spellStart"/>
            <w:r w:rsidRPr="00817ECB">
              <w:rPr>
                <w:rFonts w:ascii="GHEA Mariam" w:hAnsi="GHEA Mariam"/>
                <w:i/>
                <w:spacing w:val="-2"/>
              </w:rPr>
              <w:t>Երկիր</w:t>
            </w:r>
            <w:proofErr w:type="spellEnd"/>
            <w:r w:rsidRPr="00817ECB">
              <w:rPr>
                <w:rFonts w:ascii="GHEA Mariam" w:hAnsi="GHEA Mariam"/>
                <w:i/>
                <w:spacing w:val="-2"/>
              </w:rPr>
              <w:t>]</w:t>
            </w:r>
          </w:p>
        </w:tc>
      </w:tr>
      <w:tr w:rsidR="00AD52FC" w:rsidRPr="00FF7ABF" w14:paraId="7DB343B4" w14:textId="77777777" w:rsidTr="00817ECB">
        <w:trPr>
          <w:cantSplit/>
          <w:trHeight w:val="674"/>
        </w:trPr>
        <w:tc>
          <w:tcPr>
            <w:tcW w:w="8820" w:type="dxa"/>
          </w:tcPr>
          <w:p w14:paraId="61CFD88B" w14:textId="77777777" w:rsidR="00AD52FC" w:rsidRPr="00817ECB" w:rsidRDefault="00AD52FC" w:rsidP="00AD52FC">
            <w:pPr>
              <w:suppressAutoHyphens/>
              <w:spacing w:after="200"/>
              <w:rPr>
                <w:rFonts w:ascii="GHEA Mariam" w:hAnsi="GHEA Mariam"/>
                <w:b/>
                <w:spacing w:val="-2"/>
              </w:rPr>
            </w:pPr>
            <w:r w:rsidRPr="00817ECB">
              <w:rPr>
                <w:rFonts w:ascii="GHEA Mariam" w:hAnsi="GHEA Mariam"/>
                <w:spacing w:val="-2"/>
              </w:rPr>
              <w:t xml:space="preserve">4.  </w:t>
            </w:r>
            <w:proofErr w:type="spellStart"/>
            <w:r w:rsidRPr="00817ECB">
              <w:rPr>
                <w:rFonts w:ascii="GHEA Mariam" w:hAnsi="GHEA Mariam"/>
                <w:spacing w:val="-2"/>
              </w:rPr>
              <w:t>Հայտատուի</w:t>
            </w:r>
            <w:proofErr w:type="spellEnd"/>
            <w:r w:rsidRPr="00817ECB">
              <w:rPr>
                <w:rFonts w:ascii="GHEA Mariam" w:hAnsi="GHEA Mariam"/>
                <w:spacing w:val="-2"/>
              </w:rPr>
              <w:t xml:space="preserve"> </w:t>
            </w:r>
            <w:proofErr w:type="spellStart"/>
            <w:r w:rsidRPr="00817ECB">
              <w:rPr>
                <w:rFonts w:ascii="GHEA Mariam" w:hAnsi="GHEA Mariam"/>
                <w:spacing w:val="-2"/>
              </w:rPr>
              <w:t>գրանցման</w:t>
            </w:r>
            <w:proofErr w:type="spellEnd"/>
            <w:r w:rsidRPr="00817ECB">
              <w:rPr>
                <w:rFonts w:ascii="GHEA Mariam" w:hAnsi="GHEA Mariam"/>
                <w:spacing w:val="-2"/>
              </w:rPr>
              <w:t xml:space="preserve"> </w:t>
            </w:r>
            <w:proofErr w:type="spellStart"/>
            <w:r w:rsidRPr="00817ECB">
              <w:rPr>
                <w:rFonts w:ascii="GHEA Mariam" w:hAnsi="GHEA Mariam"/>
                <w:spacing w:val="-2"/>
              </w:rPr>
              <w:t>տարի</w:t>
            </w:r>
            <w:proofErr w:type="spellEnd"/>
            <w:r w:rsidRPr="00817ECB">
              <w:rPr>
                <w:rFonts w:ascii="GHEA Mariam" w:hAnsi="GHEA Mariam"/>
                <w:spacing w:val="-2"/>
              </w:rPr>
              <w:t xml:space="preserve">. </w:t>
            </w:r>
            <w:r w:rsidRPr="00817ECB">
              <w:rPr>
                <w:rFonts w:ascii="GHEA Mariam" w:hAnsi="GHEA Mariam"/>
                <w:i/>
                <w:spacing w:val="-2"/>
              </w:rPr>
              <w:t>[</w:t>
            </w:r>
            <w:proofErr w:type="spellStart"/>
            <w:r w:rsidRPr="00817ECB">
              <w:rPr>
                <w:rFonts w:ascii="GHEA Mariam" w:hAnsi="GHEA Mariam"/>
                <w:i/>
                <w:spacing w:val="-2"/>
              </w:rPr>
              <w:t>Հայտատուի</w:t>
            </w:r>
            <w:proofErr w:type="spellEnd"/>
            <w:r w:rsidRPr="00817ECB">
              <w:rPr>
                <w:rFonts w:ascii="GHEA Mariam" w:hAnsi="GHEA Mariam"/>
                <w:i/>
                <w:spacing w:val="-2"/>
              </w:rPr>
              <w:t xml:space="preserve"> </w:t>
            </w:r>
            <w:proofErr w:type="spellStart"/>
            <w:r w:rsidRPr="00817ECB">
              <w:rPr>
                <w:rFonts w:ascii="GHEA Mariam" w:hAnsi="GHEA Mariam"/>
                <w:i/>
                <w:spacing w:val="-2"/>
              </w:rPr>
              <w:t>գրանցման</w:t>
            </w:r>
            <w:proofErr w:type="spellEnd"/>
            <w:r w:rsidRPr="00817ECB">
              <w:rPr>
                <w:rFonts w:ascii="GHEA Mariam" w:hAnsi="GHEA Mariam"/>
                <w:i/>
                <w:spacing w:val="-2"/>
              </w:rPr>
              <w:t xml:space="preserve"> </w:t>
            </w:r>
            <w:proofErr w:type="spellStart"/>
            <w:r w:rsidRPr="00817ECB">
              <w:rPr>
                <w:rFonts w:ascii="GHEA Mariam" w:hAnsi="GHEA Mariam"/>
                <w:i/>
                <w:spacing w:val="-2"/>
              </w:rPr>
              <w:t>տարի</w:t>
            </w:r>
            <w:proofErr w:type="spellEnd"/>
            <w:r w:rsidRPr="00817ECB">
              <w:rPr>
                <w:rFonts w:ascii="GHEA Mariam" w:hAnsi="GHEA Mariam"/>
                <w:i/>
                <w:spacing w:val="-2"/>
              </w:rPr>
              <w:t>]</w:t>
            </w:r>
          </w:p>
        </w:tc>
      </w:tr>
      <w:tr w:rsidR="00AD52FC" w:rsidRPr="00FF7ABF" w14:paraId="6EC749AF" w14:textId="77777777" w:rsidTr="00817ECB">
        <w:trPr>
          <w:cantSplit/>
        </w:trPr>
        <w:tc>
          <w:tcPr>
            <w:tcW w:w="8820" w:type="dxa"/>
          </w:tcPr>
          <w:p w14:paraId="61395037" w14:textId="77777777" w:rsidR="00AD52FC" w:rsidRPr="00817ECB" w:rsidRDefault="00AD52FC" w:rsidP="00AD52FC">
            <w:pPr>
              <w:suppressAutoHyphens/>
              <w:spacing w:after="200"/>
              <w:rPr>
                <w:rFonts w:ascii="GHEA Mariam" w:hAnsi="GHEA Mariam"/>
                <w:spacing w:val="-2"/>
              </w:rPr>
            </w:pPr>
            <w:r w:rsidRPr="00817ECB">
              <w:rPr>
                <w:rFonts w:ascii="GHEA Mariam" w:hAnsi="GHEA Mariam"/>
                <w:spacing w:val="-2"/>
              </w:rPr>
              <w:t xml:space="preserve">5.  </w:t>
            </w:r>
            <w:proofErr w:type="spellStart"/>
            <w:r w:rsidRPr="00817ECB">
              <w:rPr>
                <w:rFonts w:ascii="GHEA Mariam" w:hAnsi="GHEA Mariam"/>
                <w:spacing w:val="-2"/>
              </w:rPr>
              <w:t>Հայտատուի</w:t>
            </w:r>
            <w:proofErr w:type="spellEnd"/>
            <w:r w:rsidRPr="00817ECB">
              <w:rPr>
                <w:rFonts w:ascii="GHEA Mariam" w:hAnsi="GHEA Mariam"/>
                <w:spacing w:val="-2"/>
              </w:rPr>
              <w:t xml:space="preserve"> </w:t>
            </w:r>
            <w:proofErr w:type="spellStart"/>
            <w:r w:rsidRPr="00817ECB">
              <w:rPr>
                <w:rFonts w:ascii="GHEA Mariam" w:hAnsi="GHEA Mariam"/>
                <w:spacing w:val="-2"/>
              </w:rPr>
              <w:t>իրավաբանական</w:t>
            </w:r>
            <w:proofErr w:type="spellEnd"/>
            <w:r w:rsidRPr="00817ECB">
              <w:rPr>
                <w:rFonts w:ascii="GHEA Mariam" w:hAnsi="GHEA Mariam"/>
                <w:spacing w:val="-2"/>
              </w:rPr>
              <w:t xml:space="preserve"> </w:t>
            </w:r>
            <w:proofErr w:type="spellStart"/>
            <w:r w:rsidRPr="00817ECB">
              <w:rPr>
                <w:rFonts w:ascii="GHEA Mariam" w:hAnsi="GHEA Mariam"/>
                <w:spacing w:val="-2"/>
              </w:rPr>
              <w:t>հասցե</w:t>
            </w:r>
            <w:proofErr w:type="spellEnd"/>
            <w:r w:rsidRPr="00817ECB">
              <w:rPr>
                <w:rFonts w:ascii="GHEA Mariam" w:hAnsi="GHEA Mariam"/>
                <w:spacing w:val="-2"/>
              </w:rPr>
              <w:t xml:space="preserve">` </w:t>
            </w:r>
            <w:proofErr w:type="spellStart"/>
            <w:r w:rsidRPr="00817ECB">
              <w:rPr>
                <w:rFonts w:ascii="GHEA Mariam" w:hAnsi="GHEA Mariam"/>
                <w:spacing w:val="-2"/>
              </w:rPr>
              <w:t>գրանցված</w:t>
            </w:r>
            <w:proofErr w:type="spellEnd"/>
            <w:r w:rsidRPr="00817ECB">
              <w:rPr>
                <w:rFonts w:ascii="GHEA Mariam" w:hAnsi="GHEA Mariam"/>
                <w:spacing w:val="-2"/>
              </w:rPr>
              <w:t xml:space="preserve"> </w:t>
            </w:r>
            <w:proofErr w:type="spellStart"/>
            <w:r w:rsidRPr="00817ECB">
              <w:rPr>
                <w:rFonts w:ascii="GHEA Mariam" w:hAnsi="GHEA Mariam"/>
                <w:spacing w:val="-2"/>
              </w:rPr>
              <w:t>երկրում</w:t>
            </w:r>
            <w:proofErr w:type="spellEnd"/>
            <w:r w:rsidRPr="00817ECB">
              <w:rPr>
                <w:rFonts w:ascii="GHEA Mariam" w:hAnsi="GHEA Mariam"/>
                <w:spacing w:val="-2"/>
              </w:rPr>
              <w:t xml:space="preserve">. </w:t>
            </w:r>
            <w:r w:rsidRPr="00817ECB">
              <w:rPr>
                <w:rFonts w:ascii="GHEA Mariam" w:hAnsi="GHEA Mariam"/>
                <w:i/>
                <w:spacing w:val="-2"/>
              </w:rPr>
              <w:t>[</w:t>
            </w:r>
            <w:proofErr w:type="spellStart"/>
            <w:r w:rsidRPr="00817ECB">
              <w:rPr>
                <w:rFonts w:ascii="GHEA Mariam" w:hAnsi="GHEA Mariam"/>
                <w:i/>
                <w:spacing w:val="-2"/>
              </w:rPr>
              <w:t>Հայտատուի</w:t>
            </w:r>
            <w:proofErr w:type="spellEnd"/>
            <w:r w:rsidRPr="00817ECB">
              <w:rPr>
                <w:rFonts w:ascii="GHEA Mariam" w:hAnsi="GHEA Mariam"/>
                <w:i/>
                <w:spacing w:val="-2"/>
              </w:rPr>
              <w:t xml:space="preserve"> </w:t>
            </w:r>
            <w:proofErr w:type="spellStart"/>
            <w:r w:rsidRPr="00817ECB">
              <w:rPr>
                <w:rFonts w:ascii="GHEA Mariam" w:hAnsi="GHEA Mariam"/>
                <w:i/>
                <w:spacing w:val="-2"/>
              </w:rPr>
              <w:t>իրավաբանական</w:t>
            </w:r>
            <w:proofErr w:type="spellEnd"/>
            <w:r w:rsidRPr="00817ECB">
              <w:rPr>
                <w:rFonts w:ascii="GHEA Mariam" w:hAnsi="GHEA Mariam"/>
                <w:i/>
                <w:spacing w:val="-2"/>
              </w:rPr>
              <w:t xml:space="preserve"> </w:t>
            </w:r>
            <w:proofErr w:type="spellStart"/>
            <w:r w:rsidRPr="00817ECB">
              <w:rPr>
                <w:rFonts w:ascii="GHEA Mariam" w:hAnsi="GHEA Mariam"/>
                <w:i/>
                <w:spacing w:val="-2"/>
              </w:rPr>
              <w:t>հասցեն</w:t>
            </w:r>
            <w:proofErr w:type="spellEnd"/>
            <w:r w:rsidRPr="00817ECB">
              <w:rPr>
                <w:rFonts w:ascii="GHEA Mariam" w:hAnsi="GHEA Mariam"/>
                <w:i/>
                <w:spacing w:val="-2"/>
              </w:rPr>
              <w:t xml:space="preserve"> </w:t>
            </w:r>
            <w:proofErr w:type="spellStart"/>
            <w:r w:rsidRPr="00817ECB">
              <w:rPr>
                <w:rFonts w:ascii="GHEA Mariam" w:hAnsi="GHEA Mariam"/>
                <w:i/>
                <w:spacing w:val="-2"/>
              </w:rPr>
              <w:t>գրանցման</w:t>
            </w:r>
            <w:proofErr w:type="spellEnd"/>
            <w:r w:rsidRPr="00817ECB">
              <w:rPr>
                <w:rFonts w:ascii="GHEA Mariam" w:hAnsi="GHEA Mariam"/>
                <w:i/>
                <w:spacing w:val="-2"/>
              </w:rPr>
              <w:t xml:space="preserve"> </w:t>
            </w:r>
            <w:proofErr w:type="spellStart"/>
            <w:r w:rsidRPr="00817ECB">
              <w:rPr>
                <w:rFonts w:ascii="GHEA Mariam" w:hAnsi="GHEA Mariam"/>
                <w:i/>
                <w:spacing w:val="-2"/>
              </w:rPr>
              <w:t>երկրում</w:t>
            </w:r>
            <w:proofErr w:type="spellEnd"/>
            <w:r w:rsidRPr="00817ECB">
              <w:rPr>
                <w:rFonts w:ascii="GHEA Mariam" w:hAnsi="GHEA Mariam"/>
                <w:i/>
                <w:spacing w:val="-2"/>
              </w:rPr>
              <w:t>]</w:t>
            </w:r>
          </w:p>
        </w:tc>
      </w:tr>
      <w:tr w:rsidR="00AD52FC" w:rsidRPr="00FF7ABF" w14:paraId="36EBD082" w14:textId="77777777" w:rsidTr="00817ECB">
        <w:trPr>
          <w:cantSplit/>
        </w:trPr>
        <w:tc>
          <w:tcPr>
            <w:tcW w:w="8820" w:type="dxa"/>
          </w:tcPr>
          <w:p w14:paraId="6E62BA81" w14:textId="77777777" w:rsidR="00AD52FC" w:rsidRPr="00817ECB" w:rsidRDefault="00AD52FC" w:rsidP="00AD52FC">
            <w:pPr>
              <w:pStyle w:val="Outline"/>
              <w:suppressAutoHyphens/>
              <w:spacing w:before="0" w:after="200"/>
              <w:rPr>
                <w:rFonts w:ascii="GHEA Mariam" w:hAnsi="GHEA Mariam"/>
                <w:spacing w:val="-2"/>
                <w:kern w:val="0"/>
              </w:rPr>
            </w:pPr>
            <w:r w:rsidRPr="00817ECB">
              <w:rPr>
                <w:rFonts w:ascii="GHEA Mariam" w:hAnsi="GHEA Mariam"/>
                <w:spacing w:val="-2"/>
                <w:kern w:val="0"/>
              </w:rPr>
              <w:t xml:space="preserve">6. </w:t>
            </w:r>
            <w:proofErr w:type="spellStart"/>
            <w:r w:rsidRPr="00817ECB">
              <w:rPr>
                <w:rFonts w:ascii="GHEA Mariam" w:hAnsi="GHEA Mariam"/>
                <w:spacing w:val="-2"/>
                <w:kern w:val="0"/>
              </w:rPr>
              <w:t>Տեղեկություններ</w:t>
            </w:r>
            <w:proofErr w:type="spellEnd"/>
            <w:r w:rsidRPr="00817ECB">
              <w:rPr>
                <w:rFonts w:ascii="GHEA Mariam" w:hAnsi="GHEA Mariam"/>
                <w:spacing w:val="-2"/>
                <w:kern w:val="0"/>
              </w:rPr>
              <w:t xml:space="preserve"> </w:t>
            </w:r>
            <w:proofErr w:type="spellStart"/>
            <w:r w:rsidRPr="00817ECB">
              <w:rPr>
                <w:rFonts w:ascii="GHEA Mariam" w:hAnsi="GHEA Mariam"/>
                <w:spacing w:val="-2"/>
                <w:kern w:val="0"/>
              </w:rPr>
              <w:t>Հայտատուի</w:t>
            </w:r>
            <w:proofErr w:type="spellEnd"/>
            <w:r w:rsidRPr="00817ECB">
              <w:rPr>
                <w:rFonts w:ascii="GHEA Mariam" w:hAnsi="GHEA Mariam"/>
                <w:spacing w:val="-2"/>
                <w:kern w:val="0"/>
              </w:rPr>
              <w:t xml:space="preserve"> </w:t>
            </w:r>
            <w:proofErr w:type="spellStart"/>
            <w:r w:rsidRPr="00817ECB">
              <w:rPr>
                <w:rFonts w:ascii="GHEA Mariam" w:hAnsi="GHEA Mariam"/>
                <w:spacing w:val="-2"/>
                <w:kern w:val="0"/>
              </w:rPr>
              <w:t>լիազորված</w:t>
            </w:r>
            <w:proofErr w:type="spellEnd"/>
            <w:r w:rsidRPr="00817ECB">
              <w:rPr>
                <w:rFonts w:ascii="GHEA Mariam" w:hAnsi="GHEA Mariam"/>
                <w:spacing w:val="-2"/>
                <w:kern w:val="0"/>
              </w:rPr>
              <w:t xml:space="preserve"> </w:t>
            </w:r>
            <w:proofErr w:type="spellStart"/>
            <w:r w:rsidRPr="00817ECB">
              <w:rPr>
                <w:rFonts w:ascii="GHEA Mariam" w:hAnsi="GHEA Mariam"/>
                <w:spacing w:val="-2"/>
                <w:kern w:val="0"/>
              </w:rPr>
              <w:t>ներկայացուցչի</w:t>
            </w:r>
            <w:proofErr w:type="spellEnd"/>
            <w:r w:rsidRPr="00817ECB">
              <w:rPr>
                <w:rFonts w:ascii="GHEA Mariam" w:hAnsi="GHEA Mariam"/>
                <w:spacing w:val="-2"/>
                <w:kern w:val="0"/>
              </w:rPr>
              <w:t xml:space="preserve"> </w:t>
            </w:r>
            <w:proofErr w:type="spellStart"/>
            <w:r w:rsidRPr="00817ECB">
              <w:rPr>
                <w:rFonts w:ascii="GHEA Mariam" w:hAnsi="GHEA Mariam"/>
                <w:spacing w:val="-2"/>
                <w:kern w:val="0"/>
              </w:rPr>
              <w:t>վերաբերյալ</w:t>
            </w:r>
            <w:proofErr w:type="spellEnd"/>
          </w:p>
          <w:p w14:paraId="5C99D17C" w14:textId="77777777" w:rsidR="00AD52FC" w:rsidRPr="00817ECB" w:rsidRDefault="00AD52FC" w:rsidP="00AD52FC">
            <w:pPr>
              <w:pStyle w:val="Outline1"/>
              <w:keepNext w:val="0"/>
              <w:numPr>
                <w:ilvl w:val="1"/>
                <w:numId w:val="0"/>
              </w:numPr>
              <w:suppressAutoHyphens/>
              <w:spacing w:before="0" w:after="120"/>
              <w:ind w:left="360" w:hanging="360"/>
              <w:rPr>
                <w:rFonts w:ascii="GHEA Mariam" w:hAnsi="GHEA Mariam"/>
                <w:b/>
                <w:spacing w:val="-2"/>
                <w:kern w:val="0"/>
              </w:rPr>
            </w:pPr>
            <w:proofErr w:type="spellStart"/>
            <w:r w:rsidRPr="00817ECB">
              <w:rPr>
                <w:rFonts w:ascii="GHEA Mariam" w:hAnsi="GHEA Mariam"/>
                <w:spacing w:val="-2"/>
                <w:kern w:val="0"/>
              </w:rPr>
              <w:t>Անուն</w:t>
            </w:r>
            <w:proofErr w:type="spellEnd"/>
            <w:r w:rsidRPr="00817ECB">
              <w:rPr>
                <w:rFonts w:ascii="GHEA Mariam" w:hAnsi="GHEA Mariam"/>
                <w:spacing w:val="-2"/>
                <w:kern w:val="0"/>
              </w:rPr>
              <w:t xml:space="preserve">. </w:t>
            </w:r>
            <w:r w:rsidRPr="00817ECB">
              <w:rPr>
                <w:rFonts w:ascii="GHEA Mariam" w:hAnsi="GHEA Mariam"/>
                <w:i/>
                <w:spacing w:val="-2"/>
                <w:kern w:val="0"/>
              </w:rPr>
              <w:t>[</w:t>
            </w:r>
            <w:proofErr w:type="spellStart"/>
            <w:r w:rsidRPr="00817ECB">
              <w:rPr>
                <w:rFonts w:ascii="GHEA Mariam" w:hAnsi="GHEA Mariam"/>
                <w:i/>
                <w:spacing w:val="-2"/>
                <w:kern w:val="0"/>
              </w:rPr>
              <w:t>Լիազորված</w:t>
            </w:r>
            <w:proofErr w:type="spellEnd"/>
            <w:r w:rsidRPr="00817ECB">
              <w:rPr>
                <w:rFonts w:ascii="GHEA Mariam" w:hAnsi="GHEA Mariam"/>
                <w:i/>
                <w:spacing w:val="-2"/>
                <w:kern w:val="0"/>
              </w:rPr>
              <w:t xml:space="preserve"> </w:t>
            </w:r>
            <w:proofErr w:type="spellStart"/>
            <w:r w:rsidRPr="00817ECB">
              <w:rPr>
                <w:rFonts w:ascii="GHEA Mariam" w:hAnsi="GHEA Mariam"/>
                <w:i/>
                <w:spacing w:val="-2"/>
                <w:kern w:val="0"/>
              </w:rPr>
              <w:t>Ներկայացուցչի</w:t>
            </w:r>
            <w:proofErr w:type="spellEnd"/>
            <w:r w:rsidRPr="00817ECB">
              <w:rPr>
                <w:rFonts w:ascii="GHEA Mariam" w:hAnsi="GHEA Mariam"/>
                <w:i/>
                <w:spacing w:val="-2"/>
                <w:kern w:val="0"/>
              </w:rPr>
              <w:t xml:space="preserve"> </w:t>
            </w:r>
            <w:proofErr w:type="spellStart"/>
            <w:r w:rsidRPr="00817ECB">
              <w:rPr>
                <w:rFonts w:ascii="GHEA Mariam" w:hAnsi="GHEA Mariam"/>
                <w:i/>
                <w:spacing w:val="-2"/>
                <w:kern w:val="0"/>
              </w:rPr>
              <w:t>անունը</w:t>
            </w:r>
            <w:proofErr w:type="spellEnd"/>
            <w:r w:rsidRPr="00817ECB">
              <w:rPr>
                <w:rFonts w:ascii="GHEA Mariam" w:hAnsi="GHEA Mariam"/>
                <w:i/>
                <w:spacing w:val="-2"/>
                <w:kern w:val="0"/>
              </w:rPr>
              <w:t>]</w:t>
            </w:r>
          </w:p>
          <w:p w14:paraId="14066E2C" w14:textId="77777777" w:rsidR="00AD52FC" w:rsidRPr="00817ECB" w:rsidRDefault="00AD52FC" w:rsidP="00AD52FC">
            <w:pPr>
              <w:suppressAutoHyphens/>
              <w:spacing w:after="120"/>
              <w:ind w:left="360"/>
              <w:rPr>
                <w:rFonts w:ascii="GHEA Mariam" w:hAnsi="GHEA Mariam"/>
                <w:spacing w:val="-2"/>
              </w:rPr>
            </w:pPr>
            <w:proofErr w:type="spellStart"/>
            <w:r w:rsidRPr="00817ECB">
              <w:rPr>
                <w:rFonts w:ascii="GHEA Mariam" w:hAnsi="GHEA Mariam"/>
                <w:spacing w:val="-2"/>
              </w:rPr>
              <w:t>Հասցե</w:t>
            </w:r>
            <w:proofErr w:type="spellEnd"/>
            <w:r w:rsidRPr="00817ECB">
              <w:rPr>
                <w:rFonts w:ascii="GHEA Mariam" w:hAnsi="GHEA Mariam"/>
                <w:spacing w:val="-2"/>
              </w:rPr>
              <w:t xml:space="preserve">. </w:t>
            </w:r>
            <w:r w:rsidRPr="00817ECB">
              <w:rPr>
                <w:rFonts w:ascii="GHEA Mariam" w:hAnsi="GHEA Mariam"/>
                <w:i/>
                <w:spacing w:val="-2"/>
              </w:rPr>
              <w:t>[</w:t>
            </w:r>
            <w:proofErr w:type="spellStart"/>
            <w:r w:rsidRPr="00817ECB">
              <w:rPr>
                <w:rFonts w:ascii="GHEA Mariam" w:hAnsi="GHEA Mariam"/>
                <w:i/>
                <w:spacing w:val="-2"/>
              </w:rPr>
              <w:t>Լիազորված</w:t>
            </w:r>
            <w:proofErr w:type="spellEnd"/>
            <w:r w:rsidRPr="00817ECB">
              <w:rPr>
                <w:rFonts w:ascii="GHEA Mariam" w:hAnsi="GHEA Mariam"/>
                <w:i/>
                <w:spacing w:val="-2"/>
              </w:rPr>
              <w:t xml:space="preserve"> </w:t>
            </w:r>
            <w:proofErr w:type="spellStart"/>
            <w:r w:rsidRPr="00817ECB">
              <w:rPr>
                <w:rFonts w:ascii="GHEA Mariam" w:hAnsi="GHEA Mariam"/>
                <w:i/>
                <w:spacing w:val="-2"/>
              </w:rPr>
              <w:t>Ներկայացուցչի</w:t>
            </w:r>
            <w:proofErr w:type="spellEnd"/>
            <w:r w:rsidRPr="00817ECB">
              <w:rPr>
                <w:rFonts w:ascii="GHEA Mariam" w:hAnsi="GHEA Mariam"/>
                <w:i/>
                <w:spacing w:val="-2"/>
              </w:rPr>
              <w:t xml:space="preserve"> </w:t>
            </w:r>
            <w:proofErr w:type="spellStart"/>
            <w:r w:rsidRPr="00817ECB">
              <w:rPr>
                <w:rFonts w:ascii="GHEA Mariam" w:hAnsi="GHEA Mariam"/>
                <w:i/>
                <w:spacing w:val="-2"/>
              </w:rPr>
              <w:t>հասցեն</w:t>
            </w:r>
            <w:proofErr w:type="spellEnd"/>
            <w:r w:rsidRPr="00817ECB">
              <w:rPr>
                <w:rFonts w:ascii="GHEA Mariam" w:hAnsi="GHEA Mariam"/>
                <w:i/>
                <w:spacing w:val="-2"/>
              </w:rPr>
              <w:t>]</w:t>
            </w:r>
          </w:p>
          <w:p w14:paraId="55BD4595" w14:textId="77777777" w:rsidR="00AD52FC" w:rsidRPr="00817ECB" w:rsidRDefault="00AD52FC" w:rsidP="00AD52FC">
            <w:pPr>
              <w:suppressAutoHyphens/>
              <w:spacing w:after="120"/>
              <w:rPr>
                <w:rFonts w:ascii="GHEA Mariam" w:hAnsi="GHEA Mariam"/>
                <w:b/>
                <w:spacing w:val="-2"/>
              </w:rPr>
            </w:pPr>
            <w:r w:rsidRPr="00817ECB">
              <w:rPr>
                <w:rFonts w:ascii="GHEA Mariam" w:hAnsi="GHEA Mariam"/>
                <w:spacing w:val="-2"/>
              </w:rPr>
              <w:t xml:space="preserve">     </w:t>
            </w:r>
            <w:proofErr w:type="spellStart"/>
            <w:r w:rsidRPr="00817ECB">
              <w:rPr>
                <w:rFonts w:ascii="GHEA Mariam" w:hAnsi="GHEA Mariam"/>
                <w:spacing w:val="-2"/>
              </w:rPr>
              <w:t>Հեռախոսի</w:t>
            </w:r>
            <w:proofErr w:type="spellEnd"/>
            <w:r w:rsidRPr="00817ECB">
              <w:rPr>
                <w:rFonts w:ascii="GHEA Mariam" w:hAnsi="GHEA Mariam"/>
                <w:spacing w:val="-2"/>
              </w:rPr>
              <w:t>/</w:t>
            </w:r>
            <w:proofErr w:type="spellStart"/>
            <w:r w:rsidRPr="00817ECB">
              <w:rPr>
                <w:rFonts w:ascii="GHEA Mariam" w:hAnsi="GHEA Mariam"/>
                <w:spacing w:val="-2"/>
              </w:rPr>
              <w:t>Ֆաքսի</w:t>
            </w:r>
            <w:proofErr w:type="spellEnd"/>
            <w:r w:rsidRPr="00817ECB">
              <w:rPr>
                <w:rFonts w:ascii="GHEA Mariam" w:hAnsi="GHEA Mariam"/>
                <w:spacing w:val="-2"/>
              </w:rPr>
              <w:t xml:space="preserve"> </w:t>
            </w:r>
            <w:proofErr w:type="spellStart"/>
            <w:r w:rsidRPr="00817ECB">
              <w:rPr>
                <w:rFonts w:ascii="GHEA Mariam" w:hAnsi="GHEA Mariam"/>
                <w:spacing w:val="-2"/>
              </w:rPr>
              <w:t>համարներ</w:t>
            </w:r>
            <w:proofErr w:type="spellEnd"/>
            <w:r w:rsidRPr="00817ECB">
              <w:rPr>
                <w:rFonts w:ascii="GHEA Mariam" w:hAnsi="GHEA Mariam"/>
                <w:spacing w:val="-2"/>
              </w:rPr>
              <w:t xml:space="preserve">. </w:t>
            </w:r>
            <w:r w:rsidRPr="00817ECB">
              <w:rPr>
                <w:rFonts w:ascii="GHEA Mariam" w:hAnsi="GHEA Mariam"/>
                <w:i/>
                <w:spacing w:val="-2"/>
              </w:rPr>
              <w:t>[</w:t>
            </w:r>
            <w:proofErr w:type="spellStart"/>
            <w:r w:rsidRPr="00817ECB">
              <w:rPr>
                <w:rFonts w:ascii="GHEA Mariam" w:hAnsi="GHEA Mariam"/>
                <w:i/>
                <w:spacing w:val="-2"/>
              </w:rPr>
              <w:t>Լիազորված</w:t>
            </w:r>
            <w:proofErr w:type="spellEnd"/>
            <w:r w:rsidRPr="00817ECB">
              <w:rPr>
                <w:rFonts w:ascii="GHEA Mariam" w:hAnsi="GHEA Mariam"/>
                <w:i/>
                <w:spacing w:val="-2"/>
              </w:rPr>
              <w:t xml:space="preserve"> </w:t>
            </w:r>
            <w:proofErr w:type="spellStart"/>
            <w:r w:rsidRPr="00817ECB">
              <w:rPr>
                <w:rFonts w:ascii="GHEA Mariam" w:hAnsi="GHEA Mariam"/>
                <w:i/>
                <w:spacing w:val="-2"/>
              </w:rPr>
              <w:t>Ներկայացուցչի</w:t>
            </w:r>
            <w:proofErr w:type="spellEnd"/>
            <w:r w:rsidRPr="00817ECB">
              <w:rPr>
                <w:rFonts w:ascii="GHEA Mariam" w:hAnsi="GHEA Mariam"/>
                <w:i/>
                <w:spacing w:val="-2"/>
              </w:rPr>
              <w:t xml:space="preserve"> </w:t>
            </w:r>
            <w:proofErr w:type="spellStart"/>
            <w:r w:rsidRPr="00817ECB">
              <w:rPr>
                <w:rFonts w:ascii="GHEA Mariam" w:hAnsi="GHEA Mariam"/>
                <w:i/>
                <w:spacing w:val="-2"/>
              </w:rPr>
              <w:t>հեռախոսի</w:t>
            </w:r>
            <w:proofErr w:type="spellEnd"/>
            <w:r w:rsidRPr="00817ECB">
              <w:rPr>
                <w:rFonts w:ascii="GHEA Mariam" w:hAnsi="GHEA Mariam"/>
                <w:i/>
                <w:spacing w:val="-2"/>
              </w:rPr>
              <w:t>/</w:t>
            </w:r>
            <w:proofErr w:type="spellStart"/>
            <w:r w:rsidRPr="00817ECB">
              <w:rPr>
                <w:rFonts w:ascii="GHEA Mariam" w:hAnsi="GHEA Mariam"/>
                <w:i/>
                <w:spacing w:val="-2"/>
              </w:rPr>
              <w:t>ֆաքսի</w:t>
            </w:r>
            <w:proofErr w:type="spellEnd"/>
            <w:r w:rsidRPr="00817ECB">
              <w:rPr>
                <w:rFonts w:ascii="GHEA Mariam" w:hAnsi="GHEA Mariam"/>
                <w:i/>
                <w:spacing w:val="-2"/>
              </w:rPr>
              <w:t xml:space="preserve"> </w:t>
            </w:r>
            <w:proofErr w:type="spellStart"/>
            <w:r w:rsidRPr="00817ECB">
              <w:rPr>
                <w:rFonts w:ascii="GHEA Mariam" w:hAnsi="GHEA Mariam"/>
                <w:i/>
                <w:spacing w:val="-2"/>
              </w:rPr>
              <w:t>համարները</w:t>
            </w:r>
            <w:proofErr w:type="spellEnd"/>
            <w:r w:rsidRPr="00817ECB">
              <w:rPr>
                <w:rFonts w:ascii="GHEA Mariam" w:hAnsi="GHEA Mariam"/>
                <w:i/>
                <w:spacing w:val="-2"/>
              </w:rPr>
              <w:t>]</w:t>
            </w:r>
          </w:p>
          <w:p w14:paraId="5923366D" w14:textId="77777777" w:rsidR="00AD52FC" w:rsidRPr="00817ECB" w:rsidRDefault="00AD52FC" w:rsidP="00AD52FC">
            <w:pPr>
              <w:suppressAutoHyphens/>
              <w:spacing w:after="200"/>
              <w:rPr>
                <w:rFonts w:ascii="GHEA Mariam" w:hAnsi="GHEA Mariam"/>
                <w:spacing w:val="-2"/>
              </w:rPr>
            </w:pPr>
            <w:r w:rsidRPr="00817ECB">
              <w:rPr>
                <w:rFonts w:ascii="GHEA Mariam" w:hAnsi="GHEA Mariam"/>
                <w:spacing w:val="-2"/>
              </w:rPr>
              <w:t xml:space="preserve">     </w:t>
            </w:r>
            <w:proofErr w:type="spellStart"/>
            <w:r w:rsidRPr="00817ECB">
              <w:rPr>
                <w:rFonts w:ascii="GHEA Mariam" w:hAnsi="GHEA Mariam"/>
                <w:spacing w:val="-2"/>
              </w:rPr>
              <w:t>Էլ</w:t>
            </w:r>
            <w:proofErr w:type="spellEnd"/>
            <w:r w:rsidRPr="00817ECB">
              <w:rPr>
                <w:rFonts w:ascii="GHEA Mariam" w:hAnsi="GHEA Mariam"/>
                <w:spacing w:val="-2"/>
              </w:rPr>
              <w:t xml:space="preserve">. </w:t>
            </w:r>
            <w:proofErr w:type="spellStart"/>
            <w:r w:rsidRPr="00817ECB">
              <w:rPr>
                <w:rFonts w:ascii="GHEA Mariam" w:hAnsi="GHEA Mariam"/>
                <w:spacing w:val="-2"/>
              </w:rPr>
              <w:t>փոստի</w:t>
            </w:r>
            <w:proofErr w:type="spellEnd"/>
            <w:r w:rsidRPr="00817ECB">
              <w:rPr>
                <w:rFonts w:ascii="GHEA Mariam" w:hAnsi="GHEA Mariam"/>
                <w:spacing w:val="-2"/>
              </w:rPr>
              <w:t xml:space="preserve"> </w:t>
            </w:r>
            <w:proofErr w:type="spellStart"/>
            <w:r w:rsidRPr="00817ECB">
              <w:rPr>
                <w:rFonts w:ascii="GHEA Mariam" w:hAnsi="GHEA Mariam"/>
                <w:spacing w:val="-2"/>
              </w:rPr>
              <w:t>հասցե</w:t>
            </w:r>
            <w:proofErr w:type="spellEnd"/>
            <w:r w:rsidRPr="00817ECB">
              <w:rPr>
                <w:rFonts w:ascii="GHEA Mariam" w:hAnsi="GHEA Mariam"/>
                <w:spacing w:val="-2"/>
              </w:rPr>
              <w:t xml:space="preserve">. </w:t>
            </w:r>
            <w:r w:rsidRPr="00817ECB">
              <w:rPr>
                <w:rFonts w:ascii="GHEA Mariam" w:hAnsi="GHEA Mariam"/>
                <w:i/>
                <w:spacing w:val="-2"/>
              </w:rPr>
              <w:t>[</w:t>
            </w:r>
            <w:proofErr w:type="spellStart"/>
            <w:r w:rsidRPr="00817ECB">
              <w:rPr>
                <w:rFonts w:ascii="GHEA Mariam" w:hAnsi="GHEA Mariam"/>
                <w:i/>
                <w:spacing w:val="-2"/>
              </w:rPr>
              <w:t>Լիազորված</w:t>
            </w:r>
            <w:proofErr w:type="spellEnd"/>
            <w:r w:rsidRPr="00817ECB">
              <w:rPr>
                <w:rFonts w:ascii="GHEA Mariam" w:hAnsi="GHEA Mariam"/>
                <w:i/>
                <w:spacing w:val="-2"/>
              </w:rPr>
              <w:t xml:space="preserve"> </w:t>
            </w:r>
            <w:proofErr w:type="spellStart"/>
            <w:r w:rsidRPr="00817ECB">
              <w:rPr>
                <w:rFonts w:ascii="GHEA Mariam" w:hAnsi="GHEA Mariam"/>
                <w:i/>
                <w:spacing w:val="-2"/>
              </w:rPr>
              <w:t>Ներկայացուցչի</w:t>
            </w:r>
            <w:proofErr w:type="spellEnd"/>
            <w:r w:rsidRPr="00817ECB">
              <w:rPr>
                <w:rFonts w:ascii="GHEA Mariam" w:hAnsi="GHEA Mariam"/>
                <w:i/>
                <w:spacing w:val="-2"/>
              </w:rPr>
              <w:t xml:space="preserve"> </w:t>
            </w:r>
            <w:proofErr w:type="spellStart"/>
            <w:r w:rsidRPr="00817ECB">
              <w:rPr>
                <w:rFonts w:ascii="GHEA Mariam" w:hAnsi="GHEA Mariam"/>
                <w:i/>
                <w:spacing w:val="-2"/>
              </w:rPr>
              <w:t>էլ</w:t>
            </w:r>
            <w:proofErr w:type="spellEnd"/>
            <w:r w:rsidRPr="00817ECB">
              <w:rPr>
                <w:rFonts w:ascii="GHEA Mariam" w:hAnsi="GHEA Mariam"/>
                <w:i/>
                <w:spacing w:val="-2"/>
              </w:rPr>
              <w:t xml:space="preserve">. </w:t>
            </w:r>
            <w:proofErr w:type="spellStart"/>
            <w:r w:rsidRPr="00817ECB">
              <w:rPr>
                <w:rFonts w:ascii="GHEA Mariam" w:hAnsi="GHEA Mariam"/>
                <w:i/>
                <w:spacing w:val="-2"/>
              </w:rPr>
              <w:t>հասցեն</w:t>
            </w:r>
            <w:proofErr w:type="spellEnd"/>
            <w:r w:rsidRPr="00817ECB">
              <w:rPr>
                <w:rFonts w:ascii="GHEA Mariam" w:hAnsi="GHEA Mariam"/>
                <w:i/>
                <w:spacing w:val="-2"/>
              </w:rPr>
              <w:t>]</w:t>
            </w:r>
          </w:p>
        </w:tc>
      </w:tr>
      <w:tr w:rsidR="00AD52FC" w:rsidRPr="00FF7ABF" w14:paraId="173FE3DC" w14:textId="77777777" w:rsidTr="00817ECB">
        <w:trPr>
          <w:cantSplit/>
        </w:trPr>
        <w:tc>
          <w:tcPr>
            <w:tcW w:w="8820" w:type="dxa"/>
          </w:tcPr>
          <w:p w14:paraId="0FAAEE0F" w14:textId="77777777" w:rsidR="00AD52FC" w:rsidRPr="00817ECB" w:rsidRDefault="00AD52FC" w:rsidP="00AD52FC">
            <w:pPr>
              <w:spacing w:after="200"/>
              <w:ind w:left="342" w:hanging="342"/>
              <w:rPr>
                <w:rFonts w:ascii="GHEA Mariam" w:hAnsi="GHEA Mariam"/>
                <w:i/>
                <w:spacing w:val="-2"/>
              </w:rPr>
            </w:pPr>
            <w:r w:rsidRPr="00817ECB">
              <w:rPr>
                <w:rFonts w:ascii="GHEA Mariam" w:hAnsi="GHEA Mariam"/>
              </w:rPr>
              <w:lastRenderedPageBreak/>
              <w:t xml:space="preserve">7. </w:t>
            </w:r>
            <w:r w:rsidRPr="00817ECB">
              <w:rPr>
                <w:rFonts w:ascii="GHEA Mariam" w:hAnsi="GHEA Mariam"/>
              </w:rPr>
              <w:tab/>
            </w:r>
            <w:proofErr w:type="spellStart"/>
            <w:r w:rsidRPr="00817ECB">
              <w:rPr>
                <w:rFonts w:ascii="GHEA Mariam" w:hAnsi="GHEA Mariam"/>
              </w:rPr>
              <w:t>Կից</w:t>
            </w:r>
            <w:proofErr w:type="spellEnd"/>
            <w:r w:rsidRPr="00817ECB">
              <w:rPr>
                <w:rFonts w:ascii="GHEA Mariam" w:hAnsi="GHEA Mariam"/>
              </w:rPr>
              <w:t xml:space="preserve">` </w:t>
            </w:r>
            <w:proofErr w:type="spellStart"/>
            <w:r w:rsidRPr="00817ECB">
              <w:rPr>
                <w:rFonts w:ascii="GHEA Mariam" w:hAnsi="GHEA Mariam"/>
              </w:rPr>
              <w:t>ստորև</w:t>
            </w:r>
            <w:proofErr w:type="spellEnd"/>
            <w:r w:rsidRPr="00817ECB">
              <w:rPr>
                <w:rFonts w:ascii="GHEA Mariam" w:hAnsi="GHEA Mariam"/>
              </w:rPr>
              <w:t xml:space="preserve"> </w:t>
            </w:r>
            <w:proofErr w:type="spellStart"/>
            <w:r w:rsidRPr="00817ECB">
              <w:rPr>
                <w:rFonts w:ascii="GHEA Mariam" w:hAnsi="GHEA Mariam"/>
              </w:rPr>
              <w:t>նշված</w:t>
            </w:r>
            <w:proofErr w:type="spellEnd"/>
            <w:r w:rsidRPr="00817ECB">
              <w:rPr>
                <w:rFonts w:ascii="GHEA Mariam" w:hAnsi="GHEA Mariam"/>
              </w:rPr>
              <w:t xml:space="preserve"> </w:t>
            </w:r>
            <w:proofErr w:type="spellStart"/>
            <w:r w:rsidRPr="00817ECB">
              <w:rPr>
                <w:rFonts w:ascii="GHEA Mariam" w:hAnsi="GHEA Mariam"/>
              </w:rPr>
              <w:t>փաստաթղթերի</w:t>
            </w:r>
            <w:proofErr w:type="spellEnd"/>
            <w:r w:rsidRPr="00817ECB">
              <w:rPr>
                <w:rFonts w:ascii="GHEA Mariam" w:hAnsi="GHEA Mariam"/>
              </w:rPr>
              <w:t xml:space="preserve"> </w:t>
            </w:r>
            <w:proofErr w:type="spellStart"/>
            <w:r w:rsidRPr="00817ECB">
              <w:rPr>
                <w:rFonts w:ascii="GHEA Mariam" w:hAnsi="GHEA Mariam"/>
              </w:rPr>
              <w:t>բնօրինակների</w:t>
            </w:r>
            <w:proofErr w:type="spellEnd"/>
            <w:r w:rsidRPr="00817ECB">
              <w:rPr>
                <w:rFonts w:ascii="GHEA Mariam" w:hAnsi="GHEA Mariam"/>
              </w:rPr>
              <w:t xml:space="preserve"> </w:t>
            </w:r>
            <w:proofErr w:type="spellStart"/>
            <w:r w:rsidRPr="00817ECB">
              <w:rPr>
                <w:rFonts w:ascii="GHEA Mariam" w:hAnsi="GHEA Mariam"/>
              </w:rPr>
              <w:t>պատճենները</w:t>
            </w:r>
            <w:proofErr w:type="spellEnd"/>
            <w:r w:rsidRPr="00817ECB">
              <w:rPr>
                <w:rFonts w:ascii="GHEA Mariam" w:hAnsi="GHEA Mariam"/>
              </w:rPr>
              <w:t xml:space="preserve">. </w:t>
            </w:r>
            <w:r w:rsidRPr="00817ECB">
              <w:rPr>
                <w:rFonts w:ascii="GHEA Mariam" w:hAnsi="GHEA Mariam"/>
                <w:i/>
                <w:spacing w:val="-2"/>
              </w:rPr>
              <w:t>[</w:t>
            </w:r>
            <w:proofErr w:type="spellStart"/>
            <w:r w:rsidRPr="00817ECB">
              <w:rPr>
                <w:rFonts w:ascii="GHEA Mariam" w:hAnsi="GHEA Mariam"/>
                <w:i/>
                <w:spacing w:val="-2"/>
              </w:rPr>
              <w:t>նշեք</w:t>
            </w:r>
            <w:proofErr w:type="spellEnd"/>
            <w:r w:rsidRPr="00817ECB">
              <w:rPr>
                <w:rFonts w:ascii="GHEA Mariam" w:hAnsi="GHEA Mariam"/>
                <w:i/>
                <w:spacing w:val="-2"/>
              </w:rPr>
              <w:t xml:space="preserve"> </w:t>
            </w:r>
            <w:proofErr w:type="spellStart"/>
            <w:r w:rsidRPr="00817ECB">
              <w:rPr>
                <w:rFonts w:ascii="GHEA Mariam" w:hAnsi="GHEA Mariam"/>
                <w:i/>
                <w:spacing w:val="-2"/>
              </w:rPr>
              <w:t>կցված</w:t>
            </w:r>
            <w:proofErr w:type="spellEnd"/>
            <w:r w:rsidRPr="00817ECB">
              <w:rPr>
                <w:rFonts w:ascii="GHEA Mariam" w:hAnsi="GHEA Mariam"/>
                <w:i/>
                <w:spacing w:val="-2"/>
              </w:rPr>
              <w:t xml:space="preserve"> </w:t>
            </w:r>
            <w:proofErr w:type="spellStart"/>
            <w:r w:rsidRPr="00817ECB">
              <w:rPr>
                <w:rFonts w:ascii="GHEA Mariam" w:hAnsi="GHEA Mariam"/>
                <w:i/>
                <w:spacing w:val="-2"/>
              </w:rPr>
              <w:t>փաստաթղթերը</w:t>
            </w:r>
            <w:proofErr w:type="spellEnd"/>
            <w:r w:rsidRPr="00817ECB">
              <w:rPr>
                <w:rFonts w:ascii="GHEA Mariam" w:hAnsi="GHEA Mariam"/>
                <w:i/>
                <w:spacing w:val="-2"/>
              </w:rPr>
              <w:t>]</w:t>
            </w:r>
          </w:p>
          <w:p w14:paraId="2B7B7F55" w14:textId="77777777" w:rsidR="00AD52FC" w:rsidRPr="00817ECB" w:rsidRDefault="00B368C0" w:rsidP="0094065A">
            <w:pPr>
              <w:numPr>
                <w:ilvl w:val="0"/>
                <w:numId w:val="57"/>
              </w:numPr>
              <w:suppressAutoHyphens/>
              <w:spacing w:after="120"/>
              <w:rPr>
                <w:rFonts w:ascii="GHEA Mariam" w:hAnsi="GHEA Mariam"/>
                <w:spacing w:val="-2"/>
              </w:rPr>
            </w:pPr>
            <w:proofErr w:type="spellStart"/>
            <w:r w:rsidRPr="00817ECB">
              <w:rPr>
                <w:rFonts w:ascii="GHEA Mariam" w:hAnsi="GHEA Mariam"/>
                <w:spacing w:val="-2"/>
              </w:rPr>
              <w:t>Միավորման</w:t>
            </w:r>
            <w:proofErr w:type="spellEnd"/>
            <w:r w:rsidRPr="00817ECB">
              <w:rPr>
                <w:rFonts w:ascii="GHEA Mariam" w:hAnsi="GHEA Mariam"/>
                <w:spacing w:val="-2"/>
              </w:rPr>
              <w:t xml:space="preserve"> </w:t>
            </w:r>
            <w:proofErr w:type="spellStart"/>
            <w:r w:rsidRPr="00817ECB">
              <w:rPr>
                <w:rFonts w:ascii="GHEA Mariam" w:hAnsi="GHEA Mariam"/>
                <w:spacing w:val="-2"/>
              </w:rPr>
              <w:t>մասին</w:t>
            </w:r>
            <w:proofErr w:type="spellEnd"/>
            <w:r w:rsidRPr="00817ECB">
              <w:rPr>
                <w:rFonts w:ascii="GHEA Mariam" w:hAnsi="GHEA Mariam"/>
                <w:spacing w:val="-2"/>
              </w:rPr>
              <w:t xml:space="preserve"> </w:t>
            </w:r>
            <w:proofErr w:type="spellStart"/>
            <w:r w:rsidRPr="00817ECB">
              <w:rPr>
                <w:rFonts w:ascii="GHEA Mariam" w:hAnsi="GHEA Mariam"/>
                <w:spacing w:val="-2"/>
              </w:rPr>
              <w:t>հոդվածներ</w:t>
            </w:r>
            <w:proofErr w:type="spellEnd"/>
            <w:r w:rsidRPr="00817ECB">
              <w:rPr>
                <w:rFonts w:ascii="GHEA Mariam" w:hAnsi="GHEA Mariam"/>
                <w:spacing w:val="-2"/>
              </w:rPr>
              <w:t xml:space="preserve"> (կամ </w:t>
            </w:r>
            <w:proofErr w:type="spellStart"/>
            <w:r w:rsidRPr="00817ECB">
              <w:rPr>
                <w:rFonts w:ascii="GHEA Mariam" w:hAnsi="GHEA Mariam"/>
                <w:spacing w:val="-2"/>
              </w:rPr>
              <w:t>ասոցացման</w:t>
            </w:r>
            <w:proofErr w:type="spellEnd"/>
            <w:r w:rsidRPr="00817ECB">
              <w:rPr>
                <w:rFonts w:ascii="GHEA Mariam" w:hAnsi="GHEA Mariam"/>
                <w:spacing w:val="-2"/>
              </w:rPr>
              <w:t xml:space="preserve"> </w:t>
            </w:r>
            <w:proofErr w:type="spellStart"/>
            <w:r w:rsidRPr="00817ECB">
              <w:rPr>
                <w:rFonts w:ascii="GHEA Mariam" w:hAnsi="GHEA Mariam"/>
                <w:spacing w:val="-2"/>
              </w:rPr>
              <w:t>համարժեք</w:t>
            </w:r>
            <w:proofErr w:type="spellEnd"/>
            <w:r w:rsidRPr="00817ECB">
              <w:rPr>
                <w:rFonts w:ascii="GHEA Mariam" w:hAnsi="GHEA Mariam"/>
                <w:spacing w:val="-2"/>
              </w:rPr>
              <w:t xml:space="preserve"> </w:t>
            </w:r>
            <w:proofErr w:type="spellStart"/>
            <w:r w:rsidRPr="00817ECB">
              <w:rPr>
                <w:rFonts w:ascii="GHEA Mariam" w:hAnsi="GHEA Mariam"/>
                <w:spacing w:val="-2"/>
              </w:rPr>
              <w:t>փաստաթղթեր</w:t>
            </w:r>
            <w:proofErr w:type="spellEnd"/>
            <w:r w:rsidRPr="00817ECB">
              <w:rPr>
                <w:rFonts w:ascii="GHEA Mariam" w:hAnsi="GHEA Mariam"/>
                <w:spacing w:val="-2"/>
              </w:rPr>
              <w:t xml:space="preserve"> և (կամ) </w:t>
            </w:r>
            <w:proofErr w:type="spellStart"/>
            <w:r w:rsidRPr="00817ECB">
              <w:rPr>
                <w:rFonts w:ascii="GHEA Mariam" w:hAnsi="GHEA Mariam"/>
                <w:spacing w:val="-2"/>
              </w:rPr>
              <w:t>վերոնշյալ</w:t>
            </w:r>
            <w:proofErr w:type="spellEnd"/>
            <w:r w:rsidRPr="00817ECB">
              <w:rPr>
                <w:rFonts w:ascii="GHEA Mariam" w:hAnsi="GHEA Mariam"/>
                <w:spacing w:val="-2"/>
              </w:rPr>
              <w:t xml:space="preserve"> </w:t>
            </w:r>
            <w:proofErr w:type="spellStart"/>
            <w:r w:rsidRPr="00817ECB">
              <w:rPr>
                <w:rFonts w:ascii="GHEA Mariam" w:hAnsi="GHEA Mariam"/>
                <w:spacing w:val="-2"/>
              </w:rPr>
              <w:t>իրավա</w:t>
            </w:r>
            <w:r w:rsidR="00510C97" w:rsidRPr="00817ECB">
              <w:rPr>
                <w:rFonts w:ascii="GHEA Mariam" w:hAnsi="GHEA Mariam"/>
                <w:spacing w:val="-2"/>
              </w:rPr>
              <w:t>բանա</w:t>
            </w:r>
            <w:r w:rsidRPr="00817ECB">
              <w:rPr>
                <w:rFonts w:ascii="GHEA Mariam" w:hAnsi="GHEA Mariam"/>
                <w:spacing w:val="-2"/>
              </w:rPr>
              <w:t>կան</w:t>
            </w:r>
            <w:proofErr w:type="spellEnd"/>
            <w:r w:rsidRPr="00817ECB">
              <w:rPr>
                <w:rFonts w:ascii="GHEA Mariam" w:hAnsi="GHEA Mariam"/>
                <w:spacing w:val="-2"/>
              </w:rPr>
              <w:t xml:space="preserve"> </w:t>
            </w:r>
            <w:proofErr w:type="spellStart"/>
            <w:r w:rsidR="00510C97" w:rsidRPr="00817ECB">
              <w:rPr>
                <w:rFonts w:ascii="GHEA Mariam" w:hAnsi="GHEA Mariam"/>
                <w:spacing w:val="-2"/>
              </w:rPr>
              <w:t>անձի</w:t>
            </w:r>
            <w:proofErr w:type="spellEnd"/>
            <w:r w:rsidR="00510C97" w:rsidRPr="00817ECB">
              <w:rPr>
                <w:rFonts w:ascii="GHEA Mariam" w:hAnsi="GHEA Mariam"/>
                <w:spacing w:val="-2"/>
              </w:rPr>
              <w:t xml:space="preserve"> </w:t>
            </w:r>
            <w:proofErr w:type="spellStart"/>
            <w:r w:rsidR="00510C97" w:rsidRPr="00817ECB">
              <w:rPr>
                <w:rFonts w:ascii="GHEA Mariam" w:hAnsi="GHEA Mariam"/>
                <w:spacing w:val="-2"/>
              </w:rPr>
              <w:t>գրանցման</w:t>
            </w:r>
            <w:proofErr w:type="spellEnd"/>
            <w:r w:rsidR="00510C97" w:rsidRPr="00817ECB">
              <w:rPr>
                <w:rFonts w:ascii="GHEA Mariam" w:hAnsi="GHEA Mariam"/>
                <w:spacing w:val="-2"/>
              </w:rPr>
              <w:t xml:space="preserve"> </w:t>
            </w:r>
            <w:proofErr w:type="spellStart"/>
            <w:r w:rsidR="00510C97" w:rsidRPr="00817ECB">
              <w:rPr>
                <w:rFonts w:ascii="GHEA Mariam" w:hAnsi="GHEA Mariam"/>
                <w:spacing w:val="-2"/>
              </w:rPr>
              <w:t>փաստաթղթերը</w:t>
            </w:r>
            <w:proofErr w:type="spellEnd"/>
            <w:r w:rsidR="00510C97" w:rsidRPr="00817ECB">
              <w:rPr>
                <w:rFonts w:ascii="GHEA Mariam" w:hAnsi="GHEA Mariam"/>
                <w:spacing w:val="-2"/>
              </w:rPr>
              <w:t>`</w:t>
            </w:r>
            <w:r w:rsidRPr="00817ECB">
              <w:rPr>
                <w:rFonts w:ascii="GHEA Mariam" w:hAnsi="GHEA Mariam"/>
                <w:spacing w:val="-2"/>
              </w:rPr>
              <w:t xml:space="preserve"> </w:t>
            </w:r>
            <w:proofErr w:type="spellStart"/>
            <w:r w:rsidR="00510C97" w:rsidRPr="00817ECB">
              <w:rPr>
                <w:rFonts w:ascii="GHEA Mariam" w:hAnsi="GHEA Mariam"/>
                <w:spacing w:val="-2"/>
              </w:rPr>
              <w:t>համաձայն</w:t>
            </w:r>
            <w:proofErr w:type="spellEnd"/>
            <w:r w:rsidR="00510C97" w:rsidRPr="00817ECB">
              <w:rPr>
                <w:rFonts w:ascii="GHEA Mariam" w:hAnsi="GHEA Mariam"/>
                <w:spacing w:val="-2"/>
              </w:rPr>
              <w:t xml:space="preserve"> ՏՄՄ-ի 4.3 </w:t>
            </w:r>
            <w:proofErr w:type="spellStart"/>
            <w:r w:rsidR="00510C97" w:rsidRPr="00817ECB">
              <w:rPr>
                <w:rFonts w:ascii="GHEA Mariam" w:hAnsi="GHEA Mariam"/>
                <w:spacing w:val="-2"/>
              </w:rPr>
              <w:t>ենթադրույթի</w:t>
            </w:r>
            <w:proofErr w:type="spellEnd"/>
            <w:r w:rsidRPr="00817ECB">
              <w:rPr>
                <w:rFonts w:ascii="GHEA Mariam" w:hAnsi="GHEA Mariam"/>
                <w:spacing w:val="-2"/>
              </w:rPr>
              <w:t>)</w:t>
            </w:r>
            <w:r w:rsidR="00AD52FC" w:rsidRPr="00817ECB">
              <w:rPr>
                <w:rFonts w:ascii="GHEA Mariam" w:hAnsi="GHEA Mariam"/>
                <w:spacing w:val="-2"/>
              </w:rPr>
              <w:t xml:space="preserve"> </w:t>
            </w:r>
          </w:p>
          <w:p w14:paraId="3BD0971A" w14:textId="77777777" w:rsidR="00AD52FC" w:rsidRPr="00817ECB" w:rsidRDefault="00AD52FC" w:rsidP="0094065A">
            <w:pPr>
              <w:numPr>
                <w:ilvl w:val="0"/>
                <w:numId w:val="57"/>
              </w:numPr>
              <w:suppressAutoHyphens/>
              <w:spacing w:after="120"/>
              <w:rPr>
                <w:rFonts w:ascii="GHEA Mariam" w:hAnsi="GHEA Mariam"/>
                <w:spacing w:val="-2"/>
              </w:rPr>
            </w:pPr>
            <w:r w:rsidRPr="00817ECB">
              <w:rPr>
                <w:rFonts w:ascii="GHEA Mariam" w:hAnsi="GHEA Mariam"/>
                <w:spacing w:val="-2"/>
              </w:rPr>
              <w:t xml:space="preserve">ՀՁ-ի </w:t>
            </w:r>
            <w:proofErr w:type="spellStart"/>
            <w:r w:rsidRPr="00817ECB">
              <w:rPr>
                <w:rFonts w:ascii="GHEA Mariam" w:hAnsi="GHEA Mariam"/>
                <w:spacing w:val="-2"/>
              </w:rPr>
              <w:t>առկայության</w:t>
            </w:r>
            <w:proofErr w:type="spellEnd"/>
            <w:r w:rsidRPr="00817ECB">
              <w:rPr>
                <w:rFonts w:ascii="GHEA Mariam" w:hAnsi="GHEA Mariam"/>
                <w:spacing w:val="-2"/>
              </w:rPr>
              <w:t xml:space="preserve"> </w:t>
            </w:r>
            <w:proofErr w:type="spellStart"/>
            <w:r w:rsidRPr="00817ECB">
              <w:rPr>
                <w:rFonts w:ascii="GHEA Mariam" w:hAnsi="GHEA Mariam"/>
                <w:spacing w:val="-2"/>
              </w:rPr>
              <w:t>դեպքում</w:t>
            </w:r>
            <w:proofErr w:type="spellEnd"/>
            <w:r w:rsidRPr="00817ECB">
              <w:rPr>
                <w:rFonts w:ascii="GHEA Mariam" w:hAnsi="GHEA Mariam"/>
                <w:spacing w:val="-2"/>
              </w:rPr>
              <w:t xml:space="preserve">, ՀՁ-ի </w:t>
            </w:r>
            <w:proofErr w:type="spellStart"/>
            <w:r w:rsidRPr="00817ECB">
              <w:rPr>
                <w:rFonts w:ascii="GHEA Mariam" w:hAnsi="GHEA Mariam"/>
                <w:spacing w:val="-2"/>
              </w:rPr>
              <w:t>ստեղծման</w:t>
            </w:r>
            <w:proofErr w:type="spellEnd"/>
            <w:r w:rsidRPr="00817ECB">
              <w:rPr>
                <w:rFonts w:ascii="GHEA Mariam" w:hAnsi="GHEA Mariam"/>
                <w:spacing w:val="-2"/>
              </w:rPr>
              <w:t xml:space="preserve"> կամ ՀՁ </w:t>
            </w:r>
            <w:proofErr w:type="spellStart"/>
            <w:r w:rsidRPr="00817ECB">
              <w:rPr>
                <w:rFonts w:ascii="GHEA Mariam" w:hAnsi="GHEA Mariam"/>
                <w:spacing w:val="-2"/>
              </w:rPr>
              <w:t>համաձայնագրի</w:t>
            </w:r>
            <w:proofErr w:type="spellEnd"/>
            <w:r w:rsidRPr="00817ECB">
              <w:rPr>
                <w:rFonts w:ascii="GHEA Mariam" w:hAnsi="GHEA Mariam"/>
                <w:spacing w:val="-2"/>
              </w:rPr>
              <w:t xml:space="preserve"> </w:t>
            </w:r>
            <w:proofErr w:type="spellStart"/>
            <w:r w:rsidRPr="00817ECB">
              <w:rPr>
                <w:rFonts w:ascii="GHEA Mariam" w:hAnsi="GHEA Mariam"/>
                <w:spacing w:val="-2"/>
              </w:rPr>
              <w:t>ստեղծման</w:t>
            </w:r>
            <w:proofErr w:type="spellEnd"/>
            <w:r w:rsidRPr="00817ECB">
              <w:rPr>
                <w:rFonts w:ascii="GHEA Mariam" w:hAnsi="GHEA Mariam"/>
                <w:spacing w:val="-2"/>
              </w:rPr>
              <w:t xml:space="preserve"> </w:t>
            </w:r>
            <w:proofErr w:type="spellStart"/>
            <w:r w:rsidRPr="00817ECB">
              <w:rPr>
                <w:rFonts w:ascii="GHEA Mariam" w:hAnsi="GHEA Mariam"/>
                <w:spacing w:val="-2"/>
              </w:rPr>
              <w:t>մտադրության</w:t>
            </w:r>
            <w:proofErr w:type="spellEnd"/>
            <w:r w:rsidRPr="00817ECB">
              <w:rPr>
                <w:rFonts w:ascii="GHEA Mariam" w:hAnsi="GHEA Mariam"/>
                <w:spacing w:val="-2"/>
              </w:rPr>
              <w:t xml:space="preserve"> </w:t>
            </w:r>
            <w:proofErr w:type="spellStart"/>
            <w:r w:rsidRPr="00817ECB">
              <w:rPr>
                <w:rFonts w:ascii="GHEA Mariam" w:hAnsi="GHEA Mariam"/>
                <w:spacing w:val="-2"/>
              </w:rPr>
              <w:t>մասին</w:t>
            </w:r>
            <w:proofErr w:type="spellEnd"/>
            <w:r w:rsidRPr="00817ECB">
              <w:rPr>
                <w:rFonts w:ascii="GHEA Mariam" w:hAnsi="GHEA Mariam"/>
                <w:spacing w:val="-2"/>
              </w:rPr>
              <w:t xml:space="preserve"> </w:t>
            </w:r>
            <w:proofErr w:type="spellStart"/>
            <w:r w:rsidRPr="00817ECB">
              <w:rPr>
                <w:rFonts w:ascii="GHEA Mariam" w:hAnsi="GHEA Mariam"/>
                <w:spacing w:val="-2"/>
              </w:rPr>
              <w:t>նամակ</w:t>
            </w:r>
            <w:proofErr w:type="spellEnd"/>
            <w:r w:rsidRPr="00817ECB">
              <w:rPr>
                <w:rFonts w:ascii="GHEA Mariam" w:hAnsi="GHEA Mariam"/>
                <w:spacing w:val="-2"/>
              </w:rPr>
              <w:t xml:space="preserve">` </w:t>
            </w:r>
            <w:proofErr w:type="spellStart"/>
            <w:r w:rsidRPr="00817ECB">
              <w:rPr>
                <w:rFonts w:ascii="GHEA Mariam" w:hAnsi="GHEA Mariam"/>
                <w:spacing w:val="-2"/>
              </w:rPr>
              <w:t>համաձայն</w:t>
            </w:r>
            <w:proofErr w:type="spellEnd"/>
            <w:r w:rsidRPr="00817ECB">
              <w:rPr>
                <w:rFonts w:ascii="GHEA Mariam" w:hAnsi="GHEA Mariam"/>
                <w:spacing w:val="-2"/>
              </w:rPr>
              <w:t xml:space="preserve"> ՏՄՄ-ի 4.1 </w:t>
            </w:r>
            <w:proofErr w:type="spellStart"/>
            <w:r w:rsidRPr="00817ECB">
              <w:rPr>
                <w:rFonts w:ascii="GHEA Mariam" w:hAnsi="GHEA Mariam"/>
                <w:spacing w:val="-2"/>
              </w:rPr>
              <w:t>ենթադրույթի</w:t>
            </w:r>
            <w:proofErr w:type="spellEnd"/>
          </w:p>
          <w:p w14:paraId="4C419544" w14:textId="77777777" w:rsidR="00AD52FC" w:rsidRPr="00817ECB" w:rsidRDefault="00AD52FC" w:rsidP="0094065A">
            <w:pPr>
              <w:numPr>
                <w:ilvl w:val="0"/>
                <w:numId w:val="57"/>
              </w:numPr>
              <w:suppressAutoHyphens/>
              <w:spacing w:after="120"/>
              <w:rPr>
                <w:rFonts w:ascii="GHEA Mariam" w:hAnsi="GHEA Mariam"/>
                <w:spacing w:val="-2"/>
              </w:rPr>
            </w:pPr>
            <w:proofErr w:type="spellStart"/>
            <w:r w:rsidRPr="00817ECB">
              <w:rPr>
                <w:rFonts w:ascii="GHEA Mariam" w:hAnsi="GHEA Mariam"/>
                <w:spacing w:val="-2"/>
              </w:rPr>
              <w:t>Պետական</w:t>
            </w:r>
            <w:proofErr w:type="spellEnd"/>
            <w:r w:rsidRPr="00817ECB">
              <w:rPr>
                <w:rFonts w:ascii="GHEA Mariam" w:hAnsi="GHEA Mariam"/>
                <w:spacing w:val="-2"/>
              </w:rPr>
              <w:t xml:space="preserve"> </w:t>
            </w:r>
            <w:proofErr w:type="spellStart"/>
            <w:r w:rsidRPr="00817ECB">
              <w:rPr>
                <w:rFonts w:ascii="GHEA Mariam" w:hAnsi="GHEA Mariam"/>
                <w:spacing w:val="-2"/>
              </w:rPr>
              <w:t>հիմնարկ-ձեռնարկության</w:t>
            </w:r>
            <w:proofErr w:type="spellEnd"/>
            <w:r w:rsidRPr="00817ECB">
              <w:rPr>
                <w:rFonts w:ascii="GHEA Mariam" w:hAnsi="GHEA Mariam"/>
                <w:spacing w:val="-2"/>
              </w:rPr>
              <w:t xml:space="preserve"> </w:t>
            </w:r>
            <w:proofErr w:type="spellStart"/>
            <w:r w:rsidRPr="00817ECB">
              <w:rPr>
                <w:rFonts w:ascii="GHEA Mariam" w:hAnsi="GHEA Mariam"/>
                <w:spacing w:val="-2"/>
              </w:rPr>
              <w:t>դեպքում</w:t>
            </w:r>
            <w:proofErr w:type="spellEnd"/>
            <w:r w:rsidRPr="00817ECB">
              <w:rPr>
                <w:rFonts w:ascii="GHEA Mariam" w:hAnsi="GHEA Mariam"/>
                <w:spacing w:val="-2"/>
              </w:rPr>
              <w:t xml:space="preserve">, </w:t>
            </w:r>
            <w:proofErr w:type="spellStart"/>
            <w:r w:rsidRPr="00817ECB">
              <w:rPr>
                <w:rFonts w:ascii="GHEA Mariam" w:hAnsi="GHEA Mariam"/>
                <w:spacing w:val="-2"/>
              </w:rPr>
              <w:t>համաձայն</w:t>
            </w:r>
            <w:proofErr w:type="spellEnd"/>
            <w:r w:rsidRPr="00817ECB">
              <w:rPr>
                <w:rFonts w:ascii="GHEA Mariam" w:hAnsi="GHEA Mariam"/>
                <w:spacing w:val="-2"/>
              </w:rPr>
              <w:t xml:space="preserve"> ՏՄՄ-ի 4.5 </w:t>
            </w:r>
            <w:proofErr w:type="spellStart"/>
            <w:r w:rsidRPr="00817ECB">
              <w:rPr>
                <w:rFonts w:ascii="GHEA Mariam" w:hAnsi="GHEA Mariam"/>
                <w:spacing w:val="-2"/>
              </w:rPr>
              <w:t>ենթադրույթի</w:t>
            </w:r>
            <w:proofErr w:type="spellEnd"/>
            <w:r w:rsidR="00510C97" w:rsidRPr="00817ECB">
              <w:rPr>
                <w:rFonts w:ascii="GHEA Mariam" w:hAnsi="GHEA Mariam"/>
                <w:spacing w:val="-2"/>
              </w:rPr>
              <w:t xml:space="preserve">, </w:t>
            </w:r>
            <w:proofErr w:type="spellStart"/>
            <w:r w:rsidR="00510C97" w:rsidRPr="00817ECB">
              <w:rPr>
                <w:rFonts w:ascii="GHEA Mariam" w:hAnsi="GHEA Mariam"/>
                <w:spacing w:val="-2"/>
              </w:rPr>
              <w:t>փաստաթղթեր</w:t>
            </w:r>
            <w:proofErr w:type="spellEnd"/>
            <w:r w:rsidR="00510C97" w:rsidRPr="00817ECB">
              <w:rPr>
                <w:rFonts w:ascii="GHEA Mariam" w:hAnsi="GHEA Mariam"/>
                <w:spacing w:val="-2"/>
              </w:rPr>
              <w:t xml:space="preserve">, </w:t>
            </w:r>
            <w:proofErr w:type="spellStart"/>
            <w:r w:rsidR="00510C97" w:rsidRPr="00817ECB">
              <w:rPr>
                <w:rFonts w:ascii="GHEA Mariam" w:hAnsi="GHEA Mariam"/>
                <w:spacing w:val="-2"/>
              </w:rPr>
              <w:t>որոնք</w:t>
            </w:r>
            <w:proofErr w:type="spellEnd"/>
            <w:r w:rsidR="00510C97" w:rsidRPr="00817ECB">
              <w:rPr>
                <w:rFonts w:ascii="GHEA Mariam" w:hAnsi="GHEA Mariam"/>
                <w:spacing w:val="-2"/>
              </w:rPr>
              <w:t xml:space="preserve"> </w:t>
            </w:r>
            <w:proofErr w:type="spellStart"/>
            <w:r w:rsidR="00510C97" w:rsidRPr="00817ECB">
              <w:rPr>
                <w:rFonts w:ascii="GHEA Mariam" w:hAnsi="GHEA Mariam"/>
                <w:spacing w:val="-2"/>
              </w:rPr>
              <w:t>հաստատում</w:t>
            </w:r>
            <w:proofErr w:type="spellEnd"/>
            <w:r w:rsidR="00510C97" w:rsidRPr="00817ECB">
              <w:rPr>
                <w:rFonts w:ascii="GHEA Mariam" w:hAnsi="GHEA Mariam"/>
                <w:spacing w:val="-2"/>
              </w:rPr>
              <w:t xml:space="preserve"> </w:t>
            </w:r>
            <w:proofErr w:type="spellStart"/>
            <w:r w:rsidR="00510C97" w:rsidRPr="00817ECB">
              <w:rPr>
                <w:rFonts w:ascii="GHEA Mariam" w:hAnsi="GHEA Mariam"/>
                <w:spacing w:val="-2"/>
              </w:rPr>
              <w:t>են</w:t>
            </w:r>
            <w:proofErr w:type="spellEnd"/>
          </w:p>
          <w:p w14:paraId="0B081CDC" w14:textId="77777777" w:rsidR="00AD52FC" w:rsidRPr="00817ECB" w:rsidRDefault="00AD52FC" w:rsidP="0094065A">
            <w:pPr>
              <w:pStyle w:val="ListParagraph"/>
              <w:numPr>
                <w:ilvl w:val="0"/>
                <w:numId w:val="58"/>
              </w:numPr>
              <w:suppressAutoHyphens/>
              <w:spacing w:after="120"/>
              <w:rPr>
                <w:rFonts w:ascii="GHEA Mariam" w:hAnsi="GHEA Mariam"/>
                <w:spacing w:val="-2"/>
                <w:lang w:val="en-US"/>
              </w:rPr>
            </w:pPr>
            <w:proofErr w:type="spellStart"/>
            <w:r w:rsidRPr="00817ECB">
              <w:rPr>
                <w:rFonts w:ascii="GHEA Mariam" w:hAnsi="GHEA Mariam"/>
                <w:spacing w:val="-2"/>
                <w:lang w:val="en-US"/>
              </w:rPr>
              <w:t>իրավաբանորեն</w:t>
            </w:r>
            <w:proofErr w:type="spellEnd"/>
            <w:r w:rsidRPr="00817ECB">
              <w:rPr>
                <w:rFonts w:ascii="GHEA Mariam" w:hAnsi="GHEA Mariam"/>
                <w:spacing w:val="-2"/>
                <w:lang w:val="en-US"/>
              </w:rPr>
              <w:t xml:space="preserve"> և </w:t>
            </w:r>
            <w:proofErr w:type="spellStart"/>
            <w:r w:rsidRPr="00817ECB">
              <w:rPr>
                <w:rFonts w:ascii="GHEA Mariam" w:hAnsi="GHEA Mariam"/>
                <w:spacing w:val="-2"/>
                <w:lang w:val="en-US"/>
              </w:rPr>
              <w:t>ֆինանսապես</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անկախություն</w:t>
            </w:r>
            <w:r w:rsidR="00510C97" w:rsidRPr="00817ECB">
              <w:rPr>
                <w:rFonts w:ascii="GHEA Mariam" w:hAnsi="GHEA Mariam"/>
                <w:spacing w:val="-2"/>
                <w:lang w:val="en-US"/>
              </w:rPr>
              <w:t>ը</w:t>
            </w:r>
            <w:proofErr w:type="spellEnd"/>
          </w:p>
          <w:p w14:paraId="5147DE84" w14:textId="77777777" w:rsidR="00AD52FC" w:rsidRPr="00817ECB" w:rsidRDefault="00AD52FC" w:rsidP="0094065A">
            <w:pPr>
              <w:pStyle w:val="ListParagraph"/>
              <w:numPr>
                <w:ilvl w:val="0"/>
                <w:numId w:val="58"/>
              </w:numPr>
              <w:suppressAutoHyphens/>
              <w:spacing w:after="120"/>
              <w:rPr>
                <w:rFonts w:ascii="GHEA Mariam" w:hAnsi="GHEA Mariam"/>
                <w:spacing w:val="-2"/>
                <w:lang w:val="en-US"/>
              </w:rPr>
            </w:pPr>
            <w:proofErr w:type="spellStart"/>
            <w:r w:rsidRPr="00817ECB">
              <w:rPr>
                <w:rFonts w:ascii="GHEA Mariam" w:hAnsi="GHEA Mariam"/>
                <w:spacing w:val="-2"/>
                <w:lang w:val="en-US"/>
              </w:rPr>
              <w:t>առևտրային</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օրենքով</w:t>
            </w:r>
            <w:proofErr w:type="spellEnd"/>
            <w:r w:rsidR="00510C97" w:rsidRPr="00817ECB">
              <w:rPr>
                <w:rFonts w:ascii="GHEA Mariam" w:hAnsi="GHEA Mariam"/>
                <w:spacing w:val="-2"/>
                <w:lang w:val="en-US"/>
              </w:rPr>
              <w:t xml:space="preserve"> </w:t>
            </w:r>
            <w:proofErr w:type="spellStart"/>
            <w:r w:rsidR="00510C97" w:rsidRPr="00817ECB">
              <w:rPr>
                <w:rFonts w:ascii="GHEA Mariam" w:hAnsi="GHEA Mariam"/>
                <w:spacing w:val="-2"/>
                <w:lang w:val="en-US"/>
              </w:rPr>
              <w:t>գործունեությունը</w:t>
            </w:r>
            <w:proofErr w:type="spellEnd"/>
          </w:p>
          <w:p w14:paraId="4D304971" w14:textId="77777777" w:rsidR="00AD52FC" w:rsidRPr="00817ECB" w:rsidRDefault="00510C97" w:rsidP="0094065A">
            <w:pPr>
              <w:pStyle w:val="ListParagraph"/>
              <w:numPr>
                <w:ilvl w:val="0"/>
                <w:numId w:val="58"/>
              </w:numPr>
              <w:suppressAutoHyphens/>
              <w:spacing w:after="120"/>
              <w:rPr>
                <w:rFonts w:ascii="GHEA Mariam" w:hAnsi="GHEA Mariam"/>
                <w:spacing w:val="-2"/>
                <w:lang w:val="en-US"/>
              </w:rPr>
            </w:pPr>
            <w:proofErr w:type="spellStart"/>
            <w:r w:rsidRPr="00817ECB">
              <w:rPr>
                <w:rFonts w:ascii="GHEA Mariam" w:hAnsi="GHEA Mariam"/>
                <w:spacing w:val="-2"/>
                <w:lang w:val="en-US"/>
              </w:rPr>
              <w:t>այն</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որ</w:t>
            </w:r>
            <w:proofErr w:type="spellEnd"/>
            <w:r w:rsidR="00AD52FC" w:rsidRPr="00817ECB">
              <w:rPr>
                <w:rFonts w:ascii="GHEA Mariam" w:hAnsi="GHEA Mariam"/>
                <w:spacing w:val="-2"/>
                <w:lang w:val="en-US"/>
              </w:rPr>
              <w:t xml:space="preserve"> </w:t>
            </w:r>
            <w:proofErr w:type="spellStart"/>
            <w:r w:rsidR="00AD52FC" w:rsidRPr="00817ECB">
              <w:rPr>
                <w:rFonts w:ascii="GHEA Mariam" w:hAnsi="GHEA Mariam"/>
                <w:spacing w:val="-2"/>
                <w:lang w:val="en-US"/>
              </w:rPr>
              <w:t>Հայտատուն</w:t>
            </w:r>
            <w:proofErr w:type="spellEnd"/>
            <w:r w:rsidR="00AD52FC" w:rsidRPr="00817ECB">
              <w:rPr>
                <w:rFonts w:ascii="GHEA Mariam" w:hAnsi="GHEA Mariam"/>
                <w:spacing w:val="-2"/>
                <w:lang w:val="en-US"/>
              </w:rPr>
              <w:t xml:space="preserve"> </w:t>
            </w:r>
            <w:proofErr w:type="spellStart"/>
            <w:r w:rsidR="00AD52FC" w:rsidRPr="00817ECB">
              <w:rPr>
                <w:rFonts w:ascii="GHEA Mariam" w:hAnsi="GHEA Mariam"/>
                <w:spacing w:val="-2"/>
                <w:lang w:val="en-US"/>
              </w:rPr>
              <w:t>Գնորդից</w:t>
            </w:r>
            <w:proofErr w:type="spellEnd"/>
            <w:r w:rsidR="00AD52FC" w:rsidRPr="00817ECB">
              <w:rPr>
                <w:rFonts w:ascii="GHEA Mariam" w:hAnsi="GHEA Mariam"/>
                <w:spacing w:val="-2"/>
                <w:lang w:val="en-US"/>
              </w:rPr>
              <w:t xml:space="preserve"> </w:t>
            </w:r>
            <w:proofErr w:type="spellStart"/>
            <w:r w:rsidR="00AD52FC" w:rsidRPr="00817ECB">
              <w:rPr>
                <w:rFonts w:ascii="GHEA Mariam" w:hAnsi="GHEA Mariam"/>
                <w:spacing w:val="-2"/>
                <w:lang w:val="en-US"/>
              </w:rPr>
              <w:t>կախում</w:t>
            </w:r>
            <w:proofErr w:type="spellEnd"/>
            <w:r w:rsidR="00AD52FC" w:rsidRPr="00817ECB">
              <w:rPr>
                <w:rFonts w:ascii="GHEA Mariam" w:hAnsi="GHEA Mariam"/>
                <w:spacing w:val="-2"/>
                <w:lang w:val="en-US"/>
              </w:rPr>
              <w:t xml:space="preserve"> </w:t>
            </w:r>
            <w:proofErr w:type="spellStart"/>
            <w:r w:rsidRPr="00817ECB">
              <w:rPr>
                <w:rFonts w:ascii="GHEA Mariam" w:hAnsi="GHEA Mariam"/>
                <w:spacing w:val="-2"/>
                <w:lang w:val="en-US"/>
              </w:rPr>
              <w:t>չ</w:t>
            </w:r>
            <w:r w:rsidR="00A00D2C" w:rsidRPr="00817ECB">
              <w:rPr>
                <w:rFonts w:ascii="GHEA Mariam" w:hAnsi="GHEA Mariam"/>
                <w:spacing w:val="-2"/>
                <w:lang w:val="en-US"/>
              </w:rPr>
              <w:t>ունեցող</w:t>
            </w:r>
            <w:proofErr w:type="spellEnd"/>
            <w:r w:rsidR="00A00D2C" w:rsidRPr="00817ECB">
              <w:rPr>
                <w:rFonts w:ascii="GHEA Mariam" w:hAnsi="GHEA Mariam"/>
                <w:spacing w:val="-2"/>
                <w:lang w:val="en-US"/>
              </w:rPr>
              <w:t xml:space="preserve"> </w:t>
            </w:r>
            <w:proofErr w:type="spellStart"/>
            <w:r w:rsidR="00A00D2C" w:rsidRPr="00817ECB">
              <w:rPr>
                <w:rFonts w:ascii="GHEA Mariam" w:hAnsi="GHEA Mariam"/>
                <w:spacing w:val="-2"/>
                <w:lang w:val="en-US"/>
              </w:rPr>
              <w:t>գործակալություն</w:t>
            </w:r>
            <w:proofErr w:type="spellEnd"/>
            <w:r w:rsidR="00A00D2C" w:rsidRPr="00817ECB">
              <w:rPr>
                <w:rFonts w:ascii="GHEA Mariam" w:hAnsi="GHEA Mariam"/>
                <w:spacing w:val="-2"/>
                <w:lang w:val="en-US"/>
              </w:rPr>
              <w:t xml:space="preserve"> </w:t>
            </w:r>
            <w:r w:rsidR="00AD52FC" w:rsidRPr="00817ECB">
              <w:rPr>
                <w:rFonts w:ascii="GHEA Mariam" w:hAnsi="GHEA Mariam"/>
                <w:spacing w:val="-2"/>
                <w:lang w:val="en-US"/>
              </w:rPr>
              <w:t>է</w:t>
            </w:r>
          </w:p>
          <w:p w14:paraId="507E4592" w14:textId="77777777" w:rsidR="00AD52FC" w:rsidRPr="00817ECB" w:rsidRDefault="00AD52FC" w:rsidP="00AD52FC">
            <w:pPr>
              <w:suppressAutoHyphens/>
              <w:spacing w:after="120"/>
              <w:rPr>
                <w:rFonts w:ascii="GHEA Mariam" w:hAnsi="GHEA Mariam"/>
                <w:spacing w:val="-2"/>
              </w:rPr>
            </w:pPr>
            <w:r w:rsidRPr="00817ECB">
              <w:rPr>
                <w:rFonts w:ascii="GHEA Mariam" w:hAnsi="GHEA Mariam"/>
                <w:spacing w:val="-2"/>
              </w:rPr>
              <w:t xml:space="preserve">2. </w:t>
            </w:r>
            <w:proofErr w:type="spellStart"/>
            <w:r w:rsidRPr="00817ECB">
              <w:rPr>
                <w:rFonts w:ascii="GHEA Mariam" w:hAnsi="GHEA Mariam"/>
                <w:spacing w:val="-2"/>
              </w:rPr>
              <w:t>Ներառված</w:t>
            </w:r>
            <w:proofErr w:type="spellEnd"/>
            <w:r w:rsidRPr="00817ECB">
              <w:rPr>
                <w:rFonts w:ascii="GHEA Mariam" w:hAnsi="GHEA Mariam"/>
                <w:spacing w:val="-2"/>
              </w:rPr>
              <w:t xml:space="preserve"> </w:t>
            </w:r>
            <w:proofErr w:type="spellStart"/>
            <w:r w:rsidRPr="00817ECB">
              <w:rPr>
                <w:rFonts w:ascii="GHEA Mariam" w:hAnsi="GHEA Mariam"/>
                <w:spacing w:val="-2"/>
              </w:rPr>
              <w:t>են</w:t>
            </w:r>
            <w:proofErr w:type="spellEnd"/>
            <w:r w:rsidRPr="00817ECB">
              <w:rPr>
                <w:rFonts w:ascii="GHEA Mariam" w:hAnsi="GHEA Mariam"/>
                <w:spacing w:val="-2"/>
              </w:rPr>
              <w:t xml:space="preserve"> </w:t>
            </w:r>
            <w:proofErr w:type="spellStart"/>
            <w:r w:rsidRPr="00817ECB">
              <w:rPr>
                <w:rFonts w:ascii="GHEA Mariam" w:hAnsi="GHEA Mariam"/>
                <w:spacing w:val="-2"/>
              </w:rPr>
              <w:t>կազմակերպաիրավական</w:t>
            </w:r>
            <w:proofErr w:type="spellEnd"/>
            <w:r w:rsidRPr="00817ECB">
              <w:rPr>
                <w:rFonts w:ascii="GHEA Mariam" w:hAnsi="GHEA Mariam"/>
                <w:spacing w:val="-2"/>
              </w:rPr>
              <w:t xml:space="preserve"> </w:t>
            </w:r>
            <w:proofErr w:type="spellStart"/>
            <w:r w:rsidRPr="00817ECB">
              <w:rPr>
                <w:rFonts w:ascii="GHEA Mariam" w:hAnsi="GHEA Mariam"/>
                <w:spacing w:val="-2"/>
              </w:rPr>
              <w:t>կառուցվածքը</w:t>
            </w:r>
            <w:proofErr w:type="spellEnd"/>
            <w:r w:rsidRPr="00817ECB">
              <w:rPr>
                <w:rFonts w:ascii="GHEA Mariam" w:hAnsi="GHEA Mariam"/>
                <w:spacing w:val="-2"/>
              </w:rPr>
              <w:t xml:space="preserve">, </w:t>
            </w:r>
            <w:proofErr w:type="spellStart"/>
            <w:r w:rsidRPr="00817ECB">
              <w:rPr>
                <w:rFonts w:ascii="GHEA Mariam" w:hAnsi="GHEA Mariam"/>
                <w:spacing w:val="-2"/>
              </w:rPr>
              <w:t>Տնօրենների</w:t>
            </w:r>
            <w:proofErr w:type="spellEnd"/>
            <w:r w:rsidRPr="00817ECB">
              <w:rPr>
                <w:rFonts w:ascii="GHEA Mariam" w:hAnsi="GHEA Mariam"/>
                <w:spacing w:val="-2"/>
              </w:rPr>
              <w:t xml:space="preserve"> </w:t>
            </w:r>
            <w:proofErr w:type="spellStart"/>
            <w:r w:rsidRPr="00817ECB">
              <w:rPr>
                <w:rFonts w:ascii="GHEA Mariam" w:hAnsi="GHEA Mariam"/>
                <w:spacing w:val="-2"/>
              </w:rPr>
              <w:t>խորհրդի</w:t>
            </w:r>
            <w:proofErr w:type="spellEnd"/>
            <w:r w:rsidRPr="00817ECB">
              <w:rPr>
                <w:rFonts w:ascii="GHEA Mariam" w:hAnsi="GHEA Mariam"/>
                <w:spacing w:val="-2"/>
              </w:rPr>
              <w:t xml:space="preserve"> </w:t>
            </w:r>
            <w:proofErr w:type="spellStart"/>
            <w:r w:rsidRPr="00817ECB">
              <w:rPr>
                <w:rFonts w:ascii="GHEA Mariam" w:hAnsi="GHEA Mariam"/>
                <w:spacing w:val="-2"/>
              </w:rPr>
              <w:t>ցուցակը</w:t>
            </w:r>
            <w:proofErr w:type="spellEnd"/>
            <w:r w:rsidRPr="00817ECB">
              <w:rPr>
                <w:rFonts w:ascii="GHEA Mariam" w:hAnsi="GHEA Mariam"/>
                <w:spacing w:val="-2"/>
              </w:rPr>
              <w:t xml:space="preserve"> և </w:t>
            </w:r>
            <w:proofErr w:type="spellStart"/>
            <w:r w:rsidRPr="00817ECB">
              <w:rPr>
                <w:rFonts w:ascii="GHEA Mariam" w:hAnsi="GHEA Mariam"/>
                <w:spacing w:val="-2"/>
              </w:rPr>
              <w:t>շահառու</w:t>
            </w:r>
            <w:proofErr w:type="spellEnd"/>
            <w:r w:rsidRPr="00817ECB">
              <w:rPr>
                <w:rFonts w:ascii="GHEA Mariam" w:hAnsi="GHEA Mariam"/>
                <w:spacing w:val="-2"/>
              </w:rPr>
              <w:t xml:space="preserve"> </w:t>
            </w:r>
            <w:proofErr w:type="spellStart"/>
            <w:r w:rsidRPr="00817ECB">
              <w:rPr>
                <w:rFonts w:ascii="GHEA Mariam" w:hAnsi="GHEA Mariam"/>
                <w:spacing w:val="-2"/>
              </w:rPr>
              <w:t>սեփականությունը</w:t>
            </w:r>
            <w:proofErr w:type="spellEnd"/>
            <w:r w:rsidRPr="00817ECB">
              <w:rPr>
                <w:rFonts w:ascii="GHEA Mariam" w:hAnsi="GHEA Mariam"/>
                <w:spacing w:val="-2"/>
              </w:rPr>
              <w:t xml:space="preserve">: </w:t>
            </w:r>
          </w:p>
        </w:tc>
      </w:tr>
    </w:tbl>
    <w:p w14:paraId="09151F08" w14:textId="77777777" w:rsidR="007B0D3F" w:rsidRPr="00817ECB" w:rsidRDefault="00455149" w:rsidP="007B0D3F">
      <w:pPr>
        <w:pStyle w:val="SectionVHeader"/>
        <w:rPr>
          <w:rFonts w:ascii="GHEA Mariam" w:hAnsi="GHEA Mariam"/>
        </w:rPr>
      </w:pPr>
      <w:r w:rsidRPr="00817ECB">
        <w:rPr>
          <w:rFonts w:ascii="GHEA Mariam" w:hAnsi="GHEA Mariam"/>
        </w:rPr>
        <w:br w:type="page"/>
      </w:r>
      <w:bookmarkStart w:id="319" w:name="_Toc381360133"/>
      <w:bookmarkStart w:id="320" w:name="_Toc481678239"/>
      <w:bookmarkStart w:id="321" w:name="_Toc98766316"/>
      <w:bookmarkStart w:id="322" w:name="_Toc499746355"/>
      <w:proofErr w:type="spellStart"/>
      <w:r w:rsidR="007B0D3F" w:rsidRPr="00817ECB">
        <w:rPr>
          <w:rFonts w:ascii="GHEA Mariam" w:hAnsi="GHEA Mariam"/>
        </w:rPr>
        <w:lastRenderedPageBreak/>
        <w:t>Համատեղ</w:t>
      </w:r>
      <w:proofErr w:type="spellEnd"/>
      <w:r w:rsidR="007B0D3F" w:rsidRPr="00817ECB">
        <w:rPr>
          <w:rFonts w:ascii="GHEA Mariam" w:hAnsi="GHEA Mariam"/>
        </w:rPr>
        <w:t xml:space="preserve"> </w:t>
      </w:r>
      <w:proofErr w:type="spellStart"/>
      <w:r w:rsidR="007B0D3F" w:rsidRPr="00817ECB">
        <w:rPr>
          <w:rFonts w:ascii="GHEA Mariam" w:hAnsi="GHEA Mariam"/>
        </w:rPr>
        <w:t>ձեռնարկության</w:t>
      </w:r>
      <w:proofErr w:type="spellEnd"/>
      <w:r w:rsidR="007B0D3F" w:rsidRPr="00817ECB">
        <w:rPr>
          <w:rFonts w:ascii="GHEA Mariam" w:hAnsi="GHEA Mariam"/>
        </w:rPr>
        <w:t xml:space="preserve"> </w:t>
      </w:r>
      <w:proofErr w:type="spellStart"/>
      <w:r w:rsidR="007B0D3F" w:rsidRPr="00817ECB">
        <w:rPr>
          <w:rFonts w:ascii="GHEA Mariam" w:hAnsi="GHEA Mariam"/>
        </w:rPr>
        <w:t>գործընկերոջ</w:t>
      </w:r>
      <w:proofErr w:type="spellEnd"/>
      <w:r w:rsidR="007B0D3F" w:rsidRPr="00817ECB">
        <w:rPr>
          <w:rFonts w:ascii="GHEA Mariam" w:hAnsi="GHEA Mariam"/>
        </w:rPr>
        <w:t xml:space="preserve"> </w:t>
      </w:r>
      <w:proofErr w:type="spellStart"/>
      <w:r w:rsidR="007B0D3F" w:rsidRPr="00817ECB">
        <w:rPr>
          <w:rFonts w:ascii="GHEA Mariam" w:hAnsi="GHEA Mariam"/>
        </w:rPr>
        <w:t>տվյալների</w:t>
      </w:r>
      <w:proofErr w:type="spellEnd"/>
      <w:r w:rsidR="007B0D3F" w:rsidRPr="00817ECB">
        <w:rPr>
          <w:rFonts w:ascii="GHEA Mariam" w:hAnsi="GHEA Mariam"/>
        </w:rPr>
        <w:t xml:space="preserve"> </w:t>
      </w:r>
      <w:proofErr w:type="spellStart"/>
      <w:r w:rsidR="007B0D3F" w:rsidRPr="00817ECB">
        <w:rPr>
          <w:rFonts w:ascii="GHEA Mariam" w:hAnsi="GHEA Mariam"/>
        </w:rPr>
        <w:t>ձև</w:t>
      </w:r>
      <w:bookmarkEnd w:id="319"/>
      <w:bookmarkEnd w:id="320"/>
      <w:bookmarkEnd w:id="321"/>
      <w:bookmarkEnd w:id="322"/>
      <w:proofErr w:type="spellEnd"/>
    </w:p>
    <w:p w14:paraId="0A541A8D" w14:textId="77777777" w:rsidR="007B0D3F" w:rsidRPr="00817ECB" w:rsidRDefault="007B0D3F" w:rsidP="00EF7A43">
      <w:pPr>
        <w:jc w:val="right"/>
        <w:rPr>
          <w:rFonts w:ascii="GHEA Mariam" w:hAnsi="GHEA Mariam"/>
          <w:i/>
        </w:rPr>
      </w:pPr>
      <w:r w:rsidRPr="00817ECB">
        <w:rPr>
          <w:rFonts w:ascii="GHEA Mariam" w:hAnsi="GHEA Mariam"/>
          <w:i/>
        </w:rPr>
        <w:t>[</w:t>
      </w:r>
      <w:proofErr w:type="spellStart"/>
      <w:r w:rsidRPr="00817ECB">
        <w:rPr>
          <w:rFonts w:ascii="GHEA Mariam" w:hAnsi="GHEA Mariam"/>
          <w:i/>
        </w:rPr>
        <w:t>Հայտատուն</w:t>
      </w:r>
      <w:proofErr w:type="spellEnd"/>
      <w:r w:rsidRPr="00817ECB">
        <w:rPr>
          <w:rFonts w:ascii="GHEA Mariam" w:hAnsi="GHEA Mariam"/>
          <w:i/>
        </w:rPr>
        <w:t xml:space="preserve"> </w:t>
      </w:r>
      <w:proofErr w:type="spellStart"/>
      <w:r w:rsidRPr="00817ECB">
        <w:rPr>
          <w:rFonts w:ascii="GHEA Mariam" w:hAnsi="GHEA Mariam"/>
          <w:i/>
        </w:rPr>
        <w:t>պետք</w:t>
      </w:r>
      <w:proofErr w:type="spellEnd"/>
      <w:r w:rsidRPr="00817ECB">
        <w:rPr>
          <w:rFonts w:ascii="GHEA Mariam" w:hAnsi="GHEA Mariam"/>
          <w:i/>
        </w:rPr>
        <w:t xml:space="preserve"> է </w:t>
      </w:r>
      <w:proofErr w:type="spellStart"/>
      <w:r w:rsidRPr="00817ECB">
        <w:rPr>
          <w:rFonts w:ascii="GHEA Mariam" w:hAnsi="GHEA Mariam"/>
          <w:i/>
        </w:rPr>
        <w:t>լրացնի</w:t>
      </w:r>
      <w:proofErr w:type="spellEnd"/>
      <w:r w:rsidRPr="00817ECB">
        <w:rPr>
          <w:rFonts w:ascii="GHEA Mariam" w:hAnsi="GHEA Mariam"/>
          <w:i/>
        </w:rPr>
        <w:t xml:space="preserve"> </w:t>
      </w:r>
      <w:proofErr w:type="spellStart"/>
      <w:r w:rsidRPr="00817ECB">
        <w:rPr>
          <w:rFonts w:ascii="GHEA Mariam" w:hAnsi="GHEA Mariam"/>
          <w:i/>
        </w:rPr>
        <w:t>այս</w:t>
      </w:r>
      <w:proofErr w:type="spellEnd"/>
      <w:r w:rsidRPr="00817ECB">
        <w:rPr>
          <w:rFonts w:ascii="GHEA Mariam" w:hAnsi="GHEA Mariam"/>
          <w:i/>
        </w:rPr>
        <w:t xml:space="preserve"> </w:t>
      </w:r>
      <w:proofErr w:type="spellStart"/>
      <w:r w:rsidRPr="00817ECB">
        <w:rPr>
          <w:rFonts w:ascii="GHEA Mariam" w:hAnsi="GHEA Mariam"/>
          <w:i/>
        </w:rPr>
        <w:t>Ձևը</w:t>
      </w:r>
      <w:proofErr w:type="spellEnd"/>
      <w:r w:rsidRPr="00817ECB">
        <w:rPr>
          <w:rFonts w:ascii="GHEA Mariam" w:hAnsi="GHEA Mariam"/>
          <w:i/>
        </w:rPr>
        <w:t xml:space="preserve">` </w:t>
      </w:r>
      <w:proofErr w:type="spellStart"/>
      <w:r w:rsidRPr="00817ECB">
        <w:rPr>
          <w:rFonts w:ascii="GHEA Mariam" w:hAnsi="GHEA Mariam"/>
          <w:i/>
        </w:rPr>
        <w:t>համաձայն</w:t>
      </w:r>
      <w:proofErr w:type="spellEnd"/>
      <w:r w:rsidRPr="00817ECB">
        <w:rPr>
          <w:rFonts w:ascii="GHEA Mariam" w:hAnsi="GHEA Mariam"/>
          <w:i/>
        </w:rPr>
        <w:t xml:space="preserve"> </w:t>
      </w:r>
      <w:proofErr w:type="spellStart"/>
      <w:r w:rsidRPr="00817ECB">
        <w:rPr>
          <w:rFonts w:ascii="GHEA Mariam" w:hAnsi="GHEA Mariam"/>
          <w:i/>
        </w:rPr>
        <w:t>ստորև</w:t>
      </w:r>
      <w:proofErr w:type="spellEnd"/>
      <w:r w:rsidRPr="00817ECB">
        <w:rPr>
          <w:rFonts w:ascii="GHEA Mariam" w:hAnsi="GHEA Mariam"/>
          <w:i/>
        </w:rPr>
        <w:t xml:space="preserve"> </w:t>
      </w:r>
      <w:proofErr w:type="spellStart"/>
      <w:r w:rsidRPr="00817ECB">
        <w:rPr>
          <w:rFonts w:ascii="GHEA Mariam" w:hAnsi="GHEA Mariam"/>
          <w:i/>
        </w:rPr>
        <w:t>բերված</w:t>
      </w:r>
      <w:proofErr w:type="spellEnd"/>
      <w:r w:rsidRPr="00817ECB">
        <w:rPr>
          <w:rFonts w:ascii="GHEA Mariam" w:hAnsi="GHEA Mariam"/>
          <w:i/>
        </w:rPr>
        <w:t xml:space="preserve"> </w:t>
      </w:r>
      <w:proofErr w:type="spellStart"/>
      <w:r w:rsidRPr="00817ECB">
        <w:rPr>
          <w:rFonts w:ascii="GHEA Mariam" w:hAnsi="GHEA Mariam"/>
          <w:i/>
        </w:rPr>
        <w:t>ցուցումների</w:t>
      </w:r>
      <w:proofErr w:type="spellEnd"/>
      <w:r w:rsidRPr="00817ECB">
        <w:rPr>
          <w:rFonts w:ascii="GHEA Mariam" w:hAnsi="GHEA Mariam"/>
          <w:i/>
        </w:rPr>
        <w:t>]</w:t>
      </w:r>
    </w:p>
    <w:p w14:paraId="578B3FE1" w14:textId="77777777" w:rsidR="007B0D3F" w:rsidRPr="00817ECB" w:rsidRDefault="007B0D3F" w:rsidP="00EF7A43">
      <w:pPr>
        <w:jc w:val="right"/>
        <w:rPr>
          <w:rFonts w:ascii="GHEA Mariam" w:hAnsi="GHEA Mariam"/>
          <w:i/>
        </w:rPr>
      </w:pPr>
      <w:proofErr w:type="spellStart"/>
      <w:r w:rsidRPr="00817ECB">
        <w:rPr>
          <w:rFonts w:ascii="GHEA Mariam" w:hAnsi="GHEA Mariam"/>
        </w:rPr>
        <w:t>Ամսաթիվ</w:t>
      </w:r>
      <w:proofErr w:type="spellEnd"/>
      <w:r w:rsidRPr="00817ECB">
        <w:rPr>
          <w:rFonts w:ascii="GHEA Mariam" w:hAnsi="GHEA Mariam"/>
          <w:i/>
        </w:rPr>
        <w:t>. [</w:t>
      </w:r>
      <w:proofErr w:type="spellStart"/>
      <w:r w:rsidRPr="00817ECB">
        <w:rPr>
          <w:rFonts w:ascii="GHEA Mariam" w:hAnsi="GHEA Mariam"/>
          <w:i/>
        </w:rPr>
        <w:t>Հայտի</w:t>
      </w:r>
      <w:proofErr w:type="spellEnd"/>
      <w:r w:rsidRPr="00817ECB">
        <w:rPr>
          <w:rFonts w:ascii="GHEA Mariam" w:hAnsi="GHEA Mariam"/>
          <w:i/>
        </w:rPr>
        <w:t xml:space="preserve"> </w:t>
      </w:r>
      <w:proofErr w:type="spellStart"/>
      <w:r w:rsidRPr="00817ECB">
        <w:rPr>
          <w:rFonts w:ascii="GHEA Mariam" w:hAnsi="GHEA Mariam"/>
          <w:i/>
        </w:rPr>
        <w:t>ներկայացման</w:t>
      </w:r>
      <w:proofErr w:type="spellEnd"/>
      <w:r w:rsidRPr="00817ECB">
        <w:rPr>
          <w:rFonts w:ascii="GHEA Mariam" w:hAnsi="GHEA Mariam"/>
          <w:i/>
        </w:rPr>
        <w:t xml:space="preserve"> </w:t>
      </w:r>
      <w:proofErr w:type="spellStart"/>
      <w:r w:rsidRPr="00817ECB">
        <w:rPr>
          <w:rFonts w:ascii="GHEA Mariam" w:hAnsi="GHEA Mariam"/>
          <w:i/>
        </w:rPr>
        <w:t>ժամկետ</w:t>
      </w:r>
      <w:proofErr w:type="spellEnd"/>
      <w:r w:rsidRPr="00817ECB">
        <w:rPr>
          <w:rFonts w:ascii="GHEA Mariam" w:hAnsi="GHEA Mariam"/>
          <w:i/>
        </w:rPr>
        <w:t xml:space="preserve"> (</w:t>
      </w:r>
      <w:proofErr w:type="spellStart"/>
      <w:r w:rsidRPr="00817ECB">
        <w:rPr>
          <w:rFonts w:ascii="GHEA Mariam" w:hAnsi="GHEA Mariam"/>
          <w:i/>
        </w:rPr>
        <w:t>օր</w:t>
      </w:r>
      <w:proofErr w:type="spellEnd"/>
      <w:r w:rsidRPr="00817ECB">
        <w:rPr>
          <w:rFonts w:ascii="GHEA Mariam" w:hAnsi="GHEA Mariam"/>
          <w:i/>
        </w:rPr>
        <w:t xml:space="preserve">, </w:t>
      </w:r>
      <w:proofErr w:type="spellStart"/>
      <w:r w:rsidRPr="00817ECB">
        <w:rPr>
          <w:rFonts w:ascii="GHEA Mariam" w:hAnsi="GHEA Mariam"/>
          <w:i/>
        </w:rPr>
        <w:t>ամիս</w:t>
      </w:r>
      <w:proofErr w:type="spellEnd"/>
      <w:r w:rsidRPr="00817ECB">
        <w:rPr>
          <w:rFonts w:ascii="GHEA Mariam" w:hAnsi="GHEA Mariam"/>
          <w:i/>
        </w:rPr>
        <w:t xml:space="preserve">, </w:t>
      </w:r>
      <w:proofErr w:type="spellStart"/>
      <w:r w:rsidRPr="00817ECB">
        <w:rPr>
          <w:rFonts w:ascii="GHEA Mariam" w:hAnsi="GHEA Mariam"/>
          <w:i/>
        </w:rPr>
        <w:t>տարի</w:t>
      </w:r>
      <w:proofErr w:type="spellEnd"/>
      <w:r w:rsidRPr="00817ECB">
        <w:rPr>
          <w:rFonts w:ascii="GHEA Mariam" w:hAnsi="GHEA Mariam"/>
          <w:i/>
        </w:rPr>
        <w:t xml:space="preserve">] </w:t>
      </w:r>
    </w:p>
    <w:p w14:paraId="141E7E79" w14:textId="77777777" w:rsidR="00EF7A43" w:rsidRPr="00817ECB" w:rsidRDefault="00EF7A43" w:rsidP="00EF7A43">
      <w:pPr>
        <w:jc w:val="right"/>
        <w:rPr>
          <w:rFonts w:ascii="GHEA Mariam" w:hAnsi="GHEA Mariam"/>
          <w:i/>
        </w:rPr>
      </w:pPr>
    </w:p>
    <w:p w14:paraId="70E6925D" w14:textId="05CAE223" w:rsidR="007B0D3F" w:rsidRPr="00817ECB" w:rsidRDefault="007B0D3F" w:rsidP="00EF7A43">
      <w:pPr>
        <w:jc w:val="right"/>
        <w:rPr>
          <w:rFonts w:ascii="GHEA Mariam" w:hAnsi="GHEA Mariam"/>
          <w:i/>
        </w:rPr>
      </w:pPr>
      <w:r w:rsidRPr="00817ECB">
        <w:rPr>
          <w:rFonts w:ascii="GHEA Mariam" w:hAnsi="GHEA Mariam"/>
        </w:rPr>
        <w:t>ԱՍՍ No.:</w:t>
      </w:r>
      <w:r w:rsidRPr="00817ECB">
        <w:rPr>
          <w:rFonts w:ascii="GHEA Mariam" w:hAnsi="GHEA Mariam"/>
          <w:i/>
        </w:rPr>
        <w:t xml:space="preserve"> </w:t>
      </w:r>
      <w:r w:rsidR="006328E5" w:rsidRPr="006328E5">
        <w:rPr>
          <w:rFonts w:ascii="GHEA Mariam" w:hAnsi="GHEA Mariam"/>
          <w:i/>
        </w:rPr>
        <w:t>PSMP3-GO-2-2-29</w:t>
      </w:r>
    </w:p>
    <w:p w14:paraId="5889F2A5" w14:textId="77777777" w:rsidR="007B0D3F" w:rsidRPr="00817ECB" w:rsidRDefault="007B0D3F" w:rsidP="007B0D3F">
      <w:pPr>
        <w:ind w:left="720" w:hanging="720"/>
        <w:jc w:val="right"/>
        <w:rPr>
          <w:rFonts w:ascii="GHEA Mariam" w:hAnsi="GHEA Mariam"/>
        </w:rPr>
      </w:pPr>
    </w:p>
    <w:p w14:paraId="3F2E7D55" w14:textId="77777777" w:rsidR="007B0D3F" w:rsidRPr="00817ECB" w:rsidRDefault="007B0D3F" w:rsidP="00EF7A43">
      <w:pPr>
        <w:jc w:val="right"/>
        <w:rPr>
          <w:rFonts w:ascii="GHEA Mariam" w:hAnsi="GHEA Mariam"/>
        </w:rPr>
      </w:pPr>
      <w:r w:rsidRPr="00817ECB">
        <w:rPr>
          <w:rFonts w:ascii="GHEA Mariam" w:hAnsi="GHEA Mariam"/>
        </w:rPr>
        <w:t xml:space="preserve">________ </w:t>
      </w:r>
      <w:proofErr w:type="spellStart"/>
      <w:r w:rsidRPr="00817ECB">
        <w:rPr>
          <w:rFonts w:ascii="GHEA Mariam" w:hAnsi="GHEA Mariam"/>
        </w:rPr>
        <w:t>րդ</w:t>
      </w:r>
      <w:proofErr w:type="spellEnd"/>
      <w:r w:rsidRPr="00817ECB">
        <w:rPr>
          <w:rFonts w:ascii="GHEA Mariam" w:hAnsi="GHEA Mariam"/>
        </w:rPr>
        <w:t xml:space="preserve"> </w:t>
      </w:r>
      <w:proofErr w:type="spellStart"/>
      <w:r w:rsidRPr="00817ECB">
        <w:rPr>
          <w:rFonts w:ascii="GHEA Mariam" w:hAnsi="GHEA Mariam"/>
        </w:rPr>
        <w:t>էջ</w:t>
      </w:r>
      <w:proofErr w:type="spellEnd"/>
      <w:r w:rsidRPr="00817ECB">
        <w:rPr>
          <w:rFonts w:ascii="GHEA Mariam" w:hAnsi="GHEA Mariam"/>
        </w:rPr>
        <w:t xml:space="preserve">_ ______ </w:t>
      </w:r>
      <w:proofErr w:type="spellStart"/>
      <w:r w:rsidRPr="00817ECB">
        <w:rPr>
          <w:rFonts w:ascii="GHEA Mariam" w:hAnsi="GHEA Mariam"/>
        </w:rPr>
        <w:t>էջից</w:t>
      </w:r>
      <w:proofErr w:type="spellEnd"/>
    </w:p>
    <w:p w14:paraId="758AF41A" w14:textId="77777777" w:rsidR="00455149" w:rsidRPr="00817ECB" w:rsidRDefault="00455149">
      <w:pPr>
        <w:suppressAutoHyphens/>
        <w:rPr>
          <w:rFonts w:ascii="GHEA Mariam" w:hAnsi="GHEA Mariam"/>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974A68" w:rsidRPr="00FF7ABF" w14:paraId="5C680F5D" w14:textId="77777777" w:rsidTr="00817ECB">
        <w:trPr>
          <w:cantSplit/>
          <w:trHeight w:val="440"/>
        </w:trPr>
        <w:tc>
          <w:tcPr>
            <w:tcW w:w="9000" w:type="dxa"/>
            <w:tcBorders>
              <w:bottom w:val="nil"/>
            </w:tcBorders>
          </w:tcPr>
          <w:p w14:paraId="6EC37B8F" w14:textId="77777777" w:rsidR="00974A68" w:rsidRPr="00817ECB" w:rsidRDefault="00974A68" w:rsidP="00FE7448">
            <w:pPr>
              <w:pStyle w:val="BodyText"/>
              <w:spacing w:before="40" w:after="160"/>
              <w:ind w:left="360" w:hanging="360"/>
              <w:rPr>
                <w:rFonts w:ascii="GHEA Mariam" w:hAnsi="GHEA Mariam"/>
                <w:lang w:val="en-US"/>
              </w:rPr>
            </w:pPr>
            <w:r w:rsidRPr="00817ECB">
              <w:rPr>
                <w:rFonts w:ascii="GHEA Mariam" w:hAnsi="GHEA Mariam"/>
                <w:lang w:val="en-US"/>
              </w:rPr>
              <w:t>1.</w:t>
            </w:r>
            <w:r w:rsidRPr="00817ECB">
              <w:rPr>
                <w:rFonts w:ascii="GHEA Mariam" w:hAnsi="GHEA Mariam"/>
                <w:lang w:val="en-US"/>
              </w:rPr>
              <w:tab/>
            </w:r>
            <w:proofErr w:type="spellStart"/>
            <w:r w:rsidRPr="00817ECB">
              <w:rPr>
                <w:rFonts w:ascii="GHEA Mariam" w:hAnsi="GHEA Mariam"/>
                <w:spacing w:val="-2"/>
                <w:lang w:val="en-US"/>
              </w:rPr>
              <w:t>Հայտատուի</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իրավաբանական</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անուն</w:t>
            </w:r>
            <w:proofErr w:type="spellEnd"/>
            <w:r w:rsidRPr="00817ECB">
              <w:rPr>
                <w:rFonts w:ascii="GHEA Mariam" w:hAnsi="GHEA Mariam"/>
                <w:spacing w:val="-2"/>
                <w:lang w:val="en-US"/>
              </w:rPr>
              <w:t>.</w:t>
            </w:r>
            <w:r w:rsidRPr="00817ECB">
              <w:rPr>
                <w:rFonts w:ascii="GHEA Mariam" w:hAnsi="GHEA Mariam"/>
                <w:lang w:val="en-US"/>
              </w:rPr>
              <w:t xml:space="preserve"> </w:t>
            </w:r>
            <w:r w:rsidRPr="00817ECB">
              <w:rPr>
                <w:rFonts w:ascii="GHEA Mariam" w:hAnsi="GHEA Mariam"/>
                <w:i/>
                <w:lang w:val="en-US"/>
              </w:rPr>
              <w:t>[</w:t>
            </w:r>
            <w:proofErr w:type="spellStart"/>
            <w:r w:rsidRPr="00817ECB">
              <w:rPr>
                <w:rFonts w:ascii="GHEA Mariam" w:hAnsi="GHEA Mariam"/>
                <w:i/>
                <w:lang w:val="en-US"/>
              </w:rPr>
              <w:t>Հայտատուի</w:t>
            </w:r>
            <w:proofErr w:type="spellEnd"/>
            <w:r w:rsidRPr="00817ECB">
              <w:rPr>
                <w:rFonts w:ascii="GHEA Mariam" w:hAnsi="GHEA Mariam"/>
                <w:i/>
                <w:lang w:val="en-US"/>
              </w:rPr>
              <w:t xml:space="preserve"> </w:t>
            </w:r>
            <w:proofErr w:type="spellStart"/>
            <w:r w:rsidRPr="00817ECB">
              <w:rPr>
                <w:rFonts w:ascii="GHEA Mariam" w:hAnsi="GHEA Mariam"/>
                <w:i/>
                <w:lang w:val="en-US"/>
              </w:rPr>
              <w:t>իրավաբանական</w:t>
            </w:r>
            <w:proofErr w:type="spellEnd"/>
            <w:r w:rsidRPr="00817ECB">
              <w:rPr>
                <w:rFonts w:ascii="GHEA Mariam" w:hAnsi="GHEA Mariam"/>
                <w:i/>
                <w:lang w:val="en-US"/>
              </w:rPr>
              <w:t xml:space="preserve"> </w:t>
            </w:r>
            <w:proofErr w:type="spellStart"/>
            <w:r w:rsidRPr="00817ECB">
              <w:rPr>
                <w:rFonts w:ascii="GHEA Mariam" w:hAnsi="GHEA Mariam"/>
                <w:i/>
                <w:lang w:val="en-US"/>
              </w:rPr>
              <w:t>անունը</w:t>
            </w:r>
            <w:proofErr w:type="spellEnd"/>
            <w:r w:rsidRPr="00817ECB">
              <w:rPr>
                <w:rFonts w:ascii="GHEA Mariam" w:hAnsi="GHEA Mariam"/>
                <w:i/>
                <w:lang w:val="en-US"/>
              </w:rPr>
              <w:t>]</w:t>
            </w:r>
          </w:p>
        </w:tc>
      </w:tr>
      <w:tr w:rsidR="00974A68" w:rsidRPr="00FF7ABF" w14:paraId="0198FF7D" w14:textId="77777777" w:rsidTr="00817ECB">
        <w:trPr>
          <w:cantSplit/>
          <w:trHeight w:val="674"/>
        </w:trPr>
        <w:tc>
          <w:tcPr>
            <w:tcW w:w="9000" w:type="dxa"/>
            <w:tcBorders>
              <w:left w:val="single" w:sz="4" w:space="0" w:color="auto"/>
            </w:tcBorders>
          </w:tcPr>
          <w:p w14:paraId="1F224AB7" w14:textId="77777777" w:rsidR="00974A68" w:rsidRPr="00817ECB" w:rsidRDefault="00974A68" w:rsidP="00FE7448">
            <w:pPr>
              <w:pStyle w:val="BodyText"/>
              <w:spacing w:before="40" w:after="160"/>
              <w:ind w:left="360" w:hanging="360"/>
              <w:rPr>
                <w:rFonts w:ascii="GHEA Mariam" w:hAnsi="GHEA Mariam"/>
                <w:b/>
                <w:lang w:val="en-US"/>
              </w:rPr>
            </w:pPr>
            <w:r w:rsidRPr="00817ECB">
              <w:rPr>
                <w:rFonts w:ascii="GHEA Mariam" w:hAnsi="GHEA Mariam"/>
                <w:lang w:val="en-US"/>
              </w:rPr>
              <w:t>2.</w:t>
            </w:r>
            <w:r w:rsidRPr="00817ECB">
              <w:rPr>
                <w:rFonts w:ascii="GHEA Mariam" w:hAnsi="GHEA Mariam"/>
                <w:lang w:val="en-US"/>
              </w:rPr>
              <w:tab/>
            </w:r>
            <w:proofErr w:type="spellStart"/>
            <w:r w:rsidRPr="00817ECB">
              <w:rPr>
                <w:rFonts w:ascii="GHEA Mariam" w:hAnsi="GHEA Mariam"/>
                <w:spacing w:val="-2"/>
                <w:lang w:val="en-US"/>
              </w:rPr>
              <w:t>Համատեղ</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ձեռնարկության</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կողմի</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իրավաբանական</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անունը</w:t>
            </w:r>
            <w:proofErr w:type="spellEnd"/>
            <w:r w:rsidRPr="00817ECB">
              <w:rPr>
                <w:rFonts w:ascii="GHEA Mariam" w:hAnsi="GHEA Mariam"/>
                <w:spacing w:val="-2"/>
                <w:lang w:val="en-US"/>
              </w:rPr>
              <w:t xml:space="preserve">. </w:t>
            </w:r>
            <w:r w:rsidRPr="00817ECB">
              <w:rPr>
                <w:rFonts w:ascii="GHEA Mariam" w:hAnsi="GHEA Mariam"/>
                <w:i/>
                <w:spacing w:val="-2"/>
                <w:lang w:val="en-US"/>
              </w:rPr>
              <w:t xml:space="preserve">[ՀՁ-ի </w:t>
            </w:r>
            <w:proofErr w:type="spellStart"/>
            <w:r w:rsidRPr="00817ECB">
              <w:rPr>
                <w:rFonts w:ascii="GHEA Mariam" w:hAnsi="GHEA Mariam"/>
                <w:i/>
                <w:spacing w:val="-2"/>
                <w:lang w:val="en-US"/>
              </w:rPr>
              <w:t>կողմի</w:t>
            </w:r>
            <w:proofErr w:type="spellEnd"/>
            <w:r w:rsidRPr="00817ECB">
              <w:rPr>
                <w:rFonts w:ascii="GHEA Mariam" w:hAnsi="GHEA Mariam"/>
                <w:i/>
                <w:spacing w:val="-2"/>
                <w:lang w:val="en-US"/>
              </w:rPr>
              <w:t xml:space="preserve"> </w:t>
            </w:r>
            <w:proofErr w:type="spellStart"/>
            <w:r w:rsidRPr="00817ECB">
              <w:rPr>
                <w:rFonts w:ascii="GHEA Mariam" w:hAnsi="GHEA Mariam"/>
                <w:i/>
                <w:spacing w:val="-2"/>
                <w:lang w:val="en-US"/>
              </w:rPr>
              <w:t>անունը</w:t>
            </w:r>
            <w:proofErr w:type="spellEnd"/>
            <w:r w:rsidRPr="00817ECB">
              <w:rPr>
                <w:rFonts w:ascii="GHEA Mariam" w:hAnsi="GHEA Mariam"/>
                <w:i/>
                <w:spacing w:val="-2"/>
                <w:lang w:val="en-US"/>
              </w:rPr>
              <w:t>]</w:t>
            </w:r>
          </w:p>
        </w:tc>
      </w:tr>
      <w:tr w:rsidR="00974A68" w:rsidRPr="00FF7ABF" w14:paraId="152050D9" w14:textId="77777777" w:rsidTr="00817ECB">
        <w:trPr>
          <w:cantSplit/>
          <w:trHeight w:val="674"/>
        </w:trPr>
        <w:tc>
          <w:tcPr>
            <w:tcW w:w="9000" w:type="dxa"/>
            <w:tcBorders>
              <w:left w:val="single" w:sz="4" w:space="0" w:color="auto"/>
            </w:tcBorders>
          </w:tcPr>
          <w:p w14:paraId="658E09F1" w14:textId="77777777" w:rsidR="00974A68" w:rsidRPr="00817ECB" w:rsidRDefault="00974A68" w:rsidP="00FE7448">
            <w:pPr>
              <w:pStyle w:val="BodyText"/>
              <w:spacing w:before="40" w:after="160"/>
              <w:ind w:left="360" w:hanging="360"/>
              <w:rPr>
                <w:rFonts w:ascii="GHEA Mariam" w:hAnsi="GHEA Mariam"/>
                <w:b/>
                <w:lang w:val="en-US"/>
              </w:rPr>
            </w:pPr>
            <w:r w:rsidRPr="00817ECB">
              <w:rPr>
                <w:rFonts w:ascii="GHEA Mariam" w:hAnsi="GHEA Mariam"/>
                <w:lang w:val="en-US"/>
              </w:rPr>
              <w:t>3.</w:t>
            </w:r>
            <w:r w:rsidRPr="00817ECB">
              <w:rPr>
                <w:rFonts w:ascii="GHEA Mariam" w:hAnsi="GHEA Mariam"/>
                <w:lang w:val="en-US"/>
              </w:rPr>
              <w:tab/>
              <w:t xml:space="preserve">ՀՁ-ի </w:t>
            </w:r>
            <w:proofErr w:type="spellStart"/>
            <w:r w:rsidRPr="00817ECB">
              <w:rPr>
                <w:rFonts w:ascii="GHEA Mariam" w:hAnsi="GHEA Mariam"/>
                <w:lang w:val="en-US"/>
              </w:rPr>
              <w:t>կողմի</w:t>
            </w:r>
            <w:proofErr w:type="spellEnd"/>
            <w:r w:rsidRPr="00817ECB">
              <w:rPr>
                <w:rFonts w:ascii="GHEA Mariam" w:hAnsi="GHEA Mariam"/>
                <w:lang w:val="en-US"/>
              </w:rPr>
              <w:t xml:space="preserve"> </w:t>
            </w:r>
            <w:proofErr w:type="spellStart"/>
            <w:r w:rsidRPr="00817ECB">
              <w:rPr>
                <w:rFonts w:ascii="GHEA Mariam" w:hAnsi="GHEA Mariam"/>
                <w:lang w:val="en-US"/>
              </w:rPr>
              <w:t>գրանցման</w:t>
            </w:r>
            <w:proofErr w:type="spellEnd"/>
            <w:r w:rsidRPr="00817ECB">
              <w:rPr>
                <w:rFonts w:ascii="GHEA Mariam" w:hAnsi="GHEA Mariam"/>
                <w:lang w:val="en-US"/>
              </w:rPr>
              <w:t xml:space="preserve"> </w:t>
            </w:r>
            <w:proofErr w:type="spellStart"/>
            <w:r w:rsidRPr="00817ECB">
              <w:rPr>
                <w:rFonts w:ascii="GHEA Mariam" w:hAnsi="GHEA Mariam"/>
                <w:lang w:val="en-US"/>
              </w:rPr>
              <w:t>երկիր</w:t>
            </w:r>
            <w:proofErr w:type="spellEnd"/>
            <w:r w:rsidRPr="00817ECB">
              <w:rPr>
                <w:rFonts w:ascii="GHEA Mariam" w:hAnsi="GHEA Mariam"/>
                <w:lang w:val="en-US"/>
              </w:rPr>
              <w:t>.</w:t>
            </w:r>
            <w:r w:rsidRPr="00817ECB">
              <w:rPr>
                <w:rFonts w:ascii="GHEA Mariam" w:hAnsi="GHEA Mariam"/>
                <w:spacing w:val="-2"/>
                <w:lang w:val="en-US"/>
              </w:rPr>
              <w:t xml:space="preserve"> </w:t>
            </w:r>
            <w:r w:rsidRPr="00817ECB">
              <w:rPr>
                <w:rFonts w:ascii="GHEA Mariam" w:hAnsi="GHEA Mariam"/>
                <w:i/>
                <w:spacing w:val="-2"/>
                <w:lang w:val="en-US"/>
              </w:rPr>
              <w:t>[</w:t>
            </w:r>
            <w:proofErr w:type="spellStart"/>
            <w:r w:rsidRPr="00817ECB">
              <w:rPr>
                <w:rFonts w:ascii="GHEA Mariam" w:hAnsi="GHEA Mariam"/>
                <w:i/>
                <w:spacing w:val="-2"/>
                <w:lang w:val="en-US"/>
              </w:rPr>
              <w:t>Գրանցման</w:t>
            </w:r>
            <w:proofErr w:type="spellEnd"/>
            <w:r w:rsidRPr="00817ECB">
              <w:rPr>
                <w:rFonts w:ascii="GHEA Mariam" w:hAnsi="GHEA Mariam"/>
                <w:i/>
                <w:spacing w:val="-2"/>
                <w:lang w:val="en-US"/>
              </w:rPr>
              <w:t xml:space="preserve"> </w:t>
            </w:r>
            <w:proofErr w:type="spellStart"/>
            <w:r w:rsidRPr="00817ECB">
              <w:rPr>
                <w:rFonts w:ascii="GHEA Mariam" w:hAnsi="GHEA Mariam"/>
                <w:i/>
                <w:spacing w:val="-2"/>
                <w:lang w:val="en-US"/>
              </w:rPr>
              <w:t>Երկիր</w:t>
            </w:r>
            <w:proofErr w:type="spellEnd"/>
            <w:r w:rsidRPr="00817ECB">
              <w:rPr>
                <w:rFonts w:ascii="GHEA Mariam" w:hAnsi="GHEA Mariam"/>
                <w:i/>
                <w:spacing w:val="-2"/>
                <w:lang w:val="en-US"/>
              </w:rPr>
              <w:t>]</w:t>
            </w:r>
          </w:p>
        </w:tc>
      </w:tr>
      <w:tr w:rsidR="00974A68" w:rsidRPr="00FF7ABF" w14:paraId="562483C1" w14:textId="77777777" w:rsidTr="00817ECB">
        <w:trPr>
          <w:cantSplit/>
        </w:trPr>
        <w:tc>
          <w:tcPr>
            <w:tcW w:w="9000" w:type="dxa"/>
            <w:tcBorders>
              <w:left w:val="single" w:sz="4" w:space="0" w:color="auto"/>
            </w:tcBorders>
          </w:tcPr>
          <w:p w14:paraId="13CA6229" w14:textId="77777777" w:rsidR="00974A68" w:rsidRPr="00817ECB" w:rsidRDefault="00974A68" w:rsidP="00FE7448">
            <w:pPr>
              <w:pStyle w:val="BodyText"/>
              <w:spacing w:before="40" w:after="160"/>
              <w:ind w:left="360" w:hanging="360"/>
              <w:rPr>
                <w:rFonts w:ascii="GHEA Mariam" w:hAnsi="GHEA Mariam"/>
                <w:lang w:val="en-US"/>
              </w:rPr>
            </w:pPr>
            <w:r w:rsidRPr="00817ECB">
              <w:rPr>
                <w:rFonts w:ascii="GHEA Mariam" w:hAnsi="GHEA Mariam"/>
                <w:lang w:val="en-US"/>
              </w:rPr>
              <w:t>4.</w:t>
            </w:r>
            <w:r w:rsidRPr="00817ECB">
              <w:rPr>
                <w:rFonts w:ascii="GHEA Mariam" w:hAnsi="GHEA Mariam"/>
                <w:lang w:val="en-US"/>
              </w:rPr>
              <w:tab/>
            </w:r>
            <w:r w:rsidRPr="00817ECB">
              <w:rPr>
                <w:rFonts w:ascii="GHEA Mariam" w:hAnsi="GHEA Mariam"/>
                <w:spacing w:val="-2"/>
                <w:lang w:val="en-US"/>
              </w:rPr>
              <w:t xml:space="preserve">ՀՁ-ի </w:t>
            </w:r>
            <w:proofErr w:type="spellStart"/>
            <w:r w:rsidRPr="00817ECB">
              <w:rPr>
                <w:rFonts w:ascii="GHEA Mariam" w:hAnsi="GHEA Mariam"/>
                <w:spacing w:val="-2"/>
                <w:lang w:val="en-US"/>
              </w:rPr>
              <w:t>կողմի</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գրանցման</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տարի</w:t>
            </w:r>
            <w:proofErr w:type="spellEnd"/>
            <w:r w:rsidRPr="00817ECB">
              <w:rPr>
                <w:rFonts w:ascii="GHEA Mariam" w:hAnsi="GHEA Mariam"/>
                <w:spacing w:val="-2"/>
                <w:lang w:val="en-US"/>
              </w:rPr>
              <w:t xml:space="preserve">. </w:t>
            </w:r>
            <w:r w:rsidRPr="00817ECB">
              <w:rPr>
                <w:rFonts w:ascii="GHEA Mariam" w:hAnsi="GHEA Mariam"/>
                <w:i/>
                <w:spacing w:val="-2"/>
                <w:lang w:val="en-US"/>
              </w:rPr>
              <w:t xml:space="preserve">[ՀՁ-ի </w:t>
            </w:r>
            <w:proofErr w:type="spellStart"/>
            <w:r w:rsidRPr="00817ECB">
              <w:rPr>
                <w:rFonts w:ascii="GHEA Mariam" w:hAnsi="GHEA Mariam"/>
                <w:i/>
                <w:spacing w:val="-2"/>
                <w:lang w:val="en-US"/>
              </w:rPr>
              <w:t>կողմի</w:t>
            </w:r>
            <w:proofErr w:type="spellEnd"/>
            <w:r w:rsidRPr="00817ECB">
              <w:rPr>
                <w:rFonts w:ascii="GHEA Mariam" w:hAnsi="GHEA Mariam"/>
                <w:i/>
                <w:spacing w:val="-2"/>
                <w:lang w:val="en-US"/>
              </w:rPr>
              <w:t xml:space="preserve"> </w:t>
            </w:r>
            <w:proofErr w:type="spellStart"/>
            <w:r w:rsidRPr="00817ECB">
              <w:rPr>
                <w:rFonts w:ascii="GHEA Mariam" w:hAnsi="GHEA Mariam"/>
                <w:i/>
                <w:spacing w:val="-2"/>
                <w:lang w:val="en-US"/>
              </w:rPr>
              <w:t>գրանցման</w:t>
            </w:r>
            <w:proofErr w:type="spellEnd"/>
            <w:r w:rsidRPr="00817ECB">
              <w:rPr>
                <w:rFonts w:ascii="GHEA Mariam" w:hAnsi="GHEA Mariam"/>
                <w:i/>
                <w:spacing w:val="-2"/>
                <w:lang w:val="en-US"/>
              </w:rPr>
              <w:t xml:space="preserve"> </w:t>
            </w:r>
            <w:proofErr w:type="spellStart"/>
            <w:r w:rsidRPr="00817ECB">
              <w:rPr>
                <w:rFonts w:ascii="GHEA Mariam" w:hAnsi="GHEA Mariam"/>
                <w:i/>
                <w:spacing w:val="-2"/>
                <w:lang w:val="en-US"/>
              </w:rPr>
              <w:t>տարի</w:t>
            </w:r>
            <w:proofErr w:type="spellEnd"/>
            <w:r w:rsidRPr="00817ECB">
              <w:rPr>
                <w:rFonts w:ascii="GHEA Mariam" w:hAnsi="GHEA Mariam"/>
                <w:i/>
                <w:spacing w:val="-2"/>
                <w:lang w:val="en-US"/>
              </w:rPr>
              <w:t>]</w:t>
            </w:r>
          </w:p>
        </w:tc>
      </w:tr>
      <w:tr w:rsidR="00974A68" w:rsidRPr="00FF7ABF" w14:paraId="0093731A" w14:textId="77777777" w:rsidTr="00817ECB">
        <w:trPr>
          <w:cantSplit/>
        </w:trPr>
        <w:tc>
          <w:tcPr>
            <w:tcW w:w="9000" w:type="dxa"/>
            <w:tcBorders>
              <w:left w:val="single" w:sz="4" w:space="0" w:color="auto"/>
            </w:tcBorders>
          </w:tcPr>
          <w:p w14:paraId="51DF5A2E" w14:textId="77777777" w:rsidR="00974A68" w:rsidRPr="00817ECB" w:rsidRDefault="00974A68" w:rsidP="00FE7448">
            <w:pPr>
              <w:pStyle w:val="BodyText"/>
              <w:spacing w:before="40" w:after="160"/>
              <w:ind w:left="360" w:hanging="360"/>
              <w:rPr>
                <w:rFonts w:ascii="GHEA Mariam" w:hAnsi="GHEA Mariam"/>
                <w:lang w:val="en-US"/>
              </w:rPr>
            </w:pPr>
            <w:r w:rsidRPr="00817ECB">
              <w:rPr>
                <w:rFonts w:ascii="GHEA Mariam" w:hAnsi="GHEA Mariam"/>
                <w:lang w:val="en-US"/>
              </w:rPr>
              <w:t>5.</w:t>
            </w:r>
            <w:r w:rsidRPr="00817ECB">
              <w:rPr>
                <w:rFonts w:ascii="GHEA Mariam" w:hAnsi="GHEA Mariam"/>
                <w:lang w:val="en-US"/>
              </w:rPr>
              <w:tab/>
            </w:r>
            <w:r w:rsidRPr="00817ECB">
              <w:rPr>
                <w:rFonts w:ascii="GHEA Mariam" w:hAnsi="GHEA Mariam"/>
                <w:spacing w:val="-2"/>
                <w:lang w:val="en-US"/>
              </w:rPr>
              <w:t xml:space="preserve">ՀՁ-ի </w:t>
            </w:r>
            <w:proofErr w:type="spellStart"/>
            <w:r w:rsidRPr="00817ECB">
              <w:rPr>
                <w:rFonts w:ascii="GHEA Mariam" w:hAnsi="GHEA Mariam"/>
                <w:spacing w:val="-2"/>
                <w:lang w:val="en-US"/>
              </w:rPr>
              <w:t>կողմի</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իրավաբանական</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հասցե</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գրանցված</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երկրում</w:t>
            </w:r>
            <w:proofErr w:type="spellEnd"/>
            <w:r w:rsidRPr="00817ECB">
              <w:rPr>
                <w:rFonts w:ascii="GHEA Mariam" w:hAnsi="GHEA Mariam"/>
                <w:spacing w:val="-2"/>
                <w:lang w:val="en-US"/>
              </w:rPr>
              <w:t xml:space="preserve">. </w:t>
            </w:r>
            <w:r w:rsidRPr="00817ECB">
              <w:rPr>
                <w:rFonts w:ascii="GHEA Mariam" w:hAnsi="GHEA Mariam"/>
                <w:i/>
                <w:spacing w:val="-2"/>
                <w:lang w:val="en-US"/>
              </w:rPr>
              <w:t xml:space="preserve">[ՀՁ-ի </w:t>
            </w:r>
            <w:proofErr w:type="spellStart"/>
            <w:r w:rsidRPr="00817ECB">
              <w:rPr>
                <w:rFonts w:ascii="GHEA Mariam" w:hAnsi="GHEA Mariam"/>
                <w:i/>
                <w:spacing w:val="-2"/>
                <w:lang w:val="en-US"/>
              </w:rPr>
              <w:t>իրավաբանական</w:t>
            </w:r>
            <w:proofErr w:type="spellEnd"/>
            <w:r w:rsidRPr="00817ECB">
              <w:rPr>
                <w:rFonts w:ascii="GHEA Mariam" w:hAnsi="GHEA Mariam"/>
                <w:i/>
                <w:spacing w:val="-2"/>
                <w:lang w:val="en-US"/>
              </w:rPr>
              <w:t xml:space="preserve"> </w:t>
            </w:r>
            <w:proofErr w:type="spellStart"/>
            <w:r w:rsidRPr="00817ECB">
              <w:rPr>
                <w:rFonts w:ascii="GHEA Mariam" w:hAnsi="GHEA Mariam"/>
                <w:i/>
                <w:spacing w:val="-2"/>
                <w:lang w:val="en-US"/>
              </w:rPr>
              <w:t>հասցեն</w:t>
            </w:r>
            <w:proofErr w:type="spellEnd"/>
            <w:r w:rsidRPr="00817ECB">
              <w:rPr>
                <w:rFonts w:ascii="GHEA Mariam" w:hAnsi="GHEA Mariam"/>
                <w:i/>
                <w:spacing w:val="-2"/>
                <w:lang w:val="en-US"/>
              </w:rPr>
              <w:t xml:space="preserve"> </w:t>
            </w:r>
            <w:proofErr w:type="spellStart"/>
            <w:r w:rsidRPr="00817ECB">
              <w:rPr>
                <w:rFonts w:ascii="GHEA Mariam" w:hAnsi="GHEA Mariam"/>
                <w:i/>
                <w:spacing w:val="-2"/>
                <w:lang w:val="en-US"/>
              </w:rPr>
              <w:t>գրանցման</w:t>
            </w:r>
            <w:proofErr w:type="spellEnd"/>
            <w:r w:rsidRPr="00817ECB">
              <w:rPr>
                <w:rFonts w:ascii="GHEA Mariam" w:hAnsi="GHEA Mariam"/>
                <w:i/>
                <w:spacing w:val="-2"/>
                <w:lang w:val="en-US"/>
              </w:rPr>
              <w:t xml:space="preserve"> </w:t>
            </w:r>
            <w:proofErr w:type="spellStart"/>
            <w:r w:rsidRPr="00817ECB">
              <w:rPr>
                <w:rFonts w:ascii="GHEA Mariam" w:hAnsi="GHEA Mariam"/>
                <w:i/>
                <w:spacing w:val="-2"/>
                <w:lang w:val="en-US"/>
              </w:rPr>
              <w:t>երկրում</w:t>
            </w:r>
            <w:proofErr w:type="spellEnd"/>
            <w:r w:rsidRPr="00817ECB">
              <w:rPr>
                <w:rFonts w:ascii="GHEA Mariam" w:hAnsi="GHEA Mariam"/>
                <w:i/>
                <w:spacing w:val="-2"/>
                <w:lang w:val="en-US"/>
              </w:rPr>
              <w:t>]</w:t>
            </w:r>
          </w:p>
        </w:tc>
      </w:tr>
      <w:tr w:rsidR="00974A68" w:rsidRPr="00FF7ABF" w14:paraId="71613AC0" w14:textId="77777777" w:rsidTr="00817ECB">
        <w:trPr>
          <w:cantSplit/>
        </w:trPr>
        <w:tc>
          <w:tcPr>
            <w:tcW w:w="9000" w:type="dxa"/>
          </w:tcPr>
          <w:p w14:paraId="33B35E80" w14:textId="77777777" w:rsidR="00974A68" w:rsidRPr="00817ECB" w:rsidRDefault="00974A68" w:rsidP="00FE7448">
            <w:pPr>
              <w:pStyle w:val="BodyText"/>
              <w:spacing w:before="40" w:after="160"/>
              <w:ind w:left="360" w:hanging="360"/>
              <w:rPr>
                <w:rFonts w:ascii="GHEA Mariam" w:hAnsi="GHEA Mariam"/>
                <w:lang w:val="en-US"/>
              </w:rPr>
            </w:pPr>
            <w:r w:rsidRPr="00817ECB">
              <w:rPr>
                <w:rFonts w:ascii="GHEA Mariam" w:hAnsi="GHEA Mariam"/>
                <w:lang w:val="en-US"/>
              </w:rPr>
              <w:t>6.</w:t>
            </w:r>
            <w:r w:rsidRPr="00817ECB">
              <w:rPr>
                <w:rFonts w:ascii="GHEA Mariam" w:hAnsi="GHEA Mariam"/>
                <w:lang w:val="en-US"/>
              </w:rPr>
              <w:tab/>
              <w:t xml:space="preserve">ՀՁ-ի </w:t>
            </w:r>
            <w:proofErr w:type="spellStart"/>
            <w:r w:rsidRPr="00817ECB">
              <w:rPr>
                <w:rFonts w:ascii="GHEA Mariam" w:hAnsi="GHEA Mariam"/>
                <w:lang w:val="en-US"/>
              </w:rPr>
              <w:t>կողմի</w:t>
            </w:r>
            <w:proofErr w:type="spellEnd"/>
            <w:r w:rsidRPr="00817ECB">
              <w:rPr>
                <w:rFonts w:ascii="GHEA Mariam" w:hAnsi="GHEA Mariam"/>
                <w:lang w:val="en-US"/>
              </w:rPr>
              <w:t xml:space="preserve"> </w:t>
            </w:r>
            <w:proofErr w:type="spellStart"/>
            <w:r w:rsidRPr="00817ECB">
              <w:rPr>
                <w:rFonts w:ascii="GHEA Mariam" w:hAnsi="GHEA Mariam"/>
                <w:lang w:val="en-US"/>
              </w:rPr>
              <w:t>լիազորված</w:t>
            </w:r>
            <w:proofErr w:type="spellEnd"/>
            <w:r w:rsidRPr="00817ECB">
              <w:rPr>
                <w:rFonts w:ascii="GHEA Mariam" w:hAnsi="GHEA Mariam"/>
                <w:lang w:val="en-US"/>
              </w:rPr>
              <w:t xml:space="preserve"> </w:t>
            </w:r>
            <w:proofErr w:type="spellStart"/>
            <w:r w:rsidRPr="00817ECB">
              <w:rPr>
                <w:rFonts w:ascii="GHEA Mariam" w:hAnsi="GHEA Mariam"/>
                <w:lang w:val="en-US"/>
              </w:rPr>
              <w:t>ներկայացուցչի</w:t>
            </w:r>
            <w:proofErr w:type="spellEnd"/>
            <w:r w:rsidRPr="00817ECB">
              <w:rPr>
                <w:rFonts w:ascii="GHEA Mariam" w:hAnsi="GHEA Mariam"/>
                <w:lang w:val="en-US"/>
              </w:rPr>
              <w:t xml:space="preserve"> </w:t>
            </w:r>
            <w:proofErr w:type="spellStart"/>
            <w:r w:rsidRPr="00817ECB">
              <w:rPr>
                <w:rFonts w:ascii="GHEA Mariam" w:hAnsi="GHEA Mariam"/>
                <w:lang w:val="en-US"/>
              </w:rPr>
              <w:t>մասին</w:t>
            </w:r>
            <w:proofErr w:type="spellEnd"/>
            <w:r w:rsidRPr="00817ECB">
              <w:rPr>
                <w:rFonts w:ascii="GHEA Mariam" w:hAnsi="GHEA Mariam"/>
                <w:lang w:val="en-US"/>
              </w:rPr>
              <w:t xml:space="preserve"> </w:t>
            </w:r>
            <w:proofErr w:type="spellStart"/>
            <w:r w:rsidRPr="00817ECB">
              <w:rPr>
                <w:rFonts w:ascii="GHEA Mariam" w:hAnsi="GHEA Mariam"/>
                <w:lang w:val="en-US"/>
              </w:rPr>
              <w:t>տեղեկատվություն</w:t>
            </w:r>
            <w:proofErr w:type="spellEnd"/>
          </w:p>
          <w:p w14:paraId="033D14DE" w14:textId="77777777" w:rsidR="00974A68" w:rsidRPr="00817ECB" w:rsidRDefault="00974A68" w:rsidP="00FE7448">
            <w:pPr>
              <w:pStyle w:val="BodyText"/>
              <w:spacing w:before="40" w:after="160"/>
              <w:ind w:left="360" w:hanging="360"/>
              <w:rPr>
                <w:rFonts w:ascii="GHEA Mariam" w:hAnsi="GHEA Mariam"/>
                <w:b/>
                <w:lang w:val="en-US"/>
              </w:rPr>
            </w:pPr>
            <w:proofErr w:type="spellStart"/>
            <w:r w:rsidRPr="00817ECB">
              <w:rPr>
                <w:rFonts w:ascii="GHEA Mariam" w:hAnsi="GHEA Mariam"/>
                <w:lang w:val="en-US"/>
              </w:rPr>
              <w:t>Անուն</w:t>
            </w:r>
            <w:proofErr w:type="spellEnd"/>
            <w:r w:rsidRPr="00817ECB">
              <w:rPr>
                <w:rFonts w:ascii="GHEA Mariam" w:hAnsi="GHEA Mariam"/>
                <w:lang w:val="en-US"/>
              </w:rPr>
              <w:t xml:space="preserve">. </w:t>
            </w:r>
            <w:r w:rsidRPr="00817ECB">
              <w:rPr>
                <w:rFonts w:ascii="GHEA Mariam" w:hAnsi="GHEA Mariam"/>
                <w:i/>
                <w:lang w:val="en-US"/>
              </w:rPr>
              <w:t xml:space="preserve">[ՀՁ-ի </w:t>
            </w:r>
            <w:proofErr w:type="spellStart"/>
            <w:r w:rsidRPr="00817ECB">
              <w:rPr>
                <w:rFonts w:ascii="GHEA Mariam" w:hAnsi="GHEA Mariam"/>
                <w:i/>
                <w:lang w:val="en-US"/>
              </w:rPr>
              <w:t>կողմի</w:t>
            </w:r>
            <w:proofErr w:type="spellEnd"/>
            <w:r w:rsidRPr="00817ECB">
              <w:rPr>
                <w:rFonts w:ascii="GHEA Mariam" w:hAnsi="GHEA Mariam"/>
                <w:i/>
                <w:lang w:val="en-US"/>
              </w:rPr>
              <w:t xml:space="preserve"> </w:t>
            </w:r>
            <w:proofErr w:type="spellStart"/>
            <w:r w:rsidRPr="00817ECB">
              <w:rPr>
                <w:rFonts w:ascii="GHEA Mariam" w:hAnsi="GHEA Mariam"/>
                <w:i/>
                <w:lang w:val="en-US"/>
              </w:rPr>
              <w:t>լիազորված</w:t>
            </w:r>
            <w:proofErr w:type="spellEnd"/>
            <w:r w:rsidRPr="00817ECB">
              <w:rPr>
                <w:rFonts w:ascii="GHEA Mariam" w:hAnsi="GHEA Mariam"/>
                <w:i/>
                <w:lang w:val="en-US"/>
              </w:rPr>
              <w:t xml:space="preserve"> </w:t>
            </w:r>
            <w:proofErr w:type="spellStart"/>
            <w:r w:rsidRPr="00817ECB">
              <w:rPr>
                <w:rFonts w:ascii="GHEA Mariam" w:hAnsi="GHEA Mariam"/>
                <w:i/>
                <w:lang w:val="en-US"/>
              </w:rPr>
              <w:t>ներկայացուցչի</w:t>
            </w:r>
            <w:proofErr w:type="spellEnd"/>
            <w:r w:rsidRPr="00817ECB">
              <w:rPr>
                <w:rFonts w:ascii="GHEA Mariam" w:hAnsi="GHEA Mariam"/>
                <w:i/>
                <w:lang w:val="en-US"/>
              </w:rPr>
              <w:t xml:space="preserve"> </w:t>
            </w:r>
            <w:proofErr w:type="spellStart"/>
            <w:r w:rsidRPr="00817ECB">
              <w:rPr>
                <w:rFonts w:ascii="GHEA Mariam" w:hAnsi="GHEA Mariam"/>
                <w:i/>
                <w:lang w:val="en-US"/>
              </w:rPr>
              <w:t>անուն</w:t>
            </w:r>
            <w:proofErr w:type="spellEnd"/>
            <w:r w:rsidRPr="00817ECB">
              <w:rPr>
                <w:rFonts w:ascii="GHEA Mariam" w:hAnsi="GHEA Mariam"/>
                <w:i/>
                <w:lang w:val="en-US"/>
              </w:rPr>
              <w:t>]</w:t>
            </w:r>
          </w:p>
          <w:p w14:paraId="595648C0" w14:textId="77777777" w:rsidR="00974A68" w:rsidRPr="00817ECB" w:rsidRDefault="00974A68" w:rsidP="00FE7448">
            <w:pPr>
              <w:pStyle w:val="BodyText"/>
              <w:spacing w:before="40" w:after="160"/>
              <w:ind w:left="360" w:hanging="360"/>
              <w:rPr>
                <w:rFonts w:ascii="GHEA Mariam" w:hAnsi="GHEA Mariam"/>
                <w:b/>
                <w:lang w:val="en-US"/>
              </w:rPr>
            </w:pPr>
            <w:proofErr w:type="spellStart"/>
            <w:r w:rsidRPr="00817ECB">
              <w:rPr>
                <w:rFonts w:ascii="GHEA Mariam" w:hAnsi="GHEA Mariam"/>
                <w:lang w:val="en-US"/>
              </w:rPr>
              <w:t>Հասցե</w:t>
            </w:r>
            <w:proofErr w:type="spellEnd"/>
            <w:r w:rsidRPr="00817ECB">
              <w:rPr>
                <w:rFonts w:ascii="GHEA Mariam" w:hAnsi="GHEA Mariam"/>
                <w:lang w:val="en-US"/>
              </w:rPr>
              <w:t xml:space="preserve">. </w:t>
            </w:r>
            <w:r w:rsidRPr="00817ECB">
              <w:rPr>
                <w:rFonts w:ascii="GHEA Mariam" w:hAnsi="GHEA Mariam"/>
                <w:i/>
                <w:lang w:val="en-US"/>
              </w:rPr>
              <w:t xml:space="preserve">[ՀՁ-ի </w:t>
            </w:r>
            <w:proofErr w:type="spellStart"/>
            <w:r w:rsidRPr="00817ECB">
              <w:rPr>
                <w:rFonts w:ascii="GHEA Mariam" w:hAnsi="GHEA Mariam"/>
                <w:i/>
                <w:lang w:val="en-US"/>
              </w:rPr>
              <w:t>կողմի</w:t>
            </w:r>
            <w:proofErr w:type="spellEnd"/>
            <w:r w:rsidRPr="00817ECB">
              <w:rPr>
                <w:rFonts w:ascii="GHEA Mariam" w:hAnsi="GHEA Mariam"/>
                <w:i/>
                <w:lang w:val="en-US"/>
              </w:rPr>
              <w:t xml:space="preserve"> </w:t>
            </w:r>
            <w:proofErr w:type="spellStart"/>
            <w:r w:rsidRPr="00817ECB">
              <w:rPr>
                <w:rFonts w:ascii="GHEA Mariam" w:hAnsi="GHEA Mariam"/>
                <w:i/>
                <w:lang w:val="en-US"/>
              </w:rPr>
              <w:t>լիազորված</w:t>
            </w:r>
            <w:proofErr w:type="spellEnd"/>
            <w:r w:rsidRPr="00817ECB">
              <w:rPr>
                <w:rFonts w:ascii="GHEA Mariam" w:hAnsi="GHEA Mariam"/>
                <w:i/>
                <w:lang w:val="en-US"/>
              </w:rPr>
              <w:t xml:space="preserve"> </w:t>
            </w:r>
            <w:proofErr w:type="spellStart"/>
            <w:r w:rsidRPr="00817ECB">
              <w:rPr>
                <w:rFonts w:ascii="GHEA Mariam" w:hAnsi="GHEA Mariam"/>
                <w:i/>
                <w:lang w:val="en-US"/>
              </w:rPr>
              <w:t>ներկայացուցչի</w:t>
            </w:r>
            <w:proofErr w:type="spellEnd"/>
            <w:r w:rsidRPr="00817ECB">
              <w:rPr>
                <w:rFonts w:ascii="GHEA Mariam" w:hAnsi="GHEA Mariam"/>
                <w:i/>
                <w:lang w:val="en-US"/>
              </w:rPr>
              <w:t xml:space="preserve"> </w:t>
            </w:r>
            <w:proofErr w:type="spellStart"/>
            <w:r w:rsidRPr="00817ECB">
              <w:rPr>
                <w:rFonts w:ascii="GHEA Mariam" w:hAnsi="GHEA Mariam"/>
                <w:i/>
                <w:lang w:val="en-US"/>
              </w:rPr>
              <w:t>հասցե</w:t>
            </w:r>
            <w:proofErr w:type="spellEnd"/>
            <w:r w:rsidRPr="00817ECB">
              <w:rPr>
                <w:rFonts w:ascii="GHEA Mariam" w:hAnsi="GHEA Mariam"/>
                <w:i/>
                <w:lang w:val="en-US"/>
              </w:rPr>
              <w:t>]</w:t>
            </w:r>
          </w:p>
          <w:p w14:paraId="5E31C382" w14:textId="77777777" w:rsidR="00974A68" w:rsidRPr="00817ECB" w:rsidRDefault="00974A68" w:rsidP="00FE7448">
            <w:pPr>
              <w:pStyle w:val="BodyText"/>
              <w:spacing w:before="40" w:after="160"/>
              <w:ind w:left="360" w:hanging="360"/>
              <w:rPr>
                <w:rFonts w:ascii="GHEA Mariam" w:hAnsi="GHEA Mariam"/>
                <w:i/>
                <w:lang w:val="en-US"/>
              </w:rPr>
            </w:pPr>
            <w:proofErr w:type="spellStart"/>
            <w:r w:rsidRPr="00817ECB">
              <w:rPr>
                <w:rFonts w:ascii="GHEA Mariam" w:hAnsi="GHEA Mariam"/>
                <w:spacing w:val="-2"/>
                <w:lang w:val="en-US"/>
              </w:rPr>
              <w:t>Հեռախոսի</w:t>
            </w:r>
            <w:proofErr w:type="spellEnd"/>
            <w:r w:rsidRPr="00817ECB">
              <w:rPr>
                <w:rFonts w:ascii="GHEA Mariam" w:hAnsi="GHEA Mariam"/>
                <w:spacing w:val="-2"/>
                <w:lang w:val="en-US"/>
              </w:rPr>
              <w:t>/</w:t>
            </w:r>
            <w:proofErr w:type="spellStart"/>
            <w:r w:rsidRPr="00817ECB">
              <w:rPr>
                <w:rFonts w:ascii="GHEA Mariam" w:hAnsi="GHEA Mariam"/>
                <w:spacing w:val="-2"/>
                <w:lang w:val="en-US"/>
              </w:rPr>
              <w:t>Ֆաքսի</w:t>
            </w:r>
            <w:proofErr w:type="spellEnd"/>
            <w:r w:rsidRPr="00817ECB">
              <w:rPr>
                <w:rFonts w:ascii="GHEA Mariam" w:hAnsi="GHEA Mariam"/>
                <w:spacing w:val="-2"/>
                <w:lang w:val="en-US"/>
              </w:rPr>
              <w:t xml:space="preserve"> </w:t>
            </w:r>
            <w:proofErr w:type="spellStart"/>
            <w:r w:rsidRPr="00817ECB">
              <w:rPr>
                <w:rFonts w:ascii="GHEA Mariam" w:hAnsi="GHEA Mariam"/>
                <w:spacing w:val="-2"/>
                <w:lang w:val="en-US"/>
              </w:rPr>
              <w:t>համարներ</w:t>
            </w:r>
            <w:proofErr w:type="spellEnd"/>
            <w:r w:rsidRPr="00817ECB">
              <w:rPr>
                <w:rFonts w:ascii="GHEA Mariam" w:hAnsi="GHEA Mariam"/>
                <w:spacing w:val="-2"/>
                <w:lang w:val="en-US"/>
              </w:rPr>
              <w:t>.</w:t>
            </w:r>
            <w:r w:rsidRPr="00817ECB">
              <w:rPr>
                <w:rFonts w:ascii="GHEA Mariam" w:hAnsi="GHEA Mariam"/>
                <w:lang w:val="en-US"/>
              </w:rPr>
              <w:t xml:space="preserve"> </w:t>
            </w:r>
            <w:r w:rsidRPr="00817ECB">
              <w:rPr>
                <w:rFonts w:ascii="GHEA Mariam" w:hAnsi="GHEA Mariam"/>
                <w:i/>
                <w:lang w:val="en-US"/>
              </w:rPr>
              <w:t xml:space="preserve">[ՀՁ-ի </w:t>
            </w:r>
            <w:proofErr w:type="spellStart"/>
            <w:r w:rsidRPr="00817ECB">
              <w:rPr>
                <w:rFonts w:ascii="GHEA Mariam" w:hAnsi="GHEA Mariam"/>
                <w:i/>
                <w:lang w:val="en-US"/>
              </w:rPr>
              <w:t>կողմի</w:t>
            </w:r>
            <w:proofErr w:type="spellEnd"/>
            <w:r w:rsidRPr="00817ECB">
              <w:rPr>
                <w:rFonts w:ascii="GHEA Mariam" w:hAnsi="GHEA Mariam"/>
                <w:i/>
                <w:lang w:val="en-US"/>
              </w:rPr>
              <w:t xml:space="preserve"> </w:t>
            </w:r>
            <w:proofErr w:type="spellStart"/>
            <w:r w:rsidRPr="00817ECB">
              <w:rPr>
                <w:rFonts w:ascii="GHEA Mariam" w:hAnsi="GHEA Mariam"/>
                <w:i/>
                <w:lang w:val="en-US"/>
              </w:rPr>
              <w:t>լիազորված</w:t>
            </w:r>
            <w:proofErr w:type="spellEnd"/>
            <w:r w:rsidRPr="00817ECB">
              <w:rPr>
                <w:rFonts w:ascii="GHEA Mariam" w:hAnsi="GHEA Mariam"/>
                <w:i/>
                <w:lang w:val="en-US"/>
              </w:rPr>
              <w:t xml:space="preserve"> </w:t>
            </w:r>
            <w:proofErr w:type="spellStart"/>
            <w:r w:rsidRPr="00817ECB">
              <w:rPr>
                <w:rFonts w:ascii="GHEA Mariam" w:hAnsi="GHEA Mariam"/>
                <w:i/>
                <w:lang w:val="en-US"/>
              </w:rPr>
              <w:t>ներկայացուցչի</w:t>
            </w:r>
            <w:proofErr w:type="spellEnd"/>
            <w:r w:rsidRPr="00817ECB">
              <w:rPr>
                <w:rFonts w:ascii="GHEA Mariam" w:hAnsi="GHEA Mariam"/>
                <w:i/>
                <w:lang w:val="en-US"/>
              </w:rPr>
              <w:t xml:space="preserve"> </w:t>
            </w:r>
            <w:proofErr w:type="spellStart"/>
            <w:r w:rsidRPr="00817ECB">
              <w:rPr>
                <w:rFonts w:ascii="GHEA Mariam" w:hAnsi="GHEA Mariam"/>
                <w:i/>
                <w:lang w:val="en-US"/>
              </w:rPr>
              <w:t>հեռախոսի</w:t>
            </w:r>
            <w:proofErr w:type="spellEnd"/>
            <w:r w:rsidRPr="00817ECB">
              <w:rPr>
                <w:rFonts w:ascii="GHEA Mariam" w:hAnsi="GHEA Mariam"/>
                <w:i/>
                <w:lang w:val="en-US"/>
              </w:rPr>
              <w:t>/</w:t>
            </w:r>
            <w:proofErr w:type="spellStart"/>
            <w:r w:rsidRPr="00817ECB">
              <w:rPr>
                <w:rFonts w:ascii="GHEA Mariam" w:hAnsi="GHEA Mariam"/>
                <w:i/>
                <w:lang w:val="en-US"/>
              </w:rPr>
              <w:t>ֆաքսի</w:t>
            </w:r>
            <w:proofErr w:type="spellEnd"/>
            <w:r w:rsidRPr="00817ECB">
              <w:rPr>
                <w:rFonts w:ascii="GHEA Mariam" w:hAnsi="GHEA Mariam"/>
                <w:i/>
                <w:lang w:val="en-US"/>
              </w:rPr>
              <w:t xml:space="preserve"> </w:t>
            </w:r>
            <w:proofErr w:type="spellStart"/>
            <w:r w:rsidRPr="00817ECB">
              <w:rPr>
                <w:rFonts w:ascii="GHEA Mariam" w:hAnsi="GHEA Mariam"/>
                <w:i/>
                <w:lang w:val="en-US"/>
              </w:rPr>
              <w:t>համարներ</w:t>
            </w:r>
            <w:proofErr w:type="spellEnd"/>
            <w:r w:rsidRPr="00817ECB">
              <w:rPr>
                <w:rFonts w:ascii="GHEA Mariam" w:hAnsi="GHEA Mariam"/>
                <w:i/>
                <w:lang w:val="en-US"/>
              </w:rPr>
              <w:t>]</w:t>
            </w:r>
          </w:p>
          <w:p w14:paraId="36262B8B" w14:textId="77777777" w:rsidR="00974A68" w:rsidRPr="00817ECB" w:rsidRDefault="00974A68" w:rsidP="00FE7448">
            <w:pPr>
              <w:pStyle w:val="BodyText"/>
              <w:spacing w:before="40" w:after="160"/>
              <w:ind w:left="360" w:hanging="360"/>
              <w:rPr>
                <w:rFonts w:ascii="GHEA Mariam" w:hAnsi="GHEA Mariam"/>
                <w:lang w:val="en-US"/>
              </w:rPr>
            </w:pPr>
            <w:proofErr w:type="spellStart"/>
            <w:r w:rsidRPr="00817ECB">
              <w:rPr>
                <w:rFonts w:ascii="GHEA Mariam" w:hAnsi="GHEA Mariam"/>
                <w:lang w:val="en-US"/>
              </w:rPr>
              <w:t>Էլ</w:t>
            </w:r>
            <w:proofErr w:type="spellEnd"/>
            <w:r w:rsidRPr="00817ECB">
              <w:rPr>
                <w:rFonts w:ascii="GHEA Mariam" w:hAnsi="GHEA Mariam"/>
                <w:lang w:val="en-US"/>
              </w:rPr>
              <w:t xml:space="preserve">. </w:t>
            </w:r>
            <w:proofErr w:type="spellStart"/>
            <w:r w:rsidRPr="00817ECB">
              <w:rPr>
                <w:rFonts w:ascii="GHEA Mariam" w:hAnsi="GHEA Mariam"/>
                <w:lang w:val="en-US"/>
              </w:rPr>
              <w:t>փոստի</w:t>
            </w:r>
            <w:proofErr w:type="spellEnd"/>
            <w:r w:rsidRPr="00817ECB">
              <w:rPr>
                <w:rFonts w:ascii="GHEA Mariam" w:hAnsi="GHEA Mariam"/>
                <w:lang w:val="en-US"/>
              </w:rPr>
              <w:t xml:space="preserve"> </w:t>
            </w:r>
            <w:proofErr w:type="spellStart"/>
            <w:r w:rsidRPr="00817ECB">
              <w:rPr>
                <w:rFonts w:ascii="GHEA Mariam" w:hAnsi="GHEA Mariam"/>
                <w:lang w:val="en-US"/>
              </w:rPr>
              <w:t>հասցե</w:t>
            </w:r>
            <w:proofErr w:type="spellEnd"/>
            <w:r w:rsidRPr="00817ECB">
              <w:rPr>
                <w:rFonts w:ascii="GHEA Mariam" w:hAnsi="GHEA Mariam"/>
                <w:lang w:val="en-US"/>
              </w:rPr>
              <w:t xml:space="preserve">. </w:t>
            </w:r>
            <w:r w:rsidRPr="00817ECB">
              <w:rPr>
                <w:rFonts w:ascii="GHEA Mariam" w:hAnsi="GHEA Mariam"/>
                <w:i/>
                <w:lang w:val="en-US"/>
              </w:rPr>
              <w:t xml:space="preserve">[ՀՁ-ի </w:t>
            </w:r>
            <w:proofErr w:type="spellStart"/>
            <w:r w:rsidRPr="00817ECB">
              <w:rPr>
                <w:rFonts w:ascii="GHEA Mariam" w:hAnsi="GHEA Mariam"/>
                <w:i/>
                <w:lang w:val="en-US"/>
              </w:rPr>
              <w:t>կողմի</w:t>
            </w:r>
            <w:proofErr w:type="spellEnd"/>
            <w:r w:rsidRPr="00817ECB">
              <w:rPr>
                <w:rFonts w:ascii="GHEA Mariam" w:hAnsi="GHEA Mariam"/>
                <w:i/>
                <w:lang w:val="en-US"/>
              </w:rPr>
              <w:t xml:space="preserve"> </w:t>
            </w:r>
            <w:proofErr w:type="spellStart"/>
            <w:r w:rsidRPr="00817ECB">
              <w:rPr>
                <w:rFonts w:ascii="GHEA Mariam" w:hAnsi="GHEA Mariam"/>
                <w:i/>
                <w:lang w:val="en-US"/>
              </w:rPr>
              <w:t>լիազորված</w:t>
            </w:r>
            <w:proofErr w:type="spellEnd"/>
            <w:r w:rsidRPr="00817ECB">
              <w:rPr>
                <w:rFonts w:ascii="GHEA Mariam" w:hAnsi="GHEA Mariam"/>
                <w:i/>
                <w:lang w:val="en-US"/>
              </w:rPr>
              <w:t xml:space="preserve"> </w:t>
            </w:r>
            <w:proofErr w:type="spellStart"/>
            <w:r w:rsidRPr="00817ECB">
              <w:rPr>
                <w:rFonts w:ascii="GHEA Mariam" w:hAnsi="GHEA Mariam"/>
                <w:i/>
                <w:lang w:val="en-US"/>
              </w:rPr>
              <w:t>ներկայացուցչի</w:t>
            </w:r>
            <w:proofErr w:type="spellEnd"/>
            <w:r w:rsidRPr="00817ECB">
              <w:rPr>
                <w:rFonts w:ascii="GHEA Mariam" w:hAnsi="GHEA Mariam"/>
                <w:i/>
                <w:lang w:val="en-US"/>
              </w:rPr>
              <w:t xml:space="preserve"> </w:t>
            </w:r>
            <w:proofErr w:type="spellStart"/>
            <w:r w:rsidRPr="00817ECB">
              <w:rPr>
                <w:rFonts w:ascii="GHEA Mariam" w:hAnsi="GHEA Mariam"/>
                <w:i/>
                <w:lang w:val="en-US"/>
              </w:rPr>
              <w:t>էլ</w:t>
            </w:r>
            <w:proofErr w:type="spellEnd"/>
            <w:r w:rsidRPr="00817ECB">
              <w:rPr>
                <w:rFonts w:ascii="GHEA Mariam" w:hAnsi="GHEA Mariam"/>
                <w:i/>
                <w:lang w:val="en-US"/>
              </w:rPr>
              <w:t xml:space="preserve"> </w:t>
            </w:r>
            <w:proofErr w:type="spellStart"/>
            <w:r w:rsidRPr="00817ECB">
              <w:rPr>
                <w:rFonts w:ascii="GHEA Mariam" w:hAnsi="GHEA Mariam"/>
                <w:i/>
                <w:lang w:val="en-US"/>
              </w:rPr>
              <w:t>փոստի</w:t>
            </w:r>
            <w:proofErr w:type="spellEnd"/>
            <w:r w:rsidRPr="00817ECB">
              <w:rPr>
                <w:rFonts w:ascii="GHEA Mariam" w:hAnsi="GHEA Mariam"/>
                <w:i/>
                <w:lang w:val="en-US"/>
              </w:rPr>
              <w:t xml:space="preserve"> </w:t>
            </w:r>
            <w:proofErr w:type="spellStart"/>
            <w:r w:rsidRPr="00817ECB">
              <w:rPr>
                <w:rFonts w:ascii="GHEA Mariam" w:hAnsi="GHEA Mariam"/>
                <w:i/>
                <w:lang w:val="en-US"/>
              </w:rPr>
              <w:t>հասցե</w:t>
            </w:r>
            <w:proofErr w:type="spellEnd"/>
            <w:r w:rsidRPr="00817ECB">
              <w:rPr>
                <w:rFonts w:ascii="GHEA Mariam" w:hAnsi="GHEA Mariam"/>
                <w:i/>
                <w:lang w:val="en-US"/>
              </w:rPr>
              <w:t>]</w:t>
            </w:r>
          </w:p>
        </w:tc>
      </w:tr>
      <w:tr w:rsidR="00455149" w:rsidRPr="00FF7ABF" w14:paraId="1337853C" w14:textId="77777777" w:rsidTr="00817ECB">
        <w:tc>
          <w:tcPr>
            <w:tcW w:w="9000" w:type="dxa"/>
          </w:tcPr>
          <w:p w14:paraId="3A17CDFD" w14:textId="77777777" w:rsidR="00B03F87" w:rsidRPr="00817ECB" w:rsidRDefault="00455149" w:rsidP="00B03F87">
            <w:pPr>
              <w:spacing w:after="200"/>
              <w:ind w:left="342" w:hanging="342"/>
              <w:rPr>
                <w:rFonts w:ascii="GHEA Mariam" w:hAnsi="GHEA Mariam"/>
                <w:i/>
                <w:spacing w:val="-2"/>
              </w:rPr>
            </w:pPr>
            <w:r w:rsidRPr="00817ECB">
              <w:rPr>
                <w:rFonts w:ascii="GHEA Mariam" w:hAnsi="GHEA Mariam"/>
                <w:spacing w:val="-2"/>
              </w:rPr>
              <w:t>7.</w:t>
            </w:r>
            <w:r w:rsidRPr="00817ECB">
              <w:rPr>
                <w:rFonts w:ascii="GHEA Mariam" w:hAnsi="GHEA Mariam"/>
                <w:spacing w:val="-2"/>
              </w:rPr>
              <w:tab/>
            </w:r>
            <w:proofErr w:type="spellStart"/>
            <w:r w:rsidR="00B03F87" w:rsidRPr="00817ECB">
              <w:rPr>
                <w:rFonts w:ascii="GHEA Mariam" w:hAnsi="GHEA Mariam"/>
              </w:rPr>
              <w:t>Կից</w:t>
            </w:r>
            <w:proofErr w:type="spellEnd"/>
            <w:r w:rsidR="00B03F87" w:rsidRPr="00817ECB">
              <w:rPr>
                <w:rFonts w:ascii="GHEA Mariam" w:hAnsi="GHEA Mariam"/>
              </w:rPr>
              <w:t xml:space="preserve">` </w:t>
            </w:r>
            <w:proofErr w:type="spellStart"/>
            <w:r w:rsidR="00B03F87" w:rsidRPr="00817ECB">
              <w:rPr>
                <w:rFonts w:ascii="GHEA Mariam" w:hAnsi="GHEA Mariam"/>
              </w:rPr>
              <w:t>ստորև</w:t>
            </w:r>
            <w:proofErr w:type="spellEnd"/>
            <w:r w:rsidR="00B03F87" w:rsidRPr="00817ECB">
              <w:rPr>
                <w:rFonts w:ascii="GHEA Mariam" w:hAnsi="GHEA Mariam"/>
              </w:rPr>
              <w:t xml:space="preserve"> </w:t>
            </w:r>
            <w:proofErr w:type="spellStart"/>
            <w:r w:rsidR="00B03F87" w:rsidRPr="00817ECB">
              <w:rPr>
                <w:rFonts w:ascii="GHEA Mariam" w:hAnsi="GHEA Mariam"/>
              </w:rPr>
              <w:t>նշված</w:t>
            </w:r>
            <w:proofErr w:type="spellEnd"/>
            <w:r w:rsidR="00B03F87" w:rsidRPr="00817ECB">
              <w:rPr>
                <w:rFonts w:ascii="GHEA Mariam" w:hAnsi="GHEA Mariam"/>
              </w:rPr>
              <w:t xml:space="preserve"> </w:t>
            </w:r>
            <w:proofErr w:type="spellStart"/>
            <w:r w:rsidR="00B03F87" w:rsidRPr="00817ECB">
              <w:rPr>
                <w:rFonts w:ascii="GHEA Mariam" w:hAnsi="GHEA Mariam"/>
              </w:rPr>
              <w:t>փաստաթղթերի</w:t>
            </w:r>
            <w:proofErr w:type="spellEnd"/>
            <w:r w:rsidR="00B03F87" w:rsidRPr="00817ECB">
              <w:rPr>
                <w:rFonts w:ascii="GHEA Mariam" w:hAnsi="GHEA Mariam"/>
              </w:rPr>
              <w:t xml:space="preserve"> </w:t>
            </w:r>
            <w:proofErr w:type="spellStart"/>
            <w:r w:rsidR="00B03F87" w:rsidRPr="00817ECB">
              <w:rPr>
                <w:rFonts w:ascii="GHEA Mariam" w:hAnsi="GHEA Mariam"/>
              </w:rPr>
              <w:t>բնօրինակների</w:t>
            </w:r>
            <w:proofErr w:type="spellEnd"/>
            <w:r w:rsidR="00B03F87" w:rsidRPr="00817ECB">
              <w:rPr>
                <w:rFonts w:ascii="GHEA Mariam" w:hAnsi="GHEA Mariam"/>
              </w:rPr>
              <w:t xml:space="preserve"> </w:t>
            </w:r>
            <w:proofErr w:type="spellStart"/>
            <w:r w:rsidR="00B03F87" w:rsidRPr="00817ECB">
              <w:rPr>
                <w:rFonts w:ascii="GHEA Mariam" w:hAnsi="GHEA Mariam"/>
              </w:rPr>
              <w:t>պատճենները</w:t>
            </w:r>
            <w:proofErr w:type="spellEnd"/>
            <w:r w:rsidR="00B03F87" w:rsidRPr="00817ECB">
              <w:rPr>
                <w:rFonts w:ascii="GHEA Mariam" w:hAnsi="GHEA Mariam"/>
              </w:rPr>
              <w:t xml:space="preserve">. </w:t>
            </w:r>
            <w:r w:rsidR="00B03F87" w:rsidRPr="00817ECB">
              <w:rPr>
                <w:rFonts w:ascii="GHEA Mariam" w:hAnsi="GHEA Mariam"/>
                <w:i/>
                <w:spacing w:val="-2"/>
              </w:rPr>
              <w:t>[</w:t>
            </w:r>
            <w:proofErr w:type="spellStart"/>
            <w:r w:rsidR="00B03F87" w:rsidRPr="00817ECB">
              <w:rPr>
                <w:rFonts w:ascii="GHEA Mariam" w:hAnsi="GHEA Mariam"/>
                <w:i/>
                <w:spacing w:val="-2"/>
              </w:rPr>
              <w:t>նշեք</w:t>
            </w:r>
            <w:proofErr w:type="spellEnd"/>
            <w:r w:rsidR="00B03F87" w:rsidRPr="00817ECB">
              <w:rPr>
                <w:rFonts w:ascii="GHEA Mariam" w:hAnsi="GHEA Mariam"/>
                <w:i/>
                <w:spacing w:val="-2"/>
              </w:rPr>
              <w:t xml:space="preserve"> </w:t>
            </w:r>
            <w:proofErr w:type="spellStart"/>
            <w:r w:rsidR="00B03F87" w:rsidRPr="00817ECB">
              <w:rPr>
                <w:rFonts w:ascii="GHEA Mariam" w:hAnsi="GHEA Mariam"/>
                <w:i/>
                <w:spacing w:val="-2"/>
              </w:rPr>
              <w:t>կցված</w:t>
            </w:r>
            <w:proofErr w:type="spellEnd"/>
            <w:r w:rsidR="00B03F87" w:rsidRPr="00817ECB">
              <w:rPr>
                <w:rFonts w:ascii="GHEA Mariam" w:hAnsi="GHEA Mariam"/>
                <w:i/>
                <w:spacing w:val="-2"/>
              </w:rPr>
              <w:t xml:space="preserve"> </w:t>
            </w:r>
            <w:proofErr w:type="spellStart"/>
            <w:r w:rsidR="00B03F87" w:rsidRPr="00817ECB">
              <w:rPr>
                <w:rFonts w:ascii="GHEA Mariam" w:hAnsi="GHEA Mariam"/>
                <w:i/>
                <w:spacing w:val="-2"/>
              </w:rPr>
              <w:t>փաստաթղթերը</w:t>
            </w:r>
            <w:proofErr w:type="spellEnd"/>
            <w:r w:rsidR="00B03F87" w:rsidRPr="00817ECB">
              <w:rPr>
                <w:rFonts w:ascii="GHEA Mariam" w:hAnsi="GHEA Mariam"/>
                <w:i/>
                <w:spacing w:val="-2"/>
              </w:rPr>
              <w:t>]</w:t>
            </w:r>
          </w:p>
          <w:p w14:paraId="3E462EAA" w14:textId="77777777" w:rsidR="00B03F87" w:rsidRPr="00817ECB" w:rsidRDefault="000E5ED0" w:rsidP="00B03F87">
            <w:pPr>
              <w:suppressAutoHyphens/>
              <w:spacing w:after="120"/>
              <w:ind w:left="612" w:hanging="612"/>
              <w:rPr>
                <w:rFonts w:ascii="GHEA Mariam" w:hAnsi="GHEA Mariam"/>
                <w:spacing w:val="-2"/>
              </w:rPr>
            </w:pPr>
            <w:r w:rsidRPr="00817ECB">
              <w:rPr>
                <w:rFonts w:ascii="GHEA Mariam" w:eastAsia="MS Mincho" w:hAnsi="GHEA Mariam"/>
                <w:spacing w:val="-2"/>
              </w:rPr>
              <w:sym w:font="Wingdings" w:char="F0A8"/>
            </w:r>
            <w:r w:rsidRPr="00817ECB">
              <w:rPr>
                <w:rFonts w:ascii="GHEA Mariam" w:eastAsia="MS Mincho" w:hAnsi="GHEA Mariam"/>
                <w:spacing w:val="-2"/>
              </w:rPr>
              <w:tab/>
            </w:r>
            <w:proofErr w:type="spellStart"/>
            <w:r w:rsidR="00B03F87" w:rsidRPr="00817ECB">
              <w:rPr>
                <w:rFonts w:ascii="GHEA Mariam" w:hAnsi="GHEA Mariam"/>
                <w:spacing w:val="-2"/>
              </w:rPr>
              <w:t>Միավորման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մասին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հոդվածներ</w:t>
            </w:r>
            <w:proofErr w:type="spellEnd"/>
            <w:r w:rsidR="00B03F87" w:rsidRPr="00817ECB">
              <w:rPr>
                <w:rFonts w:ascii="GHEA Mariam" w:hAnsi="GHEA Mariam"/>
                <w:spacing w:val="-2"/>
              </w:rPr>
              <w:t xml:space="preserve"> (կամ </w:t>
            </w:r>
            <w:proofErr w:type="spellStart"/>
            <w:r w:rsidR="00B03F87" w:rsidRPr="00817ECB">
              <w:rPr>
                <w:rFonts w:ascii="GHEA Mariam" w:hAnsi="GHEA Mariam"/>
                <w:spacing w:val="-2"/>
              </w:rPr>
              <w:t>ասոցացման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համարժեք</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փաստաթղթեր</w:t>
            </w:r>
            <w:proofErr w:type="spellEnd"/>
            <w:r w:rsidR="00B03F87" w:rsidRPr="00817ECB">
              <w:rPr>
                <w:rFonts w:ascii="GHEA Mariam" w:hAnsi="GHEA Mariam"/>
                <w:spacing w:val="-2"/>
              </w:rPr>
              <w:t xml:space="preserve"> և (կամ) </w:t>
            </w:r>
            <w:proofErr w:type="spellStart"/>
            <w:r w:rsidR="00B03F87" w:rsidRPr="00817ECB">
              <w:rPr>
                <w:rFonts w:ascii="GHEA Mariam" w:hAnsi="GHEA Mariam"/>
                <w:spacing w:val="-2"/>
              </w:rPr>
              <w:t>վերոնշյալ</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իրավաբանական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անձի</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գրանցման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փաստաթղթերը</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համաձայն</w:t>
            </w:r>
            <w:proofErr w:type="spellEnd"/>
            <w:r w:rsidR="00B03F87" w:rsidRPr="00817ECB">
              <w:rPr>
                <w:rFonts w:ascii="GHEA Mariam" w:hAnsi="GHEA Mariam"/>
                <w:spacing w:val="-2"/>
              </w:rPr>
              <w:t xml:space="preserve"> ՏՄՄ-ի 4.3 </w:t>
            </w:r>
            <w:proofErr w:type="spellStart"/>
            <w:r w:rsidR="00B03F87" w:rsidRPr="00817ECB">
              <w:rPr>
                <w:rFonts w:ascii="GHEA Mariam" w:hAnsi="GHEA Mariam"/>
                <w:spacing w:val="-2"/>
              </w:rPr>
              <w:t>ենթադրույթի</w:t>
            </w:r>
            <w:proofErr w:type="spellEnd"/>
            <w:r w:rsidR="00B03F87" w:rsidRPr="00817ECB">
              <w:rPr>
                <w:rFonts w:ascii="GHEA Mariam" w:hAnsi="GHEA Mariam"/>
                <w:spacing w:val="-2"/>
              </w:rPr>
              <w:t xml:space="preserve">) </w:t>
            </w:r>
          </w:p>
          <w:p w14:paraId="2578FBBD" w14:textId="77777777" w:rsidR="000E5ED0" w:rsidRPr="00817ECB" w:rsidRDefault="000E5ED0" w:rsidP="000E5ED0">
            <w:pPr>
              <w:spacing w:before="40" w:after="120"/>
              <w:ind w:left="540" w:hanging="450"/>
              <w:rPr>
                <w:rFonts w:ascii="GHEA Mariam" w:hAnsi="GHEA Mariam"/>
                <w:spacing w:val="-2"/>
                <w:sz w:val="22"/>
              </w:rPr>
            </w:pPr>
            <w:r w:rsidRPr="00817ECB">
              <w:rPr>
                <w:rFonts w:ascii="GHEA Mariam" w:eastAsia="MS Mincho" w:hAnsi="GHEA Mariam"/>
                <w:spacing w:val="-2"/>
              </w:rPr>
              <w:sym w:font="Wingdings" w:char="F0A8"/>
            </w:r>
            <w:r w:rsidRPr="00817ECB">
              <w:rPr>
                <w:rFonts w:ascii="GHEA Mariam" w:hAnsi="GHEA Mariam"/>
                <w:spacing w:val="-2"/>
                <w:sz w:val="22"/>
              </w:rPr>
              <w:tab/>
            </w:r>
            <w:proofErr w:type="spellStart"/>
            <w:r w:rsidR="00B03F87" w:rsidRPr="00817ECB">
              <w:rPr>
                <w:rFonts w:ascii="GHEA Mariam" w:hAnsi="GHEA Mariam"/>
                <w:spacing w:val="-2"/>
              </w:rPr>
              <w:t>Գնորդի</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երկրում</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պետությանը</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պատկանող</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հաստատության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դեպքում</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փաստաթղթային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հիմնավորում</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առ</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այն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որ</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հաստատությունը</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lastRenderedPageBreak/>
              <w:t>իրավաբանորեն</w:t>
            </w:r>
            <w:proofErr w:type="spellEnd"/>
            <w:r w:rsidR="00B03F87" w:rsidRPr="00817ECB">
              <w:rPr>
                <w:rFonts w:ascii="GHEA Mariam" w:hAnsi="GHEA Mariam"/>
                <w:spacing w:val="-2"/>
              </w:rPr>
              <w:t xml:space="preserve"> և </w:t>
            </w:r>
            <w:proofErr w:type="spellStart"/>
            <w:r w:rsidR="00B03F87" w:rsidRPr="00817ECB">
              <w:rPr>
                <w:rFonts w:ascii="GHEA Mariam" w:hAnsi="GHEA Mariam"/>
                <w:spacing w:val="-2"/>
              </w:rPr>
              <w:t>ֆինանսապես</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անկախ</w:t>
            </w:r>
            <w:proofErr w:type="spellEnd"/>
            <w:r w:rsidR="00B03F87" w:rsidRPr="00817ECB">
              <w:rPr>
                <w:rFonts w:ascii="GHEA Mariam" w:hAnsi="GHEA Mariam"/>
                <w:spacing w:val="-2"/>
              </w:rPr>
              <w:t xml:space="preserve"> է, և </w:t>
            </w:r>
            <w:proofErr w:type="spellStart"/>
            <w:r w:rsidR="00B03F87" w:rsidRPr="00817ECB">
              <w:rPr>
                <w:rFonts w:ascii="GHEA Mariam" w:hAnsi="GHEA Mariam"/>
                <w:spacing w:val="-2"/>
              </w:rPr>
              <w:t>գործում</w:t>
            </w:r>
            <w:proofErr w:type="spellEnd"/>
            <w:r w:rsidR="00B03F87" w:rsidRPr="00817ECB">
              <w:rPr>
                <w:rFonts w:ascii="GHEA Mariam" w:hAnsi="GHEA Mariam"/>
                <w:spacing w:val="-2"/>
              </w:rPr>
              <w:t xml:space="preserve"> է </w:t>
            </w:r>
            <w:proofErr w:type="spellStart"/>
            <w:r w:rsidR="00B03F87" w:rsidRPr="00817ECB">
              <w:rPr>
                <w:rFonts w:ascii="GHEA Mariam" w:hAnsi="GHEA Mariam"/>
                <w:spacing w:val="-2"/>
              </w:rPr>
              <w:t>առևտրային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օրենքի</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համապատասխան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համաձայն</w:t>
            </w:r>
            <w:proofErr w:type="spellEnd"/>
            <w:r w:rsidR="00B03F87" w:rsidRPr="00817ECB">
              <w:rPr>
                <w:rFonts w:ascii="GHEA Mariam" w:hAnsi="GHEA Mariam"/>
                <w:spacing w:val="-2"/>
              </w:rPr>
              <w:t xml:space="preserve"> ՏՄՄ-ի 4.5 </w:t>
            </w:r>
            <w:proofErr w:type="spellStart"/>
            <w:r w:rsidR="00B03F87" w:rsidRPr="00817ECB">
              <w:rPr>
                <w:rFonts w:ascii="GHEA Mariam" w:hAnsi="GHEA Mariam"/>
                <w:spacing w:val="-2"/>
              </w:rPr>
              <w:t>ենթադրույթի</w:t>
            </w:r>
            <w:proofErr w:type="spellEnd"/>
            <w:r w:rsidR="00B03F87" w:rsidRPr="00817ECB">
              <w:rPr>
                <w:rFonts w:ascii="GHEA Mariam" w:hAnsi="GHEA Mariam"/>
                <w:spacing w:val="-2"/>
              </w:rPr>
              <w:t>:</w:t>
            </w:r>
          </w:p>
          <w:p w14:paraId="2D5E3C2E" w14:textId="77777777" w:rsidR="00455149" w:rsidRPr="00817ECB" w:rsidRDefault="000E5ED0" w:rsidP="00B03F87">
            <w:pPr>
              <w:suppressAutoHyphens/>
              <w:spacing w:before="40" w:after="160"/>
              <w:ind w:left="372"/>
              <w:rPr>
                <w:rFonts w:ascii="GHEA Mariam" w:hAnsi="GHEA Mariam"/>
                <w:spacing w:val="-2"/>
              </w:rPr>
            </w:pPr>
            <w:r w:rsidRPr="00817ECB">
              <w:rPr>
                <w:rFonts w:ascii="GHEA Mariam" w:hAnsi="GHEA Mariam"/>
                <w:spacing w:val="-2"/>
                <w:sz w:val="22"/>
              </w:rPr>
              <w:t xml:space="preserve">2. </w:t>
            </w:r>
            <w:proofErr w:type="spellStart"/>
            <w:r w:rsidR="00B03F87" w:rsidRPr="00817ECB">
              <w:rPr>
                <w:rFonts w:ascii="GHEA Mariam" w:hAnsi="GHEA Mariam"/>
                <w:spacing w:val="-2"/>
              </w:rPr>
              <w:t>Ներառված</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են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կազմակերպաիրավական</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կառուցվածքը</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Տնօրենների</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խորհրդի</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ցուցակը</w:t>
            </w:r>
            <w:proofErr w:type="spellEnd"/>
            <w:r w:rsidR="00B03F87" w:rsidRPr="00817ECB">
              <w:rPr>
                <w:rFonts w:ascii="GHEA Mariam" w:hAnsi="GHEA Mariam"/>
                <w:spacing w:val="-2"/>
              </w:rPr>
              <w:t xml:space="preserve"> և </w:t>
            </w:r>
            <w:proofErr w:type="spellStart"/>
            <w:r w:rsidR="00B03F87" w:rsidRPr="00817ECB">
              <w:rPr>
                <w:rFonts w:ascii="GHEA Mariam" w:hAnsi="GHEA Mariam"/>
                <w:spacing w:val="-2"/>
              </w:rPr>
              <w:t>շահառու</w:t>
            </w:r>
            <w:proofErr w:type="spellEnd"/>
            <w:r w:rsidR="00B03F87" w:rsidRPr="00817ECB">
              <w:rPr>
                <w:rFonts w:ascii="GHEA Mariam" w:hAnsi="GHEA Mariam"/>
                <w:spacing w:val="-2"/>
              </w:rPr>
              <w:t xml:space="preserve"> </w:t>
            </w:r>
            <w:proofErr w:type="spellStart"/>
            <w:r w:rsidR="00B03F87" w:rsidRPr="00817ECB">
              <w:rPr>
                <w:rFonts w:ascii="GHEA Mariam" w:hAnsi="GHEA Mariam"/>
                <w:spacing w:val="-2"/>
              </w:rPr>
              <w:t>սեփականությունը</w:t>
            </w:r>
            <w:proofErr w:type="spellEnd"/>
            <w:r w:rsidR="00B03F87" w:rsidRPr="00817ECB">
              <w:rPr>
                <w:rFonts w:ascii="GHEA Mariam" w:hAnsi="GHEA Mariam"/>
                <w:spacing w:val="-2"/>
              </w:rPr>
              <w:t xml:space="preserve">: </w:t>
            </w:r>
          </w:p>
        </w:tc>
      </w:tr>
    </w:tbl>
    <w:p w14:paraId="53FEFE13" w14:textId="695568E3" w:rsidR="00FD6404" w:rsidRPr="00817ECB" w:rsidRDefault="00455149" w:rsidP="00B14BBA">
      <w:pPr>
        <w:rPr>
          <w:rFonts w:ascii="GHEA Mariam" w:hAnsi="GHEA Mariam"/>
        </w:rPr>
      </w:pPr>
      <w:r w:rsidRPr="00817ECB">
        <w:rPr>
          <w:rFonts w:ascii="GHEA Mariam" w:hAnsi="GHEA Mariam"/>
        </w:rPr>
        <w:lastRenderedPageBreak/>
        <w:br w:type="page"/>
      </w:r>
    </w:p>
    <w:p w14:paraId="78661057" w14:textId="77777777" w:rsidR="00455149" w:rsidRPr="00FF7ABF" w:rsidRDefault="00A4507F">
      <w:pPr>
        <w:pStyle w:val="Title"/>
        <w:rPr>
          <w:rFonts w:ascii="GHEA Mariam" w:hAnsi="GHEA Mariam"/>
        </w:rPr>
      </w:pPr>
      <w:proofErr w:type="spellStart"/>
      <w:r w:rsidRPr="00817ECB">
        <w:rPr>
          <w:rFonts w:ascii="GHEA Mariam" w:hAnsi="GHEA Mariam"/>
        </w:rPr>
        <w:t>Գնացուցակի</w:t>
      </w:r>
      <w:proofErr w:type="spellEnd"/>
      <w:r w:rsidRPr="00817ECB">
        <w:rPr>
          <w:rFonts w:ascii="GHEA Mariam" w:hAnsi="GHEA Mariam"/>
        </w:rPr>
        <w:t xml:space="preserve"> </w:t>
      </w:r>
      <w:proofErr w:type="spellStart"/>
      <w:r w:rsidRPr="00817ECB">
        <w:rPr>
          <w:rFonts w:ascii="GHEA Mariam" w:hAnsi="GHEA Mariam"/>
        </w:rPr>
        <w:t>ձևեր</w:t>
      </w:r>
      <w:proofErr w:type="spellEnd"/>
    </w:p>
    <w:p w14:paraId="7E8DD9F4" w14:textId="77777777" w:rsidR="00B14BBA" w:rsidRPr="00817ECB" w:rsidRDefault="00B14BBA" w:rsidP="00B14BBA">
      <w:pPr>
        <w:jc w:val="both"/>
        <w:rPr>
          <w:rFonts w:ascii="GHEA Mariam" w:hAnsi="GHEA Mariam"/>
          <w:i/>
        </w:rPr>
      </w:pPr>
      <w:bookmarkStart w:id="323" w:name="_Toc381360137"/>
    </w:p>
    <w:p w14:paraId="22EF6BB0" w14:textId="4FC6043F" w:rsidR="00F635BB" w:rsidRPr="00FF7ABF" w:rsidRDefault="00F635BB" w:rsidP="00B14BBA">
      <w:pPr>
        <w:jc w:val="both"/>
        <w:rPr>
          <w:rFonts w:ascii="GHEA Mariam" w:hAnsi="GHEA Mariam"/>
          <w:i/>
        </w:rPr>
      </w:pPr>
      <w:bookmarkStart w:id="324" w:name="_Toc499743331"/>
      <w:bookmarkStart w:id="325" w:name="_Toc499746356"/>
      <w:r w:rsidRPr="00817ECB">
        <w:rPr>
          <w:rFonts w:ascii="GHEA Mariam" w:hAnsi="GHEA Mariam"/>
          <w:i/>
        </w:rPr>
        <w:t>[</w:t>
      </w:r>
      <w:proofErr w:type="spellStart"/>
      <w:r w:rsidRPr="00817ECB">
        <w:rPr>
          <w:rFonts w:ascii="GHEA Mariam" w:hAnsi="GHEA Mariam"/>
          <w:i/>
        </w:rPr>
        <w:t>Հայտատուն</w:t>
      </w:r>
      <w:proofErr w:type="spellEnd"/>
      <w:r w:rsidRPr="00817ECB">
        <w:rPr>
          <w:rFonts w:ascii="GHEA Mariam" w:hAnsi="GHEA Mariam"/>
          <w:i/>
        </w:rPr>
        <w:t xml:space="preserve"> </w:t>
      </w:r>
      <w:proofErr w:type="spellStart"/>
      <w:r w:rsidRPr="00817ECB">
        <w:rPr>
          <w:rFonts w:ascii="GHEA Mariam" w:hAnsi="GHEA Mariam"/>
          <w:i/>
        </w:rPr>
        <w:t>պետք</w:t>
      </w:r>
      <w:proofErr w:type="spellEnd"/>
      <w:r w:rsidRPr="00817ECB">
        <w:rPr>
          <w:rFonts w:ascii="GHEA Mariam" w:hAnsi="GHEA Mariam"/>
          <w:i/>
        </w:rPr>
        <w:t xml:space="preserve"> է </w:t>
      </w:r>
      <w:proofErr w:type="spellStart"/>
      <w:r w:rsidRPr="00817ECB">
        <w:rPr>
          <w:rFonts w:ascii="GHEA Mariam" w:hAnsi="GHEA Mariam"/>
          <w:i/>
        </w:rPr>
        <w:t>լրացնի</w:t>
      </w:r>
      <w:proofErr w:type="spellEnd"/>
      <w:r w:rsidRPr="00817ECB">
        <w:rPr>
          <w:rFonts w:ascii="GHEA Mariam" w:hAnsi="GHEA Mariam"/>
          <w:i/>
        </w:rPr>
        <w:t xml:space="preserve"> </w:t>
      </w:r>
      <w:proofErr w:type="spellStart"/>
      <w:r w:rsidRPr="00817ECB">
        <w:rPr>
          <w:rFonts w:ascii="GHEA Mariam" w:hAnsi="GHEA Mariam"/>
          <w:i/>
        </w:rPr>
        <w:t>այս</w:t>
      </w:r>
      <w:proofErr w:type="spellEnd"/>
      <w:r w:rsidRPr="00817ECB">
        <w:rPr>
          <w:rFonts w:ascii="GHEA Mariam" w:hAnsi="GHEA Mariam"/>
          <w:i/>
        </w:rPr>
        <w:t xml:space="preserve"> </w:t>
      </w:r>
      <w:proofErr w:type="spellStart"/>
      <w:r w:rsidRPr="00817ECB">
        <w:rPr>
          <w:rFonts w:ascii="GHEA Mariam" w:hAnsi="GHEA Mariam"/>
          <w:i/>
        </w:rPr>
        <w:t>Գնացուցակի</w:t>
      </w:r>
      <w:proofErr w:type="spellEnd"/>
      <w:r w:rsidRPr="00817ECB">
        <w:rPr>
          <w:rFonts w:ascii="GHEA Mariam" w:hAnsi="GHEA Mariam"/>
          <w:i/>
        </w:rPr>
        <w:t xml:space="preserve"> </w:t>
      </w:r>
      <w:proofErr w:type="spellStart"/>
      <w:r w:rsidRPr="00817ECB">
        <w:rPr>
          <w:rFonts w:ascii="GHEA Mariam" w:hAnsi="GHEA Mariam"/>
          <w:i/>
        </w:rPr>
        <w:t>ձևերը</w:t>
      </w:r>
      <w:proofErr w:type="spellEnd"/>
      <w:r w:rsidRPr="00817ECB">
        <w:rPr>
          <w:rFonts w:ascii="GHEA Mariam" w:hAnsi="GHEA Mariam"/>
          <w:i/>
        </w:rPr>
        <w:t xml:space="preserve">` </w:t>
      </w:r>
      <w:proofErr w:type="spellStart"/>
      <w:r w:rsidRPr="00817ECB">
        <w:rPr>
          <w:rFonts w:ascii="GHEA Mariam" w:hAnsi="GHEA Mariam"/>
          <w:i/>
        </w:rPr>
        <w:t>համաձայն</w:t>
      </w:r>
      <w:proofErr w:type="spellEnd"/>
      <w:r w:rsidRPr="00817ECB">
        <w:rPr>
          <w:rFonts w:ascii="GHEA Mariam" w:hAnsi="GHEA Mariam"/>
          <w:i/>
        </w:rPr>
        <w:t xml:space="preserve"> </w:t>
      </w:r>
      <w:proofErr w:type="spellStart"/>
      <w:r w:rsidRPr="00817ECB">
        <w:rPr>
          <w:rFonts w:ascii="GHEA Mariam" w:hAnsi="GHEA Mariam"/>
          <w:i/>
        </w:rPr>
        <w:t>նշված</w:t>
      </w:r>
      <w:proofErr w:type="spellEnd"/>
      <w:r w:rsidRPr="00817ECB">
        <w:rPr>
          <w:rFonts w:ascii="GHEA Mariam" w:hAnsi="GHEA Mariam"/>
          <w:i/>
        </w:rPr>
        <w:t xml:space="preserve"> </w:t>
      </w:r>
      <w:proofErr w:type="spellStart"/>
      <w:r w:rsidRPr="00817ECB">
        <w:rPr>
          <w:rFonts w:ascii="GHEA Mariam" w:hAnsi="GHEA Mariam"/>
          <w:i/>
        </w:rPr>
        <w:t>ցուցումների</w:t>
      </w:r>
      <w:proofErr w:type="spellEnd"/>
      <w:r w:rsidRPr="00817ECB">
        <w:rPr>
          <w:rFonts w:ascii="GHEA Mariam" w:hAnsi="GHEA Mariam"/>
          <w:i/>
        </w:rPr>
        <w:t xml:space="preserve">: </w:t>
      </w:r>
      <w:proofErr w:type="spellStart"/>
      <w:r w:rsidR="002617BF" w:rsidRPr="00FF7ABF">
        <w:rPr>
          <w:rFonts w:ascii="GHEA Mariam" w:hAnsi="GHEA Mariam"/>
          <w:i/>
        </w:rPr>
        <w:t>Գ</w:t>
      </w:r>
      <w:r w:rsidR="002617BF" w:rsidRPr="00FF7ABF">
        <w:rPr>
          <w:rFonts w:ascii="GHEA Mariam" w:hAnsi="GHEA Mariam" w:cs="Sylfaen"/>
          <w:i/>
        </w:rPr>
        <w:t>նացուցակների</w:t>
      </w:r>
      <w:proofErr w:type="spellEnd"/>
      <w:r w:rsidR="002617BF" w:rsidRPr="00FF7ABF">
        <w:rPr>
          <w:rFonts w:ascii="GHEA Mariam" w:hAnsi="GHEA Mariam"/>
          <w:i/>
        </w:rPr>
        <w:t xml:space="preserve"> </w:t>
      </w:r>
      <w:r w:rsidRPr="00817ECB">
        <w:rPr>
          <w:rFonts w:ascii="GHEA Mariam" w:hAnsi="GHEA Mariam"/>
          <w:i/>
        </w:rPr>
        <w:t xml:space="preserve">1-ին </w:t>
      </w:r>
      <w:proofErr w:type="spellStart"/>
      <w:r w:rsidRPr="00817ECB">
        <w:rPr>
          <w:rFonts w:ascii="GHEA Mariam" w:hAnsi="GHEA Mariam"/>
          <w:i/>
        </w:rPr>
        <w:t>սյունակում</w:t>
      </w:r>
      <w:proofErr w:type="spellEnd"/>
      <w:r w:rsidRPr="00817ECB">
        <w:rPr>
          <w:rFonts w:ascii="GHEA Mariam" w:hAnsi="GHEA Mariam"/>
          <w:i/>
        </w:rPr>
        <w:t xml:space="preserve"> </w:t>
      </w:r>
      <w:proofErr w:type="spellStart"/>
      <w:r w:rsidR="002617BF" w:rsidRPr="00FF7ABF">
        <w:rPr>
          <w:rFonts w:ascii="GHEA Mariam" w:hAnsi="GHEA Mariam" w:cs="Sylfaen"/>
          <w:i/>
        </w:rPr>
        <w:t>բերված</w:t>
      </w:r>
      <w:proofErr w:type="spellEnd"/>
      <w:r w:rsidRPr="00817ECB">
        <w:rPr>
          <w:rFonts w:ascii="GHEA Mariam" w:hAnsi="GHEA Mariam"/>
          <w:i/>
        </w:rPr>
        <w:t xml:space="preserve"> </w:t>
      </w:r>
      <w:proofErr w:type="spellStart"/>
      <w:r w:rsidRPr="00817ECB">
        <w:rPr>
          <w:rFonts w:ascii="GHEA Mariam" w:hAnsi="GHEA Mariam"/>
          <w:i/>
        </w:rPr>
        <w:t>Ապրանքների</w:t>
      </w:r>
      <w:proofErr w:type="spellEnd"/>
      <w:r w:rsidRPr="00817ECB">
        <w:rPr>
          <w:rFonts w:ascii="GHEA Mariam" w:hAnsi="GHEA Mariam"/>
          <w:i/>
        </w:rPr>
        <w:t xml:space="preserve"> </w:t>
      </w:r>
      <w:r w:rsidR="002E482B" w:rsidRPr="00FF7ABF">
        <w:rPr>
          <w:rFonts w:ascii="GHEA Mariam" w:hAnsi="GHEA Mariam"/>
          <w:i/>
        </w:rPr>
        <w:t xml:space="preserve">և Ծառայությունների </w:t>
      </w:r>
      <w:proofErr w:type="spellStart"/>
      <w:r w:rsidR="002617BF" w:rsidRPr="00FF7ABF">
        <w:rPr>
          <w:rFonts w:ascii="GHEA Mariam" w:hAnsi="GHEA Mariam"/>
          <w:i/>
        </w:rPr>
        <w:t>ցանկը</w:t>
      </w:r>
      <w:proofErr w:type="spellEnd"/>
      <w:r w:rsidR="002617BF" w:rsidRPr="00817ECB">
        <w:rPr>
          <w:rFonts w:ascii="GHEA Mariam" w:hAnsi="GHEA Mariam"/>
          <w:i/>
        </w:rPr>
        <w:t xml:space="preserve"> </w:t>
      </w:r>
      <w:proofErr w:type="spellStart"/>
      <w:r w:rsidRPr="00817ECB">
        <w:rPr>
          <w:rFonts w:ascii="GHEA Mariam" w:hAnsi="GHEA Mariam"/>
          <w:i/>
        </w:rPr>
        <w:t>պետք</w:t>
      </w:r>
      <w:proofErr w:type="spellEnd"/>
      <w:r w:rsidRPr="00817ECB">
        <w:rPr>
          <w:rFonts w:ascii="GHEA Mariam" w:hAnsi="GHEA Mariam"/>
          <w:i/>
        </w:rPr>
        <w:t xml:space="preserve"> է </w:t>
      </w:r>
      <w:proofErr w:type="spellStart"/>
      <w:r w:rsidRPr="00817ECB">
        <w:rPr>
          <w:rFonts w:ascii="GHEA Mariam" w:hAnsi="GHEA Mariam"/>
          <w:i/>
        </w:rPr>
        <w:t>համընկնի</w:t>
      </w:r>
      <w:proofErr w:type="spellEnd"/>
      <w:r w:rsidRPr="00817ECB">
        <w:rPr>
          <w:rFonts w:ascii="GHEA Mariam" w:hAnsi="GHEA Mariam"/>
          <w:i/>
        </w:rPr>
        <w:t xml:space="preserve"> </w:t>
      </w:r>
      <w:proofErr w:type="spellStart"/>
      <w:r w:rsidRPr="00817ECB">
        <w:rPr>
          <w:rFonts w:ascii="GHEA Mariam" w:hAnsi="GHEA Mariam"/>
          <w:i/>
        </w:rPr>
        <w:t>Պահանջների</w:t>
      </w:r>
      <w:proofErr w:type="spellEnd"/>
      <w:r w:rsidRPr="00817ECB">
        <w:rPr>
          <w:rFonts w:ascii="GHEA Mariam" w:hAnsi="GHEA Mariam"/>
          <w:i/>
        </w:rPr>
        <w:t xml:space="preserve"> </w:t>
      </w:r>
      <w:proofErr w:type="spellStart"/>
      <w:r w:rsidR="00301FCC" w:rsidRPr="00817ECB">
        <w:rPr>
          <w:rFonts w:ascii="GHEA Mariam" w:hAnsi="GHEA Mariam"/>
          <w:i/>
        </w:rPr>
        <w:t>ց</w:t>
      </w:r>
      <w:r w:rsidRPr="00817ECB">
        <w:rPr>
          <w:rFonts w:ascii="GHEA Mariam" w:hAnsi="GHEA Mariam"/>
          <w:i/>
        </w:rPr>
        <w:t>անկում</w:t>
      </w:r>
      <w:proofErr w:type="spellEnd"/>
      <w:r w:rsidRPr="00817ECB">
        <w:rPr>
          <w:rFonts w:ascii="GHEA Mariam" w:hAnsi="GHEA Mariam"/>
          <w:i/>
        </w:rPr>
        <w:t xml:space="preserve"> </w:t>
      </w:r>
      <w:proofErr w:type="spellStart"/>
      <w:r w:rsidRPr="00817ECB">
        <w:rPr>
          <w:rFonts w:ascii="GHEA Mariam" w:hAnsi="GHEA Mariam"/>
          <w:i/>
        </w:rPr>
        <w:t>Գնորդի</w:t>
      </w:r>
      <w:proofErr w:type="spellEnd"/>
      <w:r w:rsidRPr="00817ECB">
        <w:rPr>
          <w:rFonts w:ascii="GHEA Mariam" w:hAnsi="GHEA Mariam"/>
          <w:i/>
        </w:rPr>
        <w:t xml:space="preserve"> կողմից </w:t>
      </w:r>
      <w:proofErr w:type="spellStart"/>
      <w:r w:rsidRPr="00817ECB">
        <w:rPr>
          <w:rFonts w:ascii="GHEA Mariam" w:hAnsi="GHEA Mariam"/>
          <w:i/>
        </w:rPr>
        <w:t>ամրագրված</w:t>
      </w:r>
      <w:proofErr w:type="spellEnd"/>
      <w:r w:rsidRPr="00817ECB">
        <w:rPr>
          <w:rFonts w:ascii="GHEA Mariam" w:hAnsi="GHEA Mariam"/>
          <w:i/>
        </w:rPr>
        <w:t xml:space="preserve"> </w:t>
      </w:r>
      <w:proofErr w:type="spellStart"/>
      <w:r w:rsidRPr="00817ECB">
        <w:rPr>
          <w:rFonts w:ascii="GHEA Mariam" w:hAnsi="GHEA Mariam"/>
          <w:i/>
        </w:rPr>
        <w:t>Ապրանքների</w:t>
      </w:r>
      <w:proofErr w:type="spellEnd"/>
      <w:r w:rsidRPr="00817ECB">
        <w:rPr>
          <w:rFonts w:ascii="GHEA Mariam" w:hAnsi="GHEA Mariam"/>
          <w:i/>
        </w:rPr>
        <w:t xml:space="preserve"> և </w:t>
      </w:r>
      <w:proofErr w:type="spellStart"/>
      <w:r w:rsidR="00DE5017" w:rsidRPr="00FF7ABF">
        <w:rPr>
          <w:rFonts w:ascii="GHEA Mariam" w:hAnsi="GHEA Mariam" w:cs="Sylfaen"/>
          <w:i/>
        </w:rPr>
        <w:t>հարակից</w:t>
      </w:r>
      <w:proofErr w:type="spellEnd"/>
      <w:r w:rsidRPr="00817ECB">
        <w:rPr>
          <w:rFonts w:ascii="GHEA Mariam" w:hAnsi="GHEA Mariam"/>
          <w:i/>
        </w:rPr>
        <w:t xml:space="preserve"> ծառայությունների </w:t>
      </w:r>
      <w:proofErr w:type="spellStart"/>
      <w:r w:rsidRPr="00817ECB">
        <w:rPr>
          <w:rFonts w:ascii="GHEA Mariam" w:hAnsi="GHEA Mariam"/>
          <w:i/>
        </w:rPr>
        <w:t>ցուցակի</w:t>
      </w:r>
      <w:proofErr w:type="spellEnd"/>
      <w:r w:rsidRPr="00817ECB">
        <w:rPr>
          <w:rFonts w:ascii="GHEA Mariam" w:hAnsi="GHEA Mariam"/>
          <w:i/>
        </w:rPr>
        <w:t xml:space="preserve"> </w:t>
      </w:r>
      <w:proofErr w:type="spellStart"/>
      <w:r w:rsidRPr="00817ECB">
        <w:rPr>
          <w:rFonts w:ascii="GHEA Mariam" w:hAnsi="GHEA Mariam"/>
          <w:i/>
        </w:rPr>
        <w:t>հետ</w:t>
      </w:r>
      <w:proofErr w:type="spellEnd"/>
      <w:r w:rsidRPr="00817ECB">
        <w:rPr>
          <w:rFonts w:ascii="GHEA Mariam" w:hAnsi="GHEA Mariam"/>
          <w:i/>
        </w:rPr>
        <w:t>:]</w:t>
      </w:r>
      <w:bookmarkEnd w:id="323"/>
      <w:bookmarkEnd w:id="324"/>
      <w:bookmarkEnd w:id="325"/>
    </w:p>
    <w:p w14:paraId="56031721" w14:textId="77777777" w:rsidR="00943239" w:rsidRPr="00817ECB" w:rsidRDefault="00943239" w:rsidP="00817ECB">
      <w:pPr>
        <w:pStyle w:val="BodyText"/>
        <w:rPr>
          <w:rFonts w:ascii="GHEA Mariam" w:hAnsi="GHEA Mariam"/>
          <w:i/>
        </w:rPr>
      </w:pPr>
    </w:p>
    <w:p w14:paraId="4F9B1ECF" w14:textId="77777777" w:rsidR="00455149" w:rsidRPr="00817ECB" w:rsidRDefault="00455149">
      <w:pPr>
        <w:pStyle w:val="BodyText"/>
        <w:rPr>
          <w:rFonts w:ascii="GHEA Mariam" w:hAnsi="GHEA Mariam"/>
        </w:rPr>
      </w:pPr>
    </w:p>
    <w:p w14:paraId="0CF9D287" w14:textId="77777777" w:rsidR="00455149" w:rsidRPr="00817ECB" w:rsidRDefault="00455149" w:rsidP="00817ECB">
      <w:pPr>
        <w:pStyle w:val="BodyText"/>
        <w:jc w:val="center"/>
        <w:rPr>
          <w:rFonts w:ascii="GHEA Mariam" w:hAnsi="GHEA Mariam"/>
        </w:rPr>
      </w:pPr>
    </w:p>
    <w:p w14:paraId="670E4B06" w14:textId="77777777" w:rsidR="00455149" w:rsidRPr="00817ECB" w:rsidRDefault="00455149">
      <w:pPr>
        <w:pStyle w:val="BodyText"/>
        <w:jc w:val="center"/>
        <w:rPr>
          <w:rFonts w:ascii="GHEA Mariam" w:hAnsi="GHEA Mariam"/>
        </w:rPr>
      </w:pPr>
    </w:p>
    <w:p w14:paraId="2A61180C" w14:textId="77777777" w:rsidR="00455149" w:rsidRPr="00817ECB" w:rsidRDefault="00455149" w:rsidP="00817ECB">
      <w:pPr>
        <w:pStyle w:val="BodyText"/>
        <w:jc w:val="center"/>
        <w:rPr>
          <w:rFonts w:ascii="GHEA Mariam" w:hAnsi="GHEA Mariam"/>
        </w:rPr>
        <w:sectPr w:rsidR="00455149" w:rsidRPr="00817ECB" w:rsidSect="00817ECB">
          <w:headerReference w:type="even" r:id="rId14"/>
          <w:headerReference w:type="default" r:id="rId15"/>
          <w:headerReference w:type="first" r:id="rId16"/>
          <w:footnotePr>
            <w:numRestart w:val="eachPage"/>
          </w:footnotePr>
          <w:type w:val="oddPage"/>
          <w:pgSz w:w="12240" w:h="15840" w:code="1"/>
          <w:pgMar w:top="1440" w:right="1440" w:bottom="1440" w:left="1800" w:header="720" w:footer="720" w:gutter="0"/>
          <w:paperSrc w:first="15" w:other="15"/>
          <w:cols w:space="720"/>
          <w:titlePg/>
        </w:sectPr>
      </w:pPr>
    </w:p>
    <w:p w14:paraId="69E4494B" w14:textId="77777777" w:rsidR="00455149" w:rsidRPr="00817ECB" w:rsidRDefault="00A958FD" w:rsidP="004E3E6E">
      <w:pPr>
        <w:pStyle w:val="SectionVHeader"/>
        <w:rPr>
          <w:rFonts w:ascii="GHEA Mariam" w:hAnsi="GHEA Mariam"/>
        </w:rPr>
      </w:pPr>
      <w:bookmarkStart w:id="326" w:name="_Toc481678240"/>
      <w:bookmarkStart w:id="327" w:name="_Toc98766317"/>
      <w:proofErr w:type="spellStart"/>
      <w:r w:rsidRPr="00817ECB">
        <w:rPr>
          <w:rFonts w:ascii="GHEA Mariam" w:hAnsi="GHEA Mariam"/>
        </w:rPr>
        <w:lastRenderedPageBreak/>
        <w:t>Գնացուցակ</w:t>
      </w:r>
      <w:bookmarkEnd w:id="326"/>
      <w:bookmarkEnd w:id="327"/>
      <w:proofErr w:type="spellEnd"/>
    </w:p>
    <w:tbl>
      <w:tblPr>
        <w:tblW w:w="12513"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540"/>
        <w:gridCol w:w="2464"/>
        <w:gridCol w:w="1134"/>
        <w:gridCol w:w="1134"/>
        <w:gridCol w:w="1559"/>
        <w:gridCol w:w="2410"/>
        <w:gridCol w:w="2552"/>
      </w:tblGrid>
      <w:tr w:rsidR="00366093" w:rsidRPr="00FF7ABF" w14:paraId="2BFDC26C" w14:textId="77777777" w:rsidTr="00817ECB">
        <w:trPr>
          <w:gridAfter w:val="4"/>
          <w:wAfter w:w="7655" w:type="dxa"/>
          <w:cantSplit/>
          <w:trHeight w:val="837"/>
        </w:trPr>
        <w:tc>
          <w:tcPr>
            <w:tcW w:w="4858" w:type="dxa"/>
            <w:gridSpan w:val="4"/>
            <w:tcBorders>
              <w:top w:val="nil"/>
              <w:left w:val="nil"/>
              <w:bottom w:val="nil"/>
              <w:right w:val="nil"/>
            </w:tcBorders>
          </w:tcPr>
          <w:p w14:paraId="75DCA047" w14:textId="0D334CCB" w:rsidR="00366093" w:rsidRPr="00817ECB" w:rsidRDefault="00366093" w:rsidP="00561126">
            <w:pPr>
              <w:suppressAutoHyphens/>
              <w:spacing w:before="240"/>
              <w:jc w:val="center"/>
              <w:rPr>
                <w:rFonts w:ascii="GHEA Mariam" w:hAnsi="GHEA Mariam"/>
                <w:sz w:val="20"/>
              </w:rPr>
            </w:pPr>
            <w:proofErr w:type="spellStart"/>
            <w:r w:rsidRPr="00817ECB">
              <w:rPr>
                <w:rFonts w:ascii="GHEA Mariam" w:hAnsi="GHEA Mariam"/>
                <w:sz w:val="20"/>
              </w:rPr>
              <w:t>Գնորդի</w:t>
            </w:r>
            <w:proofErr w:type="spellEnd"/>
            <w:r w:rsidRPr="00817ECB">
              <w:rPr>
                <w:rFonts w:ascii="GHEA Mariam" w:hAnsi="GHEA Mariam"/>
                <w:sz w:val="20"/>
              </w:rPr>
              <w:t xml:space="preserve"> </w:t>
            </w:r>
            <w:proofErr w:type="spellStart"/>
            <w:r w:rsidRPr="00817ECB">
              <w:rPr>
                <w:rFonts w:ascii="GHEA Mariam" w:hAnsi="GHEA Mariam"/>
                <w:sz w:val="20"/>
              </w:rPr>
              <w:t>երկիր</w:t>
            </w:r>
            <w:proofErr w:type="spellEnd"/>
            <w:r w:rsidR="006328E5" w:rsidRPr="006328E5">
              <w:rPr>
                <w:rFonts w:ascii="GHEA Mariam" w:hAnsi="GHEA Mariam"/>
                <w:sz w:val="20"/>
                <w:lang w:val="hy-AM"/>
              </w:rPr>
              <w:t>՝Հայաստանի Հանրապետություն</w:t>
            </w:r>
          </w:p>
        </w:tc>
      </w:tr>
      <w:tr w:rsidR="00366093" w:rsidRPr="00FF7ABF" w14:paraId="0669DDC9" w14:textId="77777777" w:rsidTr="00817ECB">
        <w:trPr>
          <w:cantSplit/>
        </w:trPr>
        <w:tc>
          <w:tcPr>
            <w:tcW w:w="12513" w:type="dxa"/>
            <w:gridSpan w:val="8"/>
            <w:tcBorders>
              <w:top w:val="double" w:sz="6" w:space="0" w:color="auto"/>
              <w:bottom w:val="double" w:sz="6" w:space="0" w:color="auto"/>
            </w:tcBorders>
          </w:tcPr>
          <w:p w14:paraId="4118822D" w14:textId="77777777" w:rsidR="00561126" w:rsidRPr="00817ECB" w:rsidRDefault="00561126" w:rsidP="00561126">
            <w:pPr>
              <w:jc w:val="center"/>
              <w:rPr>
                <w:rFonts w:ascii="GHEA Mariam" w:hAnsi="GHEA Mariam"/>
                <w:sz w:val="22"/>
              </w:rPr>
            </w:pPr>
            <w:proofErr w:type="spellStart"/>
            <w:r w:rsidRPr="00817ECB">
              <w:rPr>
                <w:rFonts w:ascii="GHEA Mariam" w:hAnsi="GHEA Mariam"/>
                <w:sz w:val="22"/>
              </w:rPr>
              <w:t>Արժույթը</w:t>
            </w:r>
            <w:proofErr w:type="spellEnd"/>
            <w:r w:rsidRPr="00817ECB">
              <w:rPr>
                <w:rFonts w:ascii="GHEA Mariam" w:hAnsi="GHEA Mariam"/>
                <w:sz w:val="22"/>
              </w:rPr>
              <w:t xml:space="preserve">` </w:t>
            </w:r>
            <w:proofErr w:type="spellStart"/>
            <w:r w:rsidRPr="00817ECB">
              <w:rPr>
                <w:rFonts w:ascii="GHEA Mariam" w:hAnsi="GHEA Mariam"/>
                <w:sz w:val="22"/>
              </w:rPr>
              <w:t>համաձայն</w:t>
            </w:r>
            <w:proofErr w:type="spellEnd"/>
            <w:r w:rsidRPr="00817ECB">
              <w:rPr>
                <w:rFonts w:ascii="GHEA Mariam" w:hAnsi="GHEA Mariam"/>
                <w:sz w:val="22"/>
              </w:rPr>
              <w:t xml:space="preserve"> ՏՄՄ 15 </w:t>
            </w:r>
            <w:proofErr w:type="spellStart"/>
            <w:r w:rsidRPr="00817ECB">
              <w:rPr>
                <w:rFonts w:ascii="GHEA Mariam" w:hAnsi="GHEA Mariam"/>
                <w:sz w:val="22"/>
              </w:rPr>
              <w:t>դրույթի</w:t>
            </w:r>
            <w:proofErr w:type="spellEnd"/>
          </w:p>
          <w:p w14:paraId="6446C320" w14:textId="77777777" w:rsidR="00561126" w:rsidRPr="00817ECB" w:rsidRDefault="00561126" w:rsidP="00561126">
            <w:pPr>
              <w:jc w:val="center"/>
              <w:rPr>
                <w:rFonts w:ascii="GHEA Mariam" w:hAnsi="GHEA Mariam"/>
                <w:sz w:val="20"/>
              </w:rPr>
            </w:pPr>
            <w:r w:rsidRPr="00817ECB">
              <w:rPr>
                <w:rFonts w:ascii="GHEA Mariam" w:hAnsi="GHEA Mariam"/>
                <w:sz w:val="20"/>
              </w:rPr>
              <w:t xml:space="preserve">                                                                                                                                                                                        </w:t>
            </w:r>
            <w:proofErr w:type="spellStart"/>
            <w:r w:rsidRPr="00817ECB">
              <w:rPr>
                <w:rFonts w:ascii="GHEA Mariam" w:hAnsi="GHEA Mariam"/>
                <w:sz w:val="20"/>
              </w:rPr>
              <w:t>Ամսաթիվ</w:t>
            </w:r>
            <w:proofErr w:type="spellEnd"/>
            <w:r w:rsidRPr="00817ECB">
              <w:rPr>
                <w:rFonts w:ascii="GHEA Mariam" w:hAnsi="GHEA Mariam"/>
                <w:sz w:val="20"/>
              </w:rPr>
              <w:t>___________________</w:t>
            </w:r>
          </w:p>
          <w:p w14:paraId="09B8871C" w14:textId="41BB4E05" w:rsidR="00561126" w:rsidRPr="00817ECB" w:rsidRDefault="00561126" w:rsidP="00561126">
            <w:pPr>
              <w:suppressAutoHyphens/>
              <w:jc w:val="right"/>
              <w:rPr>
                <w:rFonts w:ascii="GHEA Mariam" w:hAnsi="GHEA Mariam"/>
                <w:sz w:val="20"/>
              </w:rPr>
            </w:pPr>
            <w:r w:rsidRPr="00817ECB">
              <w:rPr>
                <w:rFonts w:ascii="GHEA Mariam" w:hAnsi="GHEA Mariam"/>
                <w:sz w:val="20"/>
              </w:rPr>
              <w:t xml:space="preserve">ԱՄՄ No. </w:t>
            </w:r>
            <w:r w:rsidR="006328E5" w:rsidRPr="006328E5">
              <w:rPr>
                <w:rFonts w:ascii="GHEA Mariam" w:hAnsi="GHEA Mariam"/>
                <w:sz w:val="20"/>
              </w:rPr>
              <w:t>PSMP3-GO-2-2-29</w:t>
            </w:r>
          </w:p>
          <w:p w14:paraId="0723E08B" w14:textId="77777777" w:rsidR="00561126" w:rsidRPr="00817ECB" w:rsidRDefault="00561126" w:rsidP="00561126">
            <w:pPr>
              <w:suppressAutoHyphens/>
              <w:jc w:val="center"/>
              <w:rPr>
                <w:rFonts w:ascii="GHEA Mariam" w:hAnsi="GHEA Mariam"/>
                <w:sz w:val="20"/>
              </w:rPr>
            </w:pPr>
            <w:r w:rsidRPr="00817ECB">
              <w:rPr>
                <w:rFonts w:ascii="GHEA Mariam" w:hAnsi="GHEA Mariam"/>
                <w:sz w:val="20"/>
              </w:rPr>
              <w:t xml:space="preserve">                                                                                                                                                                                </w:t>
            </w:r>
            <w:proofErr w:type="spellStart"/>
            <w:r w:rsidRPr="00817ECB">
              <w:rPr>
                <w:rFonts w:ascii="GHEA Mariam" w:hAnsi="GHEA Mariam"/>
                <w:sz w:val="20"/>
              </w:rPr>
              <w:t>Էջ</w:t>
            </w:r>
            <w:proofErr w:type="spellEnd"/>
            <w:r w:rsidRPr="00817ECB">
              <w:rPr>
                <w:rFonts w:ascii="GHEA Mariam" w:hAnsi="GHEA Mariam"/>
                <w:sz w:val="20"/>
              </w:rPr>
              <w:t xml:space="preserve"> N</w:t>
            </w:r>
            <w:r w:rsidRPr="00817ECB">
              <w:rPr>
                <w:rFonts w:ascii="GHEA Mariam" w:hAnsi="GHEA Mariam"/>
                <w:sz w:val="20"/>
              </w:rPr>
              <w:sym w:font="Symbol" w:char="F0B0"/>
            </w:r>
            <w:r w:rsidRPr="00817ECB">
              <w:rPr>
                <w:rFonts w:ascii="GHEA Mariam" w:hAnsi="GHEA Mariam"/>
                <w:sz w:val="20"/>
              </w:rPr>
              <w:t xml:space="preserve"> ______  ______</w:t>
            </w:r>
            <w:proofErr w:type="spellStart"/>
            <w:r w:rsidRPr="00817ECB">
              <w:rPr>
                <w:rFonts w:ascii="GHEA Mariam" w:hAnsi="GHEA Mariam"/>
                <w:sz w:val="20"/>
              </w:rPr>
              <w:t>էջից</w:t>
            </w:r>
            <w:proofErr w:type="spellEnd"/>
          </w:p>
        </w:tc>
      </w:tr>
      <w:tr w:rsidR="00366093" w:rsidRPr="00FF7ABF" w14:paraId="0BB148E7" w14:textId="77777777" w:rsidTr="00817ECB">
        <w:trPr>
          <w:cantSplit/>
        </w:trPr>
        <w:tc>
          <w:tcPr>
            <w:tcW w:w="720" w:type="dxa"/>
            <w:tcBorders>
              <w:top w:val="double" w:sz="6" w:space="0" w:color="auto"/>
              <w:bottom w:val="double" w:sz="6" w:space="0" w:color="auto"/>
              <w:right w:val="single" w:sz="6" w:space="0" w:color="auto"/>
            </w:tcBorders>
          </w:tcPr>
          <w:p w14:paraId="266E1EB8" w14:textId="77777777" w:rsidR="00366093" w:rsidRPr="00817ECB" w:rsidRDefault="00366093" w:rsidP="004E3E6E">
            <w:pPr>
              <w:suppressAutoHyphens/>
              <w:jc w:val="center"/>
              <w:rPr>
                <w:rFonts w:ascii="GHEA Mariam" w:hAnsi="GHEA Mariam"/>
                <w:sz w:val="20"/>
              </w:rPr>
            </w:pPr>
            <w:r w:rsidRPr="00817ECB">
              <w:rPr>
                <w:rFonts w:ascii="GHEA Mariam" w:hAnsi="GHEA Mariam"/>
                <w:sz w:val="20"/>
              </w:rPr>
              <w:t>1</w:t>
            </w:r>
          </w:p>
        </w:tc>
        <w:tc>
          <w:tcPr>
            <w:tcW w:w="3004" w:type="dxa"/>
            <w:gridSpan w:val="2"/>
            <w:tcBorders>
              <w:top w:val="double" w:sz="6" w:space="0" w:color="auto"/>
              <w:left w:val="single" w:sz="6" w:space="0" w:color="auto"/>
              <w:bottom w:val="double" w:sz="6" w:space="0" w:color="auto"/>
              <w:right w:val="single" w:sz="6" w:space="0" w:color="auto"/>
            </w:tcBorders>
          </w:tcPr>
          <w:p w14:paraId="699D433F" w14:textId="77777777" w:rsidR="00366093" w:rsidRPr="00817ECB" w:rsidRDefault="00366093" w:rsidP="004E3E6E">
            <w:pPr>
              <w:suppressAutoHyphens/>
              <w:jc w:val="center"/>
              <w:rPr>
                <w:rFonts w:ascii="GHEA Mariam" w:hAnsi="GHEA Mariam"/>
                <w:sz w:val="20"/>
              </w:rPr>
            </w:pPr>
            <w:r w:rsidRPr="00817ECB">
              <w:rPr>
                <w:rFonts w:ascii="GHEA Mariam" w:hAnsi="GHEA Mariam"/>
                <w:sz w:val="20"/>
              </w:rPr>
              <w:t>2</w:t>
            </w:r>
          </w:p>
          <w:p w14:paraId="5129AFE3" w14:textId="77777777" w:rsidR="00366093" w:rsidRPr="00817ECB" w:rsidRDefault="00366093" w:rsidP="004E3E6E">
            <w:pPr>
              <w:suppressAutoHyphens/>
              <w:jc w:val="center"/>
              <w:rPr>
                <w:rFonts w:ascii="GHEA Mariam" w:hAnsi="GHEA Mariam"/>
                <w:sz w:val="20"/>
              </w:rPr>
            </w:pPr>
          </w:p>
        </w:tc>
        <w:tc>
          <w:tcPr>
            <w:tcW w:w="1134" w:type="dxa"/>
            <w:tcBorders>
              <w:top w:val="double" w:sz="6" w:space="0" w:color="auto"/>
              <w:left w:val="single" w:sz="6" w:space="0" w:color="auto"/>
              <w:bottom w:val="double" w:sz="6" w:space="0" w:color="auto"/>
              <w:right w:val="single" w:sz="6" w:space="0" w:color="auto"/>
            </w:tcBorders>
          </w:tcPr>
          <w:p w14:paraId="474D75CD" w14:textId="77777777" w:rsidR="00366093" w:rsidRPr="00817ECB" w:rsidRDefault="00366093" w:rsidP="004E3E6E">
            <w:pPr>
              <w:suppressAutoHyphens/>
              <w:jc w:val="center"/>
              <w:rPr>
                <w:rFonts w:ascii="GHEA Mariam" w:hAnsi="GHEA Mariam"/>
                <w:sz w:val="20"/>
              </w:rPr>
            </w:pPr>
            <w:r w:rsidRPr="00817ECB">
              <w:rPr>
                <w:rFonts w:ascii="GHEA Mariam" w:hAnsi="GHEA Mariam"/>
                <w:sz w:val="20"/>
              </w:rPr>
              <w:t>3</w:t>
            </w:r>
          </w:p>
        </w:tc>
        <w:tc>
          <w:tcPr>
            <w:tcW w:w="1134" w:type="dxa"/>
            <w:tcBorders>
              <w:top w:val="double" w:sz="6" w:space="0" w:color="auto"/>
              <w:left w:val="single" w:sz="6" w:space="0" w:color="auto"/>
              <w:bottom w:val="double" w:sz="6" w:space="0" w:color="auto"/>
              <w:right w:val="single" w:sz="6" w:space="0" w:color="auto"/>
            </w:tcBorders>
          </w:tcPr>
          <w:p w14:paraId="01AD0741" w14:textId="77777777" w:rsidR="00366093" w:rsidRPr="00817ECB" w:rsidRDefault="00366093" w:rsidP="004E3E6E">
            <w:pPr>
              <w:suppressAutoHyphens/>
              <w:jc w:val="center"/>
              <w:rPr>
                <w:rFonts w:ascii="GHEA Mariam" w:hAnsi="GHEA Mariam"/>
                <w:sz w:val="20"/>
              </w:rPr>
            </w:pPr>
            <w:r w:rsidRPr="00817ECB">
              <w:rPr>
                <w:rFonts w:ascii="GHEA Mariam" w:hAnsi="GHEA Mariam"/>
                <w:sz w:val="20"/>
              </w:rPr>
              <w:t>4</w:t>
            </w:r>
          </w:p>
        </w:tc>
        <w:tc>
          <w:tcPr>
            <w:tcW w:w="1559" w:type="dxa"/>
            <w:tcBorders>
              <w:top w:val="double" w:sz="6" w:space="0" w:color="auto"/>
              <w:left w:val="single" w:sz="6" w:space="0" w:color="auto"/>
              <w:bottom w:val="double" w:sz="6" w:space="0" w:color="auto"/>
              <w:right w:val="single" w:sz="6" w:space="0" w:color="auto"/>
            </w:tcBorders>
          </w:tcPr>
          <w:p w14:paraId="65FBEA8E" w14:textId="77777777" w:rsidR="00366093" w:rsidRPr="00817ECB" w:rsidRDefault="00366093" w:rsidP="004E3E6E">
            <w:pPr>
              <w:suppressAutoHyphens/>
              <w:jc w:val="center"/>
              <w:rPr>
                <w:rFonts w:ascii="GHEA Mariam" w:hAnsi="GHEA Mariam"/>
                <w:sz w:val="20"/>
              </w:rPr>
            </w:pPr>
            <w:r w:rsidRPr="00817ECB">
              <w:rPr>
                <w:rFonts w:ascii="GHEA Mariam" w:hAnsi="GHEA Mariam"/>
                <w:sz w:val="20"/>
              </w:rPr>
              <w:t>5</w:t>
            </w:r>
          </w:p>
        </w:tc>
        <w:tc>
          <w:tcPr>
            <w:tcW w:w="2410" w:type="dxa"/>
            <w:tcBorders>
              <w:top w:val="double" w:sz="6" w:space="0" w:color="auto"/>
              <w:left w:val="single" w:sz="6" w:space="0" w:color="auto"/>
              <w:bottom w:val="double" w:sz="6" w:space="0" w:color="auto"/>
              <w:right w:val="single" w:sz="6" w:space="0" w:color="auto"/>
            </w:tcBorders>
          </w:tcPr>
          <w:p w14:paraId="0C622E4C" w14:textId="77777777" w:rsidR="00366093" w:rsidRPr="00817ECB" w:rsidRDefault="00366093" w:rsidP="004E3E6E">
            <w:pPr>
              <w:suppressAutoHyphens/>
              <w:jc w:val="center"/>
              <w:rPr>
                <w:rFonts w:ascii="GHEA Mariam" w:hAnsi="GHEA Mariam"/>
                <w:sz w:val="20"/>
              </w:rPr>
            </w:pPr>
            <w:r w:rsidRPr="00817ECB">
              <w:rPr>
                <w:rFonts w:ascii="GHEA Mariam" w:hAnsi="GHEA Mariam"/>
                <w:sz w:val="20"/>
              </w:rPr>
              <w:t>6</w:t>
            </w:r>
          </w:p>
        </w:tc>
        <w:tc>
          <w:tcPr>
            <w:tcW w:w="2552" w:type="dxa"/>
            <w:tcBorders>
              <w:top w:val="double" w:sz="6" w:space="0" w:color="auto"/>
              <w:left w:val="single" w:sz="6" w:space="0" w:color="auto"/>
              <w:bottom w:val="double" w:sz="6" w:space="0" w:color="auto"/>
            </w:tcBorders>
          </w:tcPr>
          <w:p w14:paraId="2D96C286" w14:textId="77777777" w:rsidR="00366093" w:rsidRPr="00817ECB" w:rsidRDefault="00366093" w:rsidP="004E3E6E">
            <w:pPr>
              <w:suppressAutoHyphens/>
              <w:jc w:val="center"/>
              <w:rPr>
                <w:rFonts w:ascii="GHEA Mariam" w:hAnsi="GHEA Mariam"/>
                <w:sz w:val="20"/>
              </w:rPr>
            </w:pPr>
            <w:r w:rsidRPr="00817ECB">
              <w:rPr>
                <w:rFonts w:ascii="GHEA Mariam" w:hAnsi="GHEA Mariam"/>
                <w:sz w:val="20"/>
              </w:rPr>
              <w:t>7</w:t>
            </w:r>
          </w:p>
        </w:tc>
      </w:tr>
      <w:tr w:rsidR="00366093" w:rsidRPr="00FF7ABF" w14:paraId="6035C90E" w14:textId="77777777" w:rsidTr="0081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2B467E91" w14:textId="77777777" w:rsidR="00366093" w:rsidRPr="00817ECB" w:rsidRDefault="00366093" w:rsidP="004E3E6E">
            <w:pPr>
              <w:suppressAutoHyphens/>
              <w:jc w:val="center"/>
              <w:rPr>
                <w:rFonts w:ascii="GHEA Mariam" w:hAnsi="GHEA Mariam"/>
                <w:sz w:val="16"/>
              </w:rPr>
            </w:pPr>
            <w:proofErr w:type="spellStart"/>
            <w:r w:rsidRPr="00817ECB">
              <w:rPr>
                <w:rFonts w:ascii="GHEA Mariam" w:hAnsi="GHEA Mariam"/>
                <w:sz w:val="16"/>
              </w:rPr>
              <w:t>Տողի</w:t>
            </w:r>
            <w:proofErr w:type="spellEnd"/>
            <w:r w:rsidRPr="00817ECB">
              <w:rPr>
                <w:rFonts w:ascii="GHEA Mariam" w:hAnsi="GHEA Mariam"/>
                <w:sz w:val="16"/>
              </w:rPr>
              <w:t xml:space="preserve"> համար</w:t>
            </w:r>
          </w:p>
          <w:p w14:paraId="4A724070" w14:textId="77777777" w:rsidR="00366093" w:rsidRPr="00817ECB" w:rsidRDefault="00366093" w:rsidP="004E3E6E">
            <w:pPr>
              <w:suppressAutoHyphens/>
              <w:jc w:val="center"/>
              <w:rPr>
                <w:rFonts w:ascii="GHEA Mariam" w:hAnsi="GHEA Mariam"/>
                <w:sz w:val="16"/>
              </w:rPr>
            </w:pPr>
            <w:r w:rsidRPr="00817ECB">
              <w:rPr>
                <w:rFonts w:ascii="GHEA Mariam" w:hAnsi="GHEA Mariam"/>
                <w:sz w:val="16"/>
              </w:rPr>
              <w:t>N</w:t>
            </w:r>
            <w:r w:rsidRPr="00817ECB">
              <w:rPr>
                <w:rFonts w:ascii="GHEA Mariam" w:hAnsi="GHEA Mariam"/>
                <w:sz w:val="16"/>
              </w:rPr>
              <w:sym w:font="Symbol" w:char="F0B0"/>
            </w:r>
          </w:p>
        </w:tc>
        <w:tc>
          <w:tcPr>
            <w:tcW w:w="3004" w:type="dxa"/>
            <w:gridSpan w:val="2"/>
            <w:tcBorders>
              <w:top w:val="double" w:sz="6" w:space="0" w:color="auto"/>
              <w:left w:val="single" w:sz="6" w:space="0" w:color="auto"/>
              <w:bottom w:val="single" w:sz="6" w:space="0" w:color="auto"/>
              <w:right w:val="single" w:sz="6" w:space="0" w:color="auto"/>
            </w:tcBorders>
          </w:tcPr>
          <w:p w14:paraId="1C1EF8A2" w14:textId="77777777" w:rsidR="00366093" w:rsidRPr="00817ECB" w:rsidRDefault="00366093" w:rsidP="004E3E6E">
            <w:pPr>
              <w:suppressAutoHyphens/>
              <w:jc w:val="center"/>
              <w:rPr>
                <w:rFonts w:ascii="GHEA Mariam" w:hAnsi="GHEA Mariam"/>
                <w:sz w:val="16"/>
              </w:rPr>
            </w:pPr>
            <w:proofErr w:type="spellStart"/>
            <w:r w:rsidRPr="00817ECB">
              <w:rPr>
                <w:rFonts w:ascii="GHEA Mariam" w:hAnsi="GHEA Mariam"/>
                <w:sz w:val="16"/>
              </w:rPr>
              <w:t>Ապրանքների</w:t>
            </w:r>
            <w:proofErr w:type="spellEnd"/>
            <w:r w:rsidRPr="00817ECB">
              <w:rPr>
                <w:rFonts w:ascii="GHEA Mariam" w:hAnsi="GHEA Mariam"/>
                <w:sz w:val="16"/>
              </w:rPr>
              <w:t xml:space="preserve"> </w:t>
            </w:r>
            <w:proofErr w:type="spellStart"/>
            <w:r w:rsidRPr="00817ECB">
              <w:rPr>
                <w:rFonts w:ascii="GHEA Mariam" w:hAnsi="GHEA Mariam"/>
                <w:sz w:val="16"/>
              </w:rPr>
              <w:t>նկարագրություն</w:t>
            </w:r>
            <w:proofErr w:type="spellEnd"/>
            <w:r w:rsidRPr="00817ECB">
              <w:rPr>
                <w:rFonts w:ascii="GHEA Mariam" w:hAnsi="GHEA Mariam"/>
                <w:sz w:val="16"/>
              </w:rPr>
              <w:t xml:space="preserve">  </w:t>
            </w:r>
          </w:p>
          <w:p w14:paraId="6B352090" w14:textId="77777777" w:rsidR="00366093" w:rsidRPr="00817ECB" w:rsidRDefault="00366093" w:rsidP="00670886">
            <w:pPr>
              <w:suppressAutoHyphens/>
              <w:jc w:val="center"/>
              <w:rPr>
                <w:rFonts w:ascii="GHEA Mariam" w:hAnsi="GHEA Mariam"/>
                <w:sz w:val="16"/>
              </w:rPr>
            </w:pPr>
          </w:p>
        </w:tc>
        <w:tc>
          <w:tcPr>
            <w:tcW w:w="1134" w:type="dxa"/>
            <w:tcBorders>
              <w:top w:val="double" w:sz="6" w:space="0" w:color="auto"/>
              <w:left w:val="single" w:sz="6" w:space="0" w:color="auto"/>
              <w:bottom w:val="single" w:sz="6" w:space="0" w:color="auto"/>
              <w:right w:val="single" w:sz="6" w:space="0" w:color="auto"/>
            </w:tcBorders>
          </w:tcPr>
          <w:p w14:paraId="702F199D" w14:textId="77777777" w:rsidR="00366093" w:rsidRPr="00817ECB" w:rsidRDefault="00366093" w:rsidP="004E3E6E">
            <w:pPr>
              <w:suppressAutoHyphens/>
              <w:jc w:val="center"/>
              <w:rPr>
                <w:rFonts w:ascii="GHEA Mariam" w:hAnsi="GHEA Mariam"/>
              </w:rPr>
            </w:pPr>
            <w:proofErr w:type="spellStart"/>
            <w:r w:rsidRPr="00817ECB">
              <w:rPr>
                <w:rFonts w:ascii="GHEA Mariam" w:hAnsi="GHEA Mariam"/>
                <w:sz w:val="16"/>
              </w:rPr>
              <w:t>Քանակ</w:t>
            </w:r>
            <w:proofErr w:type="spellEnd"/>
          </w:p>
        </w:tc>
        <w:tc>
          <w:tcPr>
            <w:tcW w:w="1134" w:type="dxa"/>
            <w:tcBorders>
              <w:top w:val="double" w:sz="6" w:space="0" w:color="auto"/>
              <w:left w:val="single" w:sz="6" w:space="0" w:color="auto"/>
              <w:bottom w:val="single" w:sz="6" w:space="0" w:color="auto"/>
              <w:right w:val="single" w:sz="6" w:space="0" w:color="auto"/>
            </w:tcBorders>
          </w:tcPr>
          <w:p w14:paraId="59F68C0D" w14:textId="77777777" w:rsidR="00366093" w:rsidRPr="00817ECB" w:rsidRDefault="00366093" w:rsidP="003C7C64">
            <w:pPr>
              <w:suppressAutoHyphens/>
              <w:jc w:val="center"/>
              <w:rPr>
                <w:rFonts w:ascii="GHEA Mariam" w:hAnsi="GHEA Mariam"/>
              </w:rPr>
            </w:pPr>
            <w:proofErr w:type="spellStart"/>
            <w:r w:rsidRPr="00817ECB">
              <w:rPr>
                <w:rFonts w:ascii="GHEA Mariam" w:hAnsi="GHEA Mariam"/>
                <w:sz w:val="16"/>
              </w:rPr>
              <w:t>Չափի</w:t>
            </w:r>
            <w:proofErr w:type="spellEnd"/>
            <w:r w:rsidRPr="00817ECB">
              <w:rPr>
                <w:rFonts w:ascii="GHEA Mariam" w:hAnsi="GHEA Mariam"/>
                <w:sz w:val="16"/>
              </w:rPr>
              <w:t xml:space="preserve"> </w:t>
            </w:r>
            <w:proofErr w:type="spellStart"/>
            <w:r w:rsidRPr="00817ECB">
              <w:rPr>
                <w:rFonts w:ascii="GHEA Mariam" w:hAnsi="GHEA Mariam"/>
                <w:sz w:val="16"/>
              </w:rPr>
              <w:t>Միավոր</w:t>
            </w:r>
            <w:proofErr w:type="spellEnd"/>
          </w:p>
        </w:tc>
        <w:tc>
          <w:tcPr>
            <w:tcW w:w="1559" w:type="dxa"/>
            <w:tcBorders>
              <w:top w:val="double" w:sz="6" w:space="0" w:color="auto"/>
              <w:left w:val="single" w:sz="6" w:space="0" w:color="auto"/>
              <w:bottom w:val="single" w:sz="6" w:space="0" w:color="auto"/>
              <w:right w:val="single" w:sz="6" w:space="0" w:color="auto"/>
            </w:tcBorders>
          </w:tcPr>
          <w:p w14:paraId="6267BDD7" w14:textId="77777777" w:rsidR="00366093" w:rsidRPr="00817ECB" w:rsidRDefault="00366093" w:rsidP="00FC5883">
            <w:pPr>
              <w:suppressAutoHyphens/>
              <w:jc w:val="center"/>
              <w:rPr>
                <w:rFonts w:ascii="GHEA Mariam" w:hAnsi="GHEA Mariam"/>
                <w:sz w:val="16"/>
              </w:rPr>
            </w:pPr>
            <w:proofErr w:type="spellStart"/>
            <w:r w:rsidRPr="00817ECB">
              <w:rPr>
                <w:rFonts w:ascii="GHEA Mariam" w:hAnsi="GHEA Mariam"/>
                <w:sz w:val="16"/>
              </w:rPr>
              <w:t>Մինչ</w:t>
            </w:r>
            <w:proofErr w:type="spellEnd"/>
            <w:r w:rsidRPr="00817ECB">
              <w:rPr>
                <w:rFonts w:ascii="GHEA Mariam" w:hAnsi="GHEA Mariam"/>
                <w:sz w:val="16"/>
              </w:rPr>
              <w:t xml:space="preserve"> </w:t>
            </w:r>
            <w:proofErr w:type="spellStart"/>
            <w:r w:rsidRPr="00817ECB">
              <w:rPr>
                <w:rFonts w:ascii="GHEA Mariam" w:hAnsi="GHEA Mariam"/>
                <w:sz w:val="16"/>
              </w:rPr>
              <w:t>վերջնական</w:t>
            </w:r>
            <w:proofErr w:type="spellEnd"/>
            <w:r w:rsidRPr="00817ECB">
              <w:rPr>
                <w:rFonts w:ascii="GHEA Mariam" w:hAnsi="GHEA Mariam"/>
                <w:sz w:val="16"/>
              </w:rPr>
              <w:t xml:space="preserve"> </w:t>
            </w:r>
            <w:proofErr w:type="spellStart"/>
            <w:r w:rsidRPr="00817ECB">
              <w:rPr>
                <w:rFonts w:ascii="GHEA Mariam" w:hAnsi="GHEA Mariam"/>
                <w:sz w:val="16"/>
              </w:rPr>
              <w:t>վայր</w:t>
            </w:r>
            <w:proofErr w:type="spellEnd"/>
            <w:r w:rsidRPr="00817ECB">
              <w:rPr>
                <w:rFonts w:ascii="GHEA Mariam" w:hAnsi="GHEA Mariam"/>
                <w:sz w:val="16"/>
              </w:rPr>
              <w:t xml:space="preserve"> </w:t>
            </w:r>
            <w:proofErr w:type="spellStart"/>
            <w:r w:rsidRPr="00817ECB">
              <w:rPr>
                <w:rFonts w:ascii="GHEA Mariam" w:hAnsi="GHEA Mariam"/>
                <w:sz w:val="16"/>
              </w:rPr>
              <w:t>մատակարարման</w:t>
            </w:r>
            <w:proofErr w:type="spellEnd"/>
            <w:r w:rsidRPr="00817ECB">
              <w:rPr>
                <w:rFonts w:ascii="GHEA Mariam" w:hAnsi="GHEA Mariam"/>
                <w:sz w:val="16"/>
              </w:rPr>
              <w:t xml:space="preserve"> </w:t>
            </w:r>
            <w:proofErr w:type="spellStart"/>
            <w:r w:rsidRPr="00817ECB">
              <w:rPr>
                <w:rFonts w:ascii="GHEA Mariam" w:hAnsi="GHEA Mariam"/>
                <w:sz w:val="16"/>
              </w:rPr>
              <w:t>ժամանակահատվածը</w:t>
            </w:r>
            <w:proofErr w:type="spellEnd"/>
            <w:r w:rsidRPr="00817ECB">
              <w:rPr>
                <w:rFonts w:ascii="GHEA Mariam" w:hAnsi="GHEA Mariam"/>
                <w:sz w:val="16"/>
              </w:rPr>
              <w:t xml:space="preserve"> </w:t>
            </w:r>
          </w:p>
        </w:tc>
        <w:tc>
          <w:tcPr>
            <w:tcW w:w="2410" w:type="dxa"/>
            <w:tcBorders>
              <w:top w:val="double" w:sz="6" w:space="0" w:color="auto"/>
              <w:left w:val="single" w:sz="6" w:space="0" w:color="auto"/>
              <w:bottom w:val="single" w:sz="6" w:space="0" w:color="auto"/>
              <w:right w:val="single" w:sz="6" w:space="0" w:color="auto"/>
            </w:tcBorders>
          </w:tcPr>
          <w:p w14:paraId="40EAC942" w14:textId="77777777" w:rsidR="00366093" w:rsidRPr="00817ECB" w:rsidRDefault="002C30AA" w:rsidP="002C30AA">
            <w:pPr>
              <w:suppressAutoHyphens/>
              <w:jc w:val="center"/>
              <w:rPr>
                <w:rFonts w:ascii="GHEA Mariam" w:hAnsi="GHEA Mariam"/>
                <w:sz w:val="20"/>
              </w:rPr>
            </w:pPr>
            <w:proofErr w:type="spellStart"/>
            <w:r w:rsidRPr="00817ECB">
              <w:rPr>
                <w:rFonts w:ascii="GHEA Mariam" w:hAnsi="GHEA Mariam"/>
                <w:sz w:val="16"/>
              </w:rPr>
              <w:t>Վերջնական</w:t>
            </w:r>
            <w:proofErr w:type="spellEnd"/>
            <w:r w:rsidRPr="00817ECB">
              <w:rPr>
                <w:rFonts w:ascii="GHEA Mariam" w:hAnsi="GHEA Mariam"/>
                <w:sz w:val="16"/>
              </w:rPr>
              <w:t xml:space="preserve"> </w:t>
            </w:r>
            <w:proofErr w:type="spellStart"/>
            <w:r w:rsidRPr="00817ECB">
              <w:rPr>
                <w:rFonts w:ascii="GHEA Mariam" w:hAnsi="GHEA Mariam"/>
                <w:sz w:val="16"/>
              </w:rPr>
              <w:t>վայր</w:t>
            </w:r>
            <w:proofErr w:type="spellEnd"/>
            <w:r w:rsidRPr="00817ECB">
              <w:rPr>
                <w:rFonts w:ascii="GHEA Mariam" w:hAnsi="GHEA Mariam"/>
                <w:sz w:val="16"/>
              </w:rPr>
              <w:t xml:space="preserve"> </w:t>
            </w:r>
            <w:proofErr w:type="spellStart"/>
            <w:r w:rsidRPr="00817ECB">
              <w:rPr>
                <w:rFonts w:ascii="GHEA Mariam" w:hAnsi="GHEA Mariam"/>
                <w:sz w:val="16"/>
              </w:rPr>
              <w:t>հասցնելու</w:t>
            </w:r>
            <w:proofErr w:type="spellEnd"/>
            <w:r w:rsidRPr="00817ECB">
              <w:rPr>
                <w:rFonts w:ascii="GHEA Mariam" w:hAnsi="GHEA Mariam"/>
                <w:sz w:val="16"/>
              </w:rPr>
              <w:t xml:space="preserve"> </w:t>
            </w:r>
            <w:proofErr w:type="spellStart"/>
            <w:r w:rsidRPr="00817ECB">
              <w:rPr>
                <w:rFonts w:ascii="GHEA Mariam" w:hAnsi="GHEA Mariam"/>
                <w:sz w:val="16"/>
              </w:rPr>
              <w:t>մ</w:t>
            </w:r>
            <w:r w:rsidR="00366093" w:rsidRPr="00817ECB">
              <w:rPr>
                <w:rFonts w:ascii="GHEA Mariam" w:hAnsi="GHEA Mariam"/>
                <w:sz w:val="16"/>
              </w:rPr>
              <w:t>իավորի</w:t>
            </w:r>
            <w:proofErr w:type="spellEnd"/>
            <w:r w:rsidR="00366093" w:rsidRPr="00817ECB">
              <w:rPr>
                <w:rFonts w:ascii="GHEA Mariam" w:hAnsi="GHEA Mariam"/>
                <w:sz w:val="16"/>
              </w:rPr>
              <w:t xml:space="preserve"> </w:t>
            </w:r>
            <w:proofErr w:type="spellStart"/>
            <w:r w:rsidR="00366093" w:rsidRPr="00817ECB">
              <w:rPr>
                <w:rFonts w:ascii="GHEA Mariam" w:hAnsi="GHEA Mariam"/>
                <w:sz w:val="16"/>
              </w:rPr>
              <w:t>գինը</w:t>
            </w:r>
            <w:proofErr w:type="spellEnd"/>
            <w:r w:rsidR="00366093" w:rsidRPr="00817ECB">
              <w:rPr>
                <w:rFonts w:ascii="GHEA Mariam" w:hAnsi="GHEA Mariam"/>
                <w:sz w:val="16"/>
              </w:rPr>
              <w:t xml:space="preserve"> [</w:t>
            </w:r>
            <w:proofErr w:type="spellStart"/>
            <w:r w:rsidR="00366093" w:rsidRPr="00817ECB">
              <w:rPr>
                <w:rFonts w:ascii="GHEA Mariam" w:hAnsi="GHEA Mariam"/>
                <w:sz w:val="16"/>
              </w:rPr>
              <w:t>ներառյալ</w:t>
            </w:r>
            <w:proofErr w:type="spellEnd"/>
            <w:r w:rsidR="00366093" w:rsidRPr="00817ECB">
              <w:rPr>
                <w:rFonts w:ascii="GHEA Mariam" w:hAnsi="GHEA Mariam"/>
                <w:sz w:val="16"/>
              </w:rPr>
              <w:t xml:space="preserve"> </w:t>
            </w:r>
            <w:proofErr w:type="spellStart"/>
            <w:r w:rsidR="00366093" w:rsidRPr="00817ECB">
              <w:rPr>
                <w:rFonts w:ascii="GHEA Mariam" w:hAnsi="GHEA Mariam"/>
                <w:sz w:val="16"/>
              </w:rPr>
              <w:t>բոլոր</w:t>
            </w:r>
            <w:proofErr w:type="spellEnd"/>
            <w:r w:rsidR="00366093" w:rsidRPr="00817ECB">
              <w:rPr>
                <w:rFonts w:ascii="GHEA Mariam" w:hAnsi="GHEA Mariam"/>
                <w:sz w:val="16"/>
              </w:rPr>
              <w:t xml:space="preserve"> </w:t>
            </w:r>
            <w:proofErr w:type="spellStart"/>
            <w:r w:rsidR="00366093" w:rsidRPr="00817ECB">
              <w:rPr>
                <w:rFonts w:ascii="GHEA Mariam" w:hAnsi="GHEA Mariam"/>
                <w:sz w:val="16"/>
              </w:rPr>
              <w:t>հարկերը</w:t>
            </w:r>
            <w:proofErr w:type="spellEnd"/>
            <w:r w:rsidR="00366093" w:rsidRPr="00817ECB">
              <w:rPr>
                <w:rFonts w:ascii="GHEA Mariam" w:hAnsi="GHEA Mariam"/>
                <w:sz w:val="16"/>
              </w:rPr>
              <w:t xml:space="preserve">, </w:t>
            </w:r>
            <w:proofErr w:type="spellStart"/>
            <w:r w:rsidR="00366093" w:rsidRPr="00817ECB">
              <w:rPr>
                <w:rFonts w:ascii="GHEA Mariam" w:hAnsi="GHEA Mariam"/>
                <w:sz w:val="16"/>
              </w:rPr>
              <w:t>մաքսատուրքերը</w:t>
            </w:r>
            <w:proofErr w:type="spellEnd"/>
            <w:r w:rsidR="00366093" w:rsidRPr="00817ECB">
              <w:rPr>
                <w:rFonts w:ascii="GHEA Mariam" w:hAnsi="GHEA Mariam"/>
                <w:sz w:val="16"/>
              </w:rPr>
              <w:t xml:space="preserve">, </w:t>
            </w:r>
            <w:proofErr w:type="spellStart"/>
            <w:r w:rsidR="00366093" w:rsidRPr="00817ECB">
              <w:rPr>
                <w:rFonts w:ascii="GHEA Mariam" w:hAnsi="GHEA Mariam"/>
                <w:sz w:val="16"/>
              </w:rPr>
              <w:t>փոխադրումը</w:t>
            </w:r>
            <w:proofErr w:type="spellEnd"/>
            <w:r w:rsidR="00366093" w:rsidRPr="00817ECB">
              <w:rPr>
                <w:rFonts w:ascii="GHEA Mariam" w:hAnsi="GHEA Mariam"/>
                <w:sz w:val="16"/>
              </w:rPr>
              <w:t xml:space="preserve"> և </w:t>
            </w:r>
            <w:proofErr w:type="spellStart"/>
            <w:r w:rsidR="00366093" w:rsidRPr="00817ECB">
              <w:rPr>
                <w:rFonts w:ascii="GHEA Mariam" w:hAnsi="GHEA Mariam"/>
                <w:sz w:val="16"/>
              </w:rPr>
              <w:t>ապահովագրումը</w:t>
            </w:r>
            <w:proofErr w:type="spellEnd"/>
            <w:r w:rsidR="00366093" w:rsidRPr="00817ECB">
              <w:rPr>
                <w:rFonts w:ascii="GHEA Mariam" w:hAnsi="GHEA Mariam"/>
                <w:sz w:val="16"/>
              </w:rPr>
              <w:t xml:space="preserve">] </w:t>
            </w:r>
          </w:p>
        </w:tc>
        <w:tc>
          <w:tcPr>
            <w:tcW w:w="2552" w:type="dxa"/>
            <w:tcBorders>
              <w:top w:val="double" w:sz="6" w:space="0" w:color="auto"/>
              <w:left w:val="single" w:sz="6" w:space="0" w:color="auto"/>
              <w:bottom w:val="single" w:sz="6" w:space="0" w:color="auto"/>
              <w:right w:val="double" w:sz="6" w:space="0" w:color="auto"/>
            </w:tcBorders>
          </w:tcPr>
          <w:p w14:paraId="0A37AEE3" w14:textId="77777777" w:rsidR="00366093" w:rsidRPr="00817ECB" w:rsidRDefault="00366093" w:rsidP="004E3E6E">
            <w:pPr>
              <w:suppressAutoHyphens/>
              <w:jc w:val="center"/>
              <w:rPr>
                <w:rFonts w:ascii="GHEA Mariam" w:hAnsi="GHEA Mariam"/>
                <w:sz w:val="16"/>
              </w:rPr>
            </w:pPr>
            <w:proofErr w:type="spellStart"/>
            <w:r w:rsidRPr="00817ECB">
              <w:rPr>
                <w:rFonts w:ascii="GHEA Mariam" w:hAnsi="GHEA Mariam"/>
                <w:sz w:val="16"/>
              </w:rPr>
              <w:t>Յուրաքանչյուր</w:t>
            </w:r>
            <w:proofErr w:type="spellEnd"/>
            <w:r w:rsidRPr="00817ECB">
              <w:rPr>
                <w:rFonts w:ascii="GHEA Mariam" w:hAnsi="GHEA Mariam"/>
                <w:sz w:val="16"/>
              </w:rPr>
              <w:t xml:space="preserve"> </w:t>
            </w:r>
            <w:proofErr w:type="spellStart"/>
            <w:r w:rsidRPr="00817ECB">
              <w:rPr>
                <w:rFonts w:ascii="GHEA Mariam" w:hAnsi="GHEA Mariam"/>
                <w:sz w:val="16"/>
              </w:rPr>
              <w:t>ապրանքի</w:t>
            </w:r>
            <w:proofErr w:type="spellEnd"/>
            <w:r w:rsidRPr="00817ECB">
              <w:rPr>
                <w:rFonts w:ascii="GHEA Mariam" w:hAnsi="GHEA Mariam"/>
                <w:sz w:val="16"/>
              </w:rPr>
              <w:t xml:space="preserve"> </w:t>
            </w:r>
            <w:proofErr w:type="spellStart"/>
            <w:r w:rsidRPr="00817ECB">
              <w:rPr>
                <w:rFonts w:ascii="GHEA Mariam" w:hAnsi="GHEA Mariam"/>
                <w:sz w:val="16"/>
              </w:rPr>
              <w:t>ընդհանուր</w:t>
            </w:r>
            <w:proofErr w:type="spellEnd"/>
            <w:r w:rsidRPr="00817ECB">
              <w:rPr>
                <w:rFonts w:ascii="GHEA Mariam" w:hAnsi="GHEA Mariam"/>
                <w:sz w:val="16"/>
              </w:rPr>
              <w:t xml:space="preserve"> </w:t>
            </w:r>
            <w:proofErr w:type="spellStart"/>
            <w:r w:rsidRPr="00817ECB">
              <w:rPr>
                <w:rFonts w:ascii="GHEA Mariam" w:hAnsi="GHEA Mariam"/>
                <w:sz w:val="16"/>
              </w:rPr>
              <w:t>գինը</w:t>
            </w:r>
            <w:proofErr w:type="spellEnd"/>
            <w:r w:rsidRPr="00817ECB">
              <w:rPr>
                <w:rFonts w:ascii="GHEA Mariam" w:hAnsi="GHEA Mariam"/>
                <w:sz w:val="16"/>
              </w:rPr>
              <w:t xml:space="preserve"> </w:t>
            </w:r>
          </w:p>
          <w:p w14:paraId="153D0000" w14:textId="77777777" w:rsidR="00366093" w:rsidRPr="00817ECB" w:rsidRDefault="00366093" w:rsidP="00366093">
            <w:pPr>
              <w:suppressAutoHyphens/>
              <w:jc w:val="center"/>
              <w:rPr>
                <w:rFonts w:ascii="GHEA Mariam" w:hAnsi="GHEA Mariam"/>
                <w:sz w:val="16"/>
              </w:rPr>
            </w:pPr>
            <w:r w:rsidRPr="00817ECB">
              <w:rPr>
                <w:rFonts w:ascii="GHEA Mariam" w:hAnsi="GHEA Mariam"/>
                <w:sz w:val="16"/>
              </w:rPr>
              <w:t>(Col. 3X6)</w:t>
            </w:r>
          </w:p>
        </w:tc>
      </w:tr>
      <w:tr w:rsidR="009E1F73" w:rsidRPr="00FF7ABF" w14:paraId="5DEB702A" w14:textId="77777777" w:rsidTr="002B2E73">
        <w:trPr>
          <w:cantSplit/>
          <w:trHeight w:val="390"/>
        </w:trPr>
        <w:tc>
          <w:tcPr>
            <w:tcW w:w="720" w:type="dxa"/>
            <w:tcBorders>
              <w:top w:val="single" w:sz="6" w:space="0" w:color="auto"/>
              <w:left w:val="double" w:sz="6" w:space="0" w:color="auto"/>
              <w:bottom w:val="single" w:sz="6" w:space="0" w:color="auto"/>
              <w:right w:val="single" w:sz="6" w:space="0" w:color="auto"/>
            </w:tcBorders>
          </w:tcPr>
          <w:p w14:paraId="0A6EFBC0" w14:textId="77777777" w:rsidR="00366093" w:rsidRPr="00817ECB" w:rsidRDefault="00366093" w:rsidP="00665A41">
            <w:pPr>
              <w:suppressAutoHyphens/>
              <w:rPr>
                <w:rFonts w:ascii="GHEA Mariam" w:hAnsi="GHEA Mariam"/>
                <w:i/>
                <w:sz w:val="20"/>
              </w:rPr>
            </w:pPr>
            <w:r w:rsidRPr="00817ECB">
              <w:rPr>
                <w:rFonts w:ascii="GHEA Mariam" w:hAnsi="GHEA Mariam"/>
                <w:i/>
                <w:sz w:val="16"/>
              </w:rPr>
              <w:t>[</w:t>
            </w:r>
            <w:proofErr w:type="spellStart"/>
            <w:r w:rsidRPr="00817ECB">
              <w:rPr>
                <w:rFonts w:ascii="GHEA Mariam" w:hAnsi="GHEA Mariam"/>
                <w:i/>
                <w:sz w:val="16"/>
              </w:rPr>
              <w:t>գրել</w:t>
            </w:r>
            <w:proofErr w:type="spellEnd"/>
            <w:r w:rsidRPr="00817ECB">
              <w:rPr>
                <w:rFonts w:ascii="GHEA Mariam" w:hAnsi="GHEA Mariam"/>
                <w:i/>
                <w:sz w:val="16"/>
              </w:rPr>
              <w:t xml:space="preserve"> </w:t>
            </w:r>
            <w:proofErr w:type="spellStart"/>
            <w:r w:rsidRPr="00817ECB">
              <w:rPr>
                <w:rFonts w:ascii="GHEA Mariam" w:hAnsi="GHEA Mariam"/>
                <w:i/>
                <w:sz w:val="16"/>
              </w:rPr>
              <w:t>տողի</w:t>
            </w:r>
            <w:proofErr w:type="spellEnd"/>
            <w:r w:rsidRPr="00817ECB">
              <w:rPr>
                <w:rFonts w:ascii="GHEA Mariam" w:hAnsi="GHEA Mariam"/>
                <w:i/>
                <w:sz w:val="16"/>
              </w:rPr>
              <w:t xml:space="preserve"> </w:t>
            </w:r>
            <w:proofErr w:type="spellStart"/>
            <w:r w:rsidRPr="00817ECB">
              <w:rPr>
                <w:rFonts w:ascii="GHEA Mariam" w:hAnsi="GHEA Mariam"/>
                <w:i/>
                <w:sz w:val="16"/>
              </w:rPr>
              <w:t>համարը</w:t>
            </w:r>
            <w:proofErr w:type="spellEnd"/>
            <w:r w:rsidRPr="00817ECB">
              <w:rPr>
                <w:rFonts w:ascii="GHEA Mariam" w:hAnsi="GHEA Mariam"/>
                <w:i/>
                <w:sz w:val="16"/>
              </w:rPr>
              <w:t>]</w:t>
            </w:r>
          </w:p>
        </w:tc>
        <w:tc>
          <w:tcPr>
            <w:tcW w:w="3004" w:type="dxa"/>
            <w:gridSpan w:val="2"/>
            <w:tcBorders>
              <w:top w:val="single" w:sz="6" w:space="0" w:color="auto"/>
              <w:left w:val="single" w:sz="6" w:space="0" w:color="auto"/>
              <w:bottom w:val="single" w:sz="6" w:space="0" w:color="auto"/>
              <w:right w:val="single" w:sz="6" w:space="0" w:color="auto"/>
            </w:tcBorders>
          </w:tcPr>
          <w:p w14:paraId="5EBCAA2C" w14:textId="77777777" w:rsidR="00366093" w:rsidRPr="00817ECB" w:rsidRDefault="00366093" w:rsidP="004E3E6E">
            <w:pPr>
              <w:suppressAutoHyphens/>
              <w:rPr>
                <w:rFonts w:ascii="GHEA Mariam" w:hAnsi="GHEA Mariam"/>
                <w:i/>
                <w:sz w:val="20"/>
              </w:rPr>
            </w:pPr>
            <w:r w:rsidRPr="00817ECB">
              <w:rPr>
                <w:rFonts w:ascii="GHEA Mariam" w:hAnsi="GHEA Mariam"/>
                <w:i/>
                <w:sz w:val="16"/>
              </w:rPr>
              <w:t>[</w:t>
            </w:r>
            <w:proofErr w:type="spellStart"/>
            <w:r w:rsidRPr="00817ECB">
              <w:rPr>
                <w:rFonts w:ascii="GHEA Mariam" w:hAnsi="GHEA Mariam"/>
                <w:i/>
                <w:sz w:val="16"/>
              </w:rPr>
              <w:t>գրել</w:t>
            </w:r>
            <w:proofErr w:type="spellEnd"/>
            <w:r w:rsidRPr="00817ECB">
              <w:rPr>
                <w:rFonts w:ascii="GHEA Mariam" w:hAnsi="GHEA Mariam"/>
                <w:i/>
                <w:sz w:val="16"/>
              </w:rPr>
              <w:t xml:space="preserve"> </w:t>
            </w:r>
            <w:proofErr w:type="spellStart"/>
            <w:r w:rsidRPr="00817ECB">
              <w:rPr>
                <w:rFonts w:ascii="GHEA Mariam" w:hAnsi="GHEA Mariam"/>
                <w:i/>
                <w:sz w:val="16"/>
              </w:rPr>
              <w:t>Ապրանքի</w:t>
            </w:r>
            <w:proofErr w:type="spellEnd"/>
            <w:r w:rsidRPr="00817ECB">
              <w:rPr>
                <w:rFonts w:ascii="GHEA Mariam" w:hAnsi="GHEA Mariam"/>
                <w:i/>
                <w:sz w:val="16"/>
              </w:rPr>
              <w:t xml:space="preserve"> </w:t>
            </w:r>
            <w:proofErr w:type="spellStart"/>
            <w:r w:rsidRPr="00817ECB">
              <w:rPr>
                <w:rFonts w:ascii="GHEA Mariam" w:hAnsi="GHEA Mariam"/>
                <w:i/>
                <w:sz w:val="16"/>
              </w:rPr>
              <w:t>անվանումը</w:t>
            </w:r>
            <w:proofErr w:type="spellEnd"/>
            <w:r w:rsidRPr="00817ECB">
              <w:rPr>
                <w:rFonts w:ascii="GHEA Mariam" w:hAnsi="GHEA Mariam"/>
                <w:i/>
                <w:sz w:val="16"/>
              </w:rPr>
              <w:t>]</w:t>
            </w:r>
          </w:p>
          <w:p w14:paraId="06D94762" w14:textId="77777777" w:rsidR="00366093" w:rsidRPr="00817ECB" w:rsidRDefault="00366093" w:rsidP="004E3E6E">
            <w:pPr>
              <w:suppressAutoHyphens/>
              <w:rPr>
                <w:rFonts w:ascii="GHEA Mariam" w:hAnsi="GHEA Mariam"/>
                <w:i/>
                <w:sz w:val="16"/>
              </w:rPr>
            </w:pPr>
          </w:p>
        </w:tc>
        <w:tc>
          <w:tcPr>
            <w:tcW w:w="1134" w:type="dxa"/>
            <w:tcBorders>
              <w:top w:val="single" w:sz="6" w:space="0" w:color="auto"/>
              <w:left w:val="single" w:sz="6" w:space="0" w:color="auto"/>
              <w:right w:val="single" w:sz="6" w:space="0" w:color="auto"/>
            </w:tcBorders>
          </w:tcPr>
          <w:p w14:paraId="58943592" w14:textId="77777777" w:rsidR="00366093" w:rsidRPr="00817ECB" w:rsidRDefault="00366093" w:rsidP="003E4FE5">
            <w:pPr>
              <w:suppressAutoHyphens/>
              <w:rPr>
                <w:rFonts w:ascii="GHEA Mariam" w:hAnsi="GHEA Mariam"/>
                <w:i/>
                <w:sz w:val="20"/>
              </w:rPr>
            </w:pPr>
            <w:r w:rsidRPr="00817ECB">
              <w:rPr>
                <w:rFonts w:ascii="GHEA Mariam" w:hAnsi="GHEA Mariam"/>
                <w:i/>
                <w:sz w:val="16"/>
              </w:rPr>
              <w:t>[</w:t>
            </w:r>
            <w:proofErr w:type="spellStart"/>
            <w:r w:rsidRPr="00817ECB">
              <w:rPr>
                <w:rFonts w:ascii="GHEA Mariam" w:hAnsi="GHEA Mariam"/>
                <w:i/>
                <w:sz w:val="16"/>
              </w:rPr>
              <w:t>գրել</w:t>
            </w:r>
            <w:proofErr w:type="spellEnd"/>
            <w:r w:rsidRPr="00817ECB">
              <w:rPr>
                <w:rFonts w:ascii="GHEA Mariam" w:hAnsi="GHEA Mariam"/>
                <w:i/>
                <w:sz w:val="16"/>
              </w:rPr>
              <w:t xml:space="preserve"> </w:t>
            </w:r>
            <w:proofErr w:type="spellStart"/>
            <w:r w:rsidRPr="00817ECB">
              <w:rPr>
                <w:rFonts w:ascii="GHEA Mariam" w:hAnsi="GHEA Mariam"/>
                <w:i/>
                <w:sz w:val="16"/>
              </w:rPr>
              <w:t>մատակարարվող</w:t>
            </w:r>
            <w:proofErr w:type="spellEnd"/>
            <w:r w:rsidRPr="00817ECB">
              <w:rPr>
                <w:rFonts w:ascii="GHEA Mariam" w:hAnsi="GHEA Mariam"/>
                <w:i/>
                <w:sz w:val="16"/>
              </w:rPr>
              <w:t xml:space="preserve"> </w:t>
            </w:r>
            <w:proofErr w:type="spellStart"/>
            <w:r w:rsidRPr="00817ECB">
              <w:rPr>
                <w:rFonts w:ascii="GHEA Mariam" w:hAnsi="GHEA Mariam"/>
                <w:i/>
                <w:sz w:val="16"/>
              </w:rPr>
              <w:t>Ապրանքի</w:t>
            </w:r>
            <w:proofErr w:type="spellEnd"/>
            <w:r w:rsidRPr="00817ECB">
              <w:rPr>
                <w:rFonts w:ascii="GHEA Mariam" w:hAnsi="GHEA Mariam"/>
                <w:i/>
                <w:sz w:val="16"/>
              </w:rPr>
              <w:t xml:space="preserve"> </w:t>
            </w:r>
            <w:proofErr w:type="spellStart"/>
            <w:r w:rsidRPr="00817ECB">
              <w:rPr>
                <w:rFonts w:ascii="GHEA Mariam" w:hAnsi="GHEA Mariam"/>
                <w:i/>
                <w:sz w:val="16"/>
              </w:rPr>
              <w:t>միավորների</w:t>
            </w:r>
            <w:proofErr w:type="spellEnd"/>
            <w:r w:rsidRPr="00817ECB">
              <w:rPr>
                <w:rFonts w:ascii="GHEA Mariam" w:hAnsi="GHEA Mariam"/>
                <w:i/>
                <w:sz w:val="16"/>
              </w:rPr>
              <w:t xml:space="preserve"> </w:t>
            </w:r>
            <w:proofErr w:type="spellStart"/>
            <w:r w:rsidRPr="00817ECB">
              <w:rPr>
                <w:rFonts w:ascii="GHEA Mariam" w:hAnsi="GHEA Mariam"/>
                <w:i/>
                <w:sz w:val="16"/>
              </w:rPr>
              <w:t>քանակը</w:t>
            </w:r>
            <w:proofErr w:type="spellEnd"/>
            <w:r w:rsidRPr="00817ECB">
              <w:rPr>
                <w:rFonts w:ascii="GHEA Mariam" w:hAnsi="GHEA Mariam"/>
                <w:i/>
                <w:sz w:val="16"/>
              </w:rPr>
              <w:t>]</w:t>
            </w:r>
          </w:p>
        </w:tc>
        <w:tc>
          <w:tcPr>
            <w:tcW w:w="1134" w:type="dxa"/>
            <w:tcBorders>
              <w:top w:val="single" w:sz="6" w:space="0" w:color="auto"/>
              <w:left w:val="single" w:sz="6" w:space="0" w:color="auto"/>
              <w:bottom w:val="single" w:sz="6" w:space="0" w:color="auto"/>
              <w:right w:val="single" w:sz="6" w:space="0" w:color="auto"/>
            </w:tcBorders>
          </w:tcPr>
          <w:p w14:paraId="48D7FA01" w14:textId="77777777" w:rsidR="00366093" w:rsidRPr="00817ECB" w:rsidRDefault="00366093" w:rsidP="00366093">
            <w:pPr>
              <w:suppressAutoHyphens/>
              <w:rPr>
                <w:rFonts w:ascii="GHEA Mariam" w:hAnsi="GHEA Mariam"/>
                <w:i/>
                <w:sz w:val="20"/>
              </w:rPr>
            </w:pPr>
            <w:r w:rsidRPr="00817ECB">
              <w:rPr>
                <w:rFonts w:ascii="GHEA Mariam" w:hAnsi="GHEA Mariam"/>
                <w:i/>
                <w:sz w:val="16"/>
              </w:rPr>
              <w:t>[</w:t>
            </w:r>
            <w:proofErr w:type="spellStart"/>
            <w:r w:rsidRPr="00817ECB">
              <w:rPr>
                <w:rFonts w:ascii="GHEA Mariam" w:hAnsi="GHEA Mariam"/>
                <w:i/>
                <w:sz w:val="16"/>
              </w:rPr>
              <w:t>գրել</w:t>
            </w:r>
            <w:proofErr w:type="spellEnd"/>
            <w:r w:rsidRPr="00817ECB">
              <w:rPr>
                <w:rFonts w:ascii="GHEA Mariam" w:hAnsi="GHEA Mariam"/>
                <w:i/>
                <w:sz w:val="16"/>
              </w:rPr>
              <w:t xml:space="preserve"> </w:t>
            </w:r>
            <w:proofErr w:type="spellStart"/>
            <w:r w:rsidRPr="00817ECB">
              <w:rPr>
                <w:rFonts w:ascii="GHEA Mariam" w:hAnsi="GHEA Mariam"/>
                <w:i/>
                <w:sz w:val="16"/>
              </w:rPr>
              <w:t>մատակարարվող</w:t>
            </w:r>
            <w:proofErr w:type="spellEnd"/>
            <w:r w:rsidRPr="00817ECB">
              <w:rPr>
                <w:rFonts w:ascii="GHEA Mariam" w:hAnsi="GHEA Mariam"/>
                <w:i/>
                <w:sz w:val="16"/>
              </w:rPr>
              <w:t xml:space="preserve"> </w:t>
            </w:r>
            <w:proofErr w:type="spellStart"/>
            <w:r w:rsidRPr="00817ECB">
              <w:rPr>
                <w:rFonts w:ascii="GHEA Mariam" w:hAnsi="GHEA Mariam"/>
                <w:i/>
                <w:sz w:val="16"/>
              </w:rPr>
              <w:t>Ապրանքի</w:t>
            </w:r>
            <w:proofErr w:type="spellEnd"/>
            <w:r w:rsidRPr="00817ECB">
              <w:rPr>
                <w:rFonts w:ascii="GHEA Mariam" w:hAnsi="GHEA Mariam"/>
                <w:i/>
                <w:sz w:val="16"/>
              </w:rPr>
              <w:t xml:space="preserve"> </w:t>
            </w:r>
            <w:proofErr w:type="spellStart"/>
            <w:r w:rsidRPr="00817ECB">
              <w:rPr>
                <w:rFonts w:ascii="GHEA Mariam" w:hAnsi="GHEA Mariam"/>
                <w:i/>
                <w:sz w:val="16"/>
              </w:rPr>
              <w:t>միավորի</w:t>
            </w:r>
            <w:proofErr w:type="spellEnd"/>
            <w:r w:rsidRPr="00817ECB">
              <w:rPr>
                <w:rFonts w:ascii="GHEA Mariam" w:hAnsi="GHEA Mariam"/>
                <w:i/>
                <w:sz w:val="16"/>
              </w:rPr>
              <w:t xml:space="preserve"> </w:t>
            </w:r>
            <w:proofErr w:type="spellStart"/>
            <w:r w:rsidRPr="00817ECB">
              <w:rPr>
                <w:rFonts w:ascii="GHEA Mariam" w:hAnsi="GHEA Mariam"/>
                <w:i/>
                <w:sz w:val="16"/>
              </w:rPr>
              <w:t>անվանումը</w:t>
            </w:r>
            <w:proofErr w:type="spellEnd"/>
            <w:r w:rsidRPr="00817ECB">
              <w:rPr>
                <w:rFonts w:ascii="GHEA Mariam" w:hAnsi="GHEA Mariam"/>
                <w:i/>
                <w:sz w:val="16"/>
              </w:rPr>
              <w:t>]</w:t>
            </w:r>
          </w:p>
        </w:tc>
        <w:tc>
          <w:tcPr>
            <w:tcW w:w="1559" w:type="dxa"/>
            <w:tcBorders>
              <w:top w:val="single" w:sz="6" w:space="0" w:color="auto"/>
              <w:left w:val="single" w:sz="6" w:space="0" w:color="auto"/>
              <w:bottom w:val="single" w:sz="6" w:space="0" w:color="auto"/>
              <w:right w:val="single" w:sz="6" w:space="0" w:color="auto"/>
            </w:tcBorders>
          </w:tcPr>
          <w:p w14:paraId="209EDBA5" w14:textId="77777777" w:rsidR="00366093" w:rsidRPr="00817ECB" w:rsidRDefault="00366093" w:rsidP="003E4FE5">
            <w:pPr>
              <w:suppressAutoHyphens/>
              <w:rPr>
                <w:rFonts w:ascii="GHEA Mariam" w:hAnsi="GHEA Mariam"/>
                <w:i/>
                <w:sz w:val="20"/>
              </w:rPr>
            </w:pPr>
            <w:r w:rsidRPr="00817ECB">
              <w:rPr>
                <w:rFonts w:ascii="GHEA Mariam" w:hAnsi="GHEA Mariam"/>
                <w:i/>
                <w:sz w:val="16"/>
              </w:rPr>
              <w:t>[</w:t>
            </w:r>
            <w:proofErr w:type="spellStart"/>
            <w:r w:rsidRPr="00817ECB">
              <w:rPr>
                <w:rFonts w:ascii="GHEA Mariam" w:hAnsi="GHEA Mariam"/>
                <w:i/>
                <w:sz w:val="16"/>
              </w:rPr>
              <w:t>գրել</w:t>
            </w:r>
            <w:proofErr w:type="spellEnd"/>
            <w:r w:rsidRPr="00817ECB">
              <w:rPr>
                <w:rFonts w:ascii="GHEA Mariam" w:hAnsi="GHEA Mariam"/>
                <w:i/>
                <w:sz w:val="16"/>
              </w:rPr>
              <w:t xml:space="preserve"> </w:t>
            </w:r>
            <w:proofErr w:type="spellStart"/>
            <w:r w:rsidRPr="00817ECB">
              <w:rPr>
                <w:rFonts w:ascii="GHEA Mariam" w:hAnsi="GHEA Mariam"/>
                <w:i/>
                <w:sz w:val="16"/>
              </w:rPr>
              <w:t>ապրանքների</w:t>
            </w:r>
            <w:proofErr w:type="spellEnd"/>
            <w:r w:rsidRPr="00817ECB">
              <w:rPr>
                <w:rFonts w:ascii="GHEA Mariam" w:hAnsi="GHEA Mariam"/>
                <w:i/>
                <w:sz w:val="16"/>
              </w:rPr>
              <w:t xml:space="preserve"> </w:t>
            </w:r>
            <w:proofErr w:type="spellStart"/>
            <w:r w:rsidRPr="00817ECB">
              <w:rPr>
                <w:rFonts w:ascii="GHEA Mariam" w:hAnsi="GHEA Mariam"/>
                <w:i/>
                <w:sz w:val="16"/>
              </w:rPr>
              <w:t>մատակարարման</w:t>
            </w:r>
            <w:proofErr w:type="spellEnd"/>
            <w:r w:rsidRPr="00817ECB">
              <w:rPr>
                <w:rFonts w:ascii="GHEA Mariam" w:hAnsi="GHEA Mariam"/>
                <w:i/>
                <w:sz w:val="16"/>
              </w:rPr>
              <w:t xml:space="preserve"> </w:t>
            </w:r>
            <w:proofErr w:type="spellStart"/>
            <w:r w:rsidRPr="00817ECB">
              <w:rPr>
                <w:rFonts w:ascii="GHEA Mariam" w:hAnsi="GHEA Mariam"/>
                <w:i/>
                <w:sz w:val="16"/>
              </w:rPr>
              <w:t>ժամկետը</w:t>
            </w:r>
            <w:proofErr w:type="spellEnd"/>
            <w:r w:rsidRPr="00817ECB">
              <w:rPr>
                <w:rFonts w:ascii="GHEA Mariam" w:hAnsi="GHEA Mariam"/>
                <w:i/>
                <w:sz w:val="16"/>
              </w:rPr>
              <w:t>]</w:t>
            </w:r>
          </w:p>
        </w:tc>
        <w:tc>
          <w:tcPr>
            <w:tcW w:w="2410" w:type="dxa"/>
            <w:tcBorders>
              <w:top w:val="single" w:sz="6" w:space="0" w:color="auto"/>
              <w:left w:val="single" w:sz="6" w:space="0" w:color="auto"/>
              <w:bottom w:val="single" w:sz="6" w:space="0" w:color="auto"/>
              <w:right w:val="single" w:sz="6" w:space="0" w:color="auto"/>
            </w:tcBorders>
          </w:tcPr>
          <w:p w14:paraId="095D1645" w14:textId="77777777" w:rsidR="00366093" w:rsidRPr="00817ECB" w:rsidRDefault="00366093" w:rsidP="00FC5883">
            <w:pPr>
              <w:suppressAutoHyphens/>
              <w:rPr>
                <w:rFonts w:ascii="GHEA Mariam" w:hAnsi="GHEA Mariam"/>
                <w:i/>
                <w:sz w:val="20"/>
              </w:rPr>
            </w:pPr>
            <w:r w:rsidRPr="00817ECB">
              <w:rPr>
                <w:rFonts w:ascii="GHEA Mariam" w:hAnsi="GHEA Mariam"/>
                <w:i/>
                <w:sz w:val="16"/>
              </w:rPr>
              <w:t>[</w:t>
            </w:r>
            <w:proofErr w:type="spellStart"/>
            <w:r w:rsidRPr="00817ECB">
              <w:rPr>
                <w:rFonts w:ascii="GHEA Mariam" w:hAnsi="GHEA Mariam"/>
                <w:i/>
                <w:sz w:val="16"/>
              </w:rPr>
              <w:t>միավորի</w:t>
            </w:r>
            <w:proofErr w:type="spellEnd"/>
            <w:r w:rsidRPr="00817ECB">
              <w:rPr>
                <w:rFonts w:ascii="GHEA Mariam" w:hAnsi="GHEA Mariam"/>
                <w:i/>
                <w:sz w:val="16"/>
              </w:rPr>
              <w:t xml:space="preserve"> </w:t>
            </w:r>
            <w:proofErr w:type="spellStart"/>
            <w:r w:rsidRPr="00817ECB">
              <w:rPr>
                <w:rFonts w:ascii="GHEA Mariam" w:hAnsi="GHEA Mariam"/>
                <w:i/>
                <w:sz w:val="16"/>
              </w:rPr>
              <w:t>գինը</w:t>
            </w:r>
            <w:proofErr w:type="spellEnd"/>
            <w:r w:rsidRPr="00817ECB">
              <w:rPr>
                <w:rFonts w:ascii="GHEA Mariam" w:hAnsi="GHEA Mariam"/>
                <w:i/>
                <w:sz w:val="16"/>
              </w:rPr>
              <w:t xml:space="preserve"> </w:t>
            </w:r>
            <w:proofErr w:type="spellStart"/>
            <w:r w:rsidRPr="00817ECB">
              <w:rPr>
                <w:rFonts w:ascii="GHEA Mariam" w:hAnsi="GHEA Mariam"/>
                <w:i/>
                <w:sz w:val="16"/>
              </w:rPr>
              <w:t>յուրաքանչյուր</w:t>
            </w:r>
            <w:proofErr w:type="spellEnd"/>
            <w:r w:rsidRPr="00817ECB">
              <w:rPr>
                <w:rFonts w:ascii="GHEA Mariam" w:hAnsi="GHEA Mariam"/>
                <w:i/>
                <w:sz w:val="16"/>
              </w:rPr>
              <w:t xml:space="preserve"> </w:t>
            </w:r>
            <w:proofErr w:type="spellStart"/>
            <w:r w:rsidRPr="00817ECB">
              <w:rPr>
                <w:rFonts w:ascii="GHEA Mariam" w:hAnsi="GHEA Mariam"/>
                <w:i/>
                <w:sz w:val="16"/>
              </w:rPr>
              <w:t>անվանման</w:t>
            </w:r>
            <w:proofErr w:type="spellEnd"/>
            <w:r w:rsidRPr="00817ECB">
              <w:rPr>
                <w:rFonts w:ascii="GHEA Mariam" w:hAnsi="GHEA Mariam"/>
                <w:i/>
                <w:sz w:val="16"/>
              </w:rPr>
              <w:t xml:space="preserve"> համար]</w:t>
            </w:r>
          </w:p>
        </w:tc>
        <w:tc>
          <w:tcPr>
            <w:tcW w:w="2552" w:type="dxa"/>
            <w:tcBorders>
              <w:top w:val="single" w:sz="6" w:space="0" w:color="auto"/>
              <w:left w:val="single" w:sz="6" w:space="0" w:color="auto"/>
              <w:bottom w:val="single" w:sz="6" w:space="0" w:color="auto"/>
              <w:right w:val="double" w:sz="6" w:space="0" w:color="auto"/>
            </w:tcBorders>
          </w:tcPr>
          <w:p w14:paraId="532C19ED" w14:textId="77777777" w:rsidR="00366093" w:rsidRPr="00817ECB" w:rsidRDefault="00366093" w:rsidP="00C80FE2">
            <w:pPr>
              <w:pStyle w:val="CommentText"/>
              <w:suppressAutoHyphens/>
              <w:rPr>
                <w:rFonts w:ascii="GHEA Mariam" w:hAnsi="GHEA Mariam"/>
                <w:i/>
                <w:sz w:val="16"/>
              </w:rPr>
            </w:pPr>
            <w:r w:rsidRPr="00817ECB">
              <w:rPr>
                <w:rFonts w:ascii="GHEA Mariam" w:hAnsi="GHEA Mariam"/>
                <w:i/>
                <w:sz w:val="16"/>
              </w:rPr>
              <w:t>[</w:t>
            </w:r>
            <w:proofErr w:type="spellStart"/>
            <w:r w:rsidRPr="00817ECB">
              <w:rPr>
                <w:rFonts w:ascii="GHEA Mariam" w:hAnsi="GHEA Mariam"/>
                <w:i/>
                <w:sz w:val="16"/>
              </w:rPr>
              <w:t>գրել</w:t>
            </w:r>
            <w:proofErr w:type="spellEnd"/>
            <w:r w:rsidRPr="00817ECB">
              <w:rPr>
                <w:rFonts w:ascii="GHEA Mariam" w:hAnsi="GHEA Mariam"/>
                <w:i/>
                <w:sz w:val="16"/>
              </w:rPr>
              <w:t xml:space="preserve"> </w:t>
            </w:r>
            <w:proofErr w:type="spellStart"/>
            <w:r w:rsidRPr="00817ECB">
              <w:rPr>
                <w:rFonts w:ascii="GHEA Mariam" w:hAnsi="GHEA Mariam"/>
                <w:i/>
                <w:sz w:val="16"/>
              </w:rPr>
              <w:t>յուրաքանչյուր</w:t>
            </w:r>
            <w:proofErr w:type="spellEnd"/>
            <w:r w:rsidRPr="00817ECB">
              <w:rPr>
                <w:rFonts w:ascii="GHEA Mariam" w:hAnsi="GHEA Mariam"/>
                <w:i/>
                <w:sz w:val="16"/>
              </w:rPr>
              <w:t xml:space="preserve"> </w:t>
            </w:r>
            <w:proofErr w:type="spellStart"/>
            <w:r w:rsidRPr="00817ECB">
              <w:rPr>
                <w:rFonts w:ascii="GHEA Mariam" w:hAnsi="GHEA Mariam"/>
                <w:i/>
                <w:sz w:val="16"/>
              </w:rPr>
              <w:t>ապրանքի</w:t>
            </w:r>
            <w:proofErr w:type="spellEnd"/>
            <w:r w:rsidRPr="00817ECB">
              <w:rPr>
                <w:rFonts w:ascii="GHEA Mariam" w:hAnsi="GHEA Mariam"/>
                <w:i/>
                <w:sz w:val="16"/>
              </w:rPr>
              <w:t xml:space="preserve"> </w:t>
            </w:r>
            <w:proofErr w:type="spellStart"/>
            <w:r w:rsidRPr="00817ECB">
              <w:rPr>
                <w:rFonts w:ascii="GHEA Mariam" w:hAnsi="GHEA Mariam"/>
                <w:i/>
                <w:sz w:val="16"/>
              </w:rPr>
              <w:t>ընդհանուր</w:t>
            </w:r>
            <w:proofErr w:type="spellEnd"/>
            <w:r w:rsidRPr="00817ECB">
              <w:rPr>
                <w:rFonts w:ascii="GHEA Mariam" w:hAnsi="GHEA Mariam"/>
                <w:i/>
                <w:sz w:val="16"/>
              </w:rPr>
              <w:t xml:space="preserve"> </w:t>
            </w:r>
            <w:proofErr w:type="spellStart"/>
            <w:r w:rsidRPr="00817ECB">
              <w:rPr>
                <w:rFonts w:ascii="GHEA Mariam" w:hAnsi="GHEA Mariam"/>
                <w:i/>
                <w:sz w:val="16"/>
              </w:rPr>
              <w:t>գինը</w:t>
            </w:r>
            <w:proofErr w:type="spellEnd"/>
            <w:r w:rsidRPr="00817ECB">
              <w:rPr>
                <w:rFonts w:ascii="GHEA Mariam" w:hAnsi="GHEA Mariam"/>
                <w:i/>
                <w:sz w:val="16"/>
              </w:rPr>
              <w:t>]</w:t>
            </w:r>
          </w:p>
        </w:tc>
      </w:tr>
      <w:tr w:rsidR="009E1F73" w:rsidRPr="00FF7ABF" w14:paraId="281B56D8" w14:textId="77777777" w:rsidTr="002B2E73">
        <w:trPr>
          <w:cantSplit/>
          <w:trHeight w:val="390"/>
        </w:trPr>
        <w:tc>
          <w:tcPr>
            <w:tcW w:w="720" w:type="dxa"/>
            <w:tcBorders>
              <w:top w:val="single" w:sz="6" w:space="0" w:color="auto"/>
              <w:left w:val="double" w:sz="6" w:space="0" w:color="auto"/>
              <w:bottom w:val="single" w:sz="6" w:space="0" w:color="auto"/>
              <w:right w:val="single" w:sz="6" w:space="0" w:color="auto"/>
            </w:tcBorders>
          </w:tcPr>
          <w:p w14:paraId="2C3AD7A5" w14:textId="77777777" w:rsidR="00366093" w:rsidRPr="00817ECB" w:rsidRDefault="00366093" w:rsidP="004E3E6E">
            <w:pPr>
              <w:suppressAutoHyphens/>
              <w:spacing w:before="60" w:after="60"/>
              <w:rPr>
                <w:rFonts w:ascii="GHEA Mariam" w:hAnsi="GHEA Mariam"/>
                <w:sz w:val="20"/>
              </w:rPr>
            </w:pPr>
          </w:p>
        </w:tc>
        <w:tc>
          <w:tcPr>
            <w:tcW w:w="3004" w:type="dxa"/>
            <w:gridSpan w:val="2"/>
            <w:tcBorders>
              <w:top w:val="single" w:sz="6" w:space="0" w:color="auto"/>
              <w:left w:val="single" w:sz="6" w:space="0" w:color="auto"/>
              <w:bottom w:val="single" w:sz="6" w:space="0" w:color="auto"/>
              <w:right w:val="single" w:sz="6" w:space="0" w:color="auto"/>
            </w:tcBorders>
          </w:tcPr>
          <w:p w14:paraId="686FAD5B" w14:textId="77777777" w:rsidR="00366093" w:rsidRPr="00817ECB" w:rsidRDefault="00366093" w:rsidP="004E3E6E">
            <w:pPr>
              <w:suppressAutoHyphens/>
              <w:spacing w:before="60" w:after="60"/>
              <w:rPr>
                <w:rFonts w:ascii="GHEA Mariam" w:hAnsi="GHEA Mariam"/>
                <w:sz w:val="20"/>
              </w:rPr>
            </w:pPr>
          </w:p>
        </w:tc>
        <w:tc>
          <w:tcPr>
            <w:tcW w:w="1134" w:type="dxa"/>
            <w:tcBorders>
              <w:left w:val="single" w:sz="6" w:space="0" w:color="auto"/>
              <w:bottom w:val="single" w:sz="6" w:space="0" w:color="auto"/>
              <w:right w:val="single" w:sz="6" w:space="0" w:color="auto"/>
            </w:tcBorders>
          </w:tcPr>
          <w:p w14:paraId="1F5A62CA" w14:textId="77777777" w:rsidR="00366093" w:rsidRPr="00817ECB" w:rsidRDefault="00366093" w:rsidP="004E3E6E">
            <w:pPr>
              <w:suppressAutoHyphens/>
              <w:spacing w:before="60" w:after="60"/>
              <w:rPr>
                <w:rFonts w:ascii="GHEA Mariam" w:hAnsi="GHEA Mariam"/>
                <w:sz w:val="20"/>
              </w:rPr>
            </w:pPr>
          </w:p>
        </w:tc>
        <w:tc>
          <w:tcPr>
            <w:tcW w:w="1134" w:type="dxa"/>
            <w:tcBorders>
              <w:top w:val="single" w:sz="6" w:space="0" w:color="auto"/>
              <w:left w:val="single" w:sz="6" w:space="0" w:color="auto"/>
              <w:bottom w:val="single" w:sz="6" w:space="0" w:color="auto"/>
              <w:right w:val="single" w:sz="6" w:space="0" w:color="auto"/>
            </w:tcBorders>
          </w:tcPr>
          <w:p w14:paraId="698C93FB" w14:textId="77777777" w:rsidR="00366093" w:rsidRPr="00817ECB" w:rsidRDefault="00366093" w:rsidP="004E3E6E">
            <w:pPr>
              <w:suppressAutoHyphens/>
              <w:spacing w:before="60" w:after="60"/>
              <w:rPr>
                <w:rFonts w:ascii="GHEA Mariam" w:hAnsi="GHEA Mariam"/>
                <w:sz w:val="20"/>
              </w:rPr>
            </w:pPr>
          </w:p>
        </w:tc>
        <w:tc>
          <w:tcPr>
            <w:tcW w:w="1559" w:type="dxa"/>
            <w:tcBorders>
              <w:top w:val="single" w:sz="6" w:space="0" w:color="auto"/>
              <w:left w:val="single" w:sz="6" w:space="0" w:color="auto"/>
              <w:bottom w:val="single" w:sz="6" w:space="0" w:color="auto"/>
              <w:right w:val="single" w:sz="6" w:space="0" w:color="auto"/>
            </w:tcBorders>
          </w:tcPr>
          <w:p w14:paraId="5115F1A7" w14:textId="77777777" w:rsidR="00366093" w:rsidRPr="00817ECB" w:rsidRDefault="00366093" w:rsidP="004E3E6E">
            <w:pPr>
              <w:suppressAutoHyphens/>
              <w:spacing w:before="60" w:after="60"/>
              <w:rPr>
                <w:rFonts w:ascii="GHEA Mariam" w:hAnsi="GHEA Mariam"/>
                <w:sz w:val="20"/>
              </w:rPr>
            </w:pPr>
          </w:p>
        </w:tc>
        <w:tc>
          <w:tcPr>
            <w:tcW w:w="2410" w:type="dxa"/>
            <w:tcBorders>
              <w:top w:val="single" w:sz="6" w:space="0" w:color="auto"/>
              <w:left w:val="single" w:sz="6" w:space="0" w:color="auto"/>
              <w:bottom w:val="single" w:sz="6" w:space="0" w:color="auto"/>
              <w:right w:val="single" w:sz="6" w:space="0" w:color="auto"/>
            </w:tcBorders>
          </w:tcPr>
          <w:p w14:paraId="51E47BF8" w14:textId="77777777" w:rsidR="00366093" w:rsidRPr="00817ECB" w:rsidRDefault="00366093" w:rsidP="004E3E6E">
            <w:pPr>
              <w:suppressAutoHyphens/>
              <w:spacing w:before="60" w:after="60"/>
              <w:rPr>
                <w:rFonts w:ascii="GHEA Mariam" w:hAnsi="GHEA Mariam"/>
                <w:sz w:val="20"/>
              </w:rPr>
            </w:pPr>
          </w:p>
        </w:tc>
        <w:tc>
          <w:tcPr>
            <w:tcW w:w="2552" w:type="dxa"/>
            <w:tcBorders>
              <w:top w:val="single" w:sz="6" w:space="0" w:color="auto"/>
              <w:left w:val="single" w:sz="6" w:space="0" w:color="auto"/>
              <w:bottom w:val="single" w:sz="6" w:space="0" w:color="auto"/>
              <w:right w:val="double" w:sz="6" w:space="0" w:color="auto"/>
            </w:tcBorders>
          </w:tcPr>
          <w:p w14:paraId="4574ACF0" w14:textId="77777777" w:rsidR="00366093" w:rsidRPr="00817ECB" w:rsidRDefault="00366093" w:rsidP="004E3E6E">
            <w:pPr>
              <w:suppressAutoHyphens/>
              <w:spacing w:before="60" w:after="60"/>
              <w:rPr>
                <w:rFonts w:ascii="GHEA Mariam" w:hAnsi="GHEA Mariam"/>
                <w:sz w:val="20"/>
              </w:rPr>
            </w:pPr>
          </w:p>
        </w:tc>
      </w:tr>
      <w:tr w:rsidR="009E1F73" w:rsidRPr="00FF7ABF" w14:paraId="4EC555BF" w14:textId="77777777" w:rsidTr="002B2E73">
        <w:trPr>
          <w:cantSplit/>
          <w:trHeight w:val="390"/>
        </w:trPr>
        <w:tc>
          <w:tcPr>
            <w:tcW w:w="720" w:type="dxa"/>
            <w:tcBorders>
              <w:top w:val="single" w:sz="6" w:space="0" w:color="auto"/>
              <w:left w:val="double" w:sz="6" w:space="0" w:color="auto"/>
              <w:bottom w:val="single" w:sz="4" w:space="0" w:color="auto"/>
              <w:right w:val="single" w:sz="6" w:space="0" w:color="auto"/>
            </w:tcBorders>
          </w:tcPr>
          <w:p w14:paraId="3BDF6646" w14:textId="77777777" w:rsidR="00366093" w:rsidRPr="00817ECB" w:rsidRDefault="00366093" w:rsidP="004E3E6E">
            <w:pPr>
              <w:suppressAutoHyphens/>
              <w:spacing w:before="60" w:after="60"/>
              <w:rPr>
                <w:rFonts w:ascii="GHEA Mariam" w:hAnsi="GHEA Mariam"/>
                <w:sz w:val="20"/>
              </w:rPr>
            </w:pPr>
          </w:p>
        </w:tc>
        <w:tc>
          <w:tcPr>
            <w:tcW w:w="3004" w:type="dxa"/>
            <w:gridSpan w:val="2"/>
            <w:tcBorders>
              <w:top w:val="single" w:sz="6" w:space="0" w:color="auto"/>
              <w:left w:val="single" w:sz="6" w:space="0" w:color="auto"/>
              <w:bottom w:val="single" w:sz="4" w:space="0" w:color="auto"/>
              <w:right w:val="single" w:sz="6" w:space="0" w:color="auto"/>
            </w:tcBorders>
          </w:tcPr>
          <w:p w14:paraId="0463620D" w14:textId="77777777" w:rsidR="00366093" w:rsidRPr="00817ECB" w:rsidRDefault="00366093" w:rsidP="004E3E6E">
            <w:pPr>
              <w:suppressAutoHyphens/>
              <w:spacing w:before="60" w:after="60"/>
              <w:rPr>
                <w:rFonts w:ascii="GHEA Mariam" w:hAnsi="GHEA Mariam"/>
                <w:sz w:val="20"/>
              </w:rPr>
            </w:pPr>
          </w:p>
        </w:tc>
        <w:tc>
          <w:tcPr>
            <w:tcW w:w="1134" w:type="dxa"/>
            <w:tcBorders>
              <w:top w:val="single" w:sz="6" w:space="0" w:color="auto"/>
              <w:left w:val="single" w:sz="6" w:space="0" w:color="auto"/>
              <w:bottom w:val="single" w:sz="4" w:space="0" w:color="auto"/>
              <w:right w:val="single" w:sz="6" w:space="0" w:color="auto"/>
            </w:tcBorders>
          </w:tcPr>
          <w:p w14:paraId="73B53F4C" w14:textId="77777777" w:rsidR="00366093" w:rsidRPr="00817ECB" w:rsidRDefault="00366093" w:rsidP="004E3E6E">
            <w:pPr>
              <w:suppressAutoHyphens/>
              <w:spacing w:before="60" w:after="60"/>
              <w:rPr>
                <w:rFonts w:ascii="GHEA Mariam" w:hAnsi="GHEA Mariam"/>
                <w:sz w:val="20"/>
              </w:rPr>
            </w:pPr>
          </w:p>
        </w:tc>
        <w:tc>
          <w:tcPr>
            <w:tcW w:w="1134" w:type="dxa"/>
            <w:tcBorders>
              <w:top w:val="single" w:sz="6" w:space="0" w:color="auto"/>
              <w:left w:val="single" w:sz="6" w:space="0" w:color="auto"/>
              <w:bottom w:val="single" w:sz="4" w:space="0" w:color="auto"/>
              <w:right w:val="single" w:sz="6" w:space="0" w:color="auto"/>
            </w:tcBorders>
          </w:tcPr>
          <w:p w14:paraId="0B4A37C1" w14:textId="77777777" w:rsidR="00366093" w:rsidRPr="00817ECB" w:rsidRDefault="00366093" w:rsidP="004E3E6E">
            <w:pPr>
              <w:suppressAutoHyphens/>
              <w:spacing w:before="60" w:after="60"/>
              <w:rPr>
                <w:rFonts w:ascii="GHEA Mariam" w:hAnsi="GHEA Mariam"/>
                <w:sz w:val="20"/>
              </w:rPr>
            </w:pPr>
          </w:p>
        </w:tc>
        <w:tc>
          <w:tcPr>
            <w:tcW w:w="1559" w:type="dxa"/>
            <w:tcBorders>
              <w:top w:val="single" w:sz="6" w:space="0" w:color="auto"/>
              <w:left w:val="single" w:sz="6" w:space="0" w:color="auto"/>
              <w:bottom w:val="single" w:sz="4" w:space="0" w:color="auto"/>
              <w:right w:val="single" w:sz="6" w:space="0" w:color="auto"/>
            </w:tcBorders>
          </w:tcPr>
          <w:p w14:paraId="3949A561" w14:textId="77777777" w:rsidR="00366093" w:rsidRPr="00817ECB" w:rsidRDefault="00366093" w:rsidP="004E3E6E">
            <w:pPr>
              <w:suppressAutoHyphens/>
              <w:spacing w:before="60" w:after="60"/>
              <w:rPr>
                <w:rFonts w:ascii="GHEA Mariam" w:hAnsi="GHEA Mariam"/>
                <w:sz w:val="20"/>
              </w:rPr>
            </w:pPr>
          </w:p>
        </w:tc>
        <w:tc>
          <w:tcPr>
            <w:tcW w:w="2410" w:type="dxa"/>
            <w:tcBorders>
              <w:top w:val="single" w:sz="6" w:space="0" w:color="auto"/>
              <w:left w:val="single" w:sz="6" w:space="0" w:color="auto"/>
              <w:bottom w:val="single" w:sz="6" w:space="0" w:color="auto"/>
              <w:right w:val="single" w:sz="6" w:space="0" w:color="auto"/>
            </w:tcBorders>
          </w:tcPr>
          <w:p w14:paraId="595A51E7" w14:textId="77777777" w:rsidR="00366093" w:rsidRPr="00817ECB" w:rsidRDefault="00366093" w:rsidP="004E3E6E">
            <w:pPr>
              <w:suppressAutoHyphens/>
              <w:spacing w:before="60" w:after="60"/>
              <w:rPr>
                <w:rFonts w:ascii="GHEA Mariam" w:hAnsi="GHEA Mariam"/>
                <w:sz w:val="20"/>
              </w:rPr>
            </w:pPr>
          </w:p>
        </w:tc>
        <w:tc>
          <w:tcPr>
            <w:tcW w:w="2552" w:type="dxa"/>
            <w:tcBorders>
              <w:top w:val="single" w:sz="6" w:space="0" w:color="auto"/>
              <w:left w:val="single" w:sz="6" w:space="0" w:color="auto"/>
              <w:bottom w:val="single" w:sz="6" w:space="0" w:color="auto"/>
              <w:right w:val="double" w:sz="6" w:space="0" w:color="auto"/>
            </w:tcBorders>
          </w:tcPr>
          <w:p w14:paraId="7904F8AF" w14:textId="77777777" w:rsidR="00366093" w:rsidRPr="00817ECB" w:rsidRDefault="00366093" w:rsidP="004E3E6E">
            <w:pPr>
              <w:suppressAutoHyphens/>
              <w:spacing w:before="60" w:after="60"/>
              <w:rPr>
                <w:rFonts w:ascii="GHEA Mariam" w:hAnsi="GHEA Mariam"/>
                <w:sz w:val="20"/>
              </w:rPr>
            </w:pPr>
          </w:p>
        </w:tc>
      </w:tr>
      <w:tr w:rsidR="009E1F73" w:rsidRPr="00FF7ABF" w14:paraId="011DF888" w14:textId="77777777" w:rsidTr="00D33B95">
        <w:trPr>
          <w:cantSplit/>
          <w:trHeight w:val="390"/>
        </w:trPr>
        <w:tc>
          <w:tcPr>
            <w:tcW w:w="720" w:type="dxa"/>
            <w:tcBorders>
              <w:top w:val="single" w:sz="4" w:space="0" w:color="auto"/>
              <w:left w:val="nil"/>
              <w:bottom w:val="nil"/>
              <w:right w:val="nil"/>
            </w:tcBorders>
          </w:tcPr>
          <w:p w14:paraId="03776A1D" w14:textId="77777777" w:rsidR="002B2E73" w:rsidRPr="00817ECB" w:rsidRDefault="002B2E73" w:rsidP="004E3E6E">
            <w:pPr>
              <w:suppressAutoHyphens/>
              <w:spacing w:before="60" w:after="60"/>
              <w:rPr>
                <w:rFonts w:ascii="GHEA Mariam" w:hAnsi="GHEA Mariam"/>
                <w:sz w:val="20"/>
              </w:rPr>
            </w:pPr>
          </w:p>
        </w:tc>
        <w:tc>
          <w:tcPr>
            <w:tcW w:w="3004" w:type="dxa"/>
            <w:gridSpan w:val="2"/>
            <w:tcBorders>
              <w:top w:val="single" w:sz="4" w:space="0" w:color="auto"/>
              <w:left w:val="nil"/>
              <w:bottom w:val="nil"/>
              <w:right w:val="nil"/>
            </w:tcBorders>
          </w:tcPr>
          <w:p w14:paraId="172E9954" w14:textId="77777777" w:rsidR="002B2E73" w:rsidRPr="00817ECB" w:rsidRDefault="002B2E73" w:rsidP="004E3E6E">
            <w:pPr>
              <w:suppressAutoHyphens/>
              <w:spacing w:before="60" w:after="60"/>
              <w:rPr>
                <w:rFonts w:ascii="GHEA Mariam" w:hAnsi="GHEA Mariam"/>
                <w:sz w:val="20"/>
              </w:rPr>
            </w:pPr>
          </w:p>
        </w:tc>
        <w:tc>
          <w:tcPr>
            <w:tcW w:w="1134" w:type="dxa"/>
            <w:tcBorders>
              <w:top w:val="single" w:sz="4" w:space="0" w:color="auto"/>
              <w:left w:val="nil"/>
              <w:bottom w:val="nil"/>
              <w:right w:val="nil"/>
            </w:tcBorders>
          </w:tcPr>
          <w:p w14:paraId="71BCE73B" w14:textId="77777777" w:rsidR="002B2E73" w:rsidRPr="00817ECB" w:rsidRDefault="002B2E73" w:rsidP="004E3E6E">
            <w:pPr>
              <w:suppressAutoHyphens/>
              <w:spacing w:before="60" w:after="60"/>
              <w:rPr>
                <w:rFonts w:ascii="GHEA Mariam" w:hAnsi="GHEA Mariam"/>
                <w:sz w:val="20"/>
              </w:rPr>
            </w:pPr>
          </w:p>
        </w:tc>
        <w:tc>
          <w:tcPr>
            <w:tcW w:w="1134" w:type="dxa"/>
            <w:tcBorders>
              <w:top w:val="single" w:sz="4" w:space="0" w:color="auto"/>
              <w:left w:val="nil"/>
              <w:bottom w:val="nil"/>
              <w:right w:val="single" w:sz="4" w:space="0" w:color="auto"/>
            </w:tcBorders>
          </w:tcPr>
          <w:p w14:paraId="76FFB9B7" w14:textId="77777777" w:rsidR="002B2E73" w:rsidRPr="00817ECB" w:rsidRDefault="002B2E73" w:rsidP="004E3E6E">
            <w:pPr>
              <w:suppressAutoHyphens/>
              <w:spacing w:before="60" w:after="60"/>
              <w:rPr>
                <w:rFonts w:ascii="GHEA Mariam" w:hAnsi="GHEA Mariam"/>
                <w:sz w:val="20"/>
              </w:rPr>
            </w:pPr>
          </w:p>
        </w:tc>
        <w:tc>
          <w:tcPr>
            <w:tcW w:w="3969" w:type="dxa"/>
            <w:gridSpan w:val="2"/>
            <w:tcBorders>
              <w:top w:val="single" w:sz="4" w:space="0" w:color="auto"/>
              <w:left w:val="single" w:sz="4" w:space="0" w:color="auto"/>
              <w:bottom w:val="single" w:sz="4" w:space="0" w:color="auto"/>
              <w:right w:val="single" w:sz="6" w:space="0" w:color="auto"/>
            </w:tcBorders>
          </w:tcPr>
          <w:p w14:paraId="4B84A847" w14:textId="77777777" w:rsidR="002B2E73" w:rsidRPr="00817ECB" w:rsidRDefault="002B2E73" w:rsidP="00C13839">
            <w:pPr>
              <w:suppressAutoHyphens/>
              <w:spacing w:before="60" w:after="60"/>
              <w:rPr>
                <w:rFonts w:ascii="GHEA Mariam" w:hAnsi="GHEA Mariam"/>
                <w:b/>
                <w:sz w:val="20"/>
              </w:rPr>
            </w:pPr>
            <w:proofErr w:type="spellStart"/>
            <w:r w:rsidRPr="00817ECB">
              <w:rPr>
                <w:rFonts w:ascii="GHEA Mariam" w:hAnsi="GHEA Mariam"/>
                <w:b/>
                <w:sz w:val="20"/>
              </w:rPr>
              <w:t>Ընդհանուր</w:t>
            </w:r>
            <w:proofErr w:type="spellEnd"/>
            <w:r w:rsidRPr="00817ECB">
              <w:rPr>
                <w:rFonts w:ascii="GHEA Mariam" w:hAnsi="GHEA Mariam"/>
                <w:b/>
                <w:sz w:val="20"/>
              </w:rPr>
              <w:t xml:space="preserve"> </w:t>
            </w:r>
            <w:proofErr w:type="spellStart"/>
            <w:r w:rsidRPr="00817ECB">
              <w:rPr>
                <w:rFonts w:ascii="GHEA Mariam" w:hAnsi="GHEA Mariam"/>
                <w:b/>
                <w:sz w:val="20"/>
              </w:rPr>
              <w:t>գին</w:t>
            </w:r>
            <w:proofErr w:type="spellEnd"/>
            <w:r w:rsidRPr="00817ECB">
              <w:rPr>
                <w:rFonts w:ascii="GHEA Mariam" w:hAnsi="GHEA Mariam"/>
                <w:b/>
                <w:sz w:val="20"/>
              </w:rPr>
              <w:t xml:space="preserve"> </w:t>
            </w:r>
            <w:proofErr w:type="spellStart"/>
            <w:r w:rsidRPr="00817ECB">
              <w:rPr>
                <w:rFonts w:ascii="GHEA Mariam" w:hAnsi="GHEA Mariam"/>
                <w:b/>
                <w:sz w:val="20"/>
              </w:rPr>
              <w:t>ապրանքների</w:t>
            </w:r>
            <w:proofErr w:type="spellEnd"/>
            <w:r w:rsidRPr="00817ECB">
              <w:rPr>
                <w:rFonts w:ascii="GHEA Mariam" w:hAnsi="GHEA Mariam"/>
                <w:b/>
                <w:sz w:val="20"/>
              </w:rPr>
              <w:t xml:space="preserve"> </w:t>
            </w:r>
            <w:proofErr w:type="spellStart"/>
            <w:r w:rsidRPr="00817ECB">
              <w:rPr>
                <w:rFonts w:ascii="GHEA Mariam" w:hAnsi="GHEA Mariam"/>
                <w:b/>
                <w:sz w:val="20"/>
              </w:rPr>
              <w:t>մասով</w:t>
            </w:r>
            <w:proofErr w:type="spellEnd"/>
            <w:r w:rsidRPr="00817ECB">
              <w:rPr>
                <w:rFonts w:ascii="GHEA Mariam" w:hAnsi="GHEA Mariam"/>
                <w:b/>
                <w:sz w:val="20"/>
              </w:rPr>
              <w:t>`</w:t>
            </w:r>
          </w:p>
        </w:tc>
        <w:tc>
          <w:tcPr>
            <w:tcW w:w="2552" w:type="dxa"/>
            <w:tcBorders>
              <w:top w:val="single" w:sz="6" w:space="0" w:color="auto"/>
              <w:left w:val="single" w:sz="6" w:space="0" w:color="auto"/>
              <w:bottom w:val="single" w:sz="4" w:space="0" w:color="auto"/>
              <w:right w:val="double" w:sz="6" w:space="0" w:color="auto"/>
            </w:tcBorders>
          </w:tcPr>
          <w:p w14:paraId="3B387CF1" w14:textId="77777777" w:rsidR="002B2E73" w:rsidRPr="00817ECB" w:rsidRDefault="002B2E73" w:rsidP="004E3E6E">
            <w:pPr>
              <w:suppressAutoHyphens/>
              <w:spacing w:before="60" w:after="60"/>
              <w:rPr>
                <w:rFonts w:ascii="GHEA Mariam" w:hAnsi="GHEA Mariam"/>
                <w:sz w:val="20"/>
              </w:rPr>
            </w:pPr>
          </w:p>
        </w:tc>
      </w:tr>
      <w:tr w:rsidR="00366093" w:rsidRPr="00FF7ABF" w14:paraId="64A0103E" w14:textId="77777777" w:rsidTr="00817ECB">
        <w:trPr>
          <w:gridAfter w:val="6"/>
          <w:wAfter w:w="11253" w:type="dxa"/>
          <w:cantSplit/>
          <w:trHeight w:val="333"/>
        </w:trPr>
        <w:tc>
          <w:tcPr>
            <w:tcW w:w="1260" w:type="dxa"/>
            <w:gridSpan w:val="2"/>
            <w:tcBorders>
              <w:top w:val="nil"/>
              <w:left w:val="nil"/>
              <w:bottom w:val="nil"/>
              <w:right w:val="nil"/>
            </w:tcBorders>
          </w:tcPr>
          <w:p w14:paraId="75D417C0" w14:textId="77777777" w:rsidR="00366093" w:rsidRPr="00817ECB" w:rsidRDefault="00366093" w:rsidP="004E3E6E">
            <w:pPr>
              <w:suppressAutoHyphens/>
              <w:spacing w:before="60" w:after="60"/>
              <w:rPr>
                <w:rFonts w:ascii="GHEA Mariam" w:hAnsi="GHEA Mariam"/>
                <w:sz w:val="20"/>
              </w:rPr>
            </w:pPr>
          </w:p>
        </w:tc>
      </w:tr>
    </w:tbl>
    <w:p w14:paraId="6B9C0AB0" w14:textId="6E681DF9" w:rsidR="004E3E6E" w:rsidRPr="00817ECB" w:rsidRDefault="00561126">
      <w:pPr>
        <w:spacing w:before="240"/>
        <w:rPr>
          <w:rFonts w:ascii="GHEA Mariam" w:hAnsi="GHEA Mariam"/>
        </w:rPr>
      </w:pPr>
      <w:proofErr w:type="spellStart"/>
      <w:r w:rsidRPr="00817ECB">
        <w:rPr>
          <w:rFonts w:ascii="GHEA Mariam" w:hAnsi="GHEA Mariam"/>
          <w:sz w:val="20"/>
        </w:rPr>
        <w:t>Հայտատուի</w:t>
      </w:r>
      <w:proofErr w:type="spellEnd"/>
      <w:r w:rsidRPr="00817ECB">
        <w:rPr>
          <w:rFonts w:ascii="GHEA Mariam" w:hAnsi="GHEA Mariam"/>
          <w:sz w:val="20"/>
        </w:rPr>
        <w:t xml:space="preserve"> </w:t>
      </w:r>
      <w:proofErr w:type="spellStart"/>
      <w:r w:rsidRPr="00817ECB">
        <w:rPr>
          <w:rFonts w:ascii="GHEA Mariam" w:hAnsi="GHEA Mariam"/>
          <w:sz w:val="20"/>
        </w:rPr>
        <w:t>անունը</w:t>
      </w:r>
      <w:proofErr w:type="spellEnd"/>
      <w:r w:rsidRPr="00817ECB">
        <w:rPr>
          <w:rFonts w:ascii="GHEA Mariam" w:hAnsi="GHEA Mariam"/>
          <w:sz w:val="20"/>
        </w:rPr>
        <w:t xml:space="preserve"> </w:t>
      </w:r>
      <w:r w:rsidRPr="00817ECB">
        <w:rPr>
          <w:rFonts w:ascii="GHEA Mariam" w:hAnsi="GHEA Mariam"/>
          <w:i/>
          <w:sz w:val="20"/>
        </w:rPr>
        <w:t>[</w:t>
      </w:r>
      <w:proofErr w:type="spellStart"/>
      <w:r w:rsidRPr="00817ECB">
        <w:rPr>
          <w:rFonts w:ascii="GHEA Mariam" w:hAnsi="GHEA Mariam"/>
          <w:i/>
          <w:sz w:val="20"/>
        </w:rPr>
        <w:t>գրել</w:t>
      </w:r>
      <w:proofErr w:type="spellEnd"/>
      <w:r w:rsidRPr="00817ECB">
        <w:rPr>
          <w:rFonts w:ascii="GHEA Mariam" w:hAnsi="GHEA Mariam"/>
          <w:i/>
          <w:sz w:val="20"/>
        </w:rPr>
        <w:t xml:space="preserve"> </w:t>
      </w:r>
      <w:proofErr w:type="spellStart"/>
      <w:r w:rsidRPr="00817ECB">
        <w:rPr>
          <w:rFonts w:ascii="GHEA Mariam" w:hAnsi="GHEA Mariam"/>
          <w:i/>
          <w:sz w:val="20"/>
        </w:rPr>
        <w:t>Հայտատուի</w:t>
      </w:r>
      <w:proofErr w:type="spellEnd"/>
      <w:r w:rsidRPr="00817ECB">
        <w:rPr>
          <w:rFonts w:ascii="GHEA Mariam" w:hAnsi="GHEA Mariam"/>
          <w:i/>
          <w:sz w:val="20"/>
        </w:rPr>
        <w:t xml:space="preserve"> </w:t>
      </w:r>
      <w:proofErr w:type="spellStart"/>
      <w:r w:rsidRPr="00817ECB">
        <w:rPr>
          <w:rFonts w:ascii="GHEA Mariam" w:hAnsi="GHEA Mariam"/>
          <w:i/>
          <w:sz w:val="20"/>
        </w:rPr>
        <w:t>լրիվ</w:t>
      </w:r>
      <w:proofErr w:type="spellEnd"/>
      <w:r w:rsidRPr="00817ECB">
        <w:rPr>
          <w:rFonts w:ascii="GHEA Mariam" w:hAnsi="GHEA Mariam"/>
          <w:i/>
          <w:sz w:val="20"/>
        </w:rPr>
        <w:t xml:space="preserve"> </w:t>
      </w:r>
      <w:proofErr w:type="spellStart"/>
      <w:r w:rsidRPr="00817ECB">
        <w:rPr>
          <w:rFonts w:ascii="GHEA Mariam" w:hAnsi="GHEA Mariam"/>
          <w:i/>
          <w:sz w:val="20"/>
        </w:rPr>
        <w:t>անունը</w:t>
      </w:r>
      <w:proofErr w:type="spellEnd"/>
      <w:r w:rsidRPr="00817ECB">
        <w:rPr>
          <w:rFonts w:ascii="GHEA Mariam" w:hAnsi="GHEA Mariam"/>
          <w:i/>
          <w:sz w:val="20"/>
        </w:rPr>
        <w:t xml:space="preserve">] </w:t>
      </w:r>
      <w:proofErr w:type="spellStart"/>
      <w:r w:rsidRPr="00817ECB">
        <w:rPr>
          <w:rFonts w:ascii="GHEA Mariam" w:hAnsi="GHEA Mariam"/>
          <w:i/>
          <w:sz w:val="20"/>
        </w:rPr>
        <w:t>Հայտատուի</w:t>
      </w:r>
      <w:proofErr w:type="spellEnd"/>
      <w:r w:rsidRPr="00817ECB">
        <w:rPr>
          <w:rFonts w:ascii="GHEA Mariam" w:hAnsi="GHEA Mariam"/>
          <w:i/>
          <w:sz w:val="20"/>
        </w:rPr>
        <w:t xml:space="preserve"> </w:t>
      </w:r>
      <w:proofErr w:type="spellStart"/>
      <w:r w:rsidRPr="00817ECB">
        <w:rPr>
          <w:rFonts w:ascii="GHEA Mariam" w:hAnsi="GHEA Mariam"/>
          <w:i/>
          <w:sz w:val="20"/>
        </w:rPr>
        <w:t>ստորագրությունը</w:t>
      </w:r>
      <w:proofErr w:type="spellEnd"/>
      <w:r w:rsidRPr="00817ECB">
        <w:rPr>
          <w:rFonts w:ascii="GHEA Mariam" w:hAnsi="GHEA Mariam"/>
          <w:sz w:val="20"/>
        </w:rPr>
        <w:t xml:space="preserve"> </w:t>
      </w:r>
      <w:r w:rsidRPr="00817ECB">
        <w:rPr>
          <w:rFonts w:ascii="GHEA Mariam" w:hAnsi="GHEA Mariam"/>
          <w:i/>
          <w:sz w:val="20"/>
        </w:rPr>
        <w:t>[</w:t>
      </w:r>
      <w:proofErr w:type="spellStart"/>
      <w:r w:rsidRPr="00817ECB">
        <w:rPr>
          <w:rFonts w:ascii="GHEA Mariam" w:hAnsi="GHEA Mariam"/>
          <w:i/>
          <w:sz w:val="20"/>
        </w:rPr>
        <w:t>Հայտը</w:t>
      </w:r>
      <w:proofErr w:type="spellEnd"/>
      <w:r w:rsidRPr="00817ECB">
        <w:rPr>
          <w:rFonts w:ascii="GHEA Mariam" w:hAnsi="GHEA Mariam"/>
          <w:i/>
          <w:sz w:val="20"/>
        </w:rPr>
        <w:t xml:space="preserve"> </w:t>
      </w:r>
      <w:proofErr w:type="spellStart"/>
      <w:r w:rsidRPr="00817ECB">
        <w:rPr>
          <w:rFonts w:ascii="GHEA Mariam" w:hAnsi="GHEA Mariam"/>
          <w:i/>
          <w:sz w:val="20"/>
        </w:rPr>
        <w:t>ստորագրող</w:t>
      </w:r>
      <w:proofErr w:type="spellEnd"/>
      <w:r w:rsidRPr="00817ECB">
        <w:rPr>
          <w:rFonts w:ascii="GHEA Mariam" w:hAnsi="GHEA Mariam"/>
          <w:i/>
          <w:sz w:val="20"/>
        </w:rPr>
        <w:t xml:space="preserve"> </w:t>
      </w:r>
      <w:proofErr w:type="spellStart"/>
      <w:r w:rsidRPr="00817ECB">
        <w:rPr>
          <w:rFonts w:ascii="GHEA Mariam" w:hAnsi="GHEA Mariam"/>
          <w:i/>
          <w:sz w:val="20"/>
        </w:rPr>
        <w:t>անձի</w:t>
      </w:r>
      <w:proofErr w:type="spellEnd"/>
      <w:r w:rsidRPr="00817ECB">
        <w:rPr>
          <w:rFonts w:ascii="GHEA Mariam" w:hAnsi="GHEA Mariam"/>
          <w:i/>
          <w:sz w:val="20"/>
        </w:rPr>
        <w:t xml:space="preserve"> </w:t>
      </w:r>
      <w:proofErr w:type="spellStart"/>
      <w:r w:rsidRPr="00817ECB">
        <w:rPr>
          <w:rFonts w:ascii="GHEA Mariam" w:hAnsi="GHEA Mariam"/>
          <w:i/>
          <w:sz w:val="20"/>
        </w:rPr>
        <w:t>ստորագրությունը</w:t>
      </w:r>
      <w:proofErr w:type="spellEnd"/>
      <w:r w:rsidRPr="00817ECB">
        <w:rPr>
          <w:rFonts w:ascii="GHEA Mariam" w:hAnsi="GHEA Mariam"/>
          <w:i/>
          <w:sz w:val="20"/>
        </w:rPr>
        <w:t xml:space="preserve">] </w:t>
      </w:r>
      <w:proofErr w:type="spellStart"/>
      <w:r w:rsidRPr="00817ECB">
        <w:rPr>
          <w:rFonts w:ascii="GHEA Mariam" w:hAnsi="GHEA Mariam"/>
          <w:i/>
          <w:sz w:val="20"/>
        </w:rPr>
        <w:t>Ամսաթիվը</w:t>
      </w:r>
      <w:proofErr w:type="spellEnd"/>
      <w:r w:rsidRPr="00817ECB">
        <w:rPr>
          <w:rFonts w:ascii="GHEA Mariam" w:hAnsi="GHEA Mariam"/>
          <w:sz w:val="20"/>
        </w:rPr>
        <w:t xml:space="preserve"> </w:t>
      </w:r>
      <w:r w:rsidRPr="00817ECB">
        <w:rPr>
          <w:rFonts w:ascii="GHEA Mariam" w:hAnsi="GHEA Mariam"/>
          <w:i/>
          <w:sz w:val="20"/>
        </w:rPr>
        <w:t>[</w:t>
      </w:r>
      <w:proofErr w:type="spellStart"/>
      <w:r w:rsidRPr="00817ECB">
        <w:rPr>
          <w:rFonts w:ascii="GHEA Mariam" w:hAnsi="GHEA Mariam"/>
          <w:i/>
          <w:sz w:val="20"/>
        </w:rPr>
        <w:t>գրել</w:t>
      </w:r>
      <w:proofErr w:type="spellEnd"/>
      <w:r w:rsidRPr="00817ECB">
        <w:rPr>
          <w:rFonts w:ascii="GHEA Mariam" w:hAnsi="GHEA Mariam"/>
          <w:i/>
          <w:sz w:val="20"/>
        </w:rPr>
        <w:t xml:space="preserve"> </w:t>
      </w:r>
      <w:proofErr w:type="spellStart"/>
      <w:r w:rsidRPr="00817ECB">
        <w:rPr>
          <w:rFonts w:ascii="GHEA Mariam" w:hAnsi="GHEA Mariam"/>
          <w:i/>
          <w:sz w:val="20"/>
        </w:rPr>
        <w:t>ամսաթիվը</w:t>
      </w:r>
      <w:proofErr w:type="spellEnd"/>
      <w:r w:rsidRPr="00817ECB">
        <w:rPr>
          <w:rFonts w:ascii="GHEA Mariam" w:hAnsi="GHEA Mariam"/>
          <w:i/>
          <w:sz w:val="20"/>
        </w:rPr>
        <w:t>]</w:t>
      </w:r>
    </w:p>
    <w:p w14:paraId="5C52FEEB" w14:textId="77777777" w:rsidR="00455149" w:rsidRPr="00FF7ABF" w:rsidRDefault="00455149" w:rsidP="00DB4108">
      <w:pPr>
        <w:rPr>
          <w:rFonts w:ascii="GHEA Mariam" w:hAnsi="GHEA Mariam"/>
        </w:rPr>
      </w:pPr>
      <w:r w:rsidRPr="00FF7ABF">
        <w:rPr>
          <w:rFonts w:ascii="GHEA Mariam" w:hAnsi="GHEA Mariam"/>
        </w:rPr>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3680"/>
      </w:tblGrid>
      <w:tr w:rsidR="00455149" w:rsidRPr="00FF7ABF" w14:paraId="629E05D7" w14:textId="77777777" w:rsidTr="00817ECB">
        <w:trPr>
          <w:cantSplit/>
          <w:trHeight w:val="140"/>
        </w:trPr>
        <w:tc>
          <w:tcPr>
            <w:tcW w:w="13680" w:type="dxa"/>
            <w:tcBorders>
              <w:top w:val="nil"/>
              <w:left w:val="nil"/>
              <w:bottom w:val="nil"/>
              <w:right w:val="nil"/>
            </w:tcBorders>
          </w:tcPr>
          <w:p w14:paraId="13F6F587" w14:textId="2D08A624" w:rsidR="00455149" w:rsidRDefault="00DF3065" w:rsidP="002554BD">
            <w:pPr>
              <w:pStyle w:val="SectionVHeader"/>
              <w:spacing w:before="0" w:after="0"/>
              <w:rPr>
                <w:rFonts w:ascii="GHEA Mariam" w:hAnsi="GHEA Mariam"/>
              </w:rPr>
            </w:pPr>
            <w:bookmarkStart w:id="328" w:name="_Toc381360139"/>
            <w:bookmarkStart w:id="329" w:name="_Toc98766318"/>
            <w:proofErr w:type="spellStart"/>
            <w:r w:rsidRPr="00817ECB">
              <w:rPr>
                <w:rFonts w:ascii="GHEA Mariam" w:hAnsi="GHEA Mariam"/>
              </w:rPr>
              <w:t>Գնացուցակ</w:t>
            </w:r>
            <w:proofErr w:type="spellEnd"/>
            <w:r w:rsidRPr="00817ECB">
              <w:rPr>
                <w:rFonts w:ascii="GHEA Mariam" w:hAnsi="GHEA Mariam"/>
              </w:rPr>
              <w:t xml:space="preserve"> և </w:t>
            </w:r>
            <w:proofErr w:type="spellStart"/>
            <w:r w:rsidRPr="00817ECB">
              <w:rPr>
                <w:rFonts w:ascii="GHEA Mariam" w:hAnsi="GHEA Mariam"/>
              </w:rPr>
              <w:t>Կատարման</w:t>
            </w:r>
            <w:proofErr w:type="spellEnd"/>
            <w:r w:rsidRPr="00817ECB">
              <w:rPr>
                <w:rFonts w:ascii="GHEA Mariam" w:hAnsi="GHEA Mariam"/>
              </w:rPr>
              <w:t xml:space="preserve"> </w:t>
            </w:r>
            <w:proofErr w:type="spellStart"/>
            <w:r w:rsidRPr="00817ECB">
              <w:rPr>
                <w:rFonts w:ascii="GHEA Mariam" w:hAnsi="GHEA Mariam"/>
              </w:rPr>
              <w:t>ժամանակացույց</w:t>
            </w:r>
            <w:proofErr w:type="spellEnd"/>
            <w:r w:rsidRPr="00817ECB">
              <w:rPr>
                <w:rFonts w:ascii="GHEA Mariam" w:hAnsi="GHEA Mariam"/>
              </w:rPr>
              <w:t xml:space="preserve">՝ </w:t>
            </w:r>
            <w:proofErr w:type="spellStart"/>
            <w:r w:rsidRPr="00817ECB">
              <w:rPr>
                <w:rFonts w:ascii="GHEA Mariam" w:hAnsi="GHEA Mariam"/>
              </w:rPr>
              <w:t>Հարակից</w:t>
            </w:r>
            <w:proofErr w:type="spellEnd"/>
            <w:r w:rsidRPr="00817ECB">
              <w:rPr>
                <w:rFonts w:ascii="GHEA Mariam" w:hAnsi="GHEA Mariam"/>
              </w:rPr>
              <w:t xml:space="preserve"> </w:t>
            </w:r>
            <w:proofErr w:type="spellStart"/>
            <w:r w:rsidRPr="00817ECB">
              <w:rPr>
                <w:rFonts w:ascii="GHEA Mariam" w:hAnsi="GHEA Mariam"/>
              </w:rPr>
              <w:t>ծառայություններ</w:t>
            </w:r>
            <w:bookmarkEnd w:id="328"/>
            <w:bookmarkEnd w:id="329"/>
            <w:proofErr w:type="spellEnd"/>
          </w:p>
          <w:p w14:paraId="2734F055" w14:textId="77777777" w:rsidR="002554BD" w:rsidRDefault="002554BD" w:rsidP="002554BD">
            <w:pPr>
              <w:pStyle w:val="SectionVHeader"/>
              <w:spacing w:before="0" w:after="0"/>
              <w:rPr>
                <w:rFonts w:ascii="GHEA Mariam" w:hAnsi="GHEA Mariam"/>
              </w:rPr>
            </w:pPr>
          </w:p>
          <w:p w14:paraId="770A564F" w14:textId="0F2FD68D" w:rsidR="002554BD" w:rsidRPr="00817ECB" w:rsidRDefault="002554BD" w:rsidP="00817ECB">
            <w:pPr>
              <w:pStyle w:val="SectionVHeader"/>
              <w:spacing w:before="0" w:after="0"/>
              <w:rPr>
                <w:rFonts w:ascii="GHEA Mariam" w:hAnsi="GHEA Mariam"/>
              </w:rPr>
            </w:pPr>
            <w:proofErr w:type="spellStart"/>
            <w:r w:rsidRPr="002554BD">
              <w:rPr>
                <w:rFonts w:ascii="GHEA Mariam" w:hAnsi="GHEA Mariam"/>
              </w:rPr>
              <w:t>Չի</w:t>
            </w:r>
            <w:proofErr w:type="spellEnd"/>
            <w:r w:rsidRPr="002554BD">
              <w:rPr>
                <w:rFonts w:ascii="GHEA Mariam" w:hAnsi="GHEA Mariam"/>
              </w:rPr>
              <w:t xml:space="preserve"> </w:t>
            </w:r>
            <w:proofErr w:type="spellStart"/>
            <w:r w:rsidRPr="002554BD">
              <w:rPr>
                <w:rFonts w:ascii="GHEA Mariam" w:hAnsi="GHEA Mariam"/>
              </w:rPr>
              <w:t>կիրառվում</w:t>
            </w:r>
            <w:proofErr w:type="spellEnd"/>
          </w:p>
        </w:tc>
      </w:tr>
    </w:tbl>
    <w:p w14:paraId="6BF5FDF2" w14:textId="77777777" w:rsidR="00455149" w:rsidRPr="00817ECB" w:rsidRDefault="00455149" w:rsidP="00817ECB">
      <w:pPr>
        <w:spacing w:before="240"/>
        <w:rPr>
          <w:rFonts w:ascii="GHEA Mariam" w:hAnsi="GHEA Mariam"/>
        </w:rPr>
        <w:sectPr w:rsidR="00455149" w:rsidRPr="00817ECB" w:rsidSect="00817ECB">
          <w:headerReference w:type="even" r:id="rId17"/>
          <w:headerReference w:type="default" r:id="rId18"/>
          <w:headerReference w:type="first" r:id="rId19"/>
          <w:pgSz w:w="15840" w:h="12240" w:orient="landscape" w:code="1"/>
          <w:pgMar w:top="1418" w:right="1440" w:bottom="1440" w:left="1440" w:header="720" w:footer="720" w:gutter="0"/>
          <w:cols w:space="720"/>
          <w:titlePg/>
        </w:sectPr>
      </w:pPr>
    </w:p>
    <w:p w14:paraId="571C1464" w14:textId="77777777" w:rsidR="003438DE" w:rsidRPr="00FF7ABF" w:rsidRDefault="003438DE" w:rsidP="00DB4108">
      <w:pPr>
        <w:pStyle w:val="SectionVHeader"/>
        <w:spacing w:before="0" w:after="0"/>
        <w:rPr>
          <w:rFonts w:ascii="GHEA Mariam" w:hAnsi="GHEA Mariam"/>
        </w:rPr>
      </w:pPr>
      <w:bookmarkStart w:id="330" w:name="_Toc347230628"/>
      <w:bookmarkStart w:id="331" w:name="_Toc488411755"/>
      <w:bookmarkStart w:id="332" w:name="_Toc438266926"/>
      <w:bookmarkStart w:id="333" w:name="_Toc438267900"/>
      <w:bookmarkStart w:id="334" w:name="_Toc438366668"/>
      <w:bookmarkStart w:id="335" w:name="_Toc438954446"/>
    </w:p>
    <w:p w14:paraId="6B471452" w14:textId="77777777" w:rsidR="00455149" w:rsidRPr="00817ECB" w:rsidRDefault="00550878" w:rsidP="00DB4108">
      <w:pPr>
        <w:pStyle w:val="SectionVHeader"/>
        <w:spacing w:before="0" w:after="0"/>
        <w:rPr>
          <w:rFonts w:ascii="GHEA Mariam" w:hAnsi="GHEA Mariam"/>
        </w:rPr>
      </w:pPr>
      <w:bookmarkStart w:id="336" w:name="_Toc98766319"/>
      <w:bookmarkStart w:id="337" w:name="_Toc481678244"/>
      <w:proofErr w:type="spellStart"/>
      <w:r w:rsidRPr="00817ECB">
        <w:rPr>
          <w:rFonts w:ascii="GHEA Mariam" w:hAnsi="GHEA Mariam"/>
        </w:rPr>
        <w:t>Հայտի</w:t>
      </w:r>
      <w:proofErr w:type="spellEnd"/>
      <w:r w:rsidRPr="00817ECB">
        <w:rPr>
          <w:rFonts w:ascii="GHEA Mariam" w:hAnsi="GHEA Mariam"/>
        </w:rPr>
        <w:t xml:space="preserve"> </w:t>
      </w:r>
      <w:proofErr w:type="spellStart"/>
      <w:r w:rsidRPr="00817ECB">
        <w:rPr>
          <w:rFonts w:ascii="GHEA Mariam" w:hAnsi="GHEA Mariam"/>
        </w:rPr>
        <w:t>երաշխիքային</w:t>
      </w:r>
      <w:proofErr w:type="spellEnd"/>
      <w:r w:rsidRPr="00817ECB">
        <w:rPr>
          <w:rFonts w:ascii="GHEA Mariam" w:hAnsi="GHEA Mariam"/>
        </w:rPr>
        <w:t xml:space="preserve"> </w:t>
      </w:r>
      <w:proofErr w:type="spellStart"/>
      <w:r w:rsidRPr="00817ECB">
        <w:rPr>
          <w:rFonts w:ascii="GHEA Mariam" w:hAnsi="GHEA Mariam"/>
        </w:rPr>
        <w:t>հայտարարագրի</w:t>
      </w:r>
      <w:proofErr w:type="spellEnd"/>
      <w:r w:rsidRPr="00817ECB">
        <w:rPr>
          <w:rFonts w:ascii="GHEA Mariam" w:hAnsi="GHEA Mariam"/>
        </w:rPr>
        <w:t xml:space="preserve"> </w:t>
      </w:r>
      <w:proofErr w:type="spellStart"/>
      <w:r w:rsidRPr="00817ECB">
        <w:rPr>
          <w:rFonts w:ascii="GHEA Mariam" w:hAnsi="GHEA Mariam"/>
        </w:rPr>
        <w:t>ձև</w:t>
      </w:r>
      <w:bookmarkEnd w:id="330"/>
      <w:bookmarkEnd w:id="336"/>
      <w:proofErr w:type="spellEnd"/>
      <w:r w:rsidRPr="00817ECB">
        <w:rPr>
          <w:rFonts w:ascii="GHEA Mariam" w:hAnsi="GHEA Mariam"/>
        </w:rPr>
        <w:t xml:space="preserve"> </w:t>
      </w:r>
      <w:bookmarkEnd w:id="337"/>
    </w:p>
    <w:p w14:paraId="20E37F62" w14:textId="77777777" w:rsidR="00A47BE1" w:rsidRPr="00817ECB" w:rsidRDefault="00A47BE1" w:rsidP="00A47BE1">
      <w:pPr>
        <w:spacing w:before="100" w:beforeAutospacing="1" w:line="276" w:lineRule="auto"/>
        <w:ind w:firstLine="634"/>
        <w:jc w:val="right"/>
        <w:rPr>
          <w:rFonts w:ascii="GHEA Mariam" w:eastAsia="Calibri" w:hAnsi="GHEA Mariam"/>
          <w:sz w:val="22"/>
        </w:rPr>
      </w:pPr>
      <w:bookmarkStart w:id="338" w:name="_Toc347230629"/>
      <w:proofErr w:type="spellStart"/>
      <w:r w:rsidRPr="00817ECB">
        <w:rPr>
          <w:rFonts w:ascii="GHEA Mariam" w:eastAsia="Calibri" w:hAnsi="GHEA Mariam"/>
          <w:sz w:val="22"/>
        </w:rPr>
        <w:t>Ամսաթիվ</w:t>
      </w:r>
      <w:proofErr w:type="spellEnd"/>
      <w:r w:rsidRPr="00817ECB">
        <w:rPr>
          <w:rFonts w:ascii="GHEA Mariam" w:eastAsia="Calibri" w:hAnsi="GHEA Mariam"/>
          <w:sz w:val="22"/>
        </w:rPr>
        <w:t>՝ [</w:t>
      </w:r>
      <w:proofErr w:type="spellStart"/>
      <w:r w:rsidRPr="00817ECB">
        <w:rPr>
          <w:rFonts w:ascii="GHEA Mariam" w:eastAsia="Calibri" w:hAnsi="GHEA Mariam"/>
          <w:sz w:val="22"/>
        </w:rPr>
        <w:t>օր</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ամիս</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տարի</w:t>
      </w:r>
      <w:proofErr w:type="spellEnd"/>
      <w:r w:rsidRPr="00817ECB">
        <w:rPr>
          <w:rFonts w:ascii="GHEA Mariam" w:eastAsia="Calibri" w:hAnsi="GHEA Mariam"/>
          <w:sz w:val="22"/>
        </w:rPr>
        <w:t>]</w:t>
      </w:r>
    </w:p>
    <w:p w14:paraId="529A942A" w14:textId="77777777" w:rsidR="00A47BE1" w:rsidRPr="00817ECB" w:rsidRDefault="00A47BE1" w:rsidP="00A47BE1">
      <w:pPr>
        <w:spacing w:before="100" w:beforeAutospacing="1" w:line="276" w:lineRule="auto"/>
        <w:ind w:firstLine="634"/>
        <w:jc w:val="right"/>
        <w:rPr>
          <w:rFonts w:ascii="GHEA Mariam" w:eastAsia="Calibri" w:hAnsi="GHEA Mariam"/>
          <w:sz w:val="22"/>
        </w:rPr>
      </w:pPr>
      <w:proofErr w:type="spellStart"/>
      <w:r w:rsidRPr="00817ECB">
        <w:rPr>
          <w:rFonts w:ascii="GHEA Mariam" w:eastAsia="Calibri" w:hAnsi="GHEA Mariam"/>
          <w:sz w:val="22"/>
        </w:rPr>
        <w:t>Հայտի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համարը</w:t>
      </w:r>
      <w:proofErr w:type="spellEnd"/>
      <w:r w:rsidRPr="00817ECB">
        <w:rPr>
          <w:rFonts w:ascii="GHEA Mariam" w:eastAsia="Calibri" w:hAnsi="GHEA Mariam"/>
          <w:sz w:val="22"/>
        </w:rPr>
        <w:t>՝ [</w:t>
      </w:r>
      <w:proofErr w:type="spellStart"/>
      <w:r w:rsidRPr="00817ECB">
        <w:rPr>
          <w:rFonts w:ascii="GHEA Mariam" w:eastAsia="Calibri" w:hAnsi="GHEA Mariam"/>
          <w:sz w:val="22"/>
        </w:rPr>
        <w:t>մրցութային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գործընթացի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համարը</w:t>
      </w:r>
      <w:proofErr w:type="spellEnd"/>
      <w:r w:rsidRPr="00817ECB">
        <w:rPr>
          <w:rFonts w:ascii="GHEA Mariam" w:eastAsia="Calibri" w:hAnsi="GHEA Mariam"/>
          <w:sz w:val="22"/>
        </w:rPr>
        <w:t>]</w:t>
      </w:r>
    </w:p>
    <w:p w14:paraId="0F32E6A1" w14:textId="1496CA68" w:rsidR="00A47BE1" w:rsidRPr="00817ECB" w:rsidRDefault="00A47BE1" w:rsidP="00A47BE1">
      <w:pPr>
        <w:spacing w:before="100" w:beforeAutospacing="1" w:line="276" w:lineRule="auto"/>
        <w:ind w:firstLine="634"/>
        <w:rPr>
          <w:rFonts w:ascii="GHEA Mariam" w:eastAsia="Calibri" w:hAnsi="GHEA Mariam"/>
          <w:sz w:val="22"/>
          <w:lang w:val="hy-AM"/>
        </w:rPr>
      </w:pPr>
      <w:proofErr w:type="spellStart"/>
      <w:r w:rsidRPr="00817ECB">
        <w:rPr>
          <w:rFonts w:ascii="GHEA Mariam" w:eastAsia="Calibri" w:hAnsi="GHEA Mariam"/>
          <w:sz w:val="22"/>
        </w:rPr>
        <w:t>Ում</w:t>
      </w:r>
      <w:proofErr w:type="spellEnd"/>
      <w:r w:rsidRPr="00817ECB">
        <w:rPr>
          <w:rFonts w:ascii="GHEA Mariam" w:eastAsia="Calibri" w:hAnsi="GHEA Mariam"/>
          <w:sz w:val="22"/>
        </w:rPr>
        <w:t>՝</w:t>
      </w:r>
      <w:r w:rsidR="00735072" w:rsidRPr="00735072">
        <w:t xml:space="preserve"> </w:t>
      </w:r>
      <w:r w:rsidR="00735072" w:rsidRPr="00735072">
        <w:rPr>
          <w:rFonts w:ascii="GHEA Mariam" w:eastAsia="Calibri" w:hAnsi="GHEA Mariam"/>
          <w:sz w:val="22"/>
        </w:rPr>
        <w:t xml:space="preserve">ՀՀ </w:t>
      </w:r>
      <w:proofErr w:type="spellStart"/>
      <w:r w:rsidR="00735072" w:rsidRPr="00735072">
        <w:rPr>
          <w:rFonts w:ascii="GHEA Mariam" w:eastAsia="Calibri" w:hAnsi="GHEA Mariam"/>
          <w:sz w:val="22"/>
        </w:rPr>
        <w:t>վարչապետ</w:t>
      </w:r>
      <w:proofErr w:type="spellEnd"/>
      <w:r w:rsidR="00735072">
        <w:rPr>
          <w:rFonts w:ascii="GHEA Mariam" w:eastAsia="Calibri" w:hAnsi="GHEA Mariam"/>
          <w:sz w:val="22"/>
          <w:lang w:val="hy-AM"/>
        </w:rPr>
        <w:t>ի աշխատակազմ</w:t>
      </w:r>
    </w:p>
    <w:p w14:paraId="2EC65A06" w14:textId="77777777" w:rsidR="00A47BE1" w:rsidRPr="00817ECB" w:rsidRDefault="00A47BE1" w:rsidP="00A47BE1">
      <w:pPr>
        <w:spacing w:before="100" w:beforeAutospacing="1" w:line="276" w:lineRule="auto"/>
        <w:ind w:firstLine="634"/>
        <w:rPr>
          <w:rFonts w:ascii="GHEA Mariam" w:eastAsia="Calibri" w:hAnsi="GHEA Mariam"/>
          <w:sz w:val="22"/>
        </w:rPr>
      </w:pPr>
      <w:proofErr w:type="spellStart"/>
      <w:r w:rsidRPr="00817ECB">
        <w:rPr>
          <w:rFonts w:ascii="GHEA Mariam" w:eastAsia="Calibri" w:hAnsi="GHEA Mariam"/>
          <w:sz w:val="22"/>
        </w:rPr>
        <w:t>Մենք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ներքոստորագրյալներս</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հայտարարում</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որ</w:t>
      </w:r>
      <w:proofErr w:type="spellEnd"/>
    </w:p>
    <w:p w14:paraId="0A78601D" w14:textId="77777777" w:rsidR="00A47BE1" w:rsidRPr="00817ECB" w:rsidRDefault="00A47BE1" w:rsidP="00A47BE1">
      <w:pPr>
        <w:spacing w:before="100" w:beforeAutospacing="1" w:line="276" w:lineRule="auto"/>
        <w:ind w:firstLine="634"/>
        <w:jc w:val="both"/>
        <w:rPr>
          <w:rFonts w:ascii="GHEA Mariam" w:eastAsia="Calibri" w:hAnsi="GHEA Mariam"/>
          <w:sz w:val="22"/>
        </w:rPr>
      </w:pPr>
      <w:proofErr w:type="spellStart"/>
      <w:r w:rsidRPr="00817ECB">
        <w:rPr>
          <w:rFonts w:ascii="GHEA Mariam" w:eastAsia="Calibri" w:hAnsi="GHEA Mariam"/>
          <w:sz w:val="22"/>
        </w:rPr>
        <w:t>Մենք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հասկանում</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որ</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համաձայն</w:t>
      </w:r>
      <w:proofErr w:type="spellEnd"/>
      <w:r w:rsidRPr="00817ECB">
        <w:rPr>
          <w:rFonts w:ascii="GHEA Mariam" w:eastAsia="Calibri" w:hAnsi="GHEA Mariam"/>
          <w:sz w:val="22"/>
        </w:rPr>
        <w:t xml:space="preserve"> Ձեր </w:t>
      </w:r>
      <w:proofErr w:type="spellStart"/>
      <w:r w:rsidRPr="00817ECB">
        <w:rPr>
          <w:rFonts w:ascii="GHEA Mariam" w:eastAsia="Calibri" w:hAnsi="GHEA Mariam"/>
          <w:sz w:val="22"/>
        </w:rPr>
        <w:t>պայմանների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հայտերը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պետք</w:t>
      </w:r>
      <w:proofErr w:type="spellEnd"/>
      <w:r w:rsidRPr="00817ECB">
        <w:rPr>
          <w:rFonts w:ascii="GHEA Mariam" w:eastAsia="Calibri" w:hAnsi="GHEA Mariam"/>
          <w:sz w:val="22"/>
        </w:rPr>
        <w:t xml:space="preserve"> է </w:t>
      </w:r>
      <w:proofErr w:type="spellStart"/>
      <w:r w:rsidRPr="00817ECB">
        <w:rPr>
          <w:rFonts w:ascii="GHEA Mariam" w:eastAsia="Calibri" w:hAnsi="GHEA Mariam"/>
          <w:sz w:val="22"/>
        </w:rPr>
        <w:t>ապահովված</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լինեն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Երաշխիքային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Հայտարարագրով</w:t>
      </w:r>
      <w:proofErr w:type="spellEnd"/>
      <w:r w:rsidRPr="00817ECB">
        <w:rPr>
          <w:rFonts w:ascii="GHEA Mariam" w:eastAsia="Calibri" w:hAnsi="GHEA Mariam"/>
          <w:sz w:val="22"/>
        </w:rPr>
        <w:t>:</w:t>
      </w:r>
    </w:p>
    <w:p w14:paraId="470BFA66" w14:textId="7207A6DD" w:rsidR="00A47BE1" w:rsidRPr="00817ECB" w:rsidRDefault="00A47BE1" w:rsidP="00A47BE1">
      <w:pPr>
        <w:spacing w:before="100" w:beforeAutospacing="1" w:line="276" w:lineRule="auto"/>
        <w:ind w:firstLine="634"/>
        <w:jc w:val="both"/>
        <w:rPr>
          <w:rFonts w:ascii="GHEA Mariam" w:eastAsia="Calibri" w:hAnsi="GHEA Mariam"/>
          <w:sz w:val="22"/>
        </w:rPr>
      </w:pPr>
      <w:proofErr w:type="spellStart"/>
      <w:r w:rsidRPr="00817ECB">
        <w:rPr>
          <w:rFonts w:ascii="GHEA Mariam" w:eastAsia="Calibri" w:hAnsi="GHEA Mariam"/>
          <w:sz w:val="22"/>
        </w:rPr>
        <w:t>Մենք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ընդունում</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որ</w:t>
      </w:r>
      <w:proofErr w:type="spellEnd"/>
      <w:r w:rsidRPr="00817ECB">
        <w:rPr>
          <w:rFonts w:ascii="GHEA Mariam" w:eastAsia="Calibri" w:hAnsi="GHEA Mariam"/>
          <w:sz w:val="22"/>
        </w:rPr>
        <w:t xml:space="preserve"> </w:t>
      </w:r>
      <w:proofErr w:type="spellStart"/>
      <w:r w:rsidRPr="00FF7ABF">
        <w:rPr>
          <w:rFonts w:ascii="GHEA Mariam" w:eastAsia="Calibri" w:hAnsi="GHEA Mariam"/>
          <w:sz w:val="22"/>
          <w:szCs w:val="22"/>
        </w:rPr>
        <w:t>ինքնաբերաբար</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կզրկվենք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հրավեր</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ուղարկած</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կազմակերպության</w:t>
      </w:r>
      <w:proofErr w:type="spellEnd"/>
      <w:r w:rsidRPr="00817ECB">
        <w:rPr>
          <w:rFonts w:ascii="GHEA Mariam" w:eastAsia="Calibri" w:hAnsi="GHEA Mariam"/>
          <w:sz w:val="22"/>
        </w:rPr>
        <w:t xml:space="preserve"> կողմից </w:t>
      </w:r>
      <w:proofErr w:type="spellStart"/>
      <w:r w:rsidRPr="00817ECB">
        <w:rPr>
          <w:rFonts w:ascii="GHEA Mariam" w:eastAsia="Calibri" w:hAnsi="GHEA Mariam"/>
          <w:sz w:val="22"/>
        </w:rPr>
        <w:t>որևէ</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պայմանագրի</w:t>
      </w:r>
      <w:proofErr w:type="spellEnd"/>
      <w:r w:rsidRPr="00817ECB">
        <w:rPr>
          <w:rFonts w:ascii="GHEA Mariam" w:eastAsia="Calibri" w:hAnsi="GHEA Mariam"/>
          <w:sz w:val="22"/>
        </w:rPr>
        <w:t xml:space="preserve"> համար </w:t>
      </w:r>
      <w:proofErr w:type="spellStart"/>
      <w:r w:rsidRPr="00817ECB">
        <w:rPr>
          <w:rFonts w:ascii="GHEA Mariam" w:eastAsia="Calibri" w:hAnsi="GHEA Mariam"/>
          <w:sz w:val="22"/>
        </w:rPr>
        <w:t>հայտարարված</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մրցույթի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մասնակցելու</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իրավասությունից</w:t>
      </w:r>
      <w:proofErr w:type="spellEnd"/>
      <w:r w:rsidRPr="00817ECB">
        <w:rPr>
          <w:rFonts w:ascii="GHEA Mariam" w:eastAsia="Calibri" w:hAnsi="GHEA Mariam"/>
          <w:sz w:val="22"/>
        </w:rPr>
        <w:t xml:space="preserve"> </w:t>
      </w:r>
      <w:r w:rsidR="00795A27" w:rsidRPr="00FF7ABF">
        <w:rPr>
          <w:rFonts w:ascii="GHEA Mariam" w:eastAsia="Calibri" w:hAnsi="GHEA Mariam"/>
          <w:sz w:val="22"/>
        </w:rPr>
        <w:t>3</w:t>
      </w:r>
      <w:r w:rsidRPr="00817ECB">
        <w:rPr>
          <w:rFonts w:ascii="GHEA Mariam" w:eastAsia="Calibri" w:hAnsi="GHEA Mariam"/>
          <w:sz w:val="22"/>
        </w:rPr>
        <w:t xml:space="preserve"> </w:t>
      </w:r>
      <w:proofErr w:type="spellStart"/>
      <w:r w:rsidRPr="00817ECB">
        <w:rPr>
          <w:rFonts w:ascii="GHEA Mariam" w:eastAsia="Calibri" w:hAnsi="GHEA Mariam"/>
          <w:sz w:val="22"/>
        </w:rPr>
        <w:t>տարի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ժամանակահատվածով</w:t>
      </w:r>
      <w:proofErr w:type="spellEnd"/>
      <w:r w:rsidRPr="00817ECB">
        <w:rPr>
          <w:rFonts w:ascii="GHEA Mariam" w:eastAsia="Calibri" w:hAnsi="GHEA Mariam"/>
          <w:sz w:val="22"/>
        </w:rPr>
        <w:t xml:space="preserve">՝ </w:t>
      </w:r>
      <w:proofErr w:type="spellStart"/>
      <w:r w:rsidRPr="00075A88">
        <w:rPr>
          <w:rFonts w:ascii="GHEA Mariam" w:eastAsia="Calibri" w:hAnsi="GHEA Mariam"/>
          <w:b/>
          <w:bCs/>
          <w:sz w:val="22"/>
        </w:rPr>
        <w:t>սկսած</w:t>
      </w:r>
      <w:proofErr w:type="spellEnd"/>
      <w:r w:rsidRPr="00075A88">
        <w:rPr>
          <w:rFonts w:ascii="GHEA Mariam" w:eastAsia="Calibri" w:hAnsi="GHEA Mariam"/>
          <w:b/>
          <w:bCs/>
          <w:sz w:val="22"/>
        </w:rPr>
        <w:t xml:space="preserve"> </w:t>
      </w:r>
      <w:r w:rsidR="00075A88" w:rsidRPr="00075A88">
        <w:rPr>
          <w:rFonts w:ascii="GHEA Mariam" w:eastAsia="Calibri" w:hAnsi="GHEA Mariam"/>
          <w:b/>
          <w:bCs/>
          <w:sz w:val="22"/>
        </w:rPr>
        <w:t xml:space="preserve">2022թ. </w:t>
      </w:r>
      <w:proofErr w:type="spellStart"/>
      <w:r w:rsidR="00075A88" w:rsidRPr="00075A88">
        <w:rPr>
          <w:rFonts w:ascii="GHEA Mariam" w:eastAsia="Calibri" w:hAnsi="GHEA Mariam"/>
          <w:b/>
          <w:bCs/>
          <w:sz w:val="22"/>
        </w:rPr>
        <w:t>ապրիլի</w:t>
      </w:r>
      <w:proofErr w:type="spellEnd"/>
      <w:r w:rsidR="00075A88" w:rsidRPr="00075A88">
        <w:rPr>
          <w:rFonts w:ascii="GHEA Mariam" w:eastAsia="Calibri" w:hAnsi="GHEA Mariam"/>
          <w:b/>
          <w:bCs/>
          <w:sz w:val="22"/>
        </w:rPr>
        <w:t xml:space="preserve"> 29-</w:t>
      </w:r>
      <w:r w:rsidR="00075A88" w:rsidRPr="00075A88">
        <w:rPr>
          <w:rFonts w:ascii="GHEA Mariam" w:eastAsia="Calibri" w:hAnsi="GHEA Mariam"/>
          <w:b/>
          <w:bCs/>
          <w:sz w:val="22"/>
          <w:lang w:val="hy-AM"/>
        </w:rPr>
        <w:t>ի</w:t>
      </w:r>
      <w:r w:rsidR="00075A88">
        <w:rPr>
          <w:rFonts w:ascii="GHEA Mariam" w:eastAsia="Calibri" w:hAnsi="GHEA Mariam"/>
          <w:sz w:val="22"/>
          <w:lang w:val="hy-AM"/>
        </w:rPr>
        <w:t xml:space="preserve"> </w:t>
      </w:r>
      <w:proofErr w:type="spellStart"/>
      <w:r w:rsidR="00A52A87" w:rsidRPr="00817ECB">
        <w:rPr>
          <w:rFonts w:ascii="GHEA Mariam" w:eastAsia="Calibri" w:hAnsi="GHEA Mariam"/>
          <w:sz w:val="22"/>
        </w:rPr>
        <w:t>ամսաթվից</w:t>
      </w:r>
      <w:proofErr w:type="spellEnd"/>
      <w:r w:rsidR="00A52A87" w:rsidRPr="00817ECB">
        <w:rPr>
          <w:rFonts w:ascii="GHEA Mariam" w:eastAsia="Calibri" w:hAnsi="GHEA Mariam"/>
          <w:sz w:val="22"/>
        </w:rPr>
        <w:t xml:space="preserve">, </w:t>
      </w:r>
      <w:proofErr w:type="spellStart"/>
      <w:r w:rsidRPr="00817ECB">
        <w:rPr>
          <w:rFonts w:ascii="GHEA Mariam" w:eastAsia="Calibri" w:hAnsi="GHEA Mariam"/>
          <w:sz w:val="22"/>
        </w:rPr>
        <w:t>եթե</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խախտենք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մրցույթի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պայմանները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քանի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որ</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մենք</w:t>
      </w:r>
      <w:proofErr w:type="spellEnd"/>
      <w:r w:rsidRPr="00817ECB">
        <w:rPr>
          <w:rFonts w:ascii="GHEA Mariam" w:eastAsia="Calibri" w:hAnsi="GHEA Mariam"/>
          <w:sz w:val="22"/>
        </w:rPr>
        <w:t>՝</w:t>
      </w:r>
    </w:p>
    <w:p w14:paraId="3191E7EF" w14:textId="27AD8BC9" w:rsidR="00A47BE1" w:rsidRPr="00817ECB" w:rsidRDefault="00F9538C" w:rsidP="00A47BE1">
      <w:pPr>
        <w:spacing w:before="100" w:beforeAutospacing="1" w:line="276" w:lineRule="auto"/>
        <w:ind w:firstLine="634"/>
        <w:jc w:val="both"/>
        <w:rPr>
          <w:rFonts w:ascii="GHEA Mariam" w:eastAsia="Calibri" w:hAnsi="GHEA Mariam"/>
          <w:sz w:val="22"/>
        </w:rPr>
      </w:pPr>
      <w:r w:rsidRPr="00FF7ABF">
        <w:rPr>
          <w:rFonts w:ascii="GHEA Mariam" w:eastAsia="Calibri" w:hAnsi="GHEA Mariam"/>
          <w:sz w:val="22"/>
          <w:szCs w:val="22"/>
          <w:lang w:val="hy-AM"/>
        </w:rPr>
        <w:t>ա</w:t>
      </w:r>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հետ</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ենք</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վերցրել</w:t>
      </w:r>
      <w:proofErr w:type="spellEnd"/>
      <w:r w:rsidR="00A47BE1" w:rsidRPr="00817ECB">
        <w:rPr>
          <w:rFonts w:ascii="GHEA Mariam" w:eastAsia="Calibri" w:hAnsi="GHEA Mariam"/>
          <w:sz w:val="22"/>
        </w:rPr>
        <w:t xml:space="preserve"> մեր </w:t>
      </w:r>
      <w:proofErr w:type="spellStart"/>
      <w:r w:rsidR="00A47BE1" w:rsidRPr="00817ECB">
        <w:rPr>
          <w:rFonts w:ascii="GHEA Mariam" w:eastAsia="Calibri" w:hAnsi="GHEA Mariam"/>
          <w:sz w:val="22"/>
        </w:rPr>
        <w:t>հայտը</w:t>
      </w:r>
      <w:proofErr w:type="spellEnd"/>
      <w:r w:rsidR="00A47BE1" w:rsidRPr="00817ECB">
        <w:rPr>
          <w:rFonts w:ascii="GHEA Mariam" w:eastAsia="Calibri" w:hAnsi="GHEA Mariam"/>
          <w:sz w:val="22"/>
        </w:rPr>
        <w:t xml:space="preserve"> </w:t>
      </w:r>
      <w:proofErr w:type="spellStart"/>
      <w:r w:rsidR="00A47BE1" w:rsidRPr="00FF7ABF">
        <w:rPr>
          <w:rFonts w:ascii="GHEA Mariam" w:eastAsia="Calibri" w:hAnsi="GHEA Mariam"/>
          <w:sz w:val="22"/>
          <w:szCs w:val="22"/>
        </w:rPr>
        <w:t>Հայտ</w:t>
      </w:r>
      <w:r w:rsidR="00E1059A" w:rsidRPr="00FF7ABF">
        <w:rPr>
          <w:rFonts w:ascii="GHEA Mariam" w:eastAsia="Calibri" w:hAnsi="GHEA Mariam"/>
          <w:sz w:val="22"/>
          <w:szCs w:val="22"/>
        </w:rPr>
        <w:t>ադիմում</w:t>
      </w:r>
      <w:r w:rsidR="00A47BE1" w:rsidRPr="00FF7ABF">
        <w:rPr>
          <w:rFonts w:ascii="GHEA Mariam" w:eastAsia="Calibri" w:hAnsi="GHEA Mariam"/>
          <w:sz w:val="22"/>
          <w:szCs w:val="22"/>
        </w:rPr>
        <w:t>ում</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նշված</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հայտի</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վավերականության</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ժամկետում</w:t>
      </w:r>
      <w:proofErr w:type="spellEnd"/>
      <w:r w:rsidR="00A47BE1" w:rsidRPr="00817ECB">
        <w:rPr>
          <w:rFonts w:ascii="GHEA Mariam" w:eastAsia="Calibri" w:hAnsi="GHEA Mariam"/>
          <w:sz w:val="22"/>
        </w:rPr>
        <w:t>; կամ</w:t>
      </w:r>
    </w:p>
    <w:p w14:paraId="457B7D3D" w14:textId="1798D079" w:rsidR="00A47BE1" w:rsidRPr="00817ECB" w:rsidRDefault="00F9538C" w:rsidP="00A47BE1">
      <w:pPr>
        <w:spacing w:before="100" w:beforeAutospacing="1" w:line="276" w:lineRule="auto"/>
        <w:ind w:firstLine="634"/>
        <w:jc w:val="both"/>
        <w:rPr>
          <w:rFonts w:ascii="GHEA Mariam" w:eastAsia="Calibri" w:hAnsi="GHEA Mariam"/>
          <w:sz w:val="22"/>
        </w:rPr>
      </w:pPr>
      <w:r w:rsidRPr="00FF7ABF">
        <w:rPr>
          <w:rFonts w:ascii="GHEA Mariam" w:eastAsia="Calibri" w:hAnsi="GHEA Mariam"/>
          <w:sz w:val="22"/>
          <w:szCs w:val="22"/>
          <w:lang w:val="hy-AM"/>
        </w:rPr>
        <w:t>բ</w:t>
      </w:r>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Պատվիրատուի</w:t>
      </w:r>
      <w:proofErr w:type="spellEnd"/>
      <w:r w:rsidR="00A47BE1" w:rsidRPr="00817ECB">
        <w:rPr>
          <w:rFonts w:ascii="GHEA Mariam" w:eastAsia="Calibri" w:hAnsi="GHEA Mariam"/>
          <w:sz w:val="22"/>
        </w:rPr>
        <w:t xml:space="preserve"> կողմից </w:t>
      </w:r>
      <w:proofErr w:type="spellStart"/>
      <w:r w:rsidR="00A47BE1" w:rsidRPr="00817ECB">
        <w:rPr>
          <w:rFonts w:ascii="GHEA Mariam" w:eastAsia="Calibri" w:hAnsi="GHEA Mariam"/>
          <w:sz w:val="22"/>
        </w:rPr>
        <w:t>ծանուցվել</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ենք</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հայտի</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վավերականության</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ժամկետում</w:t>
      </w:r>
      <w:proofErr w:type="spellEnd"/>
      <w:r w:rsidR="00A47BE1" w:rsidRPr="00817ECB">
        <w:rPr>
          <w:rFonts w:ascii="GHEA Mariam" w:eastAsia="Calibri" w:hAnsi="GHEA Mariam"/>
          <w:sz w:val="22"/>
        </w:rPr>
        <w:t xml:space="preserve"> մեր </w:t>
      </w:r>
      <w:proofErr w:type="spellStart"/>
      <w:r w:rsidR="00A47BE1" w:rsidRPr="00817ECB">
        <w:rPr>
          <w:rFonts w:ascii="GHEA Mariam" w:eastAsia="Calibri" w:hAnsi="GHEA Mariam"/>
          <w:sz w:val="22"/>
        </w:rPr>
        <w:t>հայտի</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ընդունման</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մասին</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բայց</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i</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չենք</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կարողացել</w:t>
      </w:r>
      <w:proofErr w:type="spellEnd"/>
      <w:r w:rsidR="00A47BE1" w:rsidRPr="00817ECB">
        <w:rPr>
          <w:rFonts w:ascii="GHEA Mariam" w:eastAsia="Calibri" w:hAnsi="GHEA Mariam"/>
          <w:sz w:val="22"/>
        </w:rPr>
        <w:t xml:space="preserve"> կամ </w:t>
      </w:r>
      <w:proofErr w:type="spellStart"/>
      <w:r w:rsidR="00A47BE1" w:rsidRPr="00817ECB">
        <w:rPr>
          <w:rFonts w:ascii="GHEA Mariam" w:eastAsia="Calibri" w:hAnsi="GHEA Mariam"/>
          <w:sz w:val="22"/>
        </w:rPr>
        <w:t>hրաժարվել</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ենք</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կատարել</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Պայմանգիրը</w:t>
      </w:r>
      <w:proofErr w:type="spellEnd"/>
      <w:r w:rsidR="00A47BE1" w:rsidRPr="00817ECB">
        <w:rPr>
          <w:rFonts w:ascii="GHEA Mariam" w:eastAsia="Calibri" w:hAnsi="GHEA Mariam"/>
          <w:sz w:val="22"/>
        </w:rPr>
        <w:t xml:space="preserve">, (ii) </w:t>
      </w:r>
      <w:proofErr w:type="spellStart"/>
      <w:r w:rsidR="00A47BE1" w:rsidRPr="00817ECB">
        <w:rPr>
          <w:rFonts w:ascii="GHEA Mariam" w:eastAsia="Calibri" w:hAnsi="GHEA Mariam"/>
          <w:sz w:val="22"/>
        </w:rPr>
        <w:t>չենք</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կարողացել</w:t>
      </w:r>
      <w:proofErr w:type="spellEnd"/>
      <w:r w:rsidR="00A47BE1" w:rsidRPr="00817ECB">
        <w:rPr>
          <w:rFonts w:ascii="GHEA Mariam" w:eastAsia="Calibri" w:hAnsi="GHEA Mariam"/>
          <w:sz w:val="22"/>
        </w:rPr>
        <w:t xml:space="preserve"> կամ </w:t>
      </w:r>
      <w:proofErr w:type="spellStart"/>
      <w:r w:rsidR="00A47BE1" w:rsidRPr="00817ECB">
        <w:rPr>
          <w:rFonts w:ascii="GHEA Mariam" w:eastAsia="Calibri" w:hAnsi="GHEA Mariam"/>
          <w:sz w:val="22"/>
        </w:rPr>
        <w:t>հրաժարվել</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ենք</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ներկայացնել</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Կատարման</w:t>
      </w:r>
      <w:proofErr w:type="spellEnd"/>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Երաշխիքը</w:t>
      </w:r>
      <w:proofErr w:type="spellEnd"/>
      <w:r w:rsidR="00A47BE1" w:rsidRPr="00FF7ABF">
        <w:rPr>
          <w:rFonts w:ascii="GHEA Mariam" w:eastAsia="Calibri" w:hAnsi="GHEA Mariam"/>
          <w:sz w:val="22"/>
          <w:szCs w:val="22"/>
        </w:rPr>
        <w:t>,</w:t>
      </w:r>
      <w:r w:rsidR="00A47BE1" w:rsidRPr="00817ECB">
        <w:rPr>
          <w:rFonts w:ascii="GHEA Mariam" w:eastAsia="Calibri" w:hAnsi="GHEA Mariam"/>
          <w:sz w:val="22"/>
        </w:rPr>
        <w:t xml:space="preserve"> </w:t>
      </w:r>
      <w:proofErr w:type="spellStart"/>
      <w:r w:rsidR="00A47BE1" w:rsidRPr="00817ECB">
        <w:rPr>
          <w:rFonts w:ascii="GHEA Mariam" w:eastAsia="Calibri" w:hAnsi="GHEA Mariam"/>
          <w:sz w:val="22"/>
        </w:rPr>
        <w:t>համաձայն</w:t>
      </w:r>
      <w:proofErr w:type="spellEnd"/>
      <w:r w:rsidR="00A47BE1" w:rsidRPr="00817ECB">
        <w:rPr>
          <w:rFonts w:ascii="GHEA Mariam" w:eastAsia="Calibri" w:hAnsi="GHEA Mariam"/>
          <w:sz w:val="22"/>
        </w:rPr>
        <w:t xml:space="preserve"> </w:t>
      </w:r>
      <w:r w:rsidR="00E1059A" w:rsidRPr="00FF7ABF">
        <w:rPr>
          <w:rFonts w:ascii="GHEA Mariam" w:eastAsia="Calibri" w:hAnsi="GHEA Mariam"/>
          <w:sz w:val="22"/>
          <w:szCs w:val="22"/>
        </w:rPr>
        <w:t>Տ</w:t>
      </w:r>
      <w:r w:rsidR="00A47BE1" w:rsidRPr="00FF7ABF">
        <w:rPr>
          <w:rFonts w:ascii="GHEA Mariam" w:eastAsia="Calibri" w:hAnsi="GHEA Mariam"/>
          <w:sz w:val="22"/>
          <w:szCs w:val="22"/>
        </w:rPr>
        <w:t>ՄՄ</w:t>
      </w:r>
      <w:r w:rsidR="00A47BE1" w:rsidRPr="00817ECB">
        <w:rPr>
          <w:rFonts w:ascii="GHEA Mariam" w:eastAsia="Calibri" w:hAnsi="GHEA Mariam"/>
          <w:sz w:val="22"/>
        </w:rPr>
        <w:t>:</w:t>
      </w:r>
    </w:p>
    <w:p w14:paraId="2D805697" w14:textId="11774521" w:rsidR="00A47BE1" w:rsidRPr="00817ECB" w:rsidRDefault="00A47BE1" w:rsidP="00A47BE1">
      <w:pPr>
        <w:spacing w:before="100" w:beforeAutospacing="1" w:line="276" w:lineRule="auto"/>
        <w:ind w:firstLine="634"/>
        <w:jc w:val="both"/>
        <w:rPr>
          <w:rFonts w:ascii="GHEA Mariam" w:eastAsia="Calibri" w:hAnsi="GHEA Mariam"/>
          <w:sz w:val="22"/>
        </w:rPr>
      </w:pPr>
      <w:proofErr w:type="spellStart"/>
      <w:r w:rsidRPr="00817ECB">
        <w:rPr>
          <w:rFonts w:ascii="GHEA Mariam" w:eastAsia="Calibri" w:hAnsi="GHEA Mariam"/>
          <w:sz w:val="22"/>
        </w:rPr>
        <w:t>Մենք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հասկանում</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որ</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եթե</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մենք</w:t>
      </w:r>
      <w:proofErr w:type="spellEnd"/>
      <w:r w:rsidRPr="00817ECB">
        <w:rPr>
          <w:rFonts w:ascii="GHEA Mariam" w:eastAsia="Calibri" w:hAnsi="GHEA Mariam"/>
          <w:sz w:val="22"/>
        </w:rPr>
        <w:t xml:space="preserve"> </w:t>
      </w:r>
      <w:proofErr w:type="spellStart"/>
      <w:r w:rsidRPr="00FF7ABF">
        <w:rPr>
          <w:rFonts w:ascii="GHEA Mariam" w:eastAsia="Calibri" w:hAnsi="GHEA Mariam"/>
          <w:sz w:val="22"/>
          <w:szCs w:val="22"/>
        </w:rPr>
        <w:t>չլինենք</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մրցույթի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հաջողակ</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մասնակիցը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սույն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Երաշխիքային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Հայտարարգիրը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կկորցնի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իր</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վավերականությունը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պայմանագրի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կնքումից</w:t>
      </w:r>
      <w:proofErr w:type="spellEnd"/>
      <w:r w:rsidRPr="00817ECB">
        <w:rPr>
          <w:rFonts w:ascii="GHEA Mariam" w:eastAsia="Calibri" w:hAnsi="GHEA Mariam"/>
          <w:sz w:val="22"/>
        </w:rPr>
        <w:t xml:space="preserve"> կամ </w:t>
      </w:r>
      <w:proofErr w:type="spellStart"/>
      <w:r w:rsidRPr="00817ECB">
        <w:rPr>
          <w:rFonts w:ascii="GHEA Mariam" w:eastAsia="Calibri" w:hAnsi="GHEA Mariam"/>
          <w:sz w:val="22"/>
        </w:rPr>
        <w:t>մրցութային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գործընթացի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դադարեցումից</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հետո</w:t>
      </w:r>
      <w:proofErr w:type="spellEnd"/>
      <w:r w:rsidRPr="00817ECB">
        <w:rPr>
          <w:rFonts w:ascii="GHEA Mariam" w:eastAsia="Calibri" w:hAnsi="GHEA Mariam"/>
          <w:sz w:val="22"/>
        </w:rPr>
        <w:t>:</w:t>
      </w:r>
    </w:p>
    <w:p w14:paraId="2F86B8FF" w14:textId="77777777" w:rsidR="00A47BE1" w:rsidRPr="00817ECB" w:rsidRDefault="00A47BE1" w:rsidP="00A47BE1">
      <w:pPr>
        <w:spacing w:before="100" w:beforeAutospacing="1" w:line="276" w:lineRule="auto"/>
        <w:ind w:firstLine="634"/>
        <w:rPr>
          <w:rFonts w:ascii="GHEA Mariam" w:eastAsia="Calibri" w:hAnsi="GHEA Mariam"/>
          <w:sz w:val="22"/>
        </w:rPr>
      </w:pPr>
      <w:proofErr w:type="spellStart"/>
      <w:r w:rsidRPr="00817ECB">
        <w:rPr>
          <w:rFonts w:ascii="GHEA Mariam" w:eastAsia="Calibri" w:hAnsi="GHEA Mariam"/>
          <w:sz w:val="22"/>
        </w:rPr>
        <w:t>Մրցույթի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մասնակցի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անունը</w:t>
      </w:r>
      <w:proofErr w:type="spellEnd"/>
      <w:r w:rsidRPr="00817ECB">
        <w:rPr>
          <w:rFonts w:ascii="GHEA Mariam" w:eastAsia="Calibri" w:hAnsi="GHEA Mariam"/>
          <w:sz w:val="22"/>
        </w:rPr>
        <w:t>*------------------------------------------------------------------[</w:t>
      </w:r>
      <w:proofErr w:type="spellStart"/>
      <w:r w:rsidRPr="00817ECB">
        <w:rPr>
          <w:rFonts w:ascii="GHEA Mariam" w:eastAsia="Calibri" w:hAnsi="GHEA Mariam"/>
          <w:sz w:val="22"/>
        </w:rPr>
        <w:t>մրցույթի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մասնակցի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ամբողջական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անունը</w:t>
      </w:r>
      <w:proofErr w:type="spellEnd"/>
      <w:r w:rsidRPr="00817ECB">
        <w:rPr>
          <w:rFonts w:ascii="GHEA Mariam" w:eastAsia="Calibri" w:hAnsi="GHEA Mariam"/>
          <w:sz w:val="22"/>
        </w:rPr>
        <w:t>]</w:t>
      </w:r>
    </w:p>
    <w:p w14:paraId="5E73D5D1" w14:textId="77777777" w:rsidR="00A47BE1" w:rsidRPr="00817ECB" w:rsidRDefault="00A47BE1" w:rsidP="00A47BE1">
      <w:pPr>
        <w:spacing w:before="100" w:beforeAutospacing="1" w:line="276" w:lineRule="auto"/>
        <w:ind w:firstLine="634"/>
        <w:rPr>
          <w:rFonts w:ascii="GHEA Mariam" w:eastAsia="Calibri" w:hAnsi="GHEA Mariam"/>
          <w:sz w:val="22"/>
        </w:rPr>
      </w:pPr>
      <w:proofErr w:type="spellStart"/>
      <w:r w:rsidRPr="00817ECB">
        <w:rPr>
          <w:rFonts w:ascii="GHEA Mariam" w:eastAsia="Calibri" w:hAnsi="GHEA Mariam"/>
          <w:sz w:val="22"/>
        </w:rPr>
        <w:t>Մրցույթի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մասնակցի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անունից</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ստորագրելու</w:t>
      </w:r>
      <w:proofErr w:type="spellEnd"/>
      <w:r w:rsidRPr="00817ECB">
        <w:rPr>
          <w:rFonts w:ascii="GHEA Mariam" w:eastAsia="Calibri" w:hAnsi="GHEA Mariam"/>
          <w:sz w:val="22"/>
        </w:rPr>
        <w:t xml:space="preserve"> համար </w:t>
      </w:r>
      <w:proofErr w:type="spellStart"/>
      <w:r w:rsidRPr="00817ECB">
        <w:rPr>
          <w:rFonts w:ascii="GHEA Mariam" w:eastAsia="Calibri" w:hAnsi="GHEA Mariam"/>
          <w:sz w:val="22"/>
        </w:rPr>
        <w:t>լիազորված</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անձի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անունը</w:t>
      </w:r>
      <w:proofErr w:type="spellEnd"/>
      <w:r w:rsidRPr="00817ECB">
        <w:rPr>
          <w:rFonts w:ascii="GHEA Mariam" w:eastAsia="Calibri" w:hAnsi="GHEA Mariam"/>
          <w:sz w:val="22"/>
        </w:rPr>
        <w:t>---------------------------------------------------------------------[</w:t>
      </w:r>
      <w:proofErr w:type="spellStart"/>
      <w:r w:rsidRPr="00817ECB">
        <w:rPr>
          <w:rFonts w:ascii="GHEA Mariam" w:eastAsia="Calibri" w:hAnsi="GHEA Mariam"/>
          <w:sz w:val="22"/>
        </w:rPr>
        <w:t>լիազորված</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անձի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ամբողջական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անունը</w:t>
      </w:r>
      <w:proofErr w:type="spellEnd"/>
      <w:r w:rsidRPr="00817ECB">
        <w:rPr>
          <w:rFonts w:ascii="GHEA Mariam" w:eastAsia="Calibri" w:hAnsi="GHEA Mariam"/>
          <w:sz w:val="22"/>
        </w:rPr>
        <w:t>]</w:t>
      </w:r>
    </w:p>
    <w:p w14:paraId="1CDEA232" w14:textId="27A3BA23" w:rsidR="00A47BE1" w:rsidRPr="00817ECB" w:rsidRDefault="00A47BE1" w:rsidP="00A47BE1">
      <w:pPr>
        <w:spacing w:before="100" w:beforeAutospacing="1" w:line="276" w:lineRule="auto"/>
        <w:ind w:firstLine="634"/>
        <w:rPr>
          <w:rFonts w:ascii="GHEA Mariam" w:eastAsia="Calibri" w:hAnsi="GHEA Mariam"/>
          <w:sz w:val="22"/>
        </w:rPr>
      </w:pPr>
      <w:proofErr w:type="spellStart"/>
      <w:r w:rsidRPr="00817ECB">
        <w:rPr>
          <w:rFonts w:ascii="GHEA Mariam" w:eastAsia="Calibri" w:hAnsi="GHEA Mariam"/>
          <w:sz w:val="22"/>
        </w:rPr>
        <w:t>Հայտը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ստորագրելու</w:t>
      </w:r>
      <w:proofErr w:type="spellEnd"/>
      <w:r w:rsidRPr="00817ECB">
        <w:rPr>
          <w:rFonts w:ascii="GHEA Mariam" w:eastAsia="Calibri" w:hAnsi="GHEA Mariam"/>
          <w:sz w:val="22"/>
        </w:rPr>
        <w:t xml:space="preserve"> համար </w:t>
      </w:r>
      <w:proofErr w:type="spellStart"/>
      <w:r w:rsidRPr="00817ECB">
        <w:rPr>
          <w:rFonts w:ascii="GHEA Mariam" w:eastAsia="Calibri" w:hAnsi="GHEA Mariam"/>
          <w:sz w:val="22"/>
        </w:rPr>
        <w:t>լիազորված</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անձի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պաշտոնը</w:t>
      </w:r>
      <w:proofErr w:type="spellEnd"/>
      <w:r w:rsidRPr="00817ECB">
        <w:rPr>
          <w:rFonts w:ascii="GHEA Mariam" w:eastAsia="Calibri" w:hAnsi="GHEA Mariam"/>
          <w:sz w:val="22"/>
        </w:rPr>
        <w:t xml:space="preserve"> </w:t>
      </w:r>
      <w:r w:rsidRPr="00FF7ABF">
        <w:rPr>
          <w:rFonts w:ascii="GHEA Mariam" w:eastAsia="Calibri" w:hAnsi="GHEA Mariam"/>
          <w:sz w:val="22"/>
          <w:szCs w:val="22"/>
        </w:rPr>
        <w:t>------------------------------------[</w:t>
      </w:r>
      <w:proofErr w:type="spellStart"/>
      <w:r w:rsidRPr="00817ECB">
        <w:rPr>
          <w:rFonts w:ascii="GHEA Mariam" w:eastAsia="Calibri" w:hAnsi="GHEA Mariam"/>
          <w:sz w:val="22"/>
        </w:rPr>
        <w:t>լիազորված</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անձի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պաշտոնը</w:t>
      </w:r>
      <w:proofErr w:type="spellEnd"/>
      <w:r w:rsidRPr="00817ECB">
        <w:rPr>
          <w:rFonts w:ascii="GHEA Mariam" w:eastAsia="Calibri" w:hAnsi="GHEA Mariam"/>
          <w:sz w:val="22"/>
        </w:rPr>
        <w:t xml:space="preserve">] </w:t>
      </w:r>
    </w:p>
    <w:p w14:paraId="240127E4" w14:textId="4F289E91" w:rsidR="00A47BE1" w:rsidRPr="00817ECB" w:rsidRDefault="00A47BE1" w:rsidP="00AE53EC">
      <w:pPr>
        <w:spacing w:before="100" w:beforeAutospacing="1" w:line="276" w:lineRule="auto"/>
        <w:ind w:firstLine="634"/>
        <w:rPr>
          <w:rFonts w:ascii="GHEA Mariam" w:eastAsia="Calibri" w:hAnsi="GHEA Mariam"/>
          <w:sz w:val="22"/>
        </w:rPr>
      </w:pPr>
      <w:proofErr w:type="spellStart"/>
      <w:r w:rsidRPr="00817ECB">
        <w:rPr>
          <w:rFonts w:ascii="GHEA Mariam" w:eastAsia="Calibri" w:hAnsi="GHEA Mariam"/>
          <w:sz w:val="22"/>
        </w:rPr>
        <w:lastRenderedPageBreak/>
        <w:t>Վերոհիշյալ</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անձի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ստորագրությունը</w:t>
      </w:r>
      <w:proofErr w:type="spellEnd"/>
      <w:r w:rsidRPr="00FF7ABF">
        <w:rPr>
          <w:rFonts w:ascii="GHEA Mariam" w:eastAsia="Calibri" w:hAnsi="GHEA Mariam"/>
          <w:sz w:val="22"/>
          <w:szCs w:val="22"/>
        </w:rPr>
        <w:t>--------------------------------------------------------------------</w:t>
      </w:r>
    </w:p>
    <w:p w14:paraId="5B64137E" w14:textId="77777777" w:rsidR="00A47BE1" w:rsidRPr="00817ECB" w:rsidRDefault="00A47BE1" w:rsidP="00A47BE1">
      <w:pPr>
        <w:spacing w:before="100" w:beforeAutospacing="1" w:line="276" w:lineRule="auto"/>
        <w:ind w:firstLine="634"/>
        <w:rPr>
          <w:rFonts w:ascii="GHEA Mariam" w:eastAsia="Calibri" w:hAnsi="GHEA Mariam"/>
          <w:sz w:val="22"/>
        </w:rPr>
      </w:pPr>
      <w:r w:rsidRPr="00817ECB">
        <w:rPr>
          <w:rFonts w:ascii="GHEA Mariam" w:eastAsia="Calibri" w:hAnsi="GHEA Mariam"/>
          <w:sz w:val="22"/>
        </w:rPr>
        <w:t>[</w:t>
      </w:r>
      <w:proofErr w:type="spellStart"/>
      <w:r w:rsidRPr="00817ECB">
        <w:rPr>
          <w:rFonts w:ascii="GHEA Mariam" w:eastAsia="Calibri" w:hAnsi="GHEA Mariam"/>
          <w:sz w:val="22"/>
        </w:rPr>
        <w:t>վերը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նշված</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անձի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ստորգրությունը</w:t>
      </w:r>
      <w:proofErr w:type="spellEnd"/>
      <w:r w:rsidRPr="00817ECB">
        <w:rPr>
          <w:rFonts w:ascii="GHEA Mariam" w:eastAsia="Calibri" w:hAnsi="GHEA Mariam"/>
          <w:sz w:val="22"/>
        </w:rPr>
        <w:t>]</w:t>
      </w:r>
    </w:p>
    <w:p w14:paraId="294CB56C" w14:textId="77777777" w:rsidR="00A47BE1" w:rsidRPr="00817ECB" w:rsidRDefault="00A47BE1" w:rsidP="00A47BE1">
      <w:pPr>
        <w:spacing w:before="100" w:beforeAutospacing="1" w:line="276" w:lineRule="auto"/>
        <w:ind w:firstLine="634"/>
        <w:rPr>
          <w:rFonts w:ascii="GHEA Mariam" w:eastAsia="Calibri" w:hAnsi="GHEA Mariam"/>
          <w:sz w:val="22"/>
        </w:rPr>
      </w:pPr>
      <w:r w:rsidRPr="00817ECB">
        <w:rPr>
          <w:rFonts w:ascii="GHEA Mariam" w:eastAsia="Calibri" w:hAnsi="GHEA Mariam"/>
          <w:sz w:val="22"/>
        </w:rPr>
        <w:t>*</w:t>
      </w:r>
      <w:proofErr w:type="spellStart"/>
      <w:r w:rsidRPr="00817ECB">
        <w:rPr>
          <w:rFonts w:ascii="GHEA Mariam" w:eastAsia="Calibri" w:hAnsi="GHEA Mariam"/>
          <w:sz w:val="22"/>
        </w:rPr>
        <w:t>Այն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դեպքում</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եթե</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ներկայացվել</w:t>
      </w:r>
      <w:proofErr w:type="spellEnd"/>
      <w:r w:rsidRPr="00817ECB">
        <w:rPr>
          <w:rFonts w:ascii="GHEA Mariam" w:eastAsia="Calibri" w:hAnsi="GHEA Mariam"/>
          <w:sz w:val="22"/>
        </w:rPr>
        <w:t xml:space="preserve"> է </w:t>
      </w:r>
      <w:proofErr w:type="spellStart"/>
      <w:r w:rsidRPr="00817ECB">
        <w:rPr>
          <w:rFonts w:ascii="GHEA Mariam" w:eastAsia="Calibri" w:hAnsi="GHEA Mariam"/>
          <w:sz w:val="22"/>
        </w:rPr>
        <w:t>համատեղ</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ձեռնարկության</w:t>
      </w:r>
      <w:proofErr w:type="spellEnd"/>
      <w:r w:rsidRPr="00817ECB">
        <w:rPr>
          <w:rFonts w:ascii="GHEA Mariam" w:eastAsia="Calibri" w:hAnsi="GHEA Mariam"/>
          <w:sz w:val="22"/>
        </w:rPr>
        <w:t xml:space="preserve"> կողմից, </w:t>
      </w:r>
      <w:proofErr w:type="spellStart"/>
      <w:r w:rsidRPr="00817ECB">
        <w:rPr>
          <w:rFonts w:ascii="GHEA Mariam" w:eastAsia="Calibri" w:hAnsi="GHEA Mariam"/>
          <w:sz w:val="22"/>
        </w:rPr>
        <w:t>որպես</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մրցույթի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մասնակից</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նշել</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համատեղ</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ձեռնարկության</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անվանումը</w:t>
      </w:r>
      <w:proofErr w:type="spellEnd"/>
      <w:r w:rsidRPr="00817ECB">
        <w:rPr>
          <w:rFonts w:ascii="GHEA Mariam" w:eastAsia="Calibri" w:hAnsi="GHEA Mariam"/>
          <w:sz w:val="22"/>
        </w:rPr>
        <w:t xml:space="preserve">: </w:t>
      </w:r>
    </w:p>
    <w:p w14:paraId="7ED8B23E" w14:textId="77777777" w:rsidR="00A47BE1" w:rsidRPr="00817ECB" w:rsidRDefault="00A47BE1" w:rsidP="00A47BE1">
      <w:pPr>
        <w:spacing w:before="100" w:beforeAutospacing="1" w:line="276" w:lineRule="auto"/>
        <w:ind w:firstLine="634"/>
        <w:rPr>
          <w:rFonts w:ascii="GHEA Mariam" w:eastAsia="Calibri" w:hAnsi="GHEA Mariam"/>
          <w:sz w:val="22"/>
        </w:rPr>
      </w:pPr>
      <w:bookmarkStart w:id="339" w:name="_Toc499743336"/>
      <w:bookmarkStart w:id="340" w:name="_Toc499746361"/>
      <w:r w:rsidRPr="00817ECB">
        <w:rPr>
          <w:rFonts w:ascii="GHEA Mariam" w:eastAsia="Calibri" w:hAnsi="GHEA Mariam"/>
          <w:sz w:val="22"/>
        </w:rPr>
        <w:t>**</w:t>
      </w:r>
      <w:proofErr w:type="spellStart"/>
      <w:r w:rsidRPr="00817ECB">
        <w:rPr>
          <w:rFonts w:ascii="GHEA Mariam" w:eastAsia="Calibri" w:hAnsi="GHEA Mariam"/>
          <w:sz w:val="22"/>
        </w:rPr>
        <w:t>Հայտը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ստորագրող</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անձը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պետք</w:t>
      </w:r>
      <w:proofErr w:type="spellEnd"/>
      <w:r w:rsidRPr="00817ECB">
        <w:rPr>
          <w:rFonts w:ascii="GHEA Mariam" w:eastAsia="Calibri" w:hAnsi="GHEA Mariam"/>
          <w:sz w:val="22"/>
        </w:rPr>
        <w:t xml:space="preserve"> է </w:t>
      </w:r>
      <w:proofErr w:type="spellStart"/>
      <w:r w:rsidRPr="00817ECB">
        <w:rPr>
          <w:rFonts w:ascii="GHEA Mariam" w:eastAsia="Calibri" w:hAnsi="GHEA Mariam"/>
          <w:sz w:val="22"/>
        </w:rPr>
        <w:t>ունենա</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մրցույթի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մասնակցի</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լիազորագիրը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որը</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պետք</w:t>
      </w:r>
      <w:proofErr w:type="spellEnd"/>
      <w:r w:rsidRPr="00817ECB">
        <w:rPr>
          <w:rFonts w:ascii="GHEA Mariam" w:eastAsia="Calibri" w:hAnsi="GHEA Mariam"/>
          <w:sz w:val="22"/>
        </w:rPr>
        <w:t xml:space="preserve"> է </w:t>
      </w:r>
      <w:proofErr w:type="spellStart"/>
      <w:r w:rsidRPr="00817ECB">
        <w:rPr>
          <w:rFonts w:ascii="GHEA Mariam" w:eastAsia="Calibri" w:hAnsi="GHEA Mariam"/>
          <w:sz w:val="22"/>
        </w:rPr>
        <w:t>կցել</w:t>
      </w:r>
      <w:proofErr w:type="spellEnd"/>
      <w:r w:rsidRPr="00817ECB">
        <w:rPr>
          <w:rFonts w:ascii="GHEA Mariam" w:eastAsia="Calibri" w:hAnsi="GHEA Mariam"/>
          <w:sz w:val="22"/>
        </w:rPr>
        <w:t xml:space="preserve"> </w:t>
      </w:r>
      <w:proofErr w:type="spellStart"/>
      <w:r w:rsidRPr="00817ECB">
        <w:rPr>
          <w:rFonts w:ascii="GHEA Mariam" w:eastAsia="Calibri" w:hAnsi="GHEA Mariam"/>
          <w:sz w:val="22"/>
        </w:rPr>
        <w:t>հայտին</w:t>
      </w:r>
      <w:proofErr w:type="spellEnd"/>
      <w:r w:rsidRPr="00817ECB">
        <w:rPr>
          <w:rFonts w:ascii="GHEA Mariam" w:eastAsia="Calibri" w:hAnsi="GHEA Mariam"/>
          <w:sz w:val="22"/>
        </w:rPr>
        <w:t xml:space="preserve">: </w:t>
      </w:r>
      <w:r w:rsidRPr="00817ECB">
        <w:rPr>
          <w:rFonts w:ascii="GHEA Mariam" w:eastAsia="Calibri" w:hAnsi="GHEA Mariam"/>
          <w:i/>
          <w:sz w:val="22"/>
        </w:rPr>
        <w:t>[</w:t>
      </w:r>
      <w:proofErr w:type="spellStart"/>
      <w:r w:rsidRPr="00817ECB">
        <w:rPr>
          <w:rFonts w:ascii="GHEA Mariam" w:eastAsia="Calibri" w:hAnsi="GHEA Mariam"/>
          <w:i/>
          <w:sz w:val="22"/>
        </w:rPr>
        <w:t>Ծանուցում</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համատեղ</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ձեռնարկության</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դեպքում</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Հայտի</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Երաշխիքային</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Հայտարարագիրը</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պետք</w:t>
      </w:r>
      <w:proofErr w:type="spellEnd"/>
      <w:r w:rsidRPr="00817ECB">
        <w:rPr>
          <w:rFonts w:ascii="GHEA Mariam" w:eastAsia="Calibri" w:hAnsi="GHEA Mariam"/>
          <w:i/>
          <w:sz w:val="22"/>
        </w:rPr>
        <w:t xml:space="preserve"> է </w:t>
      </w:r>
      <w:proofErr w:type="spellStart"/>
      <w:r w:rsidRPr="00817ECB">
        <w:rPr>
          <w:rFonts w:ascii="GHEA Mariam" w:eastAsia="Calibri" w:hAnsi="GHEA Mariam"/>
          <w:i/>
          <w:sz w:val="22"/>
        </w:rPr>
        <w:t>լինի</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հայտը</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ներկայացնող</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համատեղ</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ձեռնարկության</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բոլոր</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անդամների</w:t>
      </w:r>
      <w:proofErr w:type="spellEnd"/>
      <w:r w:rsidRPr="00817ECB">
        <w:rPr>
          <w:rFonts w:ascii="GHEA Mariam" w:eastAsia="Calibri" w:hAnsi="GHEA Mariam"/>
          <w:i/>
          <w:sz w:val="22"/>
        </w:rPr>
        <w:t xml:space="preserve"> </w:t>
      </w:r>
      <w:proofErr w:type="spellStart"/>
      <w:r w:rsidRPr="00817ECB">
        <w:rPr>
          <w:rFonts w:ascii="GHEA Mariam" w:eastAsia="Calibri" w:hAnsi="GHEA Mariam"/>
          <w:i/>
          <w:sz w:val="22"/>
        </w:rPr>
        <w:t>անունից</w:t>
      </w:r>
      <w:proofErr w:type="spellEnd"/>
      <w:r w:rsidRPr="00817ECB">
        <w:rPr>
          <w:rFonts w:ascii="GHEA Mariam" w:eastAsia="Calibri" w:hAnsi="GHEA Mariam"/>
          <w:i/>
          <w:sz w:val="22"/>
        </w:rPr>
        <w:t>:]</w:t>
      </w:r>
      <w:bookmarkEnd w:id="339"/>
      <w:bookmarkEnd w:id="340"/>
      <w:r w:rsidRPr="00817ECB">
        <w:rPr>
          <w:rFonts w:ascii="GHEA Mariam" w:eastAsia="Calibri" w:hAnsi="GHEA Mariam"/>
          <w:sz w:val="22"/>
        </w:rPr>
        <w:t xml:space="preserve">       </w:t>
      </w:r>
    </w:p>
    <w:p w14:paraId="5A3AF5B3" w14:textId="77777777" w:rsidR="003438DE" w:rsidRPr="00817ECB" w:rsidRDefault="003438DE">
      <w:pPr>
        <w:pStyle w:val="SectionVHeader"/>
        <w:rPr>
          <w:rFonts w:ascii="GHEA Mariam" w:hAnsi="GHEA Mariam"/>
        </w:rPr>
      </w:pPr>
    </w:p>
    <w:p w14:paraId="22F0B390" w14:textId="77777777" w:rsidR="003438DE" w:rsidRPr="00817ECB" w:rsidRDefault="003438DE">
      <w:pPr>
        <w:pStyle w:val="SectionVHeader"/>
        <w:rPr>
          <w:rFonts w:ascii="GHEA Mariam" w:hAnsi="GHEA Mariam"/>
        </w:rPr>
      </w:pPr>
    </w:p>
    <w:p w14:paraId="0725657F" w14:textId="77777777" w:rsidR="003438DE" w:rsidRPr="00817ECB" w:rsidRDefault="003438DE">
      <w:pPr>
        <w:pStyle w:val="SectionVHeader"/>
        <w:rPr>
          <w:rFonts w:ascii="GHEA Mariam" w:hAnsi="GHEA Mariam"/>
        </w:rPr>
      </w:pPr>
    </w:p>
    <w:p w14:paraId="40B365DF" w14:textId="77777777" w:rsidR="003438DE" w:rsidRPr="00817ECB" w:rsidRDefault="003438DE">
      <w:pPr>
        <w:pStyle w:val="SectionVHeader"/>
        <w:rPr>
          <w:rFonts w:ascii="GHEA Mariam" w:hAnsi="GHEA Mariam"/>
        </w:rPr>
      </w:pPr>
    </w:p>
    <w:p w14:paraId="3D57E059" w14:textId="77777777" w:rsidR="003438DE" w:rsidRPr="00817ECB" w:rsidRDefault="003438DE">
      <w:pPr>
        <w:pStyle w:val="SectionVHeader"/>
        <w:rPr>
          <w:rFonts w:ascii="GHEA Mariam" w:hAnsi="GHEA Mariam"/>
        </w:rPr>
      </w:pPr>
    </w:p>
    <w:p w14:paraId="6F4682FB" w14:textId="77777777" w:rsidR="003438DE" w:rsidRPr="00817ECB" w:rsidRDefault="003438DE">
      <w:pPr>
        <w:pStyle w:val="SectionVHeader"/>
        <w:rPr>
          <w:rFonts w:ascii="GHEA Mariam" w:hAnsi="GHEA Mariam"/>
        </w:rPr>
      </w:pPr>
    </w:p>
    <w:p w14:paraId="7F1BD06A" w14:textId="77777777" w:rsidR="003438DE" w:rsidRPr="00817ECB" w:rsidRDefault="003438DE">
      <w:pPr>
        <w:pStyle w:val="SectionVHeader"/>
        <w:rPr>
          <w:rFonts w:ascii="GHEA Mariam" w:hAnsi="GHEA Mariam"/>
        </w:rPr>
      </w:pPr>
    </w:p>
    <w:p w14:paraId="69176ED0" w14:textId="77777777" w:rsidR="003438DE" w:rsidRPr="00817ECB" w:rsidRDefault="003438DE">
      <w:pPr>
        <w:pStyle w:val="SectionVHeader"/>
        <w:rPr>
          <w:rFonts w:ascii="GHEA Mariam" w:hAnsi="GHEA Mariam"/>
        </w:rPr>
      </w:pPr>
    </w:p>
    <w:p w14:paraId="43030897" w14:textId="77777777" w:rsidR="003438DE" w:rsidRPr="00817ECB" w:rsidRDefault="003438DE">
      <w:pPr>
        <w:pStyle w:val="SectionVHeader"/>
        <w:rPr>
          <w:rFonts w:ascii="GHEA Mariam" w:hAnsi="GHEA Mariam"/>
        </w:rPr>
      </w:pPr>
    </w:p>
    <w:p w14:paraId="666D5954" w14:textId="77777777" w:rsidR="003438DE" w:rsidRPr="00817ECB" w:rsidRDefault="003438DE">
      <w:pPr>
        <w:pStyle w:val="SectionVHeader"/>
        <w:rPr>
          <w:rFonts w:ascii="GHEA Mariam" w:hAnsi="GHEA Mariam"/>
        </w:rPr>
      </w:pPr>
    </w:p>
    <w:p w14:paraId="0C08C881" w14:textId="77777777" w:rsidR="003438DE" w:rsidRPr="00817ECB" w:rsidRDefault="003438DE">
      <w:pPr>
        <w:pStyle w:val="SectionVHeader"/>
        <w:rPr>
          <w:rFonts w:ascii="GHEA Mariam" w:hAnsi="GHEA Mariam"/>
        </w:rPr>
      </w:pPr>
    </w:p>
    <w:p w14:paraId="4800C04C" w14:textId="77777777" w:rsidR="003438DE" w:rsidRPr="00817ECB" w:rsidRDefault="003438DE">
      <w:pPr>
        <w:pStyle w:val="SectionVHeader"/>
        <w:rPr>
          <w:rFonts w:ascii="GHEA Mariam" w:hAnsi="GHEA Mariam"/>
        </w:rPr>
      </w:pPr>
    </w:p>
    <w:p w14:paraId="5FDE0FBB" w14:textId="77777777" w:rsidR="003438DE" w:rsidRPr="00817ECB" w:rsidRDefault="003438DE">
      <w:pPr>
        <w:pStyle w:val="SectionVHeader"/>
        <w:rPr>
          <w:rFonts w:ascii="GHEA Mariam" w:hAnsi="GHEA Mariam"/>
        </w:rPr>
      </w:pPr>
    </w:p>
    <w:p w14:paraId="650E56E4" w14:textId="77777777" w:rsidR="00455149" w:rsidRPr="00817ECB" w:rsidRDefault="006F5106">
      <w:pPr>
        <w:pStyle w:val="SectionVHeader"/>
        <w:rPr>
          <w:rFonts w:ascii="GHEA Mariam" w:hAnsi="GHEA Mariam"/>
        </w:rPr>
      </w:pPr>
      <w:bookmarkStart w:id="341" w:name="_Toc481678245"/>
      <w:bookmarkStart w:id="342" w:name="_Toc98766320"/>
      <w:bookmarkStart w:id="343" w:name="_Toc499746362"/>
      <w:bookmarkStart w:id="344" w:name="_Toc503779974"/>
      <w:bookmarkEnd w:id="331"/>
      <w:bookmarkEnd w:id="338"/>
      <w:proofErr w:type="spellStart"/>
      <w:r w:rsidRPr="00817ECB">
        <w:rPr>
          <w:rFonts w:ascii="GHEA Mariam" w:hAnsi="GHEA Mariam"/>
        </w:rPr>
        <w:lastRenderedPageBreak/>
        <w:t>Արտադրողի</w:t>
      </w:r>
      <w:proofErr w:type="spellEnd"/>
      <w:r w:rsidRPr="00817ECB">
        <w:rPr>
          <w:rFonts w:ascii="GHEA Mariam" w:hAnsi="GHEA Mariam"/>
        </w:rPr>
        <w:t xml:space="preserve"> </w:t>
      </w:r>
      <w:proofErr w:type="spellStart"/>
      <w:r w:rsidRPr="00817ECB">
        <w:rPr>
          <w:rFonts w:ascii="GHEA Mariam" w:hAnsi="GHEA Mariam"/>
        </w:rPr>
        <w:t>լիազորագիր</w:t>
      </w:r>
      <w:bookmarkEnd w:id="341"/>
      <w:bookmarkEnd w:id="342"/>
      <w:bookmarkEnd w:id="343"/>
      <w:bookmarkEnd w:id="344"/>
      <w:proofErr w:type="spellEnd"/>
    </w:p>
    <w:p w14:paraId="7228607C" w14:textId="77777777" w:rsidR="00455149" w:rsidRPr="00817ECB" w:rsidRDefault="00455149">
      <w:pPr>
        <w:rPr>
          <w:rFonts w:ascii="GHEA Mariam" w:hAnsi="GHEA Mariam"/>
        </w:rPr>
      </w:pPr>
    </w:p>
    <w:p w14:paraId="120A7853" w14:textId="77777777" w:rsidR="008123A2" w:rsidRPr="00817ECB" w:rsidRDefault="008123A2" w:rsidP="008123A2">
      <w:pPr>
        <w:jc w:val="both"/>
        <w:rPr>
          <w:rFonts w:ascii="GHEA Mariam" w:hAnsi="GHEA Mariam"/>
          <w:i/>
          <w:lang w:val="hy-AM"/>
        </w:rPr>
      </w:pPr>
      <w:r w:rsidRPr="00817ECB">
        <w:rPr>
          <w:rFonts w:ascii="GHEA Mariam" w:hAnsi="GHEA Mariam"/>
          <w:i/>
          <w:lang w:val="hy-AM"/>
        </w:rPr>
        <w:t>[Հայտատուն պետք է Մատակարարից պահանջի լրացնել այս ձևը` համաձայն ստորև բերված ցուցումների: Սույն նամակ-լիազորագիրը պետք է լինի Մատակարարի ձևաթղթի վրա և պետք է ստորագրված լինի ստորագրելու իրավասություն ունեցող անձի կողմից: Հայտատուն պետք է ներառի այն իր Հայտում, եթե այդպես նշված է ՄՏԱ-ում:]</w:t>
      </w:r>
    </w:p>
    <w:p w14:paraId="36B6C49F" w14:textId="77777777" w:rsidR="00455149" w:rsidRPr="00817ECB" w:rsidRDefault="00455149">
      <w:pPr>
        <w:rPr>
          <w:rFonts w:ascii="GHEA Mariam" w:hAnsi="GHEA Mariam"/>
          <w:sz w:val="36"/>
        </w:rPr>
      </w:pPr>
    </w:p>
    <w:p w14:paraId="1CA1D1A5" w14:textId="77777777" w:rsidR="008123A2" w:rsidRPr="00817ECB" w:rsidRDefault="008123A2" w:rsidP="008123A2">
      <w:pPr>
        <w:ind w:left="720" w:hanging="720"/>
        <w:jc w:val="right"/>
        <w:rPr>
          <w:rFonts w:ascii="GHEA Mariam" w:hAnsi="GHEA Mariam"/>
          <w:lang w:val="hy-AM"/>
        </w:rPr>
      </w:pPr>
      <w:r w:rsidRPr="00817ECB">
        <w:rPr>
          <w:rFonts w:ascii="GHEA Mariam" w:hAnsi="GHEA Mariam"/>
          <w:lang w:val="hy-AM"/>
        </w:rPr>
        <w:t xml:space="preserve">Ամսաթիվ. </w:t>
      </w:r>
      <w:r w:rsidRPr="00817ECB">
        <w:rPr>
          <w:rFonts w:ascii="GHEA Mariam" w:hAnsi="GHEA Mariam"/>
          <w:i/>
          <w:lang w:val="hy-AM"/>
        </w:rPr>
        <w:t>[Հայտի ներկայացման ամսաթիվը (օր, ամիս, տարի</w:t>
      </w:r>
      <w:r w:rsidRPr="00817ECB">
        <w:rPr>
          <w:rFonts w:ascii="GHEA Mariam" w:hAnsi="GHEA Mariam"/>
          <w:lang w:val="hy-AM"/>
        </w:rPr>
        <w:t xml:space="preserve">] </w:t>
      </w:r>
    </w:p>
    <w:p w14:paraId="06F45E2B" w14:textId="03317AE8" w:rsidR="008123A2" w:rsidRPr="00817ECB" w:rsidRDefault="000552BB" w:rsidP="008123A2">
      <w:pPr>
        <w:tabs>
          <w:tab w:val="right" w:pos="9360"/>
        </w:tabs>
        <w:ind w:left="720" w:hanging="720"/>
        <w:jc w:val="right"/>
        <w:rPr>
          <w:rFonts w:ascii="GHEA Mariam" w:hAnsi="GHEA Mariam"/>
          <w:lang w:val="hy-AM"/>
        </w:rPr>
      </w:pPr>
      <w:r w:rsidRPr="00817ECB">
        <w:rPr>
          <w:rFonts w:ascii="GHEA Mariam" w:hAnsi="GHEA Mariam"/>
          <w:lang w:val="hy-AM"/>
        </w:rPr>
        <w:t>ԱՄՄ</w:t>
      </w:r>
      <w:r w:rsidR="008123A2" w:rsidRPr="00817ECB">
        <w:rPr>
          <w:rFonts w:ascii="GHEA Mariam" w:hAnsi="GHEA Mariam"/>
          <w:lang w:val="hy-AM"/>
        </w:rPr>
        <w:t xml:space="preserve"> No.: </w:t>
      </w:r>
      <w:r w:rsidR="00735072" w:rsidRPr="00735072">
        <w:rPr>
          <w:rFonts w:ascii="GHEA Mariam" w:hAnsi="GHEA Mariam"/>
          <w:i/>
          <w:lang w:val="hy-AM"/>
        </w:rPr>
        <w:t>PSMP3-GO-2-2-29</w:t>
      </w:r>
    </w:p>
    <w:p w14:paraId="67CD4613" w14:textId="77777777" w:rsidR="00455149" w:rsidRPr="00817ECB" w:rsidRDefault="00455149">
      <w:pPr>
        <w:ind w:left="720" w:hanging="720"/>
        <w:jc w:val="right"/>
        <w:rPr>
          <w:rFonts w:ascii="GHEA Mariam" w:hAnsi="GHEA Mariam"/>
          <w:i/>
          <w:lang w:val="hy-AM"/>
        </w:rPr>
      </w:pPr>
    </w:p>
    <w:p w14:paraId="4906386B" w14:textId="77777777" w:rsidR="00455149" w:rsidRPr="00817ECB" w:rsidRDefault="00455149">
      <w:pPr>
        <w:pStyle w:val="Sub-ClauseText"/>
        <w:spacing w:before="0" w:after="0"/>
        <w:rPr>
          <w:rFonts w:ascii="GHEA Mariam" w:hAnsi="GHEA Mariam"/>
          <w:spacing w:val="0"/>
          <w:lang w:val="hy-AM"/>
        </w:rPr>
      </w:pPr>
    </w:p>
    <w:p w14:paraId="0EAF41D5" w14:textId="2DC7BE18" w:rsidR="008123A2" w:rsidRPr="00817ECB" w:rsidRDefault="008123A2" w:rsidP="008123A2">
      <w:pPr>
        <w:rPr>
          <w:rFonts w:ascii="GHEA Mariam" w:hAnsi="GHEA Mariam"/>
          <w:lang w:val="hy-AM"/>
        </w:rPr>
      </w:pPr>
      <w:r w:rsidRPr="00817ECB">
        <w:rPr>
          <w:rFonts w:ascii="GHEA Mariam" w:hAnsi="GHEA Mariam"/>
          <w:lang w:val="hy-AM"/>
        </w:rPr>
        <w:t xml:space="preserve">Գնորդին՝ </w:t>
      </w:r>
      <w:r w:rsidR="00735072" w:rsidRPr="00735072">
        <w:rPr>
          <w:rFonts w:ascii="GHEA Mariam" w:hAnsi="GHEA Mariam"/>
          <w:i/>
          <w:lang w:val="hy-AM"/>
        </w:rPr>
        <w:t>ՀՀ վարչապետ</w:t>
      </w:r>
      <w:r w:rsidR="00735072">
        <w:rPr>
          <w:rFonts w:ascii="GHEA Mariam" w:hAnsi="GHEA Mariam"/>
          <w:i/>
          <w:lang w:val="hy-AM"/>
        </w:rPr>
        <w:t>ի աշխատակազմ</w:t>
      </w:r>
    </w:p>
    <w:p w14:paraId="747D3D80" w14:textId="77777777" w:rsidR="008123A2" w:rsidRPr="00817ECB" w:rsidRDefault="008123A2" w:rsidP="008123A2">
      <w:pPr>
        <w:rPr>
          <w:rFonts w:ascii="GHEA Mariam" w:hAnsi="GHEA Mariam"/>
          <w:i/>
          <w:lang w:val="hy-AM"/>
        </w:rPr>
      </w:pPr>
    </w:p>
    <w:p w14:paraId="03AD4F64" w14:textId="77777777" w:rsidR="008123A2" w:rsidRPr="00817ECB" w:rsidRDefault="008123A2" w:rsidP="008123A2">
      <w:pPr>
        <w:rPr>
          <w:rFonts w:ascii="GHEA Mariam" w:hAnsi="GHEA Mariam"/>
          <w:lang w:val="hy-AM"/>
        </w:rPr>
      </w:pPr>
      <w:r w:rsidRPr="00817ECB">
        <w:rPr>
          <w:rFonts w:ascii="GHEA Mariam" w:hAnsi="GHEA Mariam"/>
          <w:lang w:val="hy-AM"/>
        </w:rPr>
        <w:t xml:space="preserve">Հաշվի առնելով, որ </w:t>
      </w:r>
    </w:p>
    <w:p w14:paraId="2ACB546B" w14:textId="77777777" w:rsidR="00455149" w:rsidRPr="00817ECB" w:rsidRDefault="00455149">
      <w:pPr>
        <w:rPr>
          <w:rFonts w:ascii="GHEA Mariam" w:hAnsi="GHEA Mariam"/>
          <w:lang w:val="hy-AM"/>
        </w:rPr>
      </w:pPr>
    </w:p>
    <w:p w14:paraId="55726356" w14:textId="77777777" w:rsidR="00693788" w:rsidRPr="00817ECB" w:rsidRDefault="00693788" w:rsidP="00693788">
      <w:pPr>
        <w:jc w:val="both"/>
        <w:rPr>
          <w:rFonts w:ascii="GHEA Mariam" w:hAnsi="GHEA Mariam"/>
          <w:lang w:val="hy-AM"/>
        </w:rPr>
      </w:pPr>
      <w:r w:rsidRPr="00817ECB">
        <w:rPr>
          <w:rFonts w:ascii="GHEA Mariam" w:hAnsi="GHEA Mariam"/>
          <w:lang w:val="hy-AM"/>
        </w:rPr>
        <w:t xml:space="preserve">մենք՝ </w:t>
      </w:r>
      <w:r w:rsidRPr="00817ECB">
        <w:rPr>
          <w:rFonts w:ascii="GHEA Mariam" w:hAnsi="GHEA Mariam"/>
          <w:i/>
          <w:lang w:val="hy-AM"/>
        </w:rPr>
        <w:t xml:space="preserve">[Արտադրողի լրիվ անվանումը], հանդիսանալով [արտադրվող ապրանքների տեսակը]-ի </w:t>
      </w:r>
      <w:r w:rsidRPr="00817ECB">
        <w:rPr>
          <w:rFonts w:ascii="GHEA Mariam" w:hAnsi="GHEA Mariam"/>
          <w:lang w:val="hy-AM"/>
        </w:rPr>
        <w:t xml:space="preserve">պաշտոնական արտադրող, որը ունի գործարաններ [Արտադրողի գործարանների լրիվ հասցեն] հասցեով, սույնով  լիազորում ենք </w:t>
      </w:r>
      <w:r w:rsidRPr="00817ECB">
        <w:rPr>
          <w:rFonts w:ascii="GHEA Mariam" w:hAnsi="GHEA Mariam"/>
          <w:i/>
          <w:lang w:val="hy-AM"/>
        </w:rPr>
        <w:t>[Հայտատուի լրիվ անունը,]</w:t>
      </w:r>
      <w:r w:rsidRPr="00817ECB">
        <w:rPr>
          <w:rFonts w:ascii="GHEA Mariam" w:hAnsi="GHEA Mariam"/>
          <w:lang w:val="hy-AM"/>
        </w:rPr>
        <w:t xml:space="preserve"> ներկայացնելու հայտ, որի նպատակն է տրամադրել մեր կողմից արտադրված հետևյալ Ապրանքները </w:t>
      </w:r>
      <w:r w:rsidRPr="00817ECB">
        <w:rPr>
          <w:rFonts w:ascii="GHEA Mariam" w:hAnsi="GHEA Mariam"/>
          <w:i/>
          <w:lang w:val="hy-AM"/>
        </w:rPr>
        <w:t xml:space="preserve">[Ապրանքների անվանումները և/կամ համառոտ նկարագիրը], </w:t>
      </w:r>
      <w:r w:rsidRPr="00817ECB">
        <w:rPr>
          <w:rFonts w:ascii="GHEA Mariam" w:hAnsi="GHEA Mariam"/>
          <w:lang w:val="hy-AM"/>
        </w:rPr>
        <w:t xml:space="preserve"> և հետագայում բանակցելու և կնքելու Պայմանագիրը: </w:t>
      </w:r>
    </w:p>
    <w:p w14:paraId="2059CB9C" w14:textId="77777777" w:rsidR="00693788" w:rsidRPr="00817ECB" w:rsidRDefault="00693788" w:rsidP="00693788">
      <w:pPr>
        <w:jc w:val="both"/>
        <w:rPr>
          <w:rFonts w:ascii="GHEA Mariam" w:hAnsi="GHEA Mariam"/>
          <w:lang w:val="hy-AM"/>
        </w:rPr>
      </w:pPr>
    </w:p>
    <w:p w14:paraId="2FE4F2B2" w14:textId="77777777" w:rsidR="00693788" w:rsidRPr="00817ECB" w:rsidRDefault="00693788" w:rsidP="00693788">
      <w:pPr>
        <w:keepNext/>
        <w:keepLines/>
        <w:tabs>
          <w:tab w:val="left" w:pos="-1440"/>
          <w:tab w:val="left" w:pos="-720"/>
          <w:tab w:val="left" w:pos="0"/>
        </w:tabs>
        <w:suppressAutoHyphens/>
        <w:rPr>
          <w:rFonts w:ascii="GHEA Mariam" w:hAnsi="GHEA Mariam"/>
          <w:spacing w:val="-3"/>
          <w:lang w:val="hy-AM"/>
        </w:rPr>
      </w:pPr>
      <w:r w:rsidRPr="00817ECB">
        <w:rPr>
          <w:rFonts w:ascii="GHEA Mariam" w:hAnsi="GHEA Mariam"/>
          <w:spacing w:val="-3"/>
          <w:lang w:val="hy-AM"/>
        </w:rPr>
        <w:t>Սույնով մենք տրամադրում ենք մեր լիարժեք երաշխիքը վերոնշյալ ընկերության կողմից առաջարկվող Ապրանքների համար՝ համաձայն Պայմանագրի ընդհանուր պայմանների 28 դրույթի:</w:t>
      </w:r>
    </w:p>
    <w:p w14:paraId="7D3F5407" w14:textId="77777777" w:rsidR="00693788" w:rsidRPr="00817ECB" w:rsidRDefault="00693788" w:rsidP="00693788">
      <w:pPr>
        <w:jc w:val="both"/>
        <w:rPr>
          <w:rFonts w:ascii="GHEA Mariam" w:hAnsi="GHEA Mariam"/>
          <w:lang w:val="hy-AM"/>
        </w:rPr>
      </w:pPr>
    </w:p>
    <w:p w14:paraId="018787AF" w14:textId="77777777" w:rsidR="00693788" w:rsidRPr="00817ECB" w:rsidRDefault="00693788" w:rsidP="00693788">
      <w:pPr>
        <w:jc w:val="both"/>
        <w:rPr>
          <w:rFonts w:ascii="GHEA Mariam" w:hAnsi="GHEA Mariam"/>
          <w:lang w:val="hy-AM"/>
        </w:rPr>
      </w:pPr>
      <w:r w:rsidRPr="00817ECB">
        <w:rPr>
          <w:rFonts w:ascii="GHEA Mariam" w:hAnsi="GHEA Mariam"/>
          <w:lang w:val="hy-AM"/>
        </w:rPr>
        <w:t xml:space="preserve">Ստորագրություն՝ </w:t>
      </w:r>
      <w:r w:rsidRPr="00817ECB">
        <w:rPr>
          <w:rFonts w:ascii="GHEA Mariam" w:hAnsi="GHEA Mariam"/>
          <w:i/>
          <w:lang w:val="hy-AM"/>
        </w:rPr>
        <w:t xml:space="preserve">[Արտադրողի լիազոր ներկայացուցչի (ներկայացուցիչների) ստորագրությունը (-ները)] </w:t>
      </w:r>
    </w:p>
    <w:p w14:paraId="476CF0DB" w14:textId="77777777" w:rsidR="00693788" w:rsidRPr="00817ECB" w:rsidRDefault="00693788" w:rsidP="00693788">
      <w:pPr>
        <w:rPr>
          <w:rFonts w:ascii="GHEA Mariam" w:hAnsi="GHEA Mariam"/>
          <w:lang w:val="hy-AM"/>
        </w:rPr>
      </w:pPr>
    </w:p>
    <w:p w14:paraId="3960E8D0" w14:textId="77777777" w:rsidR="00693788" w:rsidRPr="00817ECB" w:rsidRDefault="00693788" w:rsidP="00693788">
      <w:pPr>
        <w:rPr>
          <w:rFonts w:ascii="GHEA Mariam" w:hAnsi="GHEA Mariam"/>
          <w:lang w:val="hy-AM"/>
        </w:rPr>
      </w:pPr>
      <w:r w:rsidRPr="00817ECB">
        <w:rPr>
          <w:rFonts w:ascii="GHEA Mariam" w:hAnsi="GHEA Mariam"/>
          <w:lang w:val="hy-AM"/>
        </w:rPr>
        <w:t xml:space="preserve">Անունը՝ </w:t>
      </w:r>
      <w:r w:rsidRPr="00817ECB">
        <w:rPr>
          <w:rFonts w:ascii="GHEA Mariam" w:hAnsi="GHEA Mariam"/>
          <w:i/>
          <w:lang w:val="hy-AM"/>
        </w:rPr>
        <w:t>[Արտադրողի լիազոր ներկայացուցչի (ներկայացուցիչների լրիվ անունը (-ները)]</w:t>
      </w:r>
      <w:r w:rsidRPr="00817ECB">
        <w:rPr>
          <w:rFonts w:ascii="GHEA Mariam" w:hAnsi="GHEA Mariam"/>
          <w:lang w:val="hy-AM"/>
        </w:rPr>
        <w:tab/>
      </w:r>
    </w:p>
    <w:p w14:paraId="55D03E0A" w14:textId="77777777" w:rsidR="00693788" w:rsidRPr="00817ECB" w:rsidRDefault="00693788" w:rsidP="00693788">
      <w:pPr>
        <w:rPr>
          <w:rFonts w:ascii="GHEA Mariam" w:hAnsi="GHEA Mariam"/>
          <w:lang w:val="hy-AM"/>
        </w:rPr>
      </w:pPr>
    </w:p>
    <w:p w14:paraId="30E8F49A" w14:textId="77777777" w:rsidR="00693788" w:rsidRPr="00817ECB" w:rsidRDefault="00693788" w:rsidP="00693788">
      <w:pPr>
        <w:rPr>
          <w:rFonts w:ascii="GHEA Mariam" w:hAnsi="GHEA Mariam"/>
          <w:lang w:val="hy-AM"/>
        </w:rPr>
      </w:pPr>
      <w:r w:rsidRPr="00817ECB">
        <w:rPr>
          <w:rFonts w:ascii="GHEA Mariam" w:hAnsi="GHEA Mariam"/>
          <w:lang w:val="hy-AM"/>
        </w:rPr>
        <w:t xml:space="preserve">Պաշտոնը՝ </w:t>
      </w:r>
      <w:r w:rsidRPr="00817ECB">
        <w:rPr>
          <w:rFonts w:ascii="GHEA Mariam" w:hAnsi="GHEA Mariam"/>
          <w:i/>
          <w:lang w:val="hy-AM"/>
        </w:rPr>
        <w:t>[պաշտոնը]</w:t>
      </w:r>
      <w:r w:rsidRPr="00817ECB">
        <w:rPr>
          <w:rFonts w:ascii="GHEA Mariam" w:hAnsi="GHEA Mariam"/>
          <w:lang w:val="hy-AM"/>
        </w:rPr>
        <w:t xml:space="preserve"> </w:t>
      </w:r>
    </w:p>
    <w:p w14:paraId="73FC9228" w14:textId="77777777" w:rsidR="00693788" w:rsidRPr="00817ECB" w:rsidRDefault="00693788" w:rsidP="00693788">
      <w:pPr>
        <w:rPr>
          <w:rFonts w:ascii="GHEA Mariam" w:hAnsi="GHEA Mariam"/>
          <w:lang w:val="hy-AM"/>
        </w:rPr>
      </w:pPr>
    </w:p>
    <w:p w14:paraId="3B7FFD0C" w14:textId="77777777" w:rsidR="00693788" w:rsidRPr="00FF7ABF" w:rsidRDefault="00693788" w:rsidP="00693788">
      <w:pPr>
        <w:rPr>
          <w:rFonts w:ascii="GHEA Mariam" w:hAnsi="GHEA Mariam"/>
          <w:lang w:val="hy-AM"/>
        </w:rPr>
      </w:pPr>
    </w:p>
    <w:p w14:paraId="381B7A38" w14:textId="77777777" w:rsidR="00693788" w:rsidRPr="00817ECB" w:rsidRDefault="00693788" w:rsidP="00693788">
      <w:pPr>
        <w:rPr>
          <w:rFonts w:ascii="GHEA Mariam" w:hAnsi="GHEA Mariam"/>
          <w:sz w:val="22"/>
          <w:lang w:val="hy-AM"/>
        </w:rPr>
      </w:pPr>
      <w:r w:rsidRPr="00817ECB">
        <w:rPr>
          <w:rFonts w:ascii="GHEA Mariam" w:hAnsi="GHEA Mariam"/>
          <w:lang w:val="hy-AM"/>
        </w:rPr>
        <w:t xml:space="preserve">Թվագրված է՝ ____________ (օրը)  __________________, _______ </w:t>
      </w:r>
      <w:r w:rsidRPr="00817ECB">
        <w:rPr>
          <w:rFonts w:ascii="GHEA Mariam" w:hAnsi="GHEA Mariam"/>
          <w:i/>
          <w:lang w:val="hy-AM"/>
        </w:rPr>
        <w:t>[ստորագրման ամսաթիվը]</w:t>
      </w:r>
    </w:p>
    <w:p w14:paraId="34988941" w14:textId="77777777" w:rsidR="003356B4" w:rsidRPr="00FF2DA7" w:rsidRDefault="003356B4" w:rsidP="003356B4">
      <w:pPr>
        <w:pStyle w:val="SectionVHeader"/>
      </w:pPr>
      <w:r>
        <w:rPr>
          <w:rFonts w:ascii="GHEA Mariam" w:hAnsi="GHEA Mariam"/>
          <w:sz w:val="22"/>
          <w:lang w:val="hy-AM"/>
        </w:rPr>
        <w:br w:type="page"/>
      </w:r>
      <w:bookmarkStart w:id="345" w:name="_Toc20472121"/>
      <w:r w:rsidRPr="00FF2DA7">
        <w:lastRenderedPageBreak/>
        <w:t>Manufacturer’s Authorization</w:t>
      </w:r>
      <w:bookmarkEnd w:id="345"/>
      <w:r w:rsidRPr="00FF2DA7">
        <w:t xml:space="preserve"> </w:t>
      </w:r>
    </w:p>
    <w:p w14:paraId="5AD6521C" w14:textId="77777777" w:rsidR="003356B4" w:rsidRPr="00FF2DA7" w:rsidRDefault="003356B4" w:rsidP="003356B4"/>
    <w:p w14:paraId="6B18F1A8" w14:textId="77777777" w:rsidR="003356B4" w:rsidRPr="00FF2DA7" w:rsidRDefault="003356B4" w:rsidP="003356B4">
      <w:pPr>
        <w:jc w:val="both"/>
        <w:rPr>
          <w:i/>
          <w:iCs/>
        </w:rPr>
      </w:pPr>
      <w:r w:rsidRPr="00FF2DA7">
        <w:rPr>
          <w:i/>
          <w:iCs/>
        </w:rPr>
        <w:t>[The Bidder shall require the Manufacturer to fill in this Form in accordance with the instructions indicated. This</w:t>
      </w:r>
      <w:r w:rsidRPr="00FF2DA7">
        <w:rPr>
          <w:sz w:val="22"/>
        </w:rPr>
        <w:t xml:space="preserve"> </w:t>
      </w:r>
      <w:r w:rsidRPr="00FF2DA7">
        <w:rPr>
          <w:i/>
          <w:iCs/>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FF2DA7">
        <w:rPr>
          <w:b/>
          <w:i/>
          <w:iCs/>
        </w:rPr>
        <w:t>BDS.</w:t>
      </w:r>
      <w:r w:rsidRPr="00FF2DA7">
        <w:rPr>
          <w:i/>
          <w:iCs/>
        </w:rPr>
        <w:t>]</w:t>
      </w:r>
    </w:p>
    <w:p w14:paraId="36FBB30B" w14:textId="77777777" w:rsidR="003356B4" w:rsidRPr="00FF2DA7" w:rsidRDefault="003356B4" w:rsidP="003356B4">
      <w:pPr>
        <w:rPr>
          <w:sz w:val="36"/>
        </w:rPr>
      </w:pPr>
    </w:p>
    <w:p w14:paraId="71106DF5" w14:textId="77777777" w:rsidR="003356B4" w:rsidRPr="00FF2DA7" w:rsidRDefault="003356B4" w:rsidP="003356B4">
      <w:pPr>
        <w:ind w:left="720" w:hanging="720"/>
        <w:jc w:val="right"/>
      </w:pPr>
      <w:r w:rsidRPr="00FF2DA7">
        <w:t xml:space="preserve">Date: </w:t>
      </w:r>
      <w:r w:rsidRPr="00FF2DA7">
        <w:rPr>
          <w:i/>
        </w:rPr>
        <w:t>[insert date (as day, month and year) of Bid Submission]</w:t>
      </w:r>
    </w:p>
    <w:p w14:paraId="1E573C5A" w14:textId="358A77A1" w:rsidR="003356B4" w:rsidRPr="00FF2DA7" w:rsidRDefault="003356B4" w:rsidP="003356B4">
      <w:pPr>
        <w:ind w:left="720" w:hanging="720"/>
        <w:jc w:val="right"/>
        <w:rPr>
          <w:i/>
        </w:rPr>
      </w:pPr>
      <w:r>
        <w:t>NCB</w:t>
      </w:r>
      <w:r w:rsidRPr="00FF2DA7">
        <w:t xml:space="preserve"> No.: </w:t>
      </w:r>
      <w:r w:rsidRPr="003356B4">
        <w:rPr>
          <w:i/>
        </w:rPr>
        <w:t>PSMP3-GO-2-2-29</w:t>
      </w:r>
    </w:p>
    <w:p w14:paraId="5846CA34" w14:textId="77777777" w:rsidR="003356B4" w:rsidRPr="00FF2DA7" w:rsidRDefault="003356B4" w:rsidP="003356B4">
      <w:pPr>
        <w:ind w:left="720" w:hanging="720"/>
        <w:jc w:val="right"/>
        <w:rPr>
          <w:i/>
        </w:rPr>
      </w:pPr>
    </w:p>
    <w:p w14:paraId="2EC802AF" w14:textId="77777777" w:rsidR="003356B4" w:rsidRPr="00FF2DA7" w:rsidRDefault="003356B4" w:rsidP="003356B4">
      <w:pPr>
        <w:pStyle w:val="Sub-ClauseText"/>
        <w:spacing w:before="0" w:after="0"/>
        <w:rPr>
          <w:spacing w:val="0"/>
        </w:rPr>
      </w:pPr>
    </w:p>
    <w:p w14:paraId="4A1BCC97" w14:textId="74B77698" w:rsidR="003356B4" w:rsidRPr="00FF2DA7" w:rsidRDefault="003356B4" w:rsidP="003356B4">
      <w:pPr>
        <w:rPr>
          <w:color w:val="FF0000"/>
        </w:rPr>
      </w:pPr>
      <w:r w:rsidRPr="00FF2DA7">
        <w:t xml:space="preserve">To:  </w:t>
      </w:r>
      <w:r>
        <w:rPr>
          <w:i/>
        </w:rPr>
        <w:t>Office of the Prime Minister of RA</w:t>
      </w:r>
      <w:r w:rsidRPr="00FF2DA7">
        <w:t xml:space="preserve"> </w:t>
      </w:r>
    </w:p>
    <w:p w14:paraId="27848E9B" w14:textId="77777777" w:rsidR="003356B4" w:rsidRPr="00FF2DA7" w:rsidRDefault="003356B4" w:rsidP="003356B4">
      <w:pPr>
        <w:rPr>
          <w:i/>
        </w:rPr>
      </w:pPr>
    </w:p>
    <w:p w14:paraId="235F8A4E" w14:textId="77777777" w:rsidR="003356B4" w:rsidRPr="00FF2DA7" w:rsidRDefault="003356B4" w:rsidP="003356B4">
      <w:r w:rsidRPr="00FF2DA7">
        <w:t>WHEREAS</w:t>
      </w:r>
    </w:p>
    <w:p w14:paraId="23499C71" w14:textId="77777777" w:rsidR="003356B4" w:rsidRPr="00FF2DA7" w:rsidRDefault="003356B4" w:rsidP="003356B4"/>
    <w:p w14:paraId="5A03672D" w14:textId="77777777" w:rsidR="003356B4" w:rsidRPr="00FF2DA7" w:rsidRDefault="003356B4" w:rsidP="003356B4">
      <w:pPr>
        <w:jc w:val="both"/>
      </w:pPr>
      <w:r w:rsidRPr="00FF2DA7">
        <w:t xml:space="preserve">We </w:t>
      </w:r>
      <w:r w:rsidRPr="00FF2DA7">
        <w:rPr>
          <w:i/>
        </w:rPr>
        <w:t>[insert complete name of Manufacturer],</w:t>
      </w:r>
      <w:r w:rsidRPr="00FF2DA7">
        <w:t xml:space="preserve"> who are official manufacturers of</w:t>
      </w:r>
      <w:r w:rsidRPr="00FF2DA7">
        <w:rPr>
          <w:b/>
          <w:i/>
        </w:rPr>
        <w:t xml:space="preserve"> </w:t>
      </w:r>
      <w:r w:rsidRPr="00FF2DA7">
        <w:rPr>
          <w:i/>
        </w:rPr>
        <w:t>[insert type of goods manufactured],</w:t>
      </w:r>
      <w:r w:rsidRPr="00FF2DA7">
        <w:t xml:space="preserve"> having factories at [insert full address of Manufacturer’s factories], do hereby authorize </w:t>
      </w:r>
      <w:r w:rsidRPr="00FF2DA7">
        <w:rPr>
          <w:i/>
        </w:rPr>
        <w:t>[insert complete name of Bidder]</w:t>
      </w:r>
      <w:r w:rsidRPr="00FF2DA7">
        <w:t xml:space="preserve"> to submit a bid the purpose of which is to provide the following Goods, manufactured by </w:t>
      </w:r>
      <w:r w:rsidRPr="00FF2DA7">
        <w:rPr>
          <w:iCs/>
        </w:rPr>
        <w:t xml:space="preserve">us </w:t>
      </w:r>
      <w:r w:rsidRPr="00FF2DA7">
        <w:rPr>
          <w:i/>
        </w:rPr>
        <w:t>[insert name and or brief description of the Goods],</w:t>
      </w:r>
      <w:r w:rsidRPr="00FF2DA7">
        <w:t xml:space="preserve"> and to subsequently negotiate and sign the Contract.</w:t>
      </w:r>
    </w:p>
    <w:p w14:paraId="4F9A182A" w14:textId="77777777" w:rsidR="003356B4" w:rsidRPr="00FF2DA7" w:rsidRDefault="003356B4" w:rsidP="003356B4">
      <w:pPr>
        <w:jc w:val="both"/>
      </w:pPr>
    </w:p>
    <w:p w14:paraId="659DF5E5" w14:textId="77777777" w:rsidR="003356B4" w:rsidRPr="00FF2DA7" w:rsidRDefault="003356B4" w:rsidP="003356B4">
      <w:pPr>
        <w:jc w:val="both"/>
      </w:pPr>
      <w:r w:rsidRPr="00FF2DA7">
        <w:t>We hereby extend our full guarantee and warranty in accordance with Clause 28 of the General Conditions of Contract, with respect to the Goods offered by the above firm.</w:t>
      </w:r>
    </w:p>
    <w:p w14:paraId="77EF4EF2" w14:textId="77777777" w:rsidR="003356B4" w:rsidRPr="00FF2DA7" w:rsidRDefault="003356B4" w:rsidP="003356B4">
      <w:pPr>
        <w:jc w:val="both"/>
      </w:pPr>
    </w:p>
    <w:p w14:paraId="32B48450" w14:textId="77777777" w:rsidR="003356B4" w:rsidRPr="00FF2DA7" w:rsidRDefault="003356B4" w:rsidP="003356B4">
      <w:pPr>
        <w:jc w:val="both"/>
      </w:pPr>
      <w:r w:rsidRPr="00FF2DA7">
        <w:t xml:space="preserve">Signed: </w:t>
      </w:r>
      <w:r w:rsidRPr="00FF2DA7">
        <w:rPr>
          <w:i/>
          <w:iCs/>
        </w:rPr>
        <w:t xml:space="preserve">[insert signature(s) of authorized representative(s) of the Manufacturer] </w:t>
      </w:r>
    </w:p>
    <w:p w14:paraId="5244C834" w14:textId="77777777" w:rsidR="003356B4" w:rsidRPr="00FF2DA7" w:rsidRDefault="003356B4" w:rsidP="003356B4"/>
    <w:p w14:paraId="33C1563F" w14:textId="77777777" w:rsidR="003356B4" w:rsidRPr="00FF2DA7" w:rsidRDefault="003356B4" w:rsidP="003356B4"/>
    <w:p w14:paraId="1B16832F" w14:textId="77777777" w:rsidR="003356B4" w:rsidRPr="00FF2DA7" w:rsidRDefault="003356B4" w:rsidP="003356B4">
      <w:r w:rsidRPr="00FF2DA7">
        <w:t xml:space="preserve">Name: </w:t>
      </w:r>
      <w:r w:rsidRPr="00FF2DA7">
        <w:rPr>
          <w:i/>
          <w:iCs/>
        </w:rPr>
        <w:t>[insert complete name(s) of authorized representative(s) of the Manufacturer]</w:t>
      </w:r>
      <w:r w:rsidRPr="00FF2DA7">
        <w:tab/>
      </w:r>
    </w:p>
    <w:p w14:paraId="49B362D0" w14:textId="77777777" w:rsidR="003356B4" w:rsidRPr="00FF2DA7" w:rsidRDefault="003356B4" w:rsidP="003356B4"/>
    <w:p w14:paraId="01E29D02" w14:textId="77777777" w:rsidR="003356B4" w:rsidRPr="00FF2DA7" w:rsidRDefault="003356B4" w:rsidP="003356B4">
      <w:r w:rsidRPr="00FF2DA7">
        <w:t xml:space="preserve">Title: </w:t>
      </w:r>
      <w:r w:rsidRPr="00FF2DA7">
        <w:rPr>
          <w:i/>
          <w:iCs/>
        </w:rPr>
        <w:t>[insert title]</w:t>
      </w:r>
      <w:r w:rsidRPr="00FF2DA7">
        <w:t xml:space="preserve"> </w:t>
      </w:r>
    </w:p>
    <w:p w14:paraId="6DAE083A" w14:textId="77777777" w:rsidR="003356B4" w:rsidRPr="00FF2DA7" w:rsidRDefault="003356B4" w:rsidP="003356B4"/>
    <w:p w14:paraId="487E833F" w14:textId="77777777" w:rsidR="003356B4" w:rsidRPr="00FF2DA7" w:rsidRDefault="003356B4" w:rsidP="003356B4">
      <w:pPr>
        <w:rPr>
          <w:i/>
        </w:rPr>
      </w:pPr>
    </w:p>
    <w:p w14:paraId="387DE121" w14:textId="77777777" w:rsidR="003356B4" w:rsidRPr="00FF2DA7" w:rsidRDefault="003356B4" w:rsidP="003356B4"/>
    <w:p w14:paraId="50326F47" w14:textId="77777777" w:rsidR="003356B4" w:rsidRPr="00FF2DA7" w:rsidRDefault="003356B4" w:rsidP="003356B4">
      <w:r w:rsidRPr="00FF2DA7">
        <w:t xml:space="preserve">Dated on ____________ day of __________________, _______ </w:t>
      </w:r>
      <w:r w:rsidRPr="00FF2DA7">
        <w:rPr>
          <w:i/>
          <w:iCs/>
        </w:rPr>
        <w:t>[insert date of signing]</w:t>
      </w:r>
    </w:p>
    <w:p w14:paraId="39E3CACA" w14:textId="77777777" w:rsidR="003356B4" w:rsidRPr="00FF2DA7" w:rsidRDefault="003356B4" w:rsidP="003356B4"/>
    <w:p w14:paraId="72E7729C" w14:textId="77777777" w:rsidR="003356B4" w:rsidRPr="00FF2DA7" w:rsidRDefault="003356B4" w:rsidP="003356B4"/>
    <w:p w14:paraId="3424B299" w14:textId="77777777" w:rsidR="003356B4" w:rsidRPr="00FF2DA7" w:rsidRDefault="003356B4" w:rsidP="003356B4"/>
    <w:p w14:paraId="7EE46F05" w14:textId="77777777" w:rsidR="003356B4" w:rsidRPr="00FF2DA7" w:rsidRDefault="003356B4" w:rsidP="003356B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p>
    <w:p w14:paraId="112C8D6A" w14:textId="1C84120C" w:rsidR="00693788" w:rsidRPr="00817ECB" w:rsidRDefault="00693788" w:rsidP="0069378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GHEA Mariam" w:hAnsi="GHEA Mariam"/>
          <w:sz w:val="22"/>
          <w:lang w:val="hy-AM"/>
        </w:rPr>
        <w:sectPr w:rsidR="00693788" w:rsidRPr="00817ECB">
          <w:headerReference w:type="first" r:id="rId20"/>
          <w:pgSz w:w="12240" w:h="15840" w:code="1"/>
          <w:pgMar w:top="1134" w:right="1440" w:bottom="1134" w:left="1701" w:header="720" w:footer="720" w:gutter="0"/>
          <w:paperSrc w:first="15" w:other="15"/>
          <w:cols w:space="720"/>
          <w:titlePg/>
        </w:sectPr>
      </w:pPr>
    </w:p>
    <w:p w14:paraId="7539D187" w14:textId="77777777" w:rsidR="00455149" w:rsidRPr="00817ECB" w:rsidRDefault="00974674">
      <w:pPr>
        <w:pStyle w:val="Subtitle"/>
        <w:rPr>
          <w:rFonts w:ascii="GHEA Mariam" w:hAnsi="GHEA Mariam"/>
          <w:lang w:val="hy-AM"/>
        </w:rPr>
      </w:pPr>
      <w:bookmarkStart w:id="346" w:name="_Toc347227543"/>
      <w:r w:rsidRPr="00817ECB">
        <w:rPr>
          <w:rFonts w:ascii="GHEA Mariam" w:hAnsi="GHEA Mariam"/>
          <w:lang w:val="hy-AM"/>
        </w:rPr>
        <w:lastRenderedPageBreak/>
        <w:t>Բաժին</w:t>
      </w:r>
      <w:r w:rsidR="00455149" w:rsidRPr="00817ECB">
        <w:rPr>
          <w:rFonts w:ascii="GHEA Mariam" w:hAnsi="GHEA Mariam"/>
          <w:lang w:val="hy-AM"/>
        </w:rPr>
        <w:t xml:space="preserve"> V.  </w:t>
      </w:r>
      <w:r w:rsidRPr="00817ECB">
        <w:rPr>
          <w:rFonts w:ascii="GHEA Mariam" w:hAnsi="GHEA Mariam"/>
          <w:lang w:val="hy-AM"/>
        </w:rPr>
        <w:t>Ընդունելի երկրներ</w:t>
      </w:r>
      <w:bookmarkEnd w:id="332"/>
      <w:bookmarkEnd w:id="333"/>
      <w:bookmarkEnd w:id="334"/>
      <w:bookmarkEnd w:id="335"/>
      <w:bookmarkEnd w:id="346"/>
    </w:p>
    <w:p w14:paraId="462826D2" w14:textId="77777777" w:rsidR="00455149" w:rsidRPr="00817ECB" w:rsidRDefault="00455149">
      <w:pPr>
        <w:jc w:val="center"/>
        <w:rPr>
          <w:rFonts w:ascii="GHEA Mariam" w:hAnsi="GHEA Mariam"/>
          <w:b/>
          <w:lang w:val="hy-AM"/>
        </w:rPr>
      </w:pPr>
    </w:p>
    <w:p w14:paraId="0D662D05" w14:textId="77777777" w:rsidR="00A65F7D" w:rsidRPr="00817ECB" w:rsidRDefault="00A65F7D" w:rsidP="00A65F7D">
      <w:pPr>
        <w:jc w:val="center"/>
        <w:rPr>
          <w:rFonts w:ascii="GHEA Mariam" w:hAnsi="GHEA Mariam"/>
          <w:b/>
          <w:lang w:val="hy-AM"/>
        </w:rPr>
      </w:pPr>
      <w:r w:rsidRPr="00817ECB">
        <w:rPr>
          <w:rFonts w:ascii="GHEA Mariam" w:hAnsi="GHEA Mariam"/>
          <w:b/>
          <w:lang w:val="hy-AM"/>
        </w:rPr>
        <w:t>Բանկի ֆինանսավորմամբ գնումների ընթացքում Ապրանքների, Աշխատանքների և Ծառայությունների մատուցման ընդունելիություն</w:t>
      </w:r>
    </w:p>
    <w:p w14:paraId="23D9CD6B" w14:textId="77777777" w:rsidR="00C533CC" w:rsidRPr="00817ECB" w:rsidRDefault="00C533CC" w:rsidP="00C533CC">
      <w:pPr>
        <w:jc w:val="center"/>
        <w:rPr>
          <w:rFonts w:ascii="GHEA Mariam" w:hAnsi="GHEA Mariam"/>
          <w:lang w:val="hy-AM"/>
        </w:rPr>
      </w:pPr>
    </w:p>
    <w:p w14:paraId="75AA48FA" w14:textId="77777777" w:rsidR="00C533CC" w:rsidRPr="00817ECB" w:rsidRDefault="00C533CC" w:rsidP="00C533CC">
      <w:pPr>
        <w:jc w:val="center"/>
        <w:rPr>
          <w:rFonts w:ascii="GHEA Mariam" w:hAnsi="GHEA Mariam"/>
          <w:lang w:val="hy-AM"/>
        </w:rPr>
      </w:pPr>
    </w:p>
    <w:p w14:paraId="20BE871F" w14:textId="77777777" w:rsidR="00A65F7D" w:rsidRPr="00817ECB" w:rsidRDefault="00A65F7D" w:rsidP="00A65F7D">
      <w:pPr>
        <w:rPr>
          <w:rFonts w:ascii="GHEA Mariam" w:hAnsi="GHEA Mariam"/>
          <w:lang w:val="hy-AM"/>
        </w:rPr>
      </w:pPr>
      <w:r w:rsidRPr="00817ECB">
        <w:rPr>
          <w:rFonts w:ascii="GHEA Mariam" w:hAnsi="GHEA Mariam"/>
          <w:lang w:val="hy-AM"/>
        </w:rPr>
        <w:t>Ի գիտություն վարկառուներին և հայտատուներին` համաձայն ՏՄՄ 4.7 և 5.1 ենթադրույթների ներկայումս  հետևյալ երկրների կազմակերպությունները, ապրանքները և ծառայությունները հանված են մրցույթից.</w:t>
      </w:r>
    </w:p>
    <w:p w14:paraId="4852841B" w14:textId="77777777" w:rsidR="00A65F7D" w:rsidRPr="00817ECB" w:rsidRDefault="00A65F7D" w:rsidP="00A65F7D">
      <w:pPr>
        <w:pStyle w:val="BodyTextIndent"/>
        <w:ind w:left="1440" w:hanging="720"/>
        <w:rPr>
          <w:rFonts w:ascii="GHEA Mariam" w:hAnsi="GHEA Mariam"/>
          <w:lang w:val="hy-AM"/>
        </w:rPr>
      </w:pPr>
    </w:p>
    <w:p w14:paraId="20A2E377" w14:textId="77777777" w:rsidR="00A65F7D" w:rsidRPr="00817ECB" w:rsidRDefault="00A65F7D" w:rsidP="00A65F7D">
      <w:pPr>
        <w:pStyle w:val="BodyTextIndent"/>
        <w:ind w:left="1440" w:hanging="720"/>
        <w:rPr>
          <w:rFonts w:ascii="GHEA Mariam" w:hAnsi="GHEA Mariam"/>
          <w:b/>
          <w:lang w:val="hy-AM"/>
        </w:rPr>
      </w:pPr>
      <w:r w:rsidRPr="00817ECB">
        <w:rPr>
          <w:rFonts w:ascii="GHEA Mariam" w:hAnsi="GHEA Mariam"/>
          <w:lang w:val="hy-AM"/>
        </w:rPr>
        <w:t xml:space="preserve">(ա) </w:t>
      </w:r>
      <w:r w:rsidRPr="00817ECB">
        <w:rPr>
          <w:rFonts w:ascii="GHEA Mariam" w:hAnsi="GHEA Mariam"/>
          <w:lang w:val="hy-AM"/>
        </w:rPr>
        <w:tab/>
        <w:t xml:space="preserve">Համաձայն ՏՄՄ </w:t>
      </w:r>
      <w:r w:rsidRPr="00817ECB">
        <w:rPr>
          <w:rFonts w:ascii="GHEA Mariam" w:hAnsi="GHEA Mariam"/>
          <w:spacing w:val="-2"/>
          <w:lang w:val="hy-AM"/>
        </w:rPr>
        <w:t>4.7(ա) և 5.1</w:t>
      </w:r>
      <w:r w:rsidRPr="00817ECB">
        <w:rPr>
          <w:rFonts w:ascii="GHEA Mariam" w:hAnsi="GHEA Mariam"/>
          <w:lang w:val="hy-AM"/>
        </w:rPr>
        <w:t xml:space="preserve"> դրույթների մասով՝</w:t>
      </w:r>
      <w:r w:rsidRPr="00817ECB">
        <w:rPr>
          <w:rFonts w:ascii="GHEA Mariam" w:hAnsi="GHEA Mariam"/>
          <w:b/>
          <w:lang w:val="hy-AM"/>
        </w:rPr>
        <w:t>Չկան</w:t>
      </w:r>
    </w:p>
    <w:p w14:paraId="23FD1609" w14:textId="77777777" w:rsidR="00A65F7D" w:rsidRPr="00817ECB" w:rsidRDefault="00A65F7D" w:rsidP="00A65F7D">
      <w:pPr>
        <w:pStyle w:val="BodyTextIndent"/>
        <w:rPr>
          <w:rFonts w:ascii="GHEA Mariam" w:hAnsi="GHEA Mariam"/>
          <w:lang w:val="hy-AM"/>
        </w:rPr>
      </w:pPr>
    </w:p>
    <w:p w14:paraId="3F432DE3" w14:textId="77777777" w:rsidR="00A65F7D" w:rsidRPr="00817ECB" w:rsidRDefault="00A65F7D" w:rsidP="00A65F7D">
      <w:pPr>
        <w:pStyle w:val="BodyTextIndent"/>
        <w:ind w:left="1440" w:hanging="720"/>
        <w:rPr>
          <w:rFonts w:ascii="GHEA Mariam" w:hAnsi="GHEA Mariam"/>
          <w:b/>
          <w:lang w:val="hy-AM"/>
        </w:rPr>
      </w:pPr>
      <w:r w:rsidRPr="00817ECB">
        <w:rPr>
          <w:rFonts w:ascii="GHEA Mariam" w:hAnsi="GHEA Mariam"/>
          <w:lang w:val="hy-AM"/>
        </w:rPr>
        <w:t xml:space="preserve">(բ)     </w:t>
      </w:r>
      <w:r w:rsidRPr="00817ECB">
        <w:rPr>
          <w:rFonts w:ascii="GHEA Mariam" w:hAnsi="GHEA Mariam"/>
          <w:lang w:val="hy-AM"/>
        </w:rPr>
        <w:tab/>
        <w:t xml:space="preserve">Համաձայն ՏՄՄ </w:t>
      </w:r>
      <w:r w:rsidRPr="00817ECB">
        <w:rPr>
          <w:rFonts w:ascii="GHEA Mariam" w:hAnsi="GHEA Mariam"/>
          <w:spacing w:val="-2"/>
          <w:lang w:val="hy-AM"/>
        </w:rPr>
        <w:t xml:space="preserve">4.7(բ) և 5.1 </w:t>
      </w:r>
      <w:r w:rsidRPr="00817ECB">
        <w:rPr>
          <w:rFonts w:ascii="GHEA Mariam" w:hAnsi="GHEA Mariam"/>
          <w:lang w:val="hy-AM"/>
        </w:rPr>
        <w:t xml:space="preserve">դրույթների մասով՝ </w:t>
      </w:r>
      <w:r w:rsidRPr="00817ECB">
        <w:rPr>
          <w:rFonts w:ascii="GHEA Mariam" w:hAnsi="GHEA Mariam"/>
          <w:b/>
          <w:lang w:val="hy-AM"/>
        </w:rPr>
        <w:t>Չկան</w:t>
      </w:r>
    </w:p>
    <w:p w14:paraId="0F443668" w14:textId="77777777" w:rsidR="00A65F7D" w:rsidRPr="00817ECB" w:rsidRDefault="00A65F7D" w:rsidP="00A65F7D">
      <w:pPr>
        <w:pStyle w:val="BodyTextIndent"/>
        <w:ind w:left="1440" w:hanging="720"/>
        <w:rPr>
          <w:rFonts w:ascii="GHEA Mariam" w:hAnsi="GHEA Mariam"/>
          <w:b/>
          <w:lang w:val="hy-AM"/>
        </w:rPr>
      </w:pPr>
    </w:p>
    <w:p w14:paraId="46E7FE8F" w14:textId="77777777" w:rsidR="00C533CC" w:rsidRPr="00817ECB" w:rsidRDefault="00C533CC">
      <w:pPr>
        <w:jc w:val="center"/>
        <w:rPr>
          <w:rFonts w:ascii="GHEA Mariam" w:hAnsi="GHEA Mariam"/>
          <w:b/>
          <w:lang w:val="hy-AM"/>
        </w:rPr>
      </w:pPr>
    </w:p>
    <w:p w14:paraId="4D1D986D" w14:textId="77777777" w:rsidR="00455149" w:rsidRPr="00817ECB" w:rsidRDefault="00455149">
      <w:pPr>
        <w:pStyle w:val="Footer"/>
        <w:tabs>
          <w:tab w:val="left" w:pos="-1080"/>
          <w:tab w:val="left" w:pos="-720"/>
          <w:tab w:val="left" w:pos="0"/>
          <w:tab w:val="left" w:pos="720"/>
          <w:tab w:val="left" w:pos="1440"/>
          <w:tab w:val="left" w:pos="2160"/>
          <w:tab w:val="left" w:pos="3510"/>
          <w:tab w:val="left" w:pos="5310"/>
          <w:tab w:val="left" w:pos="6480"/>
        </w:tabs>
        <w:rPr>
          <w:rFonts w:ascii="GHEA Mariam" w:hAnsi="GHEA Mariam"/>
          <w:lang w:val="hy-AM"/>
        </w:rPr>
      </w:pPr>
    </w:p>
    <w:p w14:paraId="036D7DB2" w14:textId="77777777" w:rsidR="004600C9" w:rsidRPr="00817ECB" w:rsidRDefault="004600C9">
      <w:pPr>
        <w:rPr>
          <w:rFonts w:ascii="GHEA Mariam" w:hAnsi="GHEA Mariam"/>
          <w:lang w:val="hy-AM"/>
        </w:rPr>
      </w:pPr>
    </w:p>
    <w:p w14:paraId="1A7BBEF4" w14:textId="77777777" w:rsidR="004600C9" w:rsidRPr="00817ECB" w:rsidRDefault="004600C9">
      <w:pPr>
        <w:rPr>
          <w:rFonts w:ascii="GHEA Mariam" w:hAnsi="GHEA Mariam"/>
          <w:lang w:val="hy-AM"/>
        </w:rPr>
        <w:sectPr w:rsidR="004600C9" w:rsidRPr="00817ECB">
          <w:headerReference w:type="even" r:id="rId21"/>
          <w:headerReference w:type="default" r:id="rId22"/>
          <w:headerReference w:type="first" r:id="rId23"/>
          <w:type w:val="oddPage"/>
          <w:pgSz w:w="12240" w:h="15840" w:code="1"/>
          <w:pgMar w:top="1440" w:right="1440" w:bottom="1440" w:left="1800" w:header="720" w:footer="720" w:gutter="0"/>
          <w:paperSrc w:first="19532" w:other="19532"/>
          <w:cols w:space="720"/>
          <w:titlePg/>
        </w:sectPr>
      </w:pPr>
    </w:p>
    <w:p w14:paraId="18594D57" w14:textId="77777777" w:rsidR="00A65F7D" w:rsidRPr="00817ECB" w:rsidRDefault="00180D68" w:rsidP="00817ECB">
      <w:pPr>
        <w:pStyle w:val="Subtitle"/>
        <w:rPr>
          <w:rFonts w:ascii="GHEA Mariam" w:hAnsi="GHEA Mariam"/>
          <w:lang w:val="hy-AM"/>
        </w:rPr>
      </w:pPr>
      <w:bookmarkStart w:id="347" w:name="_Toc347227544"/>
      <w:r w:rsidRPr="00817ECB">
        <w:rPr>
          <w:rFonts w:ascii="GHEA Mariam" w:hAnsi="GHEA Mariam"/>
          <w:lang w:val="hy-AM"/>
        </w:rPr>
        <w:lastRenderedPageBreak/>
        <w:t>Բաժին</w:t>
      </w:r>
      <w:r w:rsidR="004600C9" w:rsidRPr="00817ECB">
        <w:rPr>
          <w:rFonts w:ascii="GHEA Mariam" w:hAnsi="GHEA Mariam"/>
          <w:lang w:val="hy-AM"/>
        </w:rPr>
        <w:t xml:space="preserve"> VI. </w:t>
      </w:r>
      <w:r w:rsidRPr="00817ECB">
        <w:rPr>
          <w:rFonts w:ascii="GHEA Mariam" w:hAnsi="GHEA Mariam"/>
          <w:lang w:val="hy-AM"/>
        </w:rPr>
        <w:t>Բանկի քաղաքականություն</w:t>
      </w:r>
    </w:p>
    <w:p w14:paraId="34F8CD03" w14:textId="77777777" w:rsidR="004600C9" w:rsidRPr="00817ECB" w:rsidRDefault="002622C2" w:rsidP="00817ECB">
      <w:pPr>
        <w:pStyle w:val="Subtitle"/>
        <w:rPr>
          <w:rFonts w:ascii="GHEA Mariam" w:hAnsi="GHEA Mariam"/>
          <w:lang w:val="hy-AM"/>
        </w:rPr>
      </w:pPr>
      <w:r w:rsidRPr="00817ECB">
        <w:rPr>
          <w:rFonts w:ascii="GHEA Mariam" w:hAnsi="GHEA Mariam"/>
          <w:lang w:val="hy-AM"/>
        </w:rPr>
        <w:t>Խ</w:t>
      </w:r>
      <w:r w:rsidR="00180D68" w:rsidRPr="00817ECB">
        <w:rPr>
          <w:rFonts w:ascii="GHEA Mariam" w:hAnsi="GHEA Mariam"/>
          <w:lang w:val="hy-AM"/>
        </w:rPr>
        <w:t>արդախ</w:t>
      </w:r>
      <w:r w:rsidRPr="00817ECB">
        <w:rPr>
          <w:rFonts w:ascii="GHEA Mariam" w:hAnsi="GHEA Mariam"/>
        </w:rPr>
        <w:t xml:space="preserve"> և </w:t>
      </w:r>
      <w:proofErr w:type="spellStart"/>
      <w:r w:rsidRPr="00817ECB">
        <w:rPr>
          <w:rFonts w:ascii="GHEA Mariam" w:hAnsi="GHEA Mariam"/>
        </w:rPr>
        <w:t>կոռուպցիոն</w:t>
      </w:r>
      <w:proofErr w:type="spellEnd"/>
      <w:r w:rsidR="00180D68" w:rsidRPr="00817ECB">
        <w:rPr>
          <w:rFonts w:ascii="GHEA Mariam" w:hAnsi="GHEA Mariam"/>
          <w:lang w:val="hy-AM"/>
        </w:rPr>
        <w:t xml:space="preserve"> գործելակերպեր</w:t>
      </w:r>
      <w:r w:rsidR="00180D68" w:rsidRPr="00FF7ABF">
        <w:rPr>
          <w:rFonts w:ascii="GHEA Mariam" w:hAnsi="GHEA Mariam"/>
          <w:lang w:val="hy-AM"/>
        </w:rPr>
        <w:t xml:space="preserve"> </w:t>
      </w:r>
      <w:bookmarkEnd w:id="347"/>
    </w:p>
    <w:p w14:paraId="47DDADBA" w14:textId="19AC7EA4" w:rsidR="004716EA" w:rsidRPr="00817ECB" w:rsidRDefault="00AE7CB5" w:rsidP="002540D6">
      <w:pPr>
        <w:adjustRightInd w:val="0"/>
        <w:spacing w:after="120"/>
        <w:jc w:val="both"/>
        <w:rPr>
          <w:rFonts w:ascii="GHEA Mariam" w:hAnsi="GHEA Mariam"/>
          <w:lang w:val="hy-AM"/>
        </w:rPr>
      </w:pPr>
      <w:r w:rsidRPr="00FF7ABF">
        <w:rPr>
          <w:rFonts w:ascii="GHEA Mariam" w:hAnsi="GHEA Mariam" w:cs="Sylfaen"/>
          <w:lang w:val="hy-AM"/>
        </w:rPr>
        <w:t>«</w:t>
      </w:r>
      <w:r w:rsidRPr="00817ECB">
        <w:rPr>
          <w:rFonts w:ascii="GHEA Mariam" w:hAnsi="GHEA Mariam"/>
          <w:lang w:val="hy-AM"/>
        </w:rPr>
        <w:t xml:space="preserve">Համաշխարհային </w:t>
      </w:r>
      <w:r w:rsidRPr="00FF7ABF">
        <w:rPr>
          <w:rFonts w:ascii="GHEA Mariam" w:hAnsi="GHEA Mariam" w:cs="Sylfaen"/>
          <w:lang w:val="hy-AM"/>
        </w:rPr>
        <w:t>բանկի փոխառուների</w:t>
      </w:r>
      <w:r w:rsidRPr="00817ECB">
        <w:rPr>
          <w:rFonts w:ascii="GHEA Mariam" w:hAnsi="GHEA Mariam"/>
          <w:lang w:val="hy-AM"/>
        </w:rPr>
        <w:t xml:space="preserve"> կողմից </w:t>
      </w:r>
      <w:r w:rsidRPr="00FF7ABF">
        <w:rPr>
          <w:rFonts w:ascii="GHEA Mariam" w:hAnsi="GHEA Mariam" w:cs="Sylfaen"/>
          <w:lang w:val="hy-AM"/>
        </w:rPr>
        <w:t xml:space="preserve">ՎԶՄԲ-ի փոխառությունների և ՄԶԸ-ի վարկերի ու դրամաշնորհների շրջանակներում </w:t>
      </w:r>
      <w:r w:rsidRPr="00817ECB">
        <w:rPr>
          <w:rFonts w:ascii="GHEA Mariam" w:hAnsi="GHEA Mariam"/>
          <w:lang w:val="hy-AM"/>
        </w:rPr>
        <w:t xml:space="preserve">ապրանքների, աշխատանքների և ոչ խորհրդատվական </w:t>
      </w:r>
      <w:r w:rsidRPr="00FF7ABF">
        <w:rPr>
          <w:rFonts w:ascii="GHEA Mariam" w:hAnsi="GHEA Mariam" w:cs="Sylfaen"/>
          <w:lang w:val="hy-AM"/>
        </w:rPr>
        <w:t>ծառայություններ գնելու ուղեցույցներ», 2011 թ. հունվար, վերանայված 2014 թ.-ի հուլիսին</w:t>
      </w:r>
      <w:r w:rsidRPr="00817ECB">
        <w:rPr>
          <w:rFonts w:ascii="GHEA Mariam" w:hAnsi="GHEA Mariam"/>
          <w:lang w:val="hy-AM"/>
        </w:rPr>
        <w:t xml:space="preserve">: </w:t>
      </w:r>
    </w:p>
    <w:p w14:paraId="1E5E96E8" w14:textId="77777777" w:rsidR="004600C9" w:rsidRPr="00817ECB" w:rsidRDefault="004E70D2" w:rsidP="004716EA">
      <w:pPr>
        <w:adjustRightInd w:val="0"/>
        <w:spacing w:after="120"/>
        <w:rPr>
          <w:rFonts w:ascii="GHEA Mariam" w:hAnsi="GHEA Mariam"/>
          <w:lang w:val="hy-AM"/>
        </w:rPr>
      </w:pPr>
      <w:r w:rsidRPr="00817ECB">
        <w:rPr>
          <w:rFonts w:ascii="GHEA Mariam" w:hAnsi="GHEA Mariam"/>
          <w:b/>
          <w:lang w:val="hy-AM"/>
        </w:rPr>
        <w:t>«</w:t>
      </w:r>
      <w:r w:rsidR="002622C2" w:rsidRPr="00817ECB">
        <w:rPr>
          <w:rFonts w:ascii="GHEA Mariam" w:hAnsi="GHEA Mariam"/>
          <w:b/>
          <w:lang w:val="hy-AM"/>
        </w:rPr>
        <w:t>Խ</w:t>
      </w:r>
      <w:r w:rsidR="003C1B6D" w:rsidRPr="00817ECB">
        <w:rPr>
          <w:rFonts w:ascii="GHEA Mariam" w:hAnsi="GHEA Mariam"/>
          <w:b/>
          <w:lang w:val="hy-AM"/>
        </w:rPr>
        <w:t>արդախություն</w:t>
      </w:r>
      <w:r w:rsidR="002622C2" w:rsidRPr="00817ECB">
        <w:rPr>
          <w:rFonts w:ascii="GHEA Mariam" w:hAnsi="GHEA Mariam"/>
          <w:b/>
          <w:lang w:val="hy-AM"/>
        </w:rPr>
        <w:t xml:space="preserve"> և կոռուպցիա</w:t>
      </w:r>
      <w:r w:rsidRPr="00817ECB">
        <w:rPr>
          <w:rFonts w:ascii="GHEA Mariam" w:hAnsi="GHEA Mariam"/>
          <w:b/>
          <w:lang w:val="hy-AM"/>
        </w:rPr>
        <w:t>»</w:t>
      </w:r>
    </w:p>
    <w:p w14:paraId="2DD0100F" w14:textId="77777777" w:rsidR="004600C9" w:rsidRPr="00817ECB" w:rsidRDefault="00A6070F" w:rsidP="008B7062">
      <w:pPr>
        <w:pStyle w:val="Default"/>
        <w:spacing w:after="200"/>
        <w:ind w:left="540" w:hanging="540"/>
        <w:jc w:val="both"/>
        <w:rPr>
          <w:rFonts w:ascii="GHEA Mariam" w:hAnsi="GHEA Mariam"/>
          <w:lang w:val="hy-AM"/>
        </w:rPr>
      </w:pPr>
      <w:r w:rsidRPr="00817ECB">
        <w:rPr>
          <w:rFonts w:ascii="GHEA Mariam" w:hAnsi="GHEA Mariam"/>
          <w:lang w:val="hy-AM"/>
        </w:rPr>
        <w:t>1.16</w:t>
      </w:r>
      <w:r w:rsidRPr="00817ECB">
        <w:rPr>
          <w:rFonts w:ascii="GHEA Mariam" w:hAnsi="GHEA Mariam"/>
          <w:lang w:val="hy-AM"/>
        </w:rPr>
        <w:tab/>
      </w:r>
      <w:r w:rsidR="00C42AAF" w:rsidRPr="00817ECB">
        <w:rPr>
          <w:rFonts w:ascii="GHEA Mariam" w:hAnsi="GHEA Mariam"/>
          <w:color w:val="auto"/>
          <w:lang w:val="hy-AM"/>
        </w:rPr>
        <w:t>Ըստ Բանկի քաղաքականության պահանջվում է, որ Վարկառուները (ներառյալ Բանկի վարկերի շահառուները), հայտատուները, մատակարարները, կապալառուները և իրենց գործակալները (հայտարարագրված կամ ոչ), ենթակապալառուները, ենթախորհրդատուները, ծառայություններ մատուցողները կամ մատակարարները և աշխատակազմի որևէ անդամ, հետևեն էթիկայի բարձրագույն չափանիշին Բանկի կողմից ֆինանսավորված պայմանագրերի գնումների և իրականացման ընթացքում</w:t>
      </w:r>
      <w:r w:rsidR="0008150A" w:rsidRPr="00817ECB">
        <w:rPr>
          <w:rStyle w:val="FootnoteReference"/>
          <w:rFonts w:ascii="GHEA Mariam" w:hAnsi="GHEA Mariam"/>
          <w:color w:val="auto"/>
          <w:lang w:val="hy-AM"/>
        </w:rPr>
        <w:footnoteReference w:id="3"/>
      </w:r>
      <w:r w:rsidR="00C42AAF" w:rsidRPr="00817ECB">
        <w:rPr>
          <w:rFonts w:ascii="GHEA Mariam" w:hAnsi="GHEA Mariam"/>
          <w:color w:val="auto"/>
          <w:lang w:val="hy-AM"/>
        </w:rPr>
        <w:t>: Հետամուտ լինելով սույն քաղաքականությանը՝ Բանկը.</w:t>
      </w:r>
    </w:p>
    <w:p w14:paraId="2204D7C2" w14:textId="77777777" w:rsidR="00C42AAF" w:rsidRPr="00817ECB" w:rsidRDefault="00152C11" w:rsidP="00152C11">
      <w:pPr>
        <w:pStyle w:val="Default"/>
        <w:spacing w:after="200"/>
        <w:ind w:firstLine="567"/>
        <w:jc w:val="both"/>
        <w:rPr>
          <w:rFonts w:ascii="GHEA Mariam" w:hAnsi="GHEA Mariam"/>
          <w:color w:val="auto"/>
          <w:lang w:val="hy-AM"/>
        </w:rPr>
      </w:pPr>
      <w:r w:rsidRPr="00817ECB">
        <w:rPr>
          <w:rFonts w:ascii="GHEA Mariam" w:hAnsi="GHEA Mariam"/>
          <w:color w:val="auto"/>
          <w:lang w:val="hy-AM"/>
        </w:rPr>
        <w:t xml:space="preserve">(ա) </w:t>
      </w:r>
      <w:r w:rsidR="00C42AAF" w:rsidRPr="00817ECB">
        <w:rPr>
          <w:rFonts w:ascii="GHEA Mariam" w:hAnsi="GHEA Mariam"/>
          <w:color w:val="auto"/>
          <w:lang w:val="hy-AM"/>
        </w:rPr>
        <w:t xml:space="preserve">սույն դրույթի նպատակներով սահմանում է հետևյալ պայմանները. </w:t>
      </w:r>
    </w:p>
    <w:p w14:paraId="2ED5EBD1" w14:textId="77777777" w:rsidR="00C42AAF" w:rsidRPr="00817ECB" w:rsidRDefault="00C42AAF" w:rsidP="00C42AAF">
      <w:pPr>
        <w:adjustRightInd w:val="0"/>
        <w:spacing w:after="200"/>
        <w:ind w:left="1800" w:hanging="720"/>
        <w:jc w:val="both"/>
        <w:rPr>
          <w:rFonts w:ascii="GHEA Mariam" w:hAnsi="GHEA Mariam"/>
          <w:lang w:val="hy-AM"/>
        </w:rPr>
      </w:pPr>
      <w:r w:rsidRPr="00817ECB">
        <w:rPr>
          <w:rFonts w:ascii="GHEA Mariam" w:hAnsi="GHEA Mariam"/>
          <w:lang w:val="hy-AM"/>
        </w:rPr>
        <w:t>(i)</w:t>
      </w:r>
      <w:r w:rsidRPr="00817ECB">
        <w:rPr>
          <w:rFonts w:ascii="GHEA Mariam" w:hAnsi="GHEA Mariam"/>
          <w:lang w:val="hy-AM"/>
        </w:rPr>
        <w:tab/>
      </w:r>
      <w:r w:rsidR="004E70D2" w:rsidRPr="00817ECB">
        <w:rPr>
          <w:rFonts w:ascii="GHEA Mariam" w:hAnsi="GHEA Mariam"/>
          <w:lang w:val="hy-AM"/>
        </w:rPr>
        <w:t>«</w:t>
      </w:r>
      <w:r w:rsidRPr="00817ECB">
        <w:rPr>
          <w:rFonts w:ascii="GHEA Mariam" w:hAnsi="GHEA Mariam"/>
          <w:lang w:val="hy-AM"/>
        </w:rPr>
        <w:t>կոռուպցիոն գործելակերպը</w:t>
      </w:r>
      <w:r w:rsidR="004E70D2" w:rsidRPr="00817ECB">
        <w:rPr>
          <w:rFonts w:ascii="GHEA Mariam" w:hAnsi="GHEA Mariam"/>
          <w:lang w:val="hy-AM"/>
        </w:rPr>
        <w:t>»</w:t>
      </w:r>
      <w:r w:rsidR="002540D6" w:rsidRPr="00817ECB">
        <w:rPr>
          <w:rFonts w:ascii="GHEA Mariam" w:hAnsi="GHEA Mariam"/>
          <w:lang w:val="hy-AM"/>
        </w:rPr>
        <w:t>`</w:t>
      </w:r>
      <w:r w:rsidRPr="00817ECB">
        <w:rPr>
          <w:rFonts w:ascii="GHEA Mariam" w:hAnsi="GHEA Mariam"/>
          <w:lang w:val="hy-AM"/>
        </w:rPr>
        <w:t xml:space="preserve"> այլ կողմի</w:t>
      </w:r>
      <w:r w:rsidR="006B7832" w:rsidRPr="00817ECB">
        <w:rPr>
          <w:rStyle w:val="FootnoteReference"/>
          <w:rFonts w:ascii="GHEA Mariam" w:hAnsi="GHEA Mariam"/>
          <w:lang w:val="hy-AM"/>
        </w:rPr>
        <w:footnoteReference w:id="4"/>
      </w:r>
      <w:r w:rsidRPr="00817ECB">
        <w:rPr>
          <w:rFonts w:ascii="GHEA Mariam" w:hAnsi="GHEA Mariam"/>
          <w:lang w:val="hy-AM"/>
        </w:rPr>
        <w:t xml:space="preserve"> գործողությունների վրա ոչ պատշաճ կերպով ազդելու նպատակով ուղղակիորեն կամ անուղղակիորեն որևէ արժեք ներկայացնող որևէ բան առաջարկելն է, տալը, ստանալը կամ պահանջելը,</w:t>
      </w:r>
    </w:p>
    <w:p w14:paraId="5FC48F8F" w14:textId="77777777" w:rsidR="00C42AAF" w:rsidRPr="00817ECB" w:rsidRDefault="00C42AAF" w:rsidP="00C42AAF">
      <w:pPr>
        <w:adjustRightInd w:val="0"/>
        <w:spacing w:after="200"/>
        <w:ind w:left="1800" w:hanging="720"/>
        <w:jc w:val="both"/>
        <w:rPr>
          <w:rFonts w:ascii="GHEA Mariam" w:hAnsi="GHEA Mariam"/>
          <w:lang w:val="hy-AM"/>
        </w:rPr>
      </w:pPr>
      <w:r w:rsidRPr="00817ECB">
        <w:rPr>
          <w:rFonts w:ascii="GHEA Mariam" w:hAnsi="GHEA Mariam"/>
          <w:lang w:val="hy-AM"/>
        </w:rPr>
        <w:t xml:space="preserve">(ii) </w:t>
      </w:r>
      <w:r w:rsidRPr="00817ECB">
        <w:rPr>
          <w:rFonts w:ascii="GHEA Mariam" w:hAnsi="GHEA Mariam"/>
          <w:lang w:val="hy-AM"/>
        </w:rPr>
        <w:tab/>
      </w:r>
      <w:r w:rsidR="004E70D2" w:rsidRPr="00817ECB">
        <w:rPr>
          <w:rFonts w:ascii="GHEA Mariam" w:hAnsi="GHEA Mariam"/>
          <w:lang w:val="hy-AM"/>
        </w:rPr>
        <w:t>«</w:t>
      </w:r>
      <w:r w:rsidRPr="00817ECB">
        <w:rPr>
          <w:rFonts w:ascii="GHEA Mariam" w:hAnsi="GHEA Mariam"/>
          <w:lang w:val="hy-AM"/>
        </w:rPr>
        <w:t>խարդախ գործելակերպ</w:t>
      </w:r>
      <w:r w:rsidR="004E70D2" w:rsidRPr="00817ECB">
        <w:rPr>
          <w:rFonts w:ascii="GHEA Mariam" w:hAnsi="GHEA Mariam"/>
          <w:lang w:val="hy-AM"/>
        </w:rPr>
        <w:t>»</w:t>
      </w:r>
      <w:r w:rsidRPr="00817ECB">
        <w:rPr>
          <w:rFonts w:ascii="GHEA Mariam" w:hAnsi="GHEA Mariam"/>
          <w:lang w:val="hy-AM"/>
        </w:rPr>
        <w:t xml:space="preserve"> նշանակում է ցանկացած գործողություն կամ բացթողում, ներառյալ փաստերի սխալ ներկայացնելը, որը միտումնավոր կամ ոչ միտումնավոր ձևով </w:t>
      </w:r>
      <w:r w:rsidRPr="00817ECB">
        <w:rPr>
          <w:rFonts w:ascii="GHEA Mariam" w:hAnsi="GHEA Mariam"/>
          <w:lang w:val="hy-AM"/>
        </w:rPr>
        <w:lastRenderedPageBreak/>
        <w:t>փորձում է մոլորության մեջ գցել կողմին՝ ֆինանսական կամ այլ օգուտ ստանալու նպատակով կամ պարտավորությունից խուսափելու համար</w:t>
      </w:r>
      <w:r w:rsidR="006B7832" w:rsidRPr="00817ECB">
        <w:rPr>
          <w:rStyle w:val="FootnoteReference"/>
          <w:rFonts w:ascii="GHEA Mariam" w:hAnsi="GHEA Mariam"/>
          <w:lang w:val="hy-AM"/>
        </w:rPr>
        <w:footnoteReference w:id="5"/>
      </w:r>
      <w:r w:rsidRPr="00817ECB">
        <w:rPr>
          <w:rFonts w:ascii="GHEA Mariam" w:hAnsi="GHEA Mariam"/>
          <w:lang w:val="hy-AM"/>
        </w:rPr>
        <w:t>,</w:t>
      </w:r>
    </w:p>
    <w:p w14:paraId="12C44A9A" w14:textId="77777777" w:rsidR="002540D6" w:rsidRPr="00817ECB" w:rsidRDefault="00C42AAF" w:rsidP="002540D6">
      <w:pPr>
        <w:autoSpaceDE w:val="0"/>
        <w:autoSpaceDN w:val="0"/>
        <w:adjustRightInd w:val="0"/>
        <w:spacing w:after="120"/>
        <w:ind w:left="1620" w:hanging="540"/>
        <w:jc w:val="both"/>
        <w:rPr>
          <w:rFonts w:ascii="GHEA Mariam" w:hAnsi="GHEA Mariam"/>
          <w:lang w:val="hy-AM"/>
        </w:rPr>
      </w:pPr>
      <w:r w:rsidRPr="00817ECB">
        <w:rPr>
          <w:rFonts w:ascii="GHEA Mariam" w:hAnsi="GHEA Mariam"/>
          <w:lang w:val="hy-AM"/>
        </w:rPr>
        <w:t>(iii)</w:t>
      </w:r>
      <w:r w:rsidRPr="00817ECB">
        <w:rPr>
          <w:rFonts w:ascii="GHEA Mariam" w:hAnsi="GHEA Mariam"/>
          <w:lang w:val="hy-AM"/>
        </w:rPr>
        <w:tab/>
      </w:r>
      <w:r w:rsidR="002540D6" w:rsidRPr="00817ECB">
        <w:rPr>
          <w:rFonts w:ascii="GHEA Mariam" w:hAnsi="GHEA Mariam"/>
          <w:lang w:val="hy-AM"/>
        </w:rPr>
        <w:t>«նախապես գաղտնի համաձայնեցում» նշանակում է երկու կամ ավելի կողմերի</w:t>
      </w:r>
      <w:r w:rsidR="006B7832" w:rsidRPr="00817ECB">
        <w:rPr>
          <w:rStyle w:val="FootnoteReference"/>
          <w:rFonts w:ascii="GHEA Mariam" w:hAnsi="GHEA Mariam"/>
          <w:lang w:val="hy-AM"/>
        </w:rPr>
        <w:footnoteReference w:id="6"/>
      </w:r>
      <w:r w:rsidR="002540D6" w:rsidRPr="00817ECB">
        <w:rPr>
          <w:rFonts w:ascii="GHEA Mariam" w:hAnsi="GHEA Mariam"/>
          <w:lang w:val="hy-AM"/>
        </w:rPr>
        <w:t xml:space="preserve"> միջև համաձայնության ձեռք բերում անօրեն նպատակների հասնելու համար՝ ներառյալ այլ կողմի գործունեության վրա անօրեն կերպով ազդելը</w:t>
      </w:r>
      <w:r w:rsidR="004E70D2" w:rsidRPr="00817ECB">
        <w:rPr>
          <w:rFonts w:ascii="GHEA Mariam" w:hAnsi="GHEA Mariam"/>
          <w:lang w:val="hy-AM"/>
        </w:rPr>
        <w:t>,</w:t>
      </w:r>
      <w:r w:rsidR="002540D6" w:rsidRPr="00817ECB">
        <w:rPr>
          <w:rFonts w:ascii="GHEA Mariam" w:hAnsi="GHEA Mariam"/>
          <w:lang w:val="hy-AM"/>
        </w:rPr>
        <w:t xml:space="preserve">  </w:t>
      </w:r>
    </w:p>
    <w:p w14:paraId="0F6EADC5" w14:textId="77777777" w:rsidR="002540D6" w:rsidRPr="00817ECB" w:rsidRDefault="002540D6" w:rsidP="002540D6">
      <w:pPr>
        <w:autoSpaceDE w:val="0"/>
        <w:autoSpaceDN w:val="0"/>
        <w:adjustRightInd w:val="0"/>
        <w:spacing w:after="120"/>
        <w:ind w:left="1620" w:hanging="540"/>
        <w:jc w:val="both"/>
        <w:rPr>
          <w:rFonts w:ascii="GHEA Mariam" w:hAnsi="GHEA Mariam"/>
          <w:lang w:val="hy-AM"/>
        </w:rPr>
      </w:pPr>
      <w:r w:rsidRPr="00817ECB">
        <w:rPr>
          <w:rFonts w:ascii="GHEA Mariam" w:hAnsi="GHEA Mariam"/>
          <w:lang w:val="hy-AM"/>
        </w:rPr>
        <w:t>(iv)</w:t>
      </w:r>
      <w:r w:rsidRPr="00817ECB">
        <w:rPr>
          <w:rFonts w:ascii="GHEA Mariam" w:hAnsi="GHEA Mariam"/>
          <w:lang w:val="hy-AM"/>
        </w:rPr>
        <w:tab/>
        <w:t>«հարկադրանք» նշանակում է ուղղակի կամ անուղղակի կերպով վնաս հասցնել կամ սպառնալ վնասել այլ կողմի կամ կողմի սեփականությանը՝ կողմի</w:t>
      </w:r>
      <w:r w:rsidR="006B7832" w:rsidRPr="00817ECB">
        <w:rPr>
          <w:rStyle w:val="FootnoteReference"/>
          <w:rFonts w:ascii="GHEA Mariam" w:hAnsi="GHEA Mariam"/>
          <w:lang w:val="hy-AM"/>
        </w:rPr>
        <w:footnoteReference w:id="7"/>
      </w:r>
      <w:r w:rsidRPr="00817ECB">
        <w:rPr>
          <w:rFonts w:ascii="GHEA Mariam" w:hAnsi="GHEA Mariam"/>
          <w:lang w:val="hy-AM"/>
        </w:rPr>
        <w:t xml:space="preserve"> գործունեության վրա անօրեն կերպով ազդելու նպատակով;</w:t>
      </w:r>
    </w:p>
    <w:p w14:paraId="240D1E68" w14:textId="77777777" w:rsidR="002540D6" w:rsidRPr="00817ECB" w:rsidRDefault="002540D6" w:rsidP="002540D6">
      <w:pPr>
        <w:autoSpaceDE w:val="0"/>
        <w:autoSpaceDN w:val="0"/>
        <w:adjustRightInd w:val="0"/>
        <w:spacing w:after="120" w:line="240" w:lineRule="atLeast"/>
        <w:ind w:left="1620" w:hanging="540"/>
        <w:jc w:val="both"/>
        <w:rPr>
          <w:rFonts w:ascii="GHEA Mariam" w:hAnsi="GHEA Mariam"/>
          <w:lang w:val="hy-AM"/>
        </w:rPr>
      </w:pPr>
      <w:r w:rsidRPr="00817ECB">
        <w:rPr>
          <w:rFonts w:ascii="GHEA Mariam" w:hAnsi="GHEA Mariam"/>
          <w:lang w:val="hy-AM"/>
        </w:rPr>
        <w:t>(v)</w:t>
      </w:r>
      <w:r w:rsidRPr="00817ECB">
        <w:rPr>
          <w:rFonts w:ascii="GHEA Mariam" w:hAnsi="GHEA Mariam"/>
          <w:lang w:val="hy-AM"/>
        </w:rPr>
        <w:tab/>
        <w:t>«խոչընդոտում» նշանակում է</w:t>
      </w:r>
    </w:p>
    <w:p w14:paraId="26544C55" w14:textId="19717032" w:rsidR="002540D6" w:rsidRPr="00817ECB" w:rsidRDefault="002540D6" w:rsidP="002540D6">
      <w:pPr>
        <w:autoSpaceDE w:val="0"/>
        <w:autoSpaceDN w:val="0"/>
        <w:adjustRightInd w:val="0"/>
        <w:spacing w:after="120"/>
        <w:ind w:left="2160" w:hanging="540"/>
        <w:jc w:val="both"/>
        <w:rPr>
          <w:rFonts w:ascii="GHEA Mariam" w:hAnsi="GHEA Mariam"/>
          <w:lang w:val="hy-AM"/>
        </w:rPr>
      </w:pPr>
      <w:r w:rsidRPr="00817ECB">
        <w:rPr>
          <w:rFonts w:ascii="GHEA Mariam" w:hAnsi="GHEA Mariam"/>
          <w:lang w:val="hy-AM"/>
        </w:rPr>
        <w:t>(ա</w:t>
      </w:r>
      <w:r w:rsidR="00152C11" w:rsidRPr="00817ECB">
        <w:rPr>
          <w:rFonts w:ascii="GHEA Mariam" w:hAnsi="GHEA Mariam"/>
          <w:lang w:val="hy-AM"/>
        </w:rPr>
        <w:t>ա</w:t>
      </w:r>
      <w:r w:rsidRPr="00817ECB">
        <w:rPr>
          <w:rFonts w:ascii="GHEA Mariam" w:hAnsi="GHEA Mariam"/>
          <w:lang w:val="hy-AM"/>
        </w:rPr>
        <w:t xml:space="preserve">)հետաքննության նյութերը միտումնավոր վերացնելը, փոփոխելը, կեղծելը կամ թաքցնելը կամ սուտ վկայություններ տալը՝ ըստ էության խոչընդոտելու Բանկի կողմից իրականացվող հետաքննությանը, որը վերաբերում է կոռուպիցայի, խարդախության, հարկադրանքի և գաղտնի </w:t>
      </w:r>
      <w:r w:rsidRPr="00FF7ABF">
        <w:rPr>
          <w:rFonts w:ascii="GHEA Mariam" w:hAnsi="GHEA Mariam" w:cs="Sylfaen"/>
          <w:lang w:val="hy-AM"/>
        </w:rPr>
        <w:t>համաձայոնւթյան</w:t>
      </w:r>
      <w:r w:rsidRPr="00817ECB">
        <w:rPr>
          <w:rFonts w:ascii="GHEA Mariam" w:hAnsi="GHEA Mariam"/>
          <w:lang w:val="hy-AM"/>
        </w:rPr>
        <w:t xml:space="preserve"> մասին հայտարարություններին; և/կամ սպառնալ, հետապնդել կամ ահաբեկել ցանկացած կողմի՝ խոչընդոտելու նրան տարածելու տեղեկություններ հետաքննությանը վերաբերող նյութերի մասին կամ հետաքննություն պահանջելու; կամ</w:t>
      </w:r>
    </w:p>
    <w:p w14:paraId="0B011679" w14:textId="77777777" w:rsidR="002540D6" w:rsidRPr="00817ECB" w:rsidRDefault="002540D6" w:rsidP="002540D6">
      <w:pPr>
        <w:autoSpaceDE w:val="0"/>
        <w:autoSpaceDN w:val="0"/>
        <w:adjustRightInd w:val="0"/>
        <w:spacing w:after="120"/>
        <w:ind w:left="2160" w:hanging="540"/>
        <w:jc w:val="both"/>
        <w:rPr>
          <w:rFonts w:ascii="GHEA Mariam" w:hAnsi="GHEA Mariam"/>
          <w:lang w:val="hy-AM"/>
        </w:rPr>
      </w:pPr>
      <w:r w:rsidRPr="00817ECB">
        <w:rPr>
          <w:rFonts w:ascii="GHEA Mariam" w:hAnsi="GHEA Mariam"/>
          <w:lang w:val="hy-AM"/>
        </w:rPr>
        <w:t>(բ</w:t>
      </w:r>
      <w:r w:rsidR="00152C11" w:rsidRPr="00817ECB">
        <w:rPr>
          <w:rFonts w:ascii="GHEA Mariam" w:hAnsi="GHEA Mariam"/>
          <w:lang w:val="hy-AM"/>
        </w:rPr>
        <w:t>բ</w:t>
      </w:r>
      <w:r w:rsidRPr="00817ECB">
        <w:rPr>
          <w:rFonts w:ascii="GHEA Mariam" w:hAnsi="GHEA Mariam"/>
          <w:lang w:val="hy-AM"/>
        </w:rPr>
        <w:t>)</w:t>
      </w:r>
      <w:r w:rsidRPr="00817ECB">
        <w:rPr>
          <w:rFonts w:ascii="GHEA Mariam" w:hAnsi="GHEA Mariam"/>
          <w:lang w:val="hy-AM"/>
        </w:rPr>
        <w:tab/>
        <w:t xml:space="preserve">գործողություններ, որոնք միտված են ըստ էության խոչընդոտելու Բանկի կողմից հետաքննության և աուդիտի իրականացումը՝ նախատեսված 1.16 (ե)ենթակետով ստորև: </w:t>
      </w:r>
    </w:p>
    <w:p w14:paraId="43C7DF46" w14:textId="77777777" w:rsidR="00C42AAF" w:rsidRPr="00817ECB" w:rsidRDefault="00C42AAF" w:rsidP="00152C11">
      <w:pPr>
        <w:adjustRightInd w:val="0"/>
        <w:spacing w:after="200"/>
        <w:ind w:left="1134" w:hanging="567"/>
        <w:jc w:val="both"/>
        <w:rPr>
          <w:rFonts w:ascii="GHEA Mariam" w:hAnsi="GHEA Mariam"/>
          <w:lang w:val="hy-AM"/>
        </w:rPr>
      </w:pPr>
      <w:r w:rsidRPr="00817ECB">
        <w:rPr>
          <w:rFonts w:ascii="GHEA Mariam" w:hAnsi="GHEA Mariam"/>
          <w:lang w:val="hy-AM"/>
        </w:rPr>
        <w:t xml:space="preserve">  </w:t>
      </w:r>
      <w:r w:rsidR="004600C9" w:rsidRPr="00817ECB">
        <w:rPr>
          <w:rFonts w:ascii="GHEA Mariam" w:hAnsi="GHEA Mariam"/>
          <w:lang w:val="hy-AM"/>
        </w:rPr>
        <w:t>(</w:t>
      </w:r>
      <w:r w:rsidR="00152C11" w:rsidRPr="00817ECB">
        <w:rPr>
          <w:rFonts w:ascii="GHEA Mariam" w:hAnsi="GHEA Mariam"/>
          <w:lang w:val="hy-AM"/>
        </w:rPr>
        <w:t>բ</w:t>
      </w:r>
      <w:r w:rsidR="004600C9" w:rsidRPr="00817ECB">
        <w:rPr>
          <w:rFonts w:ascii="GHEA Mariam" w:hAnsi="GHEA Mariam"/>
          <w:lang w:val="hy-AM"/>
        </w:rPr>
        <w:t>)</w:t>
      </w:r>
      <w:r w:rsidR="004600C9" w:rsidRPr="00817ECB">
        <w:rPr>
          <w:rFonts w:ascii="GHEA Mariam" w:hAnsi="GHEA Mariam"/>
          <w:lang w:val="hy-AM"/>
        </w:rPr>
        <w:tab/>
      </w:r>
      <w:r w:rsidRPr="00817ECB">
        <w:rPr>
          <w:rFonts w:ascii="GHEA Mariam" w:hAnsi="GHEA Mariam"/>
          <w:lang w:val="hy-AM"/>
        </w:rPr>
        <w:t xml:space="preserve">կմերժի առաջարկը պայմանագրի շնորհման համար, եթե որոշում է, որ հայտատուն, կամ նրա աշխատակազմը կամ իր գործակալները կամ </w:t>
      </w:r>
      <w:r w:rsidRPr="00817ECB">
        <w:rPr>
          <w:rFonts w:ascii="GHEA Mariam" w:hAnsi="GHEA Mariam"/>
          <w:lang w:val="hy-AM"/>
        </w:rPr>
        <w:lastRenderedPageBreak/>
        <w:t xml:space="preserve">իր ենթախորհրդատուները, ենթակապալառուները, ծառայություն մատուցողները, մատակարարները և (կամ) իրենց աշխատակիցները, որոնք  երաշխավորված է պայմանագրի շնորհման համար տվյալ պայմանագրի համար մրցելիս ուղղակիորեն կամ անուղղակիորեն ներգրավվել են կուռուպցիոն, կեղծ, խարդախ, հարկադիր կամ խոչընդոտող գործելակերպերում, </w:t>
      </w:r>
    </w:p>
    <w:p w14:paraId="65CD4690" w14:textId="77777777" w:rsidR="00C42AAF" w:rsidRPr="00817ECB" w:rsidRDefault="003C3177" w:rsidP="00C42AAF">
      <w:pPr>
        <w:pStyle w:val="Default"/>
        <w:spacing w:after="200"/>
        <w:ind w:left="1080" w:hanging="540"/>
        <w:jc w:val="both"/>
        <w:rPr>
          <w:rFonts w:ascii="GHEA Mariam" w:hAnsi="GHEA Mariam"/>
          <w:color w:val="auto"/>
          <w:lang w:val="hy-AM"/>
        </w:rPr>
      </w:pPr>
      <w:r w:rsidRPr="00817ECB">
        <w:rPr>
          <w:rFonts w:ascii="GHEA Mariam" w:hAnsi="GHEA Mariam"/>
          <w:color w:val="auto"/>
          <w:lang w:val="hy-AM"/>
        </w:rPr>
        <w:t>(</w:t>
      </w:r>
      <w:r w:rsidR="00152C11" w:rsidRPr="00817ECB">
        <w:rPr>
          <w:rFonts w:ascii="GHEA Mariam" w:hAnsi="GHEA Mariam"/>
          <w:color w:val="auto"/>
          <w:lang w:val="hy-AM"/>
        </w:rPr>
        <w:t>գ</w:t>
      </w:r>
      <w:r w:rsidRPr="00817ECB">
        <w:rPr>
          <w:rFonts w:ascii="GHEA Mariam" w:hAnsi="GHEA Mariam"/>
          <w:color w:val="auto"/>
          <w:lang w:val="hy-AM"/>
        </w:rPr>
        <w:t xml:space="preserve">)  </w:t>
      </w:r>
      <w:r w:rsidR="00C42AAF" w:rsidRPr="00817ECB">
        <w:rPr>
          <w:rFonts w:ascii="GHEA Mariam" w:hAnsi="GHEA Mariam"/>
          <w:color w:val="auto"/>
          <w:lang w:val="hy-AM"/>
        </w:rPr>
        <w:t>կհայտարարի սխալ գնումներ  և չեղյալ կհայտարարի վարկի այն մասը, որը հատկացված է պայմանագրի, եթե այն որոշում է, որ վարկից որևէ եկամուտներ ստացողի կամ Վարկառուի ներկայացուցիչները ցանկացած պահին ներգրավված են կուռուպցիոն, կեղծ, խարդախ, հարկադիր կամ խոչընդոտող գործելակերպերում տվալ պայմանագրի գնումների կամ իրականացման ընթացքում առանց Վարկառուի կողմից ձեռնարկված ժամանակին և համապատասխան միջոցառումների, որոնք բավարարում են Բանկի պահանջները՝ անդրադառնալու այդ գործելակերպերին, երբ դրանք տեղի են ունենում, ներառյալ Բանկին ժամանակին չտեղեկացնելը այդ գործելակերպերի մասին, երբ դրանց մասին իրենք տեղեկացվում են,</w:t>
      </w:r>
    </w:p>
    <w:p w14:paraId="0F18DCC1" w14:textId="77777777" w:rsidR="00C42AAF" w:rsidRPr="00817ECB" w:rsidRDefault="00E6774E" w:rsidP="00C42AAF">
      <w:pPr>
        <w:pStyle w:val="Default"/>
        <w:spacing w:after="200"/>
        <w:ind w:left="1080" w:hanging="540"/>
        <w:jc w:val="both"/>
        <w:rPr>
          <w:rFonts w:ascii="GHEA Mariam" w:hAnsi="GHEA Mariam"/>
          <w:color w:val="auto"/>
          <w:lang w:val="hy-AM"/>
        </w:rPr>
      </w:pPr>
      <w:r w:rsidRPr="00817ECB">
        <w:rPr>
          <w:rFonts w:ascii="GHEA Mariam" w:hAnsi="GHEA Mariam"/>
          <w:color w:val="auto"/>
          <w:lang w:val="hy-AM"/>
        </w:rPr>
        <w:t>(</w:t>
      </w:r>
      <w:r w:rsidR="00152C11" w:rsidRPr="00817ECB">
        <w:rPr>
          <w:rFonts w:ascii="GHEA Mariam" w:hAnsi="GHEA Mariam"/>
          <w:color w:val="auto"/>
          <w:lang w:val="hy-AM"/>
        </w:rPr>
        <w:t>դ</w:t>
      </w:r>
      <w:r w:rsidR="00C42AAF" w:rsidRPr="00817ECB">
        <w:rPr>
          <w:rFonts w:ascii="GHEA Mariam" w:hAnsi="GHEA Mariam"/>
          <w:color w:val="auto"/>
          <w:lang w:val="hy-AM"/>
        </w:rPr>
        <w:t>)</w:t>
      </w:r>
      <w:r w:rsidR="00C42AAF" w:rsidRPr="00817ECB">
        <w:rPr>
          <w:rFonts w:ascii="GHEA Mariam" w:hAnsi="GHEA Mariam"/>
          <w:color w:val="auto"/>
          <w:lang w:val="hy-AM"/>
        </w:rPr>
        <w:tab/>
        <w:t>ցանկացած պահին պատժամիջոցներ կկիրառի ընկերության կամ անհատի նկատմամբ համաձայն Բանկի պատժամիջոցների կիրառության ընթացակարգերի</w:t>
      </w:r>
      <w:r w:rsidR="00C42AAF" w:rsidRPr="00817ECB">
        <w:rPr>
          <w:rFonts w:ascii="GHEA Mariam" w:hAnsi="GHEA Mariam"/>
          <w:color w:val="auto"/>
          <w:vertAlign w:val="superscript"/>
        </w:rPr>
        <w:footnoteReference w:id="8"/>
      </w:r>
      <w:r w:rsidR="00C42AAF" w:rsidRPr="00817ECB">
        <w:rPr>
          <w:rFonts w:ascii="GHEA Mariam" w:hAnsi="GHEA Mariam"/>
          <w:color w:val="auto"/>
          <w:lang w:val="hy-AM"/>
        </w:rPr>
        <w:t>, այդ թվում` հրապարակայնեորեն հայտարարելով, որ այդ ընկերությունը կամ անհատը ընդունելի չէ, ոչ անորոշ և ոչ էլ որոշակի ժամանակահատվածի համար (i) շնորհվել Բանկի կողմից ֆինանսավորվող պայմանագիր, և (ii) առաջադրված լինել</w:t>
      </w:r>
      <w:r w:rsidR="00C42AAF" w:rsidRPr="00817ECB">
        <w:rPr>
          <w:rFonts w:ascii="GHEA Mariam" w:hAnsi="GHEA Mariam"/>
          <w:color w:val="auto"/>
          <w:vertAlign w:val="superscript"/>
        </w:rPr>
        <w:footnoteReference w:id="9"/>
      </w:r>
      <w:r w:rsidR="00C42AAF" w:rsidRPr="00817ECB">
        <w:rPr>
          <w:rFonts w:ascii="GHEA Mariam" w:hAnsi="GHEA Mariam"/>
          <w:color w:val="auto"/>
          <w:lang w:val="hy-AM"/>
        </w:rPr>
        <w:t xml:space="preserve">, </w:t>
      </w:r>
    </w:p>
    <w:p w14:paraId="47D994CE" w14:textId="77777777" w:rsidR="004600C9" w:rsidRPr="00817ECB" w:rsidRDefault="00C42AAF" w:rsidP="00152C11">
      <w:pPr>
        <w:pStyle w:val="Default"/>
        <w:spacing w:after="200"/>
        <w:ind w:left="1080" w:hanging="513"/>
        <w:jc w:val="both"/>
        <w:rPr>
          <w:rFonts w:ascii="GHEA Mariam" w:hAnsi="GHEA Mariam"/>
          <w:lang w:val="hy-AM"/>
        </w:rPr>
      </w:pPr>
      <w:r w:rsidRPr="00817ECB">
        <w:rPr>
          <w:rFonts w:ascii="GHEA Mariam" w:hAnsi="GHEA Mariam"/>
          <w:lang w:val="hy-AM"/>
        </w:rPr>
        <w:lastRenderedPageBreak/>
        <w:t xml:space="preserve"> </w:t>
      </w:r>
      <w:r w:rsidR="004600C9" w:rsidRPr="00817ECB">
        <w:rPr>
          <w:rFonts w:ascii="GHEA Mariam" w:hAnsi="GHEA Mariam"/>
          <w:lang w:val="hy-AM"/>
        </w:rPr>
        <w:t>(</w:t>
      </w:r>
      <w:r w:rsidR="00152C11" w:rsidRPr="00817ECB">
        <w:rPr>
          <w:rFonts w:ascii="GHEA Mariam" w:hAnsi="GHEA Mariam"/>
          <w:lang w:val="hy-AM"/>
        </w:rPr>
        <w:t>ե</w:t>
      </w:r>
      <w:r w:rsidR="004600C9" w:rsidRPr="00817ECB">
        <w:rPr>
          <w:rFonts w:ascii="GHEA Mariam" w:hAnsi="GHEA Mariam"/>
          <w:lang w:val="hy-AM"/>
        </w:rPr>
        <w:t>)</w:t>
      </w:r>
      <w:r w:rsidR="00152C11" w:rsidRPr="00817ECB">
        <w:rPr>
          <w:rFonts w:ascii="GHEA Mariam" w:hAnsi="GHEA Mariam"/>
          <w:lang w:val="hy-AM"/>
        </w:rPr>
        <w:t xml:space="preserve"> </w:t>
      </w:r>
      <w:r w:rsidRPr="00817ECB">
        <w:rPr>
          <w:rFonts w:ascii="GHEA Mariam" w:hAnsi="GHEA Mariam"/>
          <w:color w:val="auto"/>
          <w:lang w:val="hy-AM"/>
        </w:rPr>
        <w:t>կպահանջի, որ մրցութային փաստաթղթերում ներառվի մի դրույթ և Բանկի վարկով ֆինանսավորվող  պայմանագրերում, որոնք պահանջում են հայտատուներ, մատակարարներ և կապալառուներ և իրենց ենթակապալառուները, գործակալները, անձնակազմը, խորհրդատուները, ծառայություն մատուցողները կամ մատակարարները, թույլատրելու Բանկին ստուգել բոլոր հաշիվները, փաստաթղթերը և հայտերի ներկայացման և պայմանագրի կատարման հետ կապված այլ փաստաթղթեր և ստուգել դրանք Բանկի ստուգողների կողմից:</w:t>
      </w:r>
    </w:p>
    <w:p w14:paraId="012E81A0" w14:textId="77777777" w:rsidR="00455149" w:rsidRPr="00817ECB" w:rsidRDefault="00455149">
      <w:pPr>
        <w:pStyle w:val="Footer"/>
        <w:tabs>
          <w:tab w:val="left" w:pos="-1080"/>
          <w:tab w:val="left" w:pos="-720"/>
          <w:tab w:val="left" w:pos="0"/>
          <w:tab w:val="left" w:pos="720"/>
          <w:tab w:val="left" w:pos="1440"/>
          <w:tab w:val="left" w:pos="2160"/>
          <w:tab w:val="left" w:pos="3510"/>
          <w:tab w:val="left" w:pos="5310"/>
          <w:tab w:val="left" w:pos="6480"/>
        </w:tabs>
        <w:rPr>
          <w:rFonts w:ascii="GHEA Mariam" w:hAnsi="GHEA Mariam"/>
        </w:rPr>
        <w:sectPr w:rsidR="00455149" w:rsidRPr="00817ECB" w:rsidSect="00817ECB">
          <w:headerReference w:type="even" r:id="rId24"/>
          <w:headerReference w:type="default" r:id="rId25"/>
          <w:headerReference w:type="first" r:id="rId26"/>
          <w:type w:val="oddPage"/>
          <w:pgSz w:w="12240" w:h="15840" w:code="1"/>
          <w:pgMar w:top="1440" w:right="1440" w:bottom="1440" w:left="1800" w:header="720" w:footer="720" w:gutter="0"/>
          <w:paperSrc w:first="15" w:other="15"/>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FF7ABF" w14:paraId="699A767D" w14:textId="77777777" w:rsidTr="00817ECB">
        <w:trPr>
          <w:trHeight w:val="600"/>
        </w:trPr>
        <w:tc>
          <w:tcPr>
            <w:tcW w:w="9198" w:type="dxa"/>
            <w:tcBorders>
              <w:top w:val="nil"/>
              <w:left w:val="nil"/>
              <w:bottom w:val="nil"/>
              <w:right w:val="nil"/>
            </w:tcBorders>
            <w:vAlign w:val="center"/>
          </w:tcPr>
          <w:p w14:paraId="702F81FB" w14:textId="77777777" w:rsidR="00455149" w:rsidRPr="00817ECB" w:rsidRDefault="00CA0EC7" w:rsidP="00CA0EC7">
            <w:pPr>
              <w:pStyle w:val="Subtitle"/>
              <w:rPr>
                <w:rFonts w:ascii="GHEA Mariam" w:hAnsi="GHEA Mariam"/>
                <w:lang w:val="en-US"/>
              </w:rPr>
            </w:pPr>
            <w:bookmarkStart w:id="348" w:name="_Toc471555340"/>
            <w:bookmarkStart w:id="349" w:name="_Toc471555883"/>
            <w:bookmarkStart w:id="350" w:name="_Toc488411760"/>
            <w:bookmarkStart w:id="351" w:name="_Toc347227548"/>
            <w:bookmarkStart w:id="352" w:name="_Toc438266930"/>
            <w:bookmarkStart w:id="353" w:name="_Toc438267904"/>
            <w:bookmarkStart w:id="354" w:name="_Toc438366671"/>
            <w:proofErr w:type="spellStart"/>
            <w:r w:rsidRPr="00817ECB">
              <w:rPr>
                <w:rFonts w:ascii="GHEA Mariam" w:hAnsi="GHEA Mariam"/>
                <w:lang w:val="en-US"/>
              </w:rPr>
              <w:lastRenderedPageBreak/>
              <w:t>Բաժին</w:t>
            </w:r>
            <w:proofErr w:type="spellEnd"/>
            <w:r w:rsidR="00455149" w:rsidRPr="00817ECB">
              <w:rPr>
                <w:rFonts w:ascii="GHEA Mariam" w:hAnsi="GHEA Mariam"/>
                <w:lang w:val="en-US"/>
              </w:rPr>
              <w:t xml:space="preserve"> VII</w:t>
            </w:r>
            <w:r w:rsidR="00193CA6" w:rsidRPr="00817ECB">
              <w:rPr>
                <w:rFonts w:ascii="GHEA Mariam" w:hAnsi="GHEA Mariam"/>
                <w:lang w:val="en-US"/>
              </w:rPr>
              <w:t>I</w:t>
            </w:r>
            <w:r w:rsidR="00455149" w:rsidRPr="00817ECB">
              <w:rPr>
                <w:rFonts w:ascii="GHEA Mariam" w:hAnsi="GHEA Mariam"/>
                <w:lang w:val="en-US"/>
              </w:rPr>
              <w:t xml:space="preserve">.  </w:t>
            </w:r>
            <w:proofErr w:type="spellStart"/>
            <w:r w:rsidRPr="00817ECB">
              <w:rPr>
                <w:rFonts w:ascii="GHEA Mariam" w:hAnsi="GHEA Mariam"/>
                <w:lang w:val="en-US"/>
              </w:rPr>
              <w:t>Պայմանագրի</w:t>
            </w:r>
            <w:proofErr w:type="spellEnd"/>
            <w:r w:rsidRPr="00817ECB">
              <w:rPr>
                <w:rFonts w:ascii="GHEA Mariam" w:hAnsi="GHEA Mariam"/>
                <w:lang w:val="en-US"/>
              </w:rPr>
              <w:t xml:space="preserve"> </w:t>
            </w:r>
            <w:proofErr w:type="spellStart"/>
            <w:r w:rsidRPr="00817ECB">
              <w:rPr>
                <w:rFonts w:ascii="GHEA Mariam" w:hAnsi="GHEA Mariam"/>
                <w:lang w:val="en-US"/>
              </w:rPr>
              <w:t>ընդհանուր</w:t>
            </w:r>
            <w:proofErr w:type="spellEnd"/>
            <w:r w:rsidRPr="00817ECB">
              <w:rPr>
                <w:rFonts w:ascii="GHEA Mariam" w:hAnsi="GHEA Mariam"/>
                <w:lang w:val="en-US"/>
              </w:rPr>
              <w:t xml:space="preserve"> </w:t>
            </w:r>
            <w:proofErr w:type="spellStart"/>
            <w:r w:rsidRPr="00817ECB">
              <w:rPr>
                <w:rFonts w:ascii="GHEA Mariam" w:hAnsi="GHEA Mariam"/>
                <w:lang w:val="en-US"/>
              </w:rPr>
              <w:t>պայմաններ</w:t>
            </w:r>
            <w:bookmarkEnd w:id="348"/>
            <w:bookmarkEnd w:id="349"/>
            <w:bookmarkEnd w:id="350"/>
            <w:bookmarkEnd w:id="351"/>
            <w:proofErr w:type="spellEnd"/>
          </w:p>
        </w:tc>
      </w:tr>
    </w:tbl>
    <w:p w14:paraId="65C08BF9" w14:textId="77777777" w:rsidR="00455149" w:rsidRPr="00817ECB" w:rsidRDefault="00455149">
      <w:pPr>
        <w:rPr>
          <w:rFonts w:ascii="GHEA Mariam" w:hAnsi="GHEA Mariam"/>
        </w:rPr>
      </w:pPr>
    </w:p>
    <w:p w14:paraId="26C6C53F" w14:textId="77777777" w:rsidR="00455149" w:rsidRPr="00817ECB" w:rsidRDefault="00336AEB">
      <w:pPr>
        <w:jc w:val="center"/>
        <w:rPr>
          <w:rFonts w:ascii="GHEA Mariam" w:hAnsi="GHEA Mariam"/>
          <w:b/>
          <w:sz w:val="32"/>
        </w:rPr>
      </w:pPr>
      <w:proofErr w:type="spellStart"/>
      <w:r w:rsidRPr="00817ECB">
        <w:rPr>
          <w:rFonts w:ascii="GHEA Mariam" w:hAnsi="GHEA Mariam"/>
          <w:b/>
          <w:sz w:val="32"/>
        </w:rPr>
        <w:t>Բովանդակություն</w:t>
      </w:r>
      <w:proofErr w:type="spellEnd"/>
    </w:p>
    <w:p w14:paraId="3289CA0B" w14:textId="77777777" w:rsidR="00455149" w:rsidRPr="00817ECB" w:rsidRDefault="00455149">
      <w:pPr>
        <w:jc w:val="center"/>
        <w:rPr>
          <w:rFonts w:ascii="GHEA Mariam" w:hAnsi="GHEA Mariam"/>
          <w:b/>
          <w:sz w:val="32"/>
        </w:rPr>
      </w:pPr>
    </w:p>
    <w:p w14:paraId="6B18DEC3" w14:textId="2FE9E7A3" w:rsidR="00FB2FCC" w:rsidRPr="00817ECB" w:rsidRDefault="007869B7">
      <w:pPr>
        <w:pStyle w:val="TOC1"/>
        <w:rPr>
          <w:rFonts w:ascii="GHEA Mariam" w:hAnsi="GHEA Mariam"/>
          <w:b w:val="0"/>
          <w:sz w:val="22"/>
        </w:rPr>
      </w:pPr>
      <w:r w:rsidRPr="00817ECB">
        <w:rPr>
          <w:rFonts w:ascii="GHEA Mariam" w:hAnsi="GHEA Mariam"/>
          <w:b w:val="0"/>
        </w:rPr>
        <w:fldChar w:fldCharType="begin"/>
      </w:r>
      <w:r w:rsidR="00455149" w:rsidRPr="00FF7ABF">
        <w:rPr>
          <w:rFonts w:ascii="GHEA Mariam" w:hAnsi="GHEA Mariam"/>
          <w:b w:val="0"/>
        </w:rPr>
        <w:instrText xml:space="preserve"> TOC \t "sec7-clauses,1" </w:instrText>
      </w:r>
      <w:r w:rsidRPr="00817ECB">
        <w:rPr>
          <w:rFonts w:ascii="GHEA Mariam" w:hAnsi="GHEA Mariam"/>
          <w:b w:val="0"/>
        </w:rPr>
        <w:fldChar w:fldCharType="separate"/>
      </w:r>
      <w:r w:rsidR="00FB2FCC" w:rsidRPr="00817ECB">
        <w:rPr>
          <w:rFonts w:ascii="GHEA Mariam" w:hAnsi="GHEA Mariam"/>
        </w:rPr>
        <w:t>1.</w:t>
      </w:r>
      <w:r w:rsidR="00FB2FCC" w:rsidRPr="00817ECB">
        <w:rPr>
          <w:rFonts w:ascii="GHEA Mariam" w:hAnsi="GHEA Mariam"/>
          <w:b w:val="0"/>
          <w:sz w:val="22"/>
        </w:rPr>
        <w:tab/>
      </w:r>
      <w:r w:rsidR="00FB2FCC" w:rsidRPr="00817ECB">
        <w:rPr>
          <w:rFonts w:ascii="GHEA Mariam" w:hAnsi="GHEA Mariam"/>
        </w:rPr>
        <w:t>Սահմանումներ</w:t>
      </w:r>
      <w:r w:rsidR="00FB2FCC" w:rsidRPr="00817ECB">
        <w:rPr>
          <w:rFonts w:ascii="GHEA Mariam" w:hAnsi="GHEA Mariam"/>
        </w:rPr>
        <w:tab/>
      </w:r>
      <w:r w:rsidR="00FB2FCC" w:rsidRPr="00817ECB">
        <w:rPr>
          <w:rFonts w:ascii="GHEA Mariam" w:hAnsi="GHEA Mariam"/>
        </w:rPr>
        <w:fldChar w:fldCharType="begin"/>
      </w:r>
      <w:r w:rsidR="00FB2FCC" w:rsidRPr="00817ECB">
        <w:rPr>
          <w:rFonts w:ascii="GHEA Mariam" w:hAnsi="GHEA Mariam"/>
        </w:rPr>
        <w:instrText xml:space="preserve"> PAGEREF _</w:instrText>
      </w:r>
      <w:r w:rsidR="00FB2FCC" w:rsidRPr="00FF7ABF">
        <w:rPr>
          <w:rFonts w:ascii="GHEA Mariam" w:hAnsi="GHEA Mariam"/>
        </w:rPr>
        <w:instrText>Toc98766423</w:instrText>
      </w:r>
      <w:r w:rsidR="00FB2FCC" w:rsidRPr="00817ECB">
        <w:rPr>
          <w:rFonts w:ascii="GHEA Mariam" w:hAnsi="GHEA Mariam"/>
        </w:rPr>
        <w:instrText xml:space="preserve"> \h </w:instrText>
      </w:r>
      <w:r w:rsidR="00FB2FCC" w:rsidRPr="00817ECB">
        <w:rPr>
          <w:rFonts w:ascii="GHEA Mariam" w:hAnsi="GHEA Mariam"/>
        </w:rPr>
      </w:r>
      <w:r w:rsidR="00FB2FCC" w:rsidRPr="00817ECB">
        <w:rPr>
          <w:rFonts w:ascii="GHEA Mariam" w:hAnsi="GHEA Mariam"/>
        </w:rPr>
        <w:fldChar w:fldCharType="separate"/>
      </w:r>
      <w:r w:rsidR="003356B4">
        <w:rPr>
          <w:rFonts w:ascii="GHEA Mariam" w:hAnsi="GHEA Mariam"/>
        </w:rPr>
        <w:t>57</w:t>
      </w:r>
      <w:r w:rsidR="00FB2FCC" w:rsidRPr="00817ECB">
        <w:rPr>
          <w:rFonts w:ascii="GHEA Mariam" w:hAnsi="GHEA Mariam"/>
        </w:rPr>
        <w:fldChar w:fldCharType="end"/>
      </w:r>
    </w:p>
    <w:p w14:paraId="3426C5B8" w14:textId="3B6817E8" w:rsidR="00FB2FCC" w:rsidRPr="00817ECB" w:rsidRDefault="00FB2FCC">
      <w:pPr>
        <w:pStyle w:val="TOC1"/>
        <w:rPr>
          <w:rFonts w:ascii="GHEA Mariam" w:hAnsi="GHEA Mariam"/>
          <w:b w:val="0"/>
          <w:sz w:val="22"/>
        </w:rPr>
      </w:pPr>
      <w:r w:rsidRPr="00817ECB">
        <w:rPr>
          <w:rFonts w:ascii="GHEA Mariam" w:hAnsi="GHEA Mariam"/>
        </w:rPr>
        <w:t>2.</w:t>
      </w:r>
      <w:r w:rsidRPr="00817ECB">
        <w:rPr>
          <w:rFonts w:ascii="GHEA Mariam" w:hAnsi="GHEA Mariam"/>
          <w:b w:val="0"/>
          <w:sz w:val="22"/>
        </w:rPr>
        <w:tab/>
      </w:r>
      <w:r w:rsidRPr="00817ECB">
        <w:rPr>
          <w:rFonts w:ascii="GHEA Mariam" w:hAnsi="GHEA Mariam"/>
        </w:rPr>
        <w:t>Պայմանագրի փաստաթղթեր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Toc98766424</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58</w:t>
      </w:r>
      <w:r w:rsidRPr="00817ECB">
        <w:rPr>
          <w:rFonts w:ascii="GHEA Mariam" w:hAnsi="GHEA Mariam"/>
        </w:rPr>
        <w:fldChar w:fldCharType="end"/>
      </w:r>
    </w:p>
    <w:p w14:paraId="4E7BE674" w14:textId="300BD407" w:rsidR="00FB2FCC" w:rsidRPr="00817ECB" w:rsidRDefault="00FB2FCC">
      <w:pPr>
        <w:pStyle w:val="TOC1"/>
        <w:rPr>
          <w:rFonts w:ascii="GHEA Mariam" w:hAnsi="GHEA Mariam"/>
          <w:b w:val="0"/>
          <w:sz w:val="22"/>
        </w:rPr>
      </w:pPr>
      <w:r w:rsidRPr="00817ECB">
        <w:rPr>
          <w:rFonts w:ascii="GHEA Mariam" w:hAnsi="GHEA Mariam"/>
        </w:rPr>
        <w:t>3.</w:t>
      </w:r>
      <w:r w:rsidRPr="00FF7ABF">
        <w:rPr>
          <w:rFonts w:ascii="GHEA Mariam" w:hAnsi="GHEA Mariam"/>
        </w:rPr>
        <w:t xml:space="preserve"> </w:t>
      </w:r>
      <w:r w:rsidRPr="00817ECB">
        <w:rPr>
          <w:rFonts w:ascii="GHEA Mariam" w:hAnsi="GHEA Mariam"/>
        </w:rPr>
        <w:t>Խարդախություն և կոռուպցիա</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Toc98766425</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59</w:t>
      </w:r>
      <w:r w:rsidRPr="00817ECB">
        <w:rPr>
          <w:rFonts w:ascii="GHEA Mariam" w:hAnsi="GHEA Mariam"/>
        </w:rPr>
        <w:fldChar w:fldCharType="end"/>
      </w:r>
    </w:p>
    <w:p w14:paraId="0244DC57" w14:textId="50D1CF1B" w:rsidR="00FB2FCC" w:rsidRPr="00817ECB" w:rsidRDefault="00FB2FCC">
      <w:pPr>
        <w:pStyle w:val="TOC1"/>
        <w:rPr>
          <w:rFonts w:ascii="GHEA Mariam" w:hAnsi="GHEA Mariam"/>
          <w:b w:val="0"/>
          <w:sz w:val="22"/>
        </w:rPr>
      </w:pPr>
      <w:r w:rsidRPr="00817ECB">
        <w:rPr>
          <w:rFonts w:ascii="GHEA Mariam" w:hAnsi="GHEA Mariam"/>
        </w:rPr>
        <w:t>4. Մեկնաբանում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Toc98766426</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59</w:t>
      </w:r>
      <w:r w:rsidRPr="00817ECB">
        <w:rPr>
          <w:rFonts w:ascii="GHEA Mariam" w:hAnsi="GHEA Mariam"/>
        </w:rPr>
        <w:fldChar w:fldCharType="end"/>
      </w:r>
    </w:p>
    <w:p w14:paraId="26C5B42C" w14:textId="1C03325A" w:rsidR="00FB2FCC" w:rsidRPr="00817ECB" w:rsidRDefault="00FB2FCC">
      <w:pPr>
        <w:pStyle w:val="TOC1"/>
        <w:rPr>
          <w:rFonts w:ascii="GHEA Mariam" w:hAnsi="GHEA Mariam"/>
          <w:b w:val="0"/>
          <w:sz w:val="22"/>
        </w:rPr>
      </w:pPr>
      <w:r w:rsidRPr="00817ECB">
        <w:rPr>
          <w:rFonts w:ascii="GHEA Mariam" w:hAnsi="GHEA Mariam"/>
        </w:rPr>
        <w:t>5.</w:t>
      </w:r>
      <w:r w:rsidRPr="00817ECB">
        <w:rPr>
          <w:rFonts w:ascii="GHEA Mariam" w:hAnsi="GHEA Mariam"/>
          <w:b w:val="0"/>
          <w:sz w:val="22"/>
        </w:rPr>
        <w:tab/>
      </w:r>
      <w:r w:rsidRPr="00817ECB">
        <w:rPr>
          <w:rFonts w:ascii="GHEA Mariam" w:hAnsi="GHEA Mariam"/>
        </w:rPr>
        <w:t>Լեզու</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Toc98766427</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60</w:t>
      </w:r>
      <w:r w:rsidRPr="00817ECB">
        <w:rPr>
          <w:rFonts w:ascii="GHEA Mariam" w:hAnsi="GHEA Mariam"/>
        </w:rPr>
        <w:fldChar w:fldCharType="end"/>
      </w:r>
    </w:p>
    <w:p w14:paraId="099DC92B" w14:textId="41AF5D9E" w:rsidR="00FB2FCC" w:rsidRPr="00817ECB" w:rsidRDefault="00FB2FCC">
      <w:pPr>
        <w:pStyle w:val="TOC1"/>
        <w:rPr>
          <w:rFonts w:ascii="GHEA Mariam" w:hAnsi="GHEA Mariam"/>
          <w:b w:val="0"/>
          <w:sz w:val="22"/>
        </w:rPr>
      </w:pPr>
      <w:r w:rsidRPr="00817ECB">
        <w:rPr>
          <w:rFonts w:ascii="GHEA Mariam" w:hAnsi="GHEA Mariam"/>
        </w:rPr>
        <w:t>6.</w:t>
      </w:r>
      <w:r w:rsidRPr="00817ECB">
        <w:rPr>
          <w:rFonts w:ascii="GHEA Mariam" w:hAnsi="GHEA Mariam"/>
          <w:b w:val="0"/>
          <w:sz w:val="22"/>
        </w:rPr>
        <w:tab/>
      </w:r>
      <w:r w:rsidRPr="00817ECB">
        <w:rPr>
          <w:rFonts w:ascii="GHEA Mariam" w:hAnsi="GHEA Mariam"/>
        </w:rPr>
        <w:t>Համատեղ ձեռնակություն կոնսորցիում կամ ընկերակցություն</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Toc98766428</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61</w:t>
      </w:r>
      <w:r w:rsidRPr="00817ECB">
        <w:rPr>
          <w:rFonts w:ascii="GHEA Mariam" w:hAnsi="GHEA Mariam"/>
        </w:rPr>
        <w:fldChar w:fldCharType="end"/>
      </w:r>
    </w:p>
    <w:p w14:paraId="053B1E30" w14:textId="7FA755B4" w:rsidR="00FB2FCC" w:rsidRPr="00817ECB" w:rsidRDefault="00FB2FCC">
      <w:pPr>
        <w:pStyle w:val="TOC1"/>
        <w:rPr>
          <w:rFonts w:ascii="GHEA Mariam" w:hAnsi="GHEA Mariam"/>
          <w:b w:val="0"/>
          <w:sz w:val="22"/>
        </w:rPr>
      </w:pPr>
      <w:r w:rsidRPr="00817ECB">
        <w:rPr>
          <w:rFonts w:ascii="GHEA Mariam" w:hAnsi="GHEA Mariam"/>
        </w:rPr>
        <w:t>7.</w:t>
      </w:r>
      <w:r w:rsidRPr="00817ECB">
        <w:rPr>
          <w:rFonts w:ascii="GHEA Mariam" w:hAnsi="GHEA Mariam"/>
          <w:b w:val="0"/>
          <w:sz w:val="22"/>
        </w:rPr>
        <w:tab/>
      </w:r>
      <w:r w:rsidRPr="00817ECB">
        <w:rPr>
          <w:rFonts w:ascii="GHEA Mariam" w:hAnsi="GHEA Mariam"/>
        </w:rPr>
        <w:t>Ընդունելիություն</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Toc98766429</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61</w:t>
      </w:r>
      <w:r w:rsidRPr="00817ECB">
        <w:rPr>
          <w:rFonts w:ascii="GHEA Mariam" w:hAnsi="GHEA Mariam"/>
        </w:rPr>
        <w:fldChar w:fldCharType="end"/>
      </w:r>
    </w:p>
    <w:p w14:paraId="4801C751" w14:textId="518FDC64" w:rsidR="00FB2FCC" w:rsidRPr="00817ECB" w:rsidRDefault="00FB2FCC">
      <w:pPr>
        <w:pStyle w:val="TOC1"/>
        <w:rPr>
          <w:rFonts w:ascii="GHEA Mariam" w:hAnsi="GHEA Mariam"/>
          <w:b w:val="0"/>
          <w:sz w:val="22"/>
        </w:rPr>
      </w:pPr>
      <w:r w:rsidRPr="00817ECB">
        <w:rPr>
          <w:rFonts w:ascii="GHEA Mariam" w:hAnsi="GHEA Mariam"/>
        </w:rPr>
        <w:t>8.</w:t>
      </w:r>
      <w:r w:rsidRPr="00817ECB">
        <w:rPr>
          <w:rFonts w:ascii="GHEA Mariam" w:hAnsi="GHEA Mariam"/>
          <w:b w:val="0"/>
          <w:sz w:val="22"/>
        </w:rPr>
        <w:tab/>
      </w:r>
      <w:r w:rsidRPr="00817ECB">
        <w:rPr>
          <w:rFonts w:ascii="GHEA Mariam" w:hAnsi="GHEA Mariam"/>
        </w:rPr>
        <w:t>Ծանուցումներ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Toc98766430</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61</w:t>
      </w:r>
      <w:r w:rsidRPr="00817ECB">
        <w:rPr>
          <w:rFonts w:ascii="GHEA Mariam" w:hAnsi="GHEA Mariam"/>
        </w:rPr>
        <w:fldChar w:fldCharType="end"/>
      </w:r>
    </w:p>
    <w:p w14:paraId="07484AE4" w14:textId="1706C7DD" w:rsidR="00FB2FCC" w:rsidRPr="00817ECB" w:rsidRDefault="00FB2FCC">
      <w:pPr>
        <w:pStyle w:val="TOC1"/>
        <w:rPr>
          <w:rFonts w:ascii="GHEA Mariam" w:hAnsi="GHEA Mariam"/>
          <w:b w:val="0"/>
          <w:sz w:val="22"/>
        </w:rPr>
      </w:pPr>
      <w:r w:rsidRPr="00817ECB">
        <w:rPr>
          <w:rFonts w:ascii="GHEA Mariam" w:hAnsi="GHEA Mariam"/>
        </w:rPr>
        <w:t xml:space="preserve">9. </w:t>
      </w:r>
      <w:r w:rsidRPr="00817ECB">
        <w:rPr>
          <w:rFonts w:ascii="GHEA Mariam" w:hAnsi="GHEA Mariam"/>
          <w:b w:val="0"/>
          <w:sz w:val="22"/>
        </w:rPr>
        <w:tab/>
      </w:r>
      <w:r w:rsidRPr="00817ECB">
        <w:rPr>
          <w:rFonts w:ascii="GHEA Mariam" w:hAnsi="GHEA Mariam"/>
        </w:rPr>
        <w:t>Կարգավորող օրենք</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Toc98766431</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62</w:t>
      </w:r>
      <w:r w:rsidRPr="00817ECB">
        <w:rPr>
          <w:rFonts w:ascii="GHEA Mariam" w:hAnsi="GHEA Mariam"/>
        </w:rPr>
        <w:fldChar w:fldCharType="end"/>
      </w:r>
    </w:p>
    <w:p w14:paraId="7B6DC5D8" w14:textId="7A2E3376" w:rsidR="00FB2FCC" w:rsidRPr="00817ECB" w:rsidRDefault="00FB2FCC">
      <w:pPr>
        <w:pStyle w:val="TOC1"/>
        <w:rPr>
          <w:rFonts w:ascii="GHEA Mariam" w:hAnsi="GHEA Mariam"/>
          <w:b w:val="0"/>
          <w:sz w:val="22"/>
        </w:rPr>
      </w:pPr>
      <w:r w:rsidRPr="00817ECB">
        <w:rPr>
          <w:rFonts w:ascii="GHEA Mariam" w:hAnsi="GHEA Mariam"/>
        </w:rPr>
        <w:t>10.</w:t>
      </w:r>
      <w:r w:rsidRPr="00817ECB">
        <w:rPr>
          <w:rFonts w:ascii="GHEA Mariam" w:hAnsi="GHEA Mariam"/>
          <w:b w:val="0"/>
          <w:sz w:val="22"/>
        </w:rPr>
        <w:tab/>
      </w:r>
      <w:r w:rsidRPr="00817ECB">
        <w:rPr>
          <w:rFonts w:ascii="GHEA Mariam" w:hAnsi="GHEA Mariam"/>
        </w:rPr>
        <w:t>Վեճերի կարգավորում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Toc98766432</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62</w:t>
      </w:r>
      <w:r w:rsidRPr="00817ECB">
        <w:rPr>
          <w:rFonts w:ascii="GHEA Mariam" w:hAnsi="GHEA Mariam"/>
        </w:rPr>
        <w:fldChar w:fldCharType="end"/>
      </w:r>
    </w:p>
    <w:p w14:paraId="3D4BF870" w14:textId="59792F53" w:rsidR="00FB2FCC" w:rsidRPr="00817ECB" w:rsidRDefault="00FB2FCC">
      <w:pPr>
        <w:pStyle w:val="TOC1"/>
        <w:rPr>
          <w:rFonts w:ascii="GHEA Mariam" w:hAnsi="GHEA Mariam"/>
          <w:b w:val="0"/>
          <w:sz w:val="22"/>
        </w:rPr>
      </w:pPr>
      <w:r w:rsidRPr="00817ECB">
        <w:rPr>
          <w:rFonts w:ascii="GHEA Mariam" w:hAnsi="GHEA Mariam"/>
          <w:lang w:val="en-GB"/>
        </w:rPr>
        <w:t>11.</w:t>
      </w:r>
      <w:r w:rsidRPr="00817ECB">
        <w:rPr>
          <w:rFonts w:ascii="GHEA Mariam" w:hAnsi="GHEA Mariam"/>
          <w:b w:val="0"/>
          <w:sz w:val="22"/>
        </w:rPr>
        <w:tab/>
      </w:r>
      <w:r w:rsidRPr="00817ECB">
        <w:rPr>
          <w:rFonts w:ascii="GHEA Mariam" w:hAnsi="GHEA Mariam"/>
          <w:lang w:val="en-GB"/>
        </w:rPr>
        <w:t>Բանկի կողմից իրականացվող ուսումնասիրություններ և ստուգումներ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Toc98766433</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62</w:t>
      </w:r>
      <w:r w:rsidRPr="00817ECB">
        <w:rPr>
          <w:rFonts w:ascii="GHEA Mariam" w:hAnsi="GHEA Mariam"/>
        </w:rPr>
        <w:fldChar w:fldCharType="end"/>
      </w:r>
    </w:p>
    <w:p w14:paraId="2686BC07" w14:textId="7F9AF0B7" w:rsidR="00FB2FCC" w:rsidRPr="00817ECB" w:rsidRDefault="00FB2FCC">
      <w:pPr>
        <w:pStyle w:val="TOC1"/>
        <w:rPr>
          <w:rFonts w:ascii="GHEA Mariam" w:hAnsi="GHEA Mariam"/>
          <w:b w:val="0"/>
          <w:sz w:val="22"/>
        </w:rPr>
      </w:pPr>
      <w:r w:rsidRPr="00817ECB">
        <w:rPr>
          <w:rFonts w:ascii="GHEA Mariam" w:hAnsi="GHEA Mariam"/>
        </w:rPr>
        <w:t>12.Մատակարարման շրջանակ</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Toc98766434</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63</w:t>
      </w:r>
      <w:r w:rsidRPr="00817ECB">
        <w:rPr>
          <w:rFonts w:ascii="GHEA Mariam" w:hAnsi="GHEA Mariam"/>
        </w:rPr>
        <w:fldChar w:fldCharType="end"/>
      </w:r>
    </w:p>
    <w:p w14:paraId="19E81C22" w14:textId="76119197" w:rsidR="00FB2FCC" w:rsidRPr="00817ECB" w:rsidRDefault="00FB2FCC">
      <w:pPr>
        <w:pStyle w:val="TOC1"/>
        <w:rPr>
          <w:rFonts w:ascii="GHEA Mariam" w:hAnsi="GHEA Mariam"/>
          <w:b w:val="0"/>
          <w:sz w:val="22"/>
        </w:rPr>
      </w:pPr>
      <w:r w:rsidRPr="00817ECB">
        <w:rPr>
          <w:rFonts w:ascii="GHEA Mariam" w:hAnsi="GHEA Mariam"/>
        </w:rPr>
        <w:t>13.</w:t>
      </w:r>
      <w:r w:rsidRPr="00817ECB">
        <w:rPr>
          <w:rFonts w:ascii="GHEA Mariam" w:hAnsi="GHEA Mariam"/>
          <w:b w:val="0"/>
          <w:sz w:val="22"/>
        </w:rPr>
        <w:tab/>
      </w:r>
      <w:r w:rsidRPr="00817ECB">
        <w:rPr>
          <w:rFonts w:ascii="GHEA Mariam" w:hAnsi="GHEA Mariam"/>
        </w:rPr>
        <w:t>Առաքում և փաստաթղթեր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Toc98766435</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63</w:t>
      </w:r>
      <w:r w:rsidRPr="00817ECB">
        <w:rPr>
          <w:rFonts w:ascii="GHEA Mariam" w:hAnsi="GHEA Mariam"/>
        </w:rPr>
        <w:fldChar w:fldCharType="end"/>
      </w:r>
    </w:p>
    <w:p w14:paraId="788BF1AE" w14:textId="1B346D68" w:rsidR="00FB2FCC" w:rsidRPr="00817ECB" w:rsidRDefault="00FB2FCC">
      <w:pPr>
        <w:pStyle w:val="TOC1"/>
        <w:rPr>
          <w:rFonts w:ascii="GHEA Mariam" w:hAnsi="GHEA Mariam"/>
          <w:b w:val="0"/>
          <w:sz w:val="22"/>
        </w:rPr>
      </w:pPr>
      <w:r w:rsidRPr="00817ECB">
        <w:rPr>
          <w:rFonts w:ascii="GHEA Mariam" w:hAnsi="GHEA Mariam"/>
        </w:rPr>
        <w:t>14.</w:t>
      </w:r>
      <w:r w:rsidRPr="00FF7ABF">
        <w:rPr>
          <w:rFonts w:ascii="GHEA Mariam" w:hAnsi="GHEA Mariam"/>
        </w:rPr>
        <w:t xml:space="preserve"> </w:t>
      </w:r>
      <w:r w:rsidRPr="00817ECB">
        <w:rPr>
          <w:rFonts w:ascii="GHEA Mariam" w:hAnsi="GHEA Mariam"/>
        </w:rPr>
        <w:t>Մատակարարի պարտականությունները</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Toc98766436</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63</w:t>
      </w:r>
      <w:r w:rsidRPr="00817ECB">
        <w:rPr>
          <w:rFonts w:ascii="GHEA Mariam" w:hAnsi="GHEA Mariam"/>
        </w:rPr>
        <w:fldChar w:fldCharType="end"/>
      </w:r>
    </w:p>
    <w:p w14:paraId="2BC39C4B" w14:textId="4555EEC5" w:rsidR="00FB2FCC" w:rsidRPr="00817ECB" w:rsidRDefault="00FB2FCC">
      <w:pPr>
        <w:pStyle w:val="TOC1"/>
        <w:rPr>
          <w:rFonts w:ascii="GHEA Mariam" w:hAnsi="GHEA Mariam"/>
          <w:b w:val="0"/>
          <w:sz w:val="22"/>
        </w:rPr>
      </w:pPr>
      <w:r w:rsidRPr="00817ECB">
        <w:rPr>
          <w:rFonts w:ascii="GHEA Mariam" w:hAnsi="GHEA Mariam"/>
        </w:rPr>
        <w:t>15</w:t>
      </w:r>
      <w:r w:rsidRPr="00817ECB">
        <w:rPr>
          <w:rFonts w:ascii="GHEA Mariam" w:hAnsi="GHEA Mariam"/>
          <w:b w:val="0"/>
          <w:sz w:val="22"/>
        </w:rPr>
        <w:tab/>
      </w:r>
      <w:r w:rsidRPr="00817ECB">
        <w:rPr>
          <w:rFonts w:ascii="GHEA Mariam" w:hAnsi="GHEA Mariam"/>
        </w:rPr>
        <w:t>Պայմանագրի գինը</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Toc98766437</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63</w:t>
      </w:r>
      <w:r w:rsidRPr="00817ECB">
        <w:rPr>
          <w:rFonts w:ascii="GHEA Mariam" w:hAnsi="GHEA Mariam"/>
        </w:rPr>
        <w:fldChar w:fldCharType="end"/>
      </w:r>
    </w:p>
    <w:p w14:paraId="0A4FBB4C" w14:textId="0CB5DA0E" w:rsidR="00FB2FCC" w:rsidRPr="00817ECB" w:rsidRDefault="00FB2FCC">
      <w:pPr>
        <w:pStyle w:val="TOC1"/>
        <w:rPr>
          <w:rFonts w:ascii="GHEA Mariam" w:hAnsi="GHEA Mariam"/>
          <w:b w:val="0"/>
          <w:sz w:val="22"/>
        </w:rPr>
      </w:pPr>
      <w:r w:rsidRPr="00817ECB">
        <w:rPr>
          <w:rFonts w:ascii="GHEA Mariam" w:hAnsi="GHEA Mariam"/>
        </w:rPr>
        <w:t>16.</w:t>
      </w:r>
      <w:r w:rsidRPr="00817ECB">
        <w:rPr>
          <w:rFonts w:ascii="GHEA Mariam" w:hAnsi="GHEA Mariam"/>
          <w:b w:val="0"/>
          <w:sz w:val="22"/>
        </w:rPr>
        <w:tab/>
      </w:r>
      <w:r w:rsidRPr="00817ECB">
        <w:rPr>
          <w:rFonts w:ascii="GHEA Mariam" w:hAnsi="GHEA Mariam"/>
        </w:rPr>
        <w:t>Վճարման պայմաններ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Toc98766438</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64</w:t>
      </w:r>
      <w:r w:rsidRPr="00817ECB">
        <w:rPr>
          <w:rFonts w:ascii="GHEA Mariam" w:hAnsi="GHEA Mariam"/>
        </w:rPr>
        <w:fldChar w:fldCharType="end"/>
      </w:r>
    </w:p>
    <w:p w14:paraId="2FD1021D" w14:textId="377B0070" w:rsidR="00FB2FCC" w:rsidRPr="00817ECB" w:rsidRDefault="00FB2FCC">
      <w:pPr>
        <w:pStyle w:val="TOC1"/>
        <w:rPr>
          <w:rFonts w:ascii="GHEA Mariam" w:hAnsi="GHEA Mariam"/>
          <w:b w:val="0"/>
          <w:sz w:val="22"/>
        </w:rPr>
      </w:pPr>
      <w:r w:rsidRPr="00817ECB">
        <w:rPr>
          <w:rFonts w:ascii="GHEA Mariam" w:hAnsi="GHEA Mariam"/>
        </w:rPr>
        <w:t>17.</w:t>
      </w:r>
      <w:r w:rsidRPr="00817ECB">
        <w:rPr>
          <w:rFonts w:ascii="GHEA Mariam" w:hAnsi="GHEA Mariam"/>
          <w:b w:val="0"/>
          <w:sz w:val="22"/>
        </w:rPr>
        <w:tab/>
      </w:r>
      <w:r w:rsidRPr="00817ECB">
        <w:rPr>
          <w:rFonts w:ascii="GHEA Mariam" w:hAnsi="GHEA Mariam"/>
        </w:rPr>
        <w:t>Հարկեր և տուրքեր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Toc98766439</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64</w:t>
      </w:r>
      <w:r w:rsidRPr="00817ECB">
        <w:rPr>
          <w:rFonts w:ascii="GHEA Mariam" w:hAnsi="GHEA Mariam"/>
        </w:rPr>
        <w:fldChar w:fldCharType="end"/>
      </w:r>
    </w:p>
    <w:p w14:paraId="004AF286" w14:textId="04CC88C1" w:rsidR="00FB2FCC" w:rsidRPr="00817ECB" w:rsidRDefault="00FB2FCC">
      <w:pPr>
        <w:pStyle w:val="TOC1"/>
        <w:rPr>
          <w:rFonts w:ascii="GHEA Mariam" w:hAnsi="GHEA Mariam"/>
          <w:b w:val="0"/>
          <w:sz w:val="22"/>
        </w:rPr>
      </w:pPr>
      <w:r w:rsidRPr="00817ECB">
        <w:rPr>
          <w:rFonts w:ascii="GHEA Mariam" w:hAnsi="GHEA Mariam"/>
        </w:rPr>
        <w:t>18.</w:t>
      </w:r>
      <w:r w:rsidRPr="00817ECB">
        <w:rPr>
          <w:rFonts w:ascii="GHEA Mariam" w:hAnsi="GHEA Mariam"/>
          <w:b w:val="0"/>
          <w:sz w:val="22"/>
        </w:rPr>
        <w:tab/>
      </w:r>
      <w:r w:rsidRPr="00817ECB">
        <w:rPr>
          <w:rFonts w:ascii="GHEA Mariam" w:hAnsi="GHEA Mariam"/>
        </w:rPr>
        <w:t>Պայմանագրի կատարման երաշխիք</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Toc98766440</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64</w:t>
      </w:r>
      <w:r w:rsidRPr="00817ECB">
        <w:rPr>
          <w:rFonts w:ascii="GHEA Mariam" w:hAnsi="GHEA Mariam"/>
        </w:rPr>
        <w:fldChar w:fldCharType="end"/>
      </w:r>
    </w:p>
    <w:p w14:paraId="5646A5F1" w14:textId="35A71334" w:rsidR="00FB2FCC" w:rsidRPr="00817ECB" w:rsidRDefault="00FB2FCC">
      <w:pPr>
        <w:pStyle w:val="TOC1"/>
        <w:rPr>
          <w:rFonts w:ascii="GHEA Mariam" w:hAnsi="GHEA Mariam"/>
          <w:b w:val="0"/>
          <w:sz w:val="22"/>
        </w:rPr>
      </w:pPr>
      <w:r w:rsidRPr="00817ECB">
        <w:rPr>
          <w:rFonts w:ascii="GHEA Mariam" w:hAnsi="GHEA Mariam"/>
        </w:rPr>
        <w:t>19.</w:t>
      </w:r>
      <w:r w:rsidRPr="00817ECB">
        <w:rPr>
          <w:rFonts w:ascii="GHEA Mariam" w:hAnsi="GHEA Mariam"/>
          <w:b w:val="0"/>
          <w:sz w:val="22"/>
        </w:rPr>
        <w:tab/>
      </w:r>
      <w:r w:rsidRPr="00817ECB">
        <w:rPr>
          <w:rFonts w:ascii="GHEA Mariam" w:hAnsi="GHEA Mariam"/>
        </w:rPr>
        <w:t>Հեղինակային իրավունք</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Toc98766441</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65</w:t>
      </w:r>
      <w:r w:rsidRPr="00817ECB">
        <w:rPr>
          <w:rFonts w:ascii="GHEA Mariam" w:hAnsi="GHEA Mariam"/>
        </w:rPr>
        <w:fldChar w:fldCharType="end"/>
      </w:r>
    </w:p>
    <w:p w14:paraId="6F58EF48" w14:textId="6598897B" w:rsidR="00FB2FCC" w:rsidRPr="00817ECB" w:rsidRDefault="00FB2FCC">
      <w:pPr>
        <w:pStyle w:val="TOC1"/>
        <w:rPr>
          <w:rFonts w:ascii="GHEA Mariam" w:hAnsi="GHEA Mariam"/>
          <w:b w:val="0"/>
          <w:sz w:val="22"/>
        </w:rPr>
      </w:pPr>
      <w:r w:rsidRPr="00817ECB">
        <w:rPr>
          <w:rFonts w:ascii="GHEA Mariam" w:hAnsi="GHEA Mariam"/>
        </w:rPr>
        <w:lastRenderedPageBreak/>
        <w:t>20.</w:t>
      </w:r>
      <w:r w:rsidRPr="00817ECB">
        <w:rPr>
          <w:rFonts w:ascii="GHEA Mariam" w:hAnsi="GHEA Mariam"/>
          <w:b w:val="0"/>
          <w:sz w:val="22"/>
        </w:rPr>
        <w:tab/>
      </w:r>
      <w:r w:rsidRPr="00817ECB">
        <w:rPr>
          <w:rFonts w:ascii="GHEA Mariam" w:hAnsi="GHEA Mariam"/>
        </w:rPr>
        <w:t>Գաղտնի տեղեկություններ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Toc98766442</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65</w:t>
      </w:r>
      <w:r w:rsidRPr="00817ECB">
        <w:rPr>
          <w:rFonts w:ascii="GHEA Mariam" w:hAnsi="GHEA Mariam"/>
        </w:rPr>
        <w:fldChar w:fldCharType="end"/>
      </w:r>
    </w:p>
    <w:p w14:paraId="41E0987D" w14:textId="3507E8FB" w:rsidR="00FB2FCC" w:rsidRPr="00817ECB" w:rsidRDefault="00FB2FCC">
      <w:pPr>
        <w:pStyle w:val="TOC1"/>
        <w:rPr>
          <w:rFonts w:ascii="GHEA Mariam" w:hAnsi="GHEA Mariam"/>
          <w:b w:val="0"/>
          <w:sz w:val="22"/>
        </w:rPr>
      </w:pPr>
      <w:r w:rsidRPr="00817ECB">
        <w:rPr>
          <w:rFonts w:ascii="GHEA Mariam" w:hAnsi="GHEA Mariam"/>
        </w:rPr>
        <w:t>21.</w:t>
      </w:r>
      <w:r w:rsidRPr="00FF7ABF">
        <w:rPr>
          <w:rFonts w:ascii="GHEA Mariam" w:hAnsi="GHEA Mariam"/>
        </w:rPr>
        <w:t xml:space="preserve"> </w:t>
      </w:r>
      <w:r w:rsidRPr="00817ECB">
        <w:rPr>
          <w:rFonts w:ascii="GHEA Mariam" w:hAnsi="GHEA Mariam"/>
        </w:rPr>
        <w:t>Ենթակապալային պայմանագրերի կնքում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Toc98766443</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67</w:t>
      </w:r>
      <w:r w:rsidRPr="00817ECB">
        <w:rPr>
          <w:rFonts w:ascii="GHEA Mariam" w:hAnsi="GHEA Mariam"/>
        </w:rPr>
        <w:fldChar w:fldCharType="end"/>
      </w:r>
    </w:p>
    <w:p w14:paraId="6046CCA6" w14:textId="0B81A82C" w:rsidR="00FB2FCC" w:rsidRPr="00817ECB" w:rsidRDefault="00FB2FCC">
      <w:pPr>
        <w:pStyle w:val="TOC1"/>
        <w:rPr>
          <w:rFonts w:ascii="GHEA Mariam" w:hAnsi="GHEA Mariam"/>
          <w:b w:val="0"/>
          <w:sz w:val="22"/>
        </w:rPr>
      </w:pPr>
      <w:r w:rsidRPr="00817ECB">
        <w:rPr>
          <w:rFonts w:ascii="GHEA Mariam" w:hAnsi="GHEA Mariam"/>
        </w:rPr>
        <w:t>22.</w:t>
      </w:r>
      <w:r w:rsidRPr="00817ECB">
        <w:rPr>
          <w:rFonts w:ascii="GHEA Mariam" w:hAnsi="GHEA Mariam"/>
          <w:b w:val="0"/>
          <w:sz w:val="22"/>
        </w:rPr>
        <w:tab/>
      </w:r>
      <w:r w:rsidRPr="00817ECB">
        <w:rPr>
          <w:rFonts w:ascii="GHEA Mariam" w:hAnsi="GHEA Mariam"/>
        </w:rPr>
        <w:t>Մասնագրեր և չափանիշներ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Toc98766444</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67</w:t>
      </w:r>
      <w:r w:rsidRPr="00817ECB">
        <w:rPr>
          <w:rFonts w:ascii="GHEA Mariam" w:hAnsi="GHEA Mariam"/>
        </w:rPr>
        <w:fldChar w:fldCharType="end"/>
      </w:r>
    </w:p>
    <w:p w14:paraId="1725E2F6" w14:textId="081D624D" w:rsidR="00FB2FCC" w:rsidRPr="00817ECB" w:rsidRDefault="00FB2FCC">
      <w:pPr>
        <w:pStyle w:val="TOC1"/>
        <w:rPr>
          <w:rFonts w:ascii="GHEA Mariam" w:hAnsi="GHEA Mariam"/>
          <w:b w:val="0"/>
          <w:sz w:val="22"/>
        </w:rPr>
      </w:pPr>
      <w:r w:rsidRPr="00817ECB">
        <w:rPr>
          <w:rFonts w:ascii="GHEA Mariam" w:hAnsi="GHEA Mariam"/>
        </w:rPr>
        <w:t>23. Փաթեթավորում և փաստաթղթեր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Toc98766445</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68</w:t>
      </w:r>
      <w:r w:rsidRPr="00817ECB">
        <w:rPr>
          <w:rFonts w:ascii="GHEA Mariam" w:hAnsi="GHEA Mariam"/>
        </w:rPr>
        <w:fldChar w:fldCharType="end"/>
      </w:r>
    </w:p>
    <w:p w14:paraId="2380A500" w14:textId="38F918E0" w:rsidR="00FB2FCC" w:rsidRPr="00817ECB" w:rsidRDefault="00FB2FCC">
      <w:pPr>
        <w:pStyle w:val="TOC1"/>
        <w:rPr>
          <w:rFonts w:ascii="GHEA Mariam" w:hAnsi="GHEA Mariam"/>
          <w:b w:val="0"/>
          <w:sz w:val="22"/>
        </w:rPr>
      </w:pPr>
      <w:r w:rsidRPr="00817ECB">
        <w:rPr>
          <w:rFonts w:ascii="GHEA Mariam" w:hAnsi="GHEA Mariam"/>
        </w:rPr>
        <w:t>24.Ապահովագրություն</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Toc98766446</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68</w:t>
      </w:r>
      <w:r w:rsidRPr="00817ECB">
        <w:rPr>
          <w:rFonts w:ascii="GHEA Mariam" w:hAnsi="GHEA Mariam"/>
        </w:rPr>
        <w:fldChar w:fldCharType="end"/>
      </w:r>
    </w:p>
    <w:p w14:paraId="1946BC3B" w14:textId="1918A0BA" w:rsidR="00FB2FCC" w:rsidRPr="00817ECB" w:rsidRDefault="00FB2FCC">
      <w:pPr>
        <w:pStyle w:val="TOC1"/>
        <w:rPr>
          <w:rFonts w:ascii="GHEA Mariam" w:hAnsi="GHEA Mariam"/>
          <w:b w:val="0"/>
          <w:sz w:val="22"/>
        </w:rPr>
      </w:pPr>
      <w:r w:rsidRPr="00817ECB">
        <w:rPr>
          <w:rFonts w:ascii="GHEA Mariam" w:hAnsi="GHEA Mariam"/>
        </w:rPr>
        <w:t>25.</w:t>
      </w:r>
      <w:r w:rsidRPr="00FF7ABF">
        <w:rPr>
          <w:rFonts w:ascii="GHEA Mariam" w:hAnsi="GHEA Mariam"/>
        </w:rPr>
        <w:t xml:space="preserve"> </w:t>
      </w:r>
      <w:r w:rsidRPr="00817ECB">
        <w:rPr>
          <w:rFonts w:ascii="GHEA Mariam" w:hAnsi="GHEA Mariam"/>
        </w:rPr>
        <w:t xml:space="preserve">Փոխադրումներ և </w:t>
      </w:r>
      <w:r w:rsidRPr="00FF7ABF">
        <w:rPr>
          <w:rFonts w:ascii="GHEA Mariam" w:hAnsi="GHEA Mariam"/>
        </w:rPr>
        <w:t>հարակից</w:t>
      </w:r>
      <w:r w:rsidRPr="00817ECB">
        <w:rPr>
          <w:rFonts w:ascii="GHEA Mariam" w:hAnsi="GHEA Mariam"/>
        </w:rPr>
        <w:t xml:space="preserve"> ծառայություններ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Toc98766447</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68</w:t>
      </w:r>
      <w:r w:rsidRPr="00817ECB">
        <w:rPr>
          <w:rFonts w:ascii="GHEA Mariam" w:hAnsi="GHEA Mariam"/>
        </w:rPr>
        <w:fldChar w:fldCharType="end"/>
      </w:r>
    </w:p>
    <w:p w14:paraId="49AFE4FF" w14:textId="60DAAD5A" w:rsidR="00FB2FCC" w:rsidRPr="00817ECB" w:rsidRDefault="00FB2FCC">
      <w:pPr>
        <w:pStyle w:val="TOC1"/>
        <w:rPr>
          <w:rFonts w:ascii="GHEA Mariam" w:hAnsi="GHEA Mariam"/>
          <w:b w:val="0"/>
          <w:sz w:val="22"/>
        </w:rPr>
      </w:pPr>
      <w:r w:rsidRPr="00817ECB">
        <w:rPr>
          <w:rFonts w:ascii="GHEA Mariam" w:hAnsi="GHEA Mariam"/>
        </w:rPr>
        <w:t>26.</w:t>
      </w:r>
      <w:r w:rsidRPr="00817ECB">
        <w:rPr>
          <w:rFonts w:ascii="GHEA Mariam" w:hAnsi="GHEA Mariam"/>
          <w:b w:val="0"/>
          <w:sz w:val="22"/>
        </w:rPr>
        <w:tab/>
      </w:r>
      <w:r w:rsidRPr="00817ECB">
        <w:rPr>
          <w:rFonts w:ascii="GHEA Mariam" w:hAnsi="GHEA Mariam"/>
        </w:rPr>
        <w:t>Ստուգումներ և թեստավորում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Toc98766448</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69</w:t>
      </w:r>
      <w:r w:rsidRPr="00817ECB">
        <w:rPr>
          <w:rFonts w:ascii="GHEA Mariam" w:hAnsi="GHEA Mariam"/>
        </w:rPr>
        <w:fldChar w:fldCharType="end"/>
      </w:r>
    </w:p>
    <w:p w14:paraId="7BF0E200" w14:textId="40392EDC" w:rsidR="00FB2FCC" w:rsidRPr="00817ECB" w:rsidRDefault="00FB2FCC">
      <w:pPr>
        <w:pStyle w:val="TOC1"/>
        <w:rPr>
          <w:rFonts w:ascii="GHEA Mariam" w:hAnsi="GHEA Mariam"/>
          <w:b w:val="0"/>
          <w:sz w:val="22"/>
        </w:rPr>
      </w:pPr>
      <w:r w:rsidRPr="00817ECB">
        <w:rPr>
          <w:rFonts w:ascii="GHEA Mariam" w:hAnsi="GHEA Mariam"/>
        </w:rPr>
        <w:t>27.</w:t>
      </w:r>
      <w:r w:rsidRPr="00817ECB">
        <w:rPr>
          <w:rFonts w:ascii="GHEA Mariam" w:hAnsi="GHEA Mariam"/>
          <w:b w:val="0"/>
          <w:sz w:val="22"/>
        </w:rPr>
        <w:tab/>
      </w:r>
      <w:r w:rsidRPr="00817ECB">
        <w:rPr>
          <w:rFonts w:ascii="GHEA Mariam" w:hAnsi="GHEA Mariam"/>
        </w:rPr>
        <w:t>Գնահատված վնասահատուցում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Toc98766449</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71</w:t>
      </w:r>
      <w:r w:rsidRPr="00817ECB">
        <w:rPr>
          <w:rFonts w:ascii="GHEA Mariam" w:hAnsi="GHEA Mariam"/>
        </w:rPr>
        <w:fldChar w:fldCharType="end"/>
      </w:r>
    </w:p>
    <w:p w14:paraId="631B1242" w14:textId="6CC78D9A" w:rsidR="00FB2FCC" w:rsidRPr="00817ECB" w:rsidRDefault="00FB2FCC">
      <w:pPr>
        <w:pStyle w:val="TOC1"/>
        <w:rPr>
          <w:rFonts w:ascii="GHEA Mariam" w:hAnsi="GHEA Mariam"/>
          <w:b w:val="0"/>
          <w:sz w:val="22"/>
        </w:rPr>
      </w:pPr>
      <w:r w:rsidRPr="00817ECB">
        <w:rPr>
          <w:rFonts w:ascii="GHEA Mariam" w:hAnsi="GHEA Mariam"/>
        </w:rPr>
        <w:t>28.</w:t>
      </w:r>
      <w:r w:rsidRPr="00FF7ABF">
        <w:rPr>
          <w:rFonts w:ascii="GHEA Mariam" w:hAnsi="GHEA Mariam"/>
          <w:b w:val="0"/>
          <w:sz w:val="22"/>
          <w:szCs w:val="22"/>
        </w:rPr>
        <w:tab/>
      </w:r>
      <w:r w:rsidRPr="00817ECB">
        <w:rPr>
          <w:rFonts w:ascii="GHEA Mariam" w:hAnsi="GHEA Mariam"/>
        </w:rPr>
        <w:t>Երաշխիք</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Toc98766450</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71</w:t>
      </w:r>
      <w:r w:rsidRPr="00817ECB">
        <w:rPr>
          <w:rFonts w:ascii="GHEA Mariam" w:hAnsi="GHEA Mariam"/>
        </w:rPr>
        <w:fldChar w:fldCharType="end"/>
      </w:r>
    </w:p>
    <w:p w14:paraId="20985C59" w14:textId="3E904B6D" w:rsidR="00FB2FCC" w:rsidRPr="00817ECB" w:rsidRDefault="00FB2FCC">
      <w:pPr>
        <w:pStyle w:val="TOC1"/>
        <w:rPr>
          <w:rFonts w:ascii="GHEA Mariam" w:hAnsi="GHEA Mariam"/>
          <w:b w:val="0"/>
          <w:sz w:val="22"/>
        </w:rPr>
      </w:pPr>
      <w:r w:rsidRPr="00817ECB">
        <w:rPr>
          <w:rFonts w:ascii="GHEA Mariam" w:hAnsi="GHEA Mariam"/>
        </w:rPr>
        <w:t>29.</w:t>
      </w:r>
      <w:r w:rsidRPr="00817ECB">
        <w:rPr>
          <w:rFonts w:ascii="GHEA Mariam" w:hAnsi="GHEA Mariam"/>
          <w:b w:val="0"/>
          <w:sz w:val="22"/>
        </w:rPr>
        <w:tab/>
      </w:r>
      <w:r w:rsidRPr="00817ECB">
        <w:rPr>
          <w:rFonts w:ascii="GHEA Mariam" w:hAnsi="GHEA Mariam"/>
        </w:rPr>
        <w:t>Արտոնագրի խախտումների փոխհատուցում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Toc98766451</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72</w:t>
      </w:r>
      <w:r w:rsidRPr="00817ECB">
        <w:rPr>
          <w:rFonts w:ascii="GHEA Mariam" w:hAnsi="GHEA Mariam"/>
        </w:rPr>
        <w:fldChar w:fldCharType="end"/>
      </w:r>
    </w:p>
    <w:p w14:paraId="101B8B2A" w14:textId="631CAA39" w:rsidR="00FB2FCC" w:rsidRPr="00817ECB" w:rsidRDefault="00FB2FCC">
      <w:pPr>
        <w:pStyle w:val="TOC1"/>
        <w:rPr>
          <w:rFonts w:ascii="GHEA Mariam" w:hAnsi="GHEA Mariam"/>
          <w:b w:val="0"/>
          <w:sz w:val="22"/>
        </w:rPr>
      </w:pPr>
      <w:r w:rsidRPr="00817ECB">
        <w:rPr>
          <w:rFonts w:ascii="GHEA Mariam" w:hAnsi="GHEA Mariam"/>
        </w:rPr>
        <w:t>30</w:t>
      </w:r>
      <w:r w:rsidRPr="00FF7ABF">
        <w:rPr>
          <w:rFonts w:ascii="GHEA Mariam" w:hAnsi="GHEA Mariam"/>
        </w:rPr>
        <w:t>.</w:t>
      </w:r>
      <w:r w:rsidRPr="00817ECB">
        <w:rPr>
          <w:rFonts w:ascii="GHEA Mariam" w:hAnsi="GHEA Mariam"/>
        </w:rPr>
        <w:t>Պատասխանատվության սահմանափակումներ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Toc98766452</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74</w:t>
      </w:r>
      <w:r w:rsidRPr="00817ECB">
        <w:rPr>
          <w:rFonts w:ascii="GHEA Mariam" w:hAnsi="GHEA Mariam"/>
        </w:rPr>
        <w:fldChar w:fldCharType="end"/>
      </w:r>
    </w:p>
    <w:p w14:paraId="0BB69304" w14:textId="5DBB38AD" w:rsidR="00FB2FCC" w:rsidRPr="00817ECB" w:rsidRDefault="00FB2FCC">
      <w:pPr>
        <w:pStyle w:val="TOC1"/>
        <w:rPr>
          <w:rFonts w:ascii="GHEA Mariam" w:hAnsi="GHEA Mariam"/>
          <w:b w:val="0"/>
          <w:sz w:val="22"/>
        </w:rPr>
      </w:pPr>
      <w:r w:rsidRPr="00817ECB">
        <w:rPr>
          <w:rFonts w:ascii="GHEA Mariam" w:hAnsi="GHEA Mariam"/>
        </w:rPr>
        <w:t>32.</w:t>
      </w:r>
      <w:r w:rsidRPr="00817ECB">
        <w:rPr>
          <w:rFonts w:ascii="GHEA Mariam" w:hAnsi="GHEA Mariam"/>
          <w:b w:val="0"/>
          <w:sz w:val="22"/>
        </w:rPr>
        <w:tab/>
      </w:r>
      <w:r w:rsidRPr="00817ECB">
        <w:rPr>
          <w:rFonts w:ascii="GHEA Mariam" w:hAnsi="GHEA Mariam"/>
        </w:rPr>
        <w:t>Ֆորս Մաժոր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Toc98766453</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75</w:t>
      </w:r>
      <w:r w:rsidRPr="00817ECB">
        <w:rPr>
          <w:rFonts w:ascii="GHEA Mariam" w:hAnsi="GHEA Mariam"/>
        </w:rPr>
        <w:fldChar w:fldCharType="end"/>
      </w:r>
    </w:p>
    <w:p w14:paraId="7632C23D" w14:textId="727A3B3B" w:rsidR="00FB2FCC" w:rsidRPr="00817ECB" w:rsidRDefault="00FB2FCC">
      <w:pPr>
        <w:pStyle w:val="TOC1"/>
        <w:rPr>
          <w:rFonts w:ascii="GHEA Mariam" w:hAnsi="GHEA Mariam"/>
          <w:b w:val="0"/>
          <w:sz w:val="22"/>
        </w:rPr>
      </w:pPr>
      <w:r w:rsidRPr="00817ECB">
        <w:rPr>
          <w:rFonts w:ascii="GHEA Mariam" w:hAnsi="GHEA Mariam"/>
        </w:rPr>
        <w:t>33. Փոփոխության հայտեր և Պայմանագրի փոփոխություններ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Toc98766454</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75</w:t>
      </w:r>
      <w:r w:rsidRPr="00817ECB">
        <w:rPr>
          <w:rFonts w:ascii="GHEA Mariam" w:hAnsi="GHEA Mariam"/>
        </w:rPr>
        <w:fldChar w:fldCharType="end"/>
      </w:r>
    </w:p>
    <w:p w14:paraId="14528A6F" w14:textId="563F4656" w:rsidR="00FB2FCC" w:rsidRPr="00817ECB" w:rsidRDefault="00FB2FCC">
      <w:pPr>
        <w:pStyle w:val="TOC1"/>
        <w:rPr>
          <w:rFonts w:ascii="GHEA Mariam" w:hAnsi="GHEA Mariam"/>
          <w:b w:val="0"/>
          <w:sz w:val="22"/>
        </w:rPr>
      </w:pPr>
      <w:r w:rsidRPr="00817ECB">
        <w:rPr>
          <w:rFonts w:ascii="GHEA Mariam" w:hAnsi="GHEA Mariam"/>
        </w:rPr>
        <w:t>34.</w:t>
      </w:r>
      <w:r w:rsidRPr="00FF7ABF">
        <w:rPr>
          <w:rFonts w:ascii="GHEA Mariam" w:hAnsi="GHEA Mariam"/>
          <w:b w:val="0"/>
          <w:sz w:val="22"/>
          <w:szCs w:val="22"/>
        </w:rPr>
        <w:tab/>
      </w:r>
      <w:r w:rsidRPr="00817ECB">
        <w:rPr>
          <w:rFonts w:ascii="GHEA Mariam" w:hAnsi="GHEA Mariam"/>
        </w:rPr>
        <w:t>Ժամկետի երկարաձգում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Toc98766455</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76</w:t>
      </w:r>
      <w:r w:rsidRPr="00817ECB">
        <w:rPr>
          <w:rFonts w:ascii="GHEA Mariam" w:hAnsi="GHEA Mariam"/>
        </w:rPr>
        <w:fldChar w:fldCharType="end"/>
      </w:r>
    </w:p>
    <w:p w14:paraId="3D9589EF" w14:textId="547A2D7A" w:rsidR="00FB2FCC" w:rsidRPr="00817ECB" w:rsidRDefault="00FB2FCC">
      <w:pPr>
        <w:pStyle w:val="TOC1"/>
        <w:rPr>
          <w:rFonts w:ascii="GHEA Mariam" w:hAnsi="GHEA Mariam"/>
          <w:b w:val="0"/>
          <w:sz w:val="22"/>
        </w:rPr>
      </w:pPr>
      <w:r w:rsidRPr="00817ECB">
        <w:rPr>
          <w:rFonts w:ascii="GHEA Mariam" w:hAnsi="GHEA Mariam"/>
        </w:rPr>
        <w:t>35.</w:t>
      </w:r>
      <w:r w:rsidRPr="00817ECB">
        <w:rPr>
          <w:rFonts w:ascii="GHEA Mariam" w:hAnsi="GHEA Mariam"/>
          <w:b w:val="0"/>
          <w:sz w:val="22"/>
        </w:rPr>
        <w:tab/>
      </w:r>
      <w:r w:rsidRPr="00FF7ABF">
        <w:rPr>
          <w:rFonts w:ascii="GHEA Mariam" w:hAnsi="GHEA Mariam"/>
        </w:rPr>
        <w:t xml:space="preserve"> </w:t>
      </w:r>
      <w:r w:rsidRPr="00817ECB">
        <w:rPr>
          <w:rFonts w:ascii="GHEA Mariam" w:hAnsi="GHEA Mariam"/>
        </w:rPr>
        <w:t>Դադարեցում</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w:instrText>
      </w:r>
      <w:r w:rsidRPr="00FF7ABF">
        <w:rPr>
          <w:rFonts w:ascii="GHEA Mariam" w:hAnsi="GHEA Mariam"/>
        </w:rPr>
        <w:instrText>Toc98766456</w:instrText>
      </w:r>
      <w:r w:rsidRPr="00817ECB">
        <w:rPr>
          <w:rFonts w:ascii="GHEA Mariam" w:hAnsi="GHEA Mariam"/>
        </w:rPr>
        <w:instrText xml:space="preserve"> \h </w:instrText>
      </w:r>
      <w:r w:rsidRPr="00817ECB">
        <w:rPr>
          <w:rFonts w:ascii="GHEA Mariam" w:hAnsi="GHEA Mariam"/>
        </w:rPr>
      </w:r>
      <w:r w:rsidRPr="00817ECB">
        <w:rPr>
          <w:rFonts w:ascii="GHEA Mariam" w:hAnsi="GHEA Mariam"/>
        </w:rPr>
        <w:fldChar w:fldCharType="separate"/>
      </w:r>
      <w:r w:rsidR="003356B4">
        <w:rPr>
          <w:rFonts w:ascii="GHEA Mariam" w:hAnsi="GHEA Mariam"/>
        </w:rPr>
        <w:t>77</w:t>
      </w:r>
      <w:r w:rsidRPr="00817ECB">
        <w:rPr>
          <w:rFonts w:ascii="GHEA Mariam" w:hAnsi="GHEA Mariam"/>
        </w:rPr>
        <w:fldChar w:fldCharType="end"/>
      </w:r>
    </w:p>
    <w:p w14:paraId="2CD965D9" w14:textId="706BED25" w:rsidR="00FB2FCC" w:rsidRPr="00FF7ABF" w:rsidRDefault="00FB2FCC">
      <w:pPr>
        <w:pStyle w:val="TOC1"/>
        <w:rPr>
          <w:rFonts w:ascii="GHEA Mariam" w:hAnsi="GHEA Mariam"/>
          <w:b w:val="0"/>
          <w:sz w:val="22"/>
          <w:szCs w:val="22"/>
        </w:rPr>
      </w:pPr>
      <w:r w:rsidRPr="00FF7ABF">
        <w:rPr>
          <w:rFonts w:ascii="GHEA Mariam" w:hAnsi="GHEA Mariam" w:cs="Sylfaen"/>
        </w:rPr>
        <w:t>36. Իրավափո-խանցում</w:t>
      </w:r>
      <w:r w:rsidRPr="00FF7ABF">
        <w:rPr>
          <w:rFonts w:ascii="GHEA Mariam" w:hAnsi="GHEA Mariam"/>
        </w:rPr>
        <w:tab/>
      </w:r>
      <w:r w:rsidRPr="00FF7ABF">
        <w:rPr>
          <w:rFonts w:ascii="GHEA Mariam" w:hAnsi="GHEA Mariam"/>
        </w:rPr>
        <w:fldChar w:fldCharType="begin"/>
      </w:r>
      <w:r w:rsidRPr="00FF7ABF">
        <w:rPr>
          <w:rFonts w:ascii="GHEA Mariam" w:hAnsi="GHEA Mariam"/>
        </w:rPr>
        <w:instrText xml:space="preserve"> PAGEREF _Toc98766457 \h </w:instrText>
      </w:r>
      <w:r w:rsidRPr="00FF7ABF">
        <w:rPr>
          <w:rFonts w:ascii="GHEA Mariam" w:hAnsi="GHEA Mariam"/>
        </w:rPr>
      </w:r>
      <w:r w:rsidRPr="00FF7ABF">
        <w:rPr>
          <w:rFonts w:ascii="GHEA Mariam" w:hAnsi="GHEA Mariam"/>
        </w:rPr>
        <w:fldChar w:fldCharType="separate"/>
      </w:r>
      <w:r w:rsidR="003356B4">
        <w:rPr>
          <w:rFonts w:ascii="GHEA Mariam" w:hAnsi="GHEA Mariam"/>
        </w:rPr>
        <w:t>79</w:t>
      </w:r>
      <w:r w:rsidRPr="00FF7ABF">
        <w:rPr>
          <w:rFonts w:ascii="GHEA Mariam" w:hAnsi="GHEA Mariam"/>
        </w:rPr>
        <w:fldChar w:fldCharType="end"/>
      </w:r>
    </w:p>
    <w:p w14:paraId="2B250F5F" w14:textId="77777777" w:rsidR="00927D0D" w:rsidRPr="00817ECB" w:rsidRDefault="007869B7" w:rsidP="00927D0D">
      <w:pPr>
        <w:pStyle w:val="TOC1"/>
        <w:spacing w:before="0"/>
        <w:rPr>
          <w:rFonts w:ascii="GHEA Mariam" w:hAnsi="GHEA Mariam"/>
          <w:b w:val="0"/>
        </w:rPr>
      </w:pPr>
      <w:r w:rsidRPr="00817ECB">
        <w:rPr>
          <w:rFonts w:ascii="GHEA Mariam" w:hAnsi="GHEA Mariam"/>
        </w:rPr>
        <w:fldChar w:fldCharType="end"/>
      </w:r>
      <w:r w:rsidR="00927D0D" w:rsidRPr="00817ECB">
        <w:rPr>
          <w:rFonts w:ascii="GHEA Mariam" w:hAnsi="GHEA Mariam"/>
          <w:b w:val="0"/>
        </w:rPr>
        <w:tab/>
      </w:r>
    </w:p>
    <w:p w14:paraId="47CB8BAC" w14:textId="77777777" w:rsidR="00455149" w:rsidRPr="00817ECB" w:rsidRDefault="00455149" w:rsidP="001F5572">
      <w:pPr>
        <w:spacing w:after="80"/>
        <w:rPr>
          <w:rFonts w:ascii="GHEA Mariam" w:hAnsi="GHEA Mariam"/>
          <w:b/>
        </w:rPr>
      </w:pPr>
    </w:p>
    <w:p w14:paraId="66BA2F5B" w14:textId="77777777" w:rsidR="00455149" w:rsidRPr="00817ECB" w:rsidRDefault="00455149">
      <w:pPr>
        <w:rPr>
          <w:rFonts w:ascii="GHEA Mariam" w:hAnsi="GHEA Mariam"/>
          <w:b/>
        </w:rPr>
      </w:pPr>
      <w:r w:rsidRPr="00817ECB">
        <w:rPr>
          <w:rFonts w:ascii="GHEA Mariam" w:hAnsi="GHEA Mariam"/>
          <w:b/>
        </w:rPr>
        <w:br w:type="page"/>
      </w:r>
    </w:p>
    <w:p w14:paraId="0FB7A927" w14:textId="77777777" w:rsidR="005224A6" w:rsidRPr="00817ECB" w:rsidRDefault="005224A6" w:rsidP="005224A6">
      <w:pPr>
        <w:pStyle w:val="Part1"/>
        <w:rPr>
          <w:rFonts w:ascii="GHEA Mariam" w:hAnsi="GHEA Mariam"/>
          <w:lang w:val="hy-AM"/>
        </w:rPr>
      </w:pPr>
      <w:r w:rsidRPr="00817ECB">
        <w:rPr>
          <w:rFonts w:ascii="GHEA Mariam" w:hAnsi="GHEA Mariam"/>
          <w:lang w:val="hy-AM"/>
        </w:rPr>
        <w:t xml:space="preserve">Բաժին </w:t>
      </w:r>
      <w:r w:rsidRPr="00817ECB">
        <w:rPr>
          <w:rFonts w:ascii="GHEA Mariam" w:hAnsi="GHEA Mariam"/>
        </w:rPr>
        <w:t>VIII</w:t>
      </w:r>
      <w:r w:rsidRPr="00817ECB">
        <w:rPr>
          <w:rFonts w:ascii="GHEA Mariam" w:hAnsi="GHEA Mariam"/>
          <w:lang w:val="hy-AM"/>
        </w:rPr>
        <w:t>. Պայմանագրի ընդհանուր պայմաններ</w:t>
      </w:r>
    </w:p>
    <w:tbl>
      <w:tblPr>
        <w:tblW w:w="0" w:type="auto"/>
        <w:tblLayout w:type="fixed"/>
        <w:tblLook w:val="0000" w:firstRow="0" w:lastRow="0" w:firstColumn="0" w:lastColumn="0" w:noHBand="0" w:noVBand="0"/>
      </w:tblPr>
      <w:tblGrid>
        <w:gridCol w:w="18"/>
        <w:gridCol w:w="2217"/>
        <w:gridCol w:w="6930"/>
        <w:gridCol w:w="18"/>
      </w:tblGrid>
      <w:tr w:rsidR="00455149" w:rsidRPr="003356B4" w14:paraId="03E05F2A" w14:textId="77777777" w:rsidTr="00817ECB">
        <w:tc>
          <w:tcPr>
            <w:tcW w:w="2235" w:type="dxa"/>
            <w:gridSpan w:val="2"/>
          </w:tcPr>
          <w:p w14:paraId="13E0F0A6" w14:textId="01D08E9A" w:rsidR="00455149" w:rsidRPr="00817ECB" w:rsidRDefault="00D25F61" w:rsidP="006240B1">
            <w:pPr>
              <w:pStyle w:val="sec7-clauses"/>
              <w:spacing w:before="0" w:after="200"/>
              <w:rPr>
                <w:rFonts w:ascii="GHEA Mariam" w:hAnsi="GHEA Mariam"/>
                <w:szCs w:val="24"/>
              </w:rPr>
            </w:pPr>
            <w:bookmarkStart w:id="355" w:name="_Toc507160404"/>
            <w:bookmarkStart w:id="356" w:name="_Toc428456690"/>
            <w:bookmarkStart w:id="357" w:name="_Toc98766423"/>
            <w:r w:rsidRPr="00817ECB">
              <w:rPr>
                <w:rFonts w:ascii="GHEA Mariam" w:hAnsi="GHEA Mariam"/>
                <w:szCs w:val="24"/>
              </w:rPr>
              <w:t>1.</w:t>
            </w:r>
            <w:bookmarkStart w:id="358" w:name="_Toc507160405"/>
            <w:bookmarkEnd w:id="355"/>
            <w:bookmarkEnd w:id="356"/>
            <w:r w:rsidR="006240B1" w:rsidRPr="00817ECB">
              <w:rPr>
                <w:rFonts w:ascii="GHEA Mariam" w:hAnsi="GHEA Mariam"/>
                <w:szCs w:val="24"/>
              </w:rPr>
              <w:t>Սահմանումներ</w:t>
            </w:r>
            <w:bookmarkEnd w:id="357"/>
            <w:bookmarkEnd w:id="358"/>
          </w:p>
        </w:tc>
        <w:tc>
          <w:tcPr>
            <w:tcW w:w="6948" w:type="dxa"/>
            <w:gridSpan w:val="2"/>
          </w:tcPr>
          <w:p w14:paraId="377CBB9D" w14:textId="78A4B985" w:rsidR="00455149" w:rsidRPr="00817ECB" w:rsidRDefault="00455149">
            <w:pPr>
              <w:pStyle w:val="Sub-ClauseText"/>
              <w:spacing w:before="0" w:after="200"/>
              <w:ind w:left="612" w:hanging="612"/>
              <w:rPr>
                <w:rFonts w:ascii="GHEA Mariam" w:hAnsi="GHEA Mariam"/>
                <w:spacing w:val="0"/>
                <w:szCs w:val="24"/>
              </w:rPr>
            </w:pPr>
            <w:r w:rsidRPr="00817ECB">
              <w:rPr>
                <w:rFonts w:ascii="GHEA Mariam" w:hAnsi="GHEA Mariam"/>
                <w:spacing w:val="0"/>
                <w:szCs w:val="24"/>
              </w:rPr>
              <w:t>1.1</w:t>
            </w:r>
            <w:r w:rsidRPr="00817ECB">
              <w:rPr>
                <w:rFonts w:ascii="GHEA Mariam" w:hAnsi="GHEA Mariam"/>
                <w:spacing w:val="0"/>
                <w:szCs w:val="24"/>
              </w:rPr>
              <w:tab/>
            </w:r>
            <w:proofErr w:type="spellStart"/>
            <w:r w:rsidR="003F1088" w:rsidRPr="00817ECB">
              <w:rPr>
                <w:rFonts w:ascii="GHEA Mariam" w:hAnsi="GHEA Mariam"/>
                <w:spacing w:val="0"/>
                <w:szCs w:val="24"/>
              </w:rPr>
              <w:t>Սույն</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Պայմանագրում</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տեղ</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գտած</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հետևյալ</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բառերը</w:t>
            </w:r>
            <w:proofErr w:type="spellEnd"/>
            <w:r w:rsidR="003F1088" w:rsidRPr="00817ECB">
              <w:rPr>
                <w:rFonts w:ascii="GHEA Mariam" w:hAnsi="GHEA Mariam"/>
                <w:spacing w:val="0"/>
                <w:szCs w:val="24"/>
              </w:rPr>
              <w:t xml:space="preserve"> և </w:t>
            </w:r>
            <w:proofErr w:type="spellStart"/>
            <w:r w:rsidR="003F1088" w:rsidRPr="00817ECB">
              <w:rPr>
                <w:rFonts w:ascii="GHEA Mariam" w:hAnsi="GHEA Mariam"/>
                <w:spacing w:val="0"/>
                <w:szCs w:val="24"/>
              </w:rPr>
              <w:t>արտահայտությունները</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կմեկնաբանվեն</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այնպես</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ինչպես</w:t>
            </w:r>
            <w:proofErr w:type="spellEnd"/>
            <w:r w:rsidR="003F1088" w:rsidRPr="00817ECB">
              <w:rPr>
                <w:rFonts w:ascii="GHEA Mariam" w:hAnsi="GHEA Mariam"/>
                <w:spacing w:val="0"/>
                <w:szCs w:val="24"/>
              </w:rPr>
              <w:t xml:space="preserve"> </w:t>
            </w:r>
            <w:proofErr w:type="spellStart"/>
            <w:r w:rsidR="003F1088" w:rsidRPr="00817ECB">
              <w:rPr>
                <w:rFonts w:ascii="GHEA Mariam" w:hAnsi="GHEA Mariam"/>
                <w:spacing w:val="0"/>
                <w:szCs w:val="24"/>
              </w:rPr>
              <w:t>նշված</w:t>
            </w:r>
            <w:proofErr w:type="spellEnd"/>
            <w:r w:rsidR="003F1088" w:rsidRPr="00817ECB">
              <w:rPr>
                <w:rFonts w:ascii="GHEA Mariam" w:hAnsi="GHEA Mariam"/>
                <w:spacing w:val="0"/>
                <w:szCs w:val="24"/>
              </w:rPr>
              <w:t xml:space="preserve"> է </w:t>
            </w:r>
            <w:proofErr w:type="spellStart"/>
            <w:r w:rsidR="003F1088" w:rsidRPr="00817ECB">
              <w:rPr>
                <w:rFonts w:ascii="GHEA Mariam" w:hAnsi="GHEA Mariam"/>
                <w:spacing w:val="0"/>
                <w:szCs w:val="24"/>
              </w:rPr>
              <w:t>ստորև</w:t>
            </w:r>
            <w:proofErr w:type="spellEnd"/>
            <w:r w:rsidR="003F1088" w:rsidRPr="00817ECB">
              <w:rPr>
                <w:rFonts w:ascii="GHEA Mariam" w:hAnsi="GHEA Mariam"/>
                <w:spacing w:val="0"/>
                <w:szCs w:val="24"/>
              </w:rPr>
              <w:t>՝</w:t>
            </w:r>
          </w:p>
          <w:p w14:paraId="47364F6D" w14:textId="77777777" w:rsidR="005540BA" w:rsidRPr="00817ECB" w:rsidRDefault="005540BA" w:rsidP="005540BA">
            <w:pPr>
              <w:pStyle w:val="Heading3"/>
              <w:rPr>
                <w:rFonts w:ascii="GHEA Mariam" w:hAnsi="GHEA Mariam"/>
                <w:szCs w:val="24"/>
                <w:lang w:val="en-US"/>
              </w:rPr>
            </w:pPr>
            <w:r w:rsidRPr="00817ECB">
              <w:rPr>
                <w:rFonts w:ascii="GHEA Mariam" w:hAnsi="GHEA Mariam"/>
                <w:szCs w:val="24"/>
                <w:lang w:val="en-US"/>
              </w:rPr>
              <w:t>(ա) «</w:t>
            </w:r>
            <w:proofErr w:type="spellStart"/>
            <w:r w:rsidRPr="00817ECB">
              <w:rPr>
                <w:rFonts w:ascii="GHEA Mariam" w:hAnsi="GHEA Mariam"/>
                <w:szCs w:val="24"/>
                <w:lang w:val="en-US"/>
              </w:rPr>
              <w:t>Բանկ</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Համաշխարհային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բանկ</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վերաբերում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Վերակառուցման</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զարգացման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միջազգային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բանկին</w:t>
            </w:r>
            <w:proofErr w:type="spellEnd"/>
            <w:r w:rsidRPr="00817ECB">
              <w:rPr>
                <w:rFonts w:ascii="GHEA Mariam" w:hAnsi="GHEA Mariam"/>
                <w:szCs w:val="24"/>
                <w:lang w:val="en-US"/>
              </w:rPr>
              <w:t xml:space="preserve"> (ՎԶՄԲ) կամ </w:t>
            </w:r>
            <w:proofErr w:type="spellStart"/>
            <w:r w:rsidRPr="00817ECB">
              <w:rPr>
                <w:rFonts w:ascii="GHEA Mariam" w:hAnsi="GHEA Mariam"/>
                <w:szCs w:val="24"/>
                <w:lang w:val="en-US"/>
              </w:rPr>
              <w:t>Միջազգային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զարգացման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ընկերակցությանը</w:t>
            </w:r>
            <w:proofErr w:type="spellEnd"/>
            <w:r w:rsidRPr="00817ECB">
              <w:rPr>
                <w:rFonts w:ascii="GHEA Mariam" w:hAnsi="GHEA Mariam"/>
                <w:szCs w:val="24"/>
                <w:lang w:val="en-US"/>
              </w:rPr>
              <w:t xml:space="preserve"> (ՄԶԸ):</w:t>
            </w:r>
          </w:p>
          <w:p w14:paraId="0991D6D4" w14:textId="77777777" w:rsidR="005540BA" w:rsidRPr="00817ECB" w:rsidRDefault="005540BA" w:rsidP="005540BA">
            <w:pPr>
              <w:pStyle w:val="Heading3"/>
              <w:rPr>
                <w:rFonts w:ascii="GHEA Mariam" w:hAnsi="GHEA Mariam"/>
                <w:szCs w:val="24"/>
                <w:lang w:val="en-US"/>
              </w:rPr>
            </w:pPr>
            <w:r w:rsidRPr="00817ECB">
              <w:rPr>
                <w:rFonts w:ascii="GHEA Mariam" w:hAnsi="GHEA Mariam"/>
                <w:szCs w:val="24"/>
                <w:lang w:val="en-US"/>
              </w:rPr>
              <w:t>(բ) «</w:t>
            </w:r>
            <w:proofErr w:type="spellStart"/>
            <w:r w:rsidRPr="00817ECB">
              <w:rPr>
                <w:rFonts w:ascii="GHEA Mariam" w:hAnsi="GHEA Mariam"/>
                <w:szCs w:val="24"/>
                <w:lang w:val="en-US"/>
              </w:rPr>
              <w:t>Պայմանագիր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Գնորդի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Մատակարարի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միջև</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ստորագրված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պայմանագիրը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ներառյալ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դրան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կցվող</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վերագրվող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բոլոր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հավելվածները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նյութերը</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փաստաթղթերը</w:t>
            </w:r>
            <w:proofErr w:type="spellEnd"/>
            <w:r w:rsidRPr="00817ECB">
              <w:rPr>
                <w:rFonts w:ascii="GHEA Mariam" w:hAnsi="GHEA Mariam"/>
                <w:szCs w:val="24"/>
                <w:lang w:val="en-US"/>
              </w:rPr>
              <w:t>:</w:t>
            </w:r>
          </w:p>
          <w:p w14:paraId="3AEB2868" w14:textId="7777777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(գ)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փաստաթղթեր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համաձայնագրում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թվարկված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փաստաթղթերը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ներառյալ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ցանկացած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կատարված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փոփոխություն</w:t>
            </w:r>
            <w:proofErr w:type="spellEnd"/>
            <w:r w:rsidRPr="00817ECB">
              <w:rPr>
                <w:rFonts w:ascii="GHEA Mariam" w:hAnsi="GHEA Mariam"/>
                <w:szCs w:val="24"/>
                <w:lang w:val="en-US"/>
              </w:rPr>
              <w:t>:</w:t>
            </w:r>
          </w:p>
          <w:p w14:paraId="6A79E9C2" w14:textId="7777777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(դ)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համաձայնագրով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հաստատված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վճարվող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գինը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ենթակա</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հնարավոր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հավելման</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փոփոխման</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նվազեցման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w:t>
            </w:r>
          </w:p>
          <w:p w14:paraId="6209985B" w14:textId="7777777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(ե) «</w:t>
            </w:r>
            <w:proofErr w:type="spellStart"/>
            <w:r w:rsidRPr="00817ECB">
              <w:rPr>
                <w:rFonts w:ascii="GHEA Mariam" w:hAnsi="GHEA Mariam"/>
                <w:szCs w:val="24"/>
                <w:lang w:val="en-US"/>
              </w:rPr>
              <w:t>Օր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օրացուցային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օր</w:t>
            </w:r>
            <w:proofErr w:type="spellEnd"/>
            <w:r w:rsidRPr="00817ECB">
              <w:rPr>
                <w:rFonts w:ascii="GHEA Mariam" w:hAnsi="GHEA Mariam"/>
                <w:szCs w:val="24"/>
                <w:lang w:val="en-US"/>
              </w:rPr>
              <w:t xml:space="preserve">: </w:t>
            </w:r>
          </w:p>
          <w:p w14:paraId="2526D5F1" w14:textId="626E0A5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զ) «</w:t>
            </w:r>
            <w:proofErr w:type="spellStart"/>
            <w:r w:rsidRPr="00817ECB">
              <w:rPr>
                <w:rFonts w:ascii="GHEA Mariam" w:hAnsi="GHEA Mariam"/>
                <w:szCs w:val="24"/>
                <w:lang w:val="en-US"/>
              </w:rPr>
              <w:t>Ավարտ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Մատակարարի</w:t>
            </w:r>
            <w:proofErr w:type="spellEnd"/>
            <w:r w:rsidRPr="00817ECB">
              <w:rPr>
                <w:rFonts w:ascii="GHEA Mariam" w:hAnsi="GHEA Mariam"/>
                <w:szCs w:val="24"/>
                <w:lang w:val="en-US"/>
              </w:rPr>
              <w:t xml:space="preserve"> կողմից </w:t>
            </w:r>
            <w:proofErr w:type="spellStart"/>
            <w:r w:rsidR="00DE5017" w:rsidRPr="003356B4">
              <w:rPr>
                <w:rFonts w:ascii="GHEA Mariam" w:hAnsi="GHEA Mariam" w:cs="Sylfaen"/>
                <w:szCs w:val="24"/>
                <w:lang w:val="en-US" w:eastAsia="en-US"/>
              </w:rPr>
              <w:t>հարակից</w:t>
            </w:r>
            <w:proofErr w:type="spellEnd"/>
            <w:r w:rsidRPr="00817ECB">
              <w:rPr>
                <w:rFonts w:ascii="GHEA Mariam" w:hAnsi="GHEA Mariam"/>
                <w:szCs w:val="24"/>
                <w:lang w:val="en-US"/>
              </w:rPr>
              <w:t xml:space="preserve"> ծառայությունների </w:t>
            </w:r>
            <w:proofErr w:type="spellStart"/>
            <w:r w:rsidRPr="00817ECB">
              <w:rPr>
                <w:rFonts w:ascii="GHEA Mariam" w:hAnsi="GHEA Mariam"/>
                <w:szCs w:val="24"/>
                <w:lang w:val="en-US"/>
              </w:rPr>
              <w:t>իրականացումը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պայմանների</w:t>
            </w:r>
            <w:proofErr w:type="spellEnd"/>
            <w:r w:rsidRPr="00817ECB">
              <w:rPr>
                <w:rFonts w:ascii="GHEA Mariam" w:hAnsi="GHEA Mariam"/>
                <w:szCs w:val="24"/>
                <w:lang w:val="en-US"/>
              </w:rPr>
              <w:t xml:space="preserve">:  </w:t>
            </w:r>
          </w:p>
          <w:p w14:paraId="5DEA5431" w14:textId="7777777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 xml:space="preserve">(է) «ՊԸՊ»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ընդհանուր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պայմաններ</w:t>
            </w:r>
            <w:proofErr w:type="spellEnd"/>
            <w:r w:rsidRPr="00817ECB">
              <w:rPr>
                <w:rFonts w:ascii="GHEA Mariam" w:hAnsi="GHEA Mariam"/>
                <w:szCs w:val="24"/>
                <w:lang w:val="en-US"/>
              </w:rPr>
              <w:t>:</w:t>
            </w:r>
          </w:p>
          <w:p w14:paraId="01ACCD3F" w14:textId="7777777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(ը) «</w:t>
            </w:r>
            <w:proofErr w:type="spellStart"/>
            <w:r w:rsidRPr="00817ECB">
              <w:rPr>
                <w:rFonts w:ascii="GHEA Mariam" w:hAnsi="GHEA Mariam"/>
                <w:szCs w:val="24"/>
                <w:lang w:val="en-US"/>
              </w:rPr>
              <w:t>Ապրանքներ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բոլոր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սարքավորումները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միջոցները</w:t>
            </w:r>
            <w:proofErr w:type="spellEnd"/>
            <w:r w:rsidRPr="00817ECB">
              <w:rPr>
                <w:rFonts w:ascii="GHEA Mariam" w:hAnsi="GHEA Mariam"/>
                <w:szCs w:val="24"/>
                <w:lang w:val="en-US"/>
              </w:rPr>
              <w:t xml:space="preserve"> և/կամ </w:t>
            </w:r>
            <w:proofErr w:type="spellStart"/>
            <w:r w:rsidRPr="00817ECB">
              <w:rPr>
                <w:rFonts w:ascii="GHEA Mariam" w:hAnsi="GHEA Mariam"/>
                <w:szCs w:val="24"/>
                <w:lang w:val="en-US"/>
              </w:rPr>
              <w:t>այլ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նյութերը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որոնք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պարտավոր</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մատակարարել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Գնորդին</w:t>
            </w:r>
            <w:proofErr w:type="spellEnd"/>
            <w:r w:rsidRPr="00817ECB">
              <w:rPr>
                <w:rFonts w:ascii="GHEA Mariam" w:hAnsi="GHEA Mariam"/>
                <w:szCs w:val="24"/>
                <w:lang w:val="en-US"/>
              </w:rPr>
              <w:t>:</w:t>
            </w:r>
          </w:p>
          <w:p w14:paraId="5D4A9D83" w14:textId="7777777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(թ) «</w:t>
            </w:r>
            <w:proofErr w:type="spellStart"/>
            <w:r w:rsidRPr="00817ECB">
              <w:rPr>
                <w:rFonts w:ascii="GHEA Mariam" w:hAnsi="GHEA Mariam"/>
                <w:szCs w:val="24"/>
                <w:lang w:val="en-US"/>
              </w:rPr>
              <w:t>Գնորդի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երկիր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երկիրը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lastRenderedPageBreak/>
              <w:t>հատկորոշված</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հատուկ</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պայմաններով</w:t>
            </w:r>
            <w:proofErr w:type="spellEnd"/>
            <w:r w:rsidRPr="00817ECB">
              <w:rPr>
                <w:rFonts w:ascii="GHEA Mariam" w:hAnsi="GHEA Mariam"/>
                <w:szCs w:val="24"/>
                <w:lang w:val="en-US"/>
              </w:rPr>
              <w:t xml:space="preserve"> (ՊՀՊ):</w:t>
            </w:r>
          </w:p>
          <w:p w14:paraId="12898A34" w14:textId="4B5A85E8" w:rsidR="00B31C3D" w:rsidRPr="00817ECB" w:rsidRDefault="00B31C3D" w:rsidP="00B31C3D">
            <w:pPr>
              <w:pStyle w:val="Heading3"/>
              <w:spacing w:after="180"/>
              <w:rPr>
                <w:rFonts w:ascii="GHEA Mariam" w:hAnsi="GHEA Mariam"/>
                <w:szCs w:val="24"/>
                <w:lang w:val="en-US"/>
              </w:rPr>
            </w:pPr>
            <w:r w:rsidRPr="00817ECB">
              <w:rPr>
                <w:rFonts w:ascii="GHEA Mariam" w:hAnsi="GHEA Mariam"/>
                <w:szCs w:val="24"/>
                <w:lang w:val="en-US"/>
              </w:rPr>
              <w:t>(ժ) «</w:t>
            </w:r>
            <w:proofErr w:type="spellStart"/>
            <w:r w:rsidRPr="00817ECB">
              <w:rPr>
                <w:rFonts w:ascii="GHEA Mariam" w:hAnsi="GHEA Mariam"/>
                <w:szCs w:val="24"/>
                <w:lang w:val="en-US"/>
              </w:rPr>
              <w:t>Գնորդ</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Ապրանքներ</w:t>
            </w:r>
            <w:proofErr w:type="spellEnd"/>
            <w:r w:rsidRPr="00817ECB">
              <w:rPr>
                <w:rFonts w:ascii="GHEA Mariam" w:hAnsi="GHEA Mariam"/>
                <w:szCs w:val="24"/>
                <w:lang w:val="en-US"/>
              </w:rPr>
              <w:t xml:space="preserve"> և </w:t>
            </w:r>
            <w:proofErr w:type="spellStart"/>
            <w:r w:rsidR="00DE5017" w:rsidRPr="003356B4">
              <w:rPr>
                <w:rFonts w:ascii="GHEA Mariam" w:hAnsi="GHEA Mariam" w:cs="Sylfaen"/>
                <w:szCs w:val="24"/>
                <w:lang w:val="en-US" w:eastAsia="en-US"/>
              </w:rPr>
              <w:t>հարակից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ծառայություններ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ձեռք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բերող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կազմակերպություն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ՊՀՊ-ի:</w:t>
            </w:r>
          </w:p>
          <w:p w14:paraId="4187AEAE" w14:textId="77777777" w:rsidR="00B31C3D" w:rsidRPr="00817ECB" w:rsidRDefault="00B31C3D" w:rsidP="00B31C3D">
            <w:pPr>
              <w:pStyle w:val="Heading3"/>
              <w:spacing w:after="180"/>
              <w:rPr>
                <w:rFonts w:ascii="GHEA Mariam" w:hAnsi="GHEA Mariam"/>
                <w:szCs w:val="24"/>
                <w:lang w:val="en-US"/>
              </w:rPr>
            </w:pPr>
            <w:r w:rsidRPr="00817ECB">
              <w:rPr>
                <w:rFonts w:ascii="GHEA Mariam" w:hAnsi="GHEA Mariam"/>
                <w:szCs w:val="24"/>
                <w:lang w:val="en-US"/>
              </w:rPr>
              <w:t>(ի) «</w:t>
            </w:r>
            <w:proofErr w:type="spellStart"/>
            <w:r w:rsidRPr="00817ECB">
              <w:rPr>
                <w:rFonts w:ascii="GHEA Mariam" w:hAnsi="GHEA Mariam"/>
                <w:szCs w:val="24"/>
                <w:lang w:val="en-US"/>
              </w:rPr>
              <w:t>Հարակից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ծառայություններ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ծառայությունները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որոնք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կապված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այնպիսի</w:t>
            </w:r>
            <w:proofErr w:type="spellEnd"/>
            <w:r w:rsidRPr="00817ECB">
              <w:rPr>
                <w:rFonts w:ascii="GHEA Mariam" w:hAnsi="GHEA Mariam"/>
                <w:szCs w:val="24"/>
                <w:lang w:val="en-US"/>
              </w:rPr>
              <w:t xml:space="preserve"> ծառայությունների </w:t>
            </w:r>
            <w:proofErr w:type="spellStart"/>
            <w:r w:rsidRPr="00817ECB">
              <w:rPr>
                <w:rFonts w:ascii="GHEA Mariam" w:hAnsi="GHEA Mariam"/>
                <w:szCs w:val="24"/>
                <w:lang w:val="en-US"/>
              </w:rPr>
              <w:t>մատակարարման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ինչպիսք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ապահովագրությունը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տեղադրումը</w:t>
            </w:r>
            <w:proofErr w:type="spellEnd"/>
            <w:r w:rsidRPr="00817ECB">
              <w:rPr>
                <w:rFonts w:ascii="GHEA Mariam" w:hAnsi="GHEA Mariam"/>
                <w:szCs w:val="24"/>
                <w:lang w:val="en-US"/>
              </w:rPr>
              <w:t>/</w:t>
            </w:r>
            <w:proofErr w:type="spellStart"/>
            <w:r w:rsidRPr="00817ECB">
              <w:rPr>
                <w:rFonts w:ascii="GHEA Mariam" w:hAnsi="GHEA Mariam"/>
                <w:szCs w:val="24"/>
                <w:lang w:val="en-US"/>
              </w:rPr>
              <w:t>ներդնումը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ուսուցումը</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նախնական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սպասարկումը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ինչպես</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նաև</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ամրագրված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նմանօրինակ</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պարտավորությունները</w:t>
            </w:r>
            <w:proofErr w:type="spellEnd"/>
            <w:r w:rsidRPr="00817ECB">
              <w:rPr>
                <w:rFonts w:ascii="GHEA Mariam" w:hAnsi="GHEA Mariam"/>
                <w:szCs w:val="24"/>
                <w:lang w:val="en-US"/>
              </w:rPr>
              <w:t>:</w:t>
            </w:r>
          </w:p>
          <w:p w14:paraId="0D450F1F" w14:textId="7777777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 xml:space="preserve">(լ) «ՊՀՊ»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Պայմանգրի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Հատուկ</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Պայմաններ</w:t>
            </w:r>
            <w:proofErr w:type="spellEnd"/>
            <w:r w:rsidRPr="00817ECB">
              <w:rPr>
                <w:rFonts w:ascii="GHEA Mariam" w:hAnsi="GHEA Mariam"/>
                <w:szCs w:val="24"/>
                <w:lang w:val="en-US"/>
              </w:rPr>
              <w:t>:</w:t>
            </w:r>
          </w:p>
          <w:p w14:paraId="2D61DDCC" w14:textId="77777777" w:rsidR="00B31C3D" w:rsidRPr="00817ECB" w:rsidRDefault="00B31C3D" w:rsidP="00B31C3D">
            <w:pPr>
              <w:pStyle w:val="Heading3"/>
              <w:rPr>
                <w:rFonts w:ascii="GHEA Mariam" w:hAnsi="GHEA Mariam"/>
                <w:szCs w:val="24"/>
                <w:lang w:val="en-US"/>
              </w:rPr>
            </w:pPr>
            <w:r w:rsidRPr="00817ECB">
              <w:rPr>
                <w:rFonts w:ascii="GHEA Mariam" w:hAnsi="GHEA Mariam"/>
                <w:szCs w:val="24"/>
                <w:lang w:val="en-US"/>
              </w:rPr>
              <w:t>(խ) «</w:t>
            </w:r>
            <w:proofErr w:type="spellStart"/>
            <w:r w:rsidRPr="00817ECB">
              <w:rPr>
                <w:rFonts w:ascii="GHEA Mariam" w:hAnsi="GHEA Mariam"/>
                <w:szCs w:val="24"/>
                <w:lang w:val="en-US"/>
              </w:rPr>
              <w:t>Ենթակապալառու</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ցանկացած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անձ</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անհատ</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պետական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ձեռնարկություն</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դրանց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համակցությունը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ընտրվում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Մատակարարի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ենթակապալի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ստանձնելով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Հարակից</w:t>
            </w:r>
            <w:proofErr w:type="spellEnd"/>
            <w:r w:rsidRPr="00817ECB">
              <w:rPr>
                <w:rFonts w:ascii="GHEA Mariam" w:hAnsi="GHEA Mariam"/>
                <w:szCs w:val="24"/>
                <w:lang w:val="en-US"/>
              </w:rPr>
              <w:t xml:space="preserve"> ծառայությունների կամ </w:t>
            </w:r>
            <w:proofErr w:type="spellStart"/>
            <w:r w:rsidRPr="00817ECB">
              <w:rPr>
                <w:rFonts w:ascii="GHEA Mariam" w:hAnsi="GHEA Mariam"/>
                <w:szCs w:val="24"/>
                <w:lang w:val="en-US"/>
              </w:rPr>
              <w:t>Ապրանքների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ցանկացած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մատակարարումը</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իրականացումը</w:t>
            </w:r>
            <w:proofErr w:type="spellEnd"/>
            <w:r w:rsidRPr="00817ECB">
              <w:rPr>
                <w:rFonts w:ascii="GHEA Mariam" w:hAnsi="GHEA Mariam"/>
                <w:szCs w:val="24"/>
                <w:lang w:val="en-US"/>
              </w:rPr>
              <w:t xml:space="preserve">: </w:t>
            </w:r>
          </w:p>
          <w:p w14:paraId="1E86A42B" w14:textId="77777777" w:rsidR="00B31C3D" w:rsidRPr="00817ECB" w:rsidRDefault="00B31C3D" w:rsidP="00B31C3D">
            <w:pPr>
              <w:pStyle w:val="Heading3"/>
              <w:rPr>
                <w:rFonts w:ascii="GHEA Mariam" w:hAnsi="GHEA Mariam"/>
                <w:spacing w:val="-4"/>
                <w:szCs w:val="24"/>
                <w:lang w:val="en-US"/>
              </w:rPr>
            </w:pPr>
            <w:r w:rsidRPr="00817ECB">
              <w:rPr>
                <w:rFonts w:ascii="GHEA Mariam" w:hAnsi="GHEA Mariam"/>
                <w:spacing w:val="-4"/>
                <w:szCs w:val="24"/>
                <w:lang w:val="en-US"/>
              </w:rPr>
              <w:t>(ծ) «</w:t>
            </w:r>
            <w:proofErr w:type="spellStart"/>
            <w:r w:rsidRPr="00817ECB">
              <w:rPr>
                <w:rFonts w:ascii="GHEA Mariam" w:hAnsi="GHEA Mariam"/>
                <w:spacing w:val="-4"/>
                <w:szCs w:val="24"/>
                <w:lang w:val="en-US"/>
              </w:rPr>
              <w:t>Մատակարար</w:t>
            </w:r>
            <w:proofErr w:type="spellEnd"/>
            <w:r w:rsidRPr="00817ECB">
              <w:rPr>
                <w:rFonts w:ascii="GHEA Mariam" w:hAnsi="GHEA Mariam"/>
                <w:spacing w:val="-4"/>
                <w:szCs w:val="24"/>
                <w:lang w:val="en-US"/>
              </w:rPr>
              <w:t xml:space="preserve">»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ցանկացած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անձ</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մասնավոր</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պետական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ձեռնարկություն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Պայմանագիրը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իրականացնելու</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ընդունվել</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Գնորդի</w:t>
            </w:r>
            <w:proofErr w:type="spellEnd"/>
            <w:r w:rsidRPr="00817ECB">
              <w:rPr>
                <w:rFonts w:ascii="GHEA Mariam" w:hAnsi="GHEA Mariam"/>
                <w:szCs w:val="24"/>
                <w:lang w:val="en-US"/>
              </w:rPr>
              <w:t xml:space="preserve"> կողմից և </w:t>
            </w:r>
            <w:proofErr w:type="spellStart"/>
            <w:r w:rsidRPr="00817ECB">
              <w:rPr>
                <w:rFonts w:ascii="GHEA Mariam" w:hAnsi="GHEA Mariam"/>
                <w:szCs w:val="24"/>
                <w:lang w:val="en-US"/>
              </w:rPr>
              <w:t>որը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հատկորոշված</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որպես</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այդպիսին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վերաբերյալ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համաձայնագրում</w:t>
            </w:r>
            <w:proofErr w:type="spellEnd"/>
            <w:r w:rsidRPr="00817ECB">
              <w:rPr>
                <w:rFonts w:ascii="GHEA Mariam" w:hAnsi="GHEA Mariam"/>
                <w:szCs w:val="24"/>
                <w:lang w:val="en-US"/>
              </w:rPr>
              <w:t xml:space="preserve">: </w:t>
            </w:r>
          </w:p>
          <w:p w14:paraId="2E54BCEB" w14:textId="6ACFFAF5" w:rsidR="00455149" w:rsidRPr="00817ECB" w:rsidRDefault="00B31C3D" w:rsidP="00770F73">
            <w:pPr>
              <w:pStyle w:val="Heading3"/>
              <w:spacing w:after="220"/>
              <w:rPr>
                <w:rFonts w:ascii="GHEA Mariam" w:hAnsi="GHEA Mariam"/>
                <w:szCs w:val="24"/>
                <w:lang w:val="en-US"/>
              </w:rPr>
            </w:pPr>
            <w:r w:rsidRPr="00817ECB">
              <w:rPr>
                <w:rFonts w:ascii="GHEA Mariam" w:hAnsi="GHEA Mariam"/>
                <w:spacing w:val="-4"/>
                <w:szCs w:val="24"/>
                <w:lang w:val="en-US"/>
              </w:rPr>
              <w:t>(կ) «</w:t>
            </w:r>
            <w:proofErr w:type="spellStart"/>
            <w:r w:rsidR="0008063F" w:rsidRPr="003356B4">
              <w:rPr>
                <w:rFonts w:ascii="GHEA Mariam" w:hAnsi="GHEA Mariam"/>
                <w:spacing w:val="-4"/>
                <w:szCs w:val="24"/>
                <w:lang w:val="en-US" w:eastAsia="en-US"/>
              </w:rPr>
              <w:t>Վ</w:t>
            </w:r>
            <w:r w:rsidR="005E72D9" w:rsidRPr="003356B4">
              <w:rPr>
                <w:rFonts w:ascii="GHEA Mariam" w:hAnsi="GHEA Mariam"/>
                <w:spacing w:val="-4"/>
                <w:szCs w:val="24"/>
                <w:lang w:val="en-US" w:eastAsia="en-US"/>
              </w:rPr>
              <w:t>երջնական</w:t>
            </w:r>
            <w:proofErr w:type="spellEnd"/>
            <w:r w:rsidRPr="003356B4">
              <w:rPr>
                <w:rFonts w:ascii="GHEA Mariam" w:hAnsi="GHEA Mariam" w:cs="Arial Armenian"/>
                <w:szCs w:val="24"/>
                <w:lang w:val="en-US" w:eastAsia="en-US"/>
              </w:rPr>
              <w:t xml:space="preserve"> </w:t>
            </w:r>
            <w:proofErr w:type="spellStart"/>
            <w:r w:rsidR="0008063F" w:rsidRPr="003356B4">
              <w:rPr>
                <w:rFonts w:ascii="GHEA Mariam" w:hAnsi="GHEA Mariam"/>
                <w:spacing w:val="-4"/>
                <w:szCs w:val="24"/>
                <w:lang w:val="en-US" w:eastAsia="en-US"/>
              </w:rPr>
              <w:t>նշանակման</w:t>
            </w:r>
            <w:proofErr w:type="spellEnd"/>
            <w:r w:rsidR="0008063F" w:rsidRPr="00817ECB">
              <w:rPr>
                <w:rFonts w:ascii="GHEA Mariam" w:hAnsi="GHEA Mariam"/>
                <w:szCs w:val="24"/>
                <w:lang w:val="en-US"/>
              </w:rPr>
              <w:t xml:space="preserve"> </w:t>
            </w:r>
            <w:proofErr w:type="spellStart"/>
            <w:r w:rsidRPr="00817ECB">
              <w:rPr>
                <w:rFonts w:ascii="GHEA Mariam" w:hAnsi="GHEA Mariam"/>
                <w:szCs w:val="24"/>
                <w:lang w:val="en-US"/>
              </w:rPr>
              <w:t>վայր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որտեղ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կիրառելի</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նշանակում</w:t>
            </w:r>
            <w:proofErr w:type="spellEnd"/>
            <w:r w:rsidRPr="00817ECB">
              <w:rPr>
                <w:rFonts w:ascii="GHEA Mariam" w:hAnsi="GHEA Mariam"/>
                <w:szCs w:val="24"/>
                <w:lang w:val="en-US"/>
              </w:rPr>
              <w:t xml:space="preserve"> է ՊՀՊ-</w:t>
            </w:r>
            <w:proofErr w:type="spellStart"/>
            <w:r w:rsidRPr="00817ECB">
              <w:rPr>
                <w:rFonts w:ascii="GHEA Mariam" w:hAnsi="GHEA Mariam"/>
                <w:szCs w:val="24"/>
                <w:lang w:val="en-US"/>
              </w:rPr>
              <w:t>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վայրը</w:t>
            </w:r>
            <w:proofErr w:type="spellEnd"/>
            <w:r w:rsidRPr="00817ECB">
              <w:rPr>
                <w:rFonts w:ascii="GHEA Mariam" w:hAnsi="GHEA Mariam"/>
                <w:szCs w:val="24"/>
                <w:lang w:val="en-US"/>
              </w:rPr>
              <w:t>:</w:t>
            </w:r>
          </w:p>
        </w:tc>
      </w:tr>
      <w:tr w:rsidR="00455149" w:rsidRPr="003356B4" w14:paraId="63A362ED" w14:textId="77777777" w:rsidTr="00817ECB">
        <w:tc>
          <w:tcPr>
            <w:tcW w:w="2235" w:type="dxa"/>
            <w:gridSpan w:val="2"/>
          </w:tcPr>
          <w:p w14:paraId="51AF6EED" w14:textId="77777777" w:rsidR="00455149" w:rsidRPr="00817ECB" w:rsidRDefault="00D25F61">
            <w:pPr>
              <w:pStyle w:val="sec7-clauses"/>
              <w:spacing w:before="0" w:after="200"/>
              <w:rPr>
                <w:rFonts w:ascii="GHEA Mariam" w:hAnsi="GHEA Mariam"/>
                <w:szCs w:val="24"/>
              </w:rPr>
            </w:pPr>
            <w:bookmarkStart w:id="359" w:name="_Toc98766424"/>
            <w:bookmarkStart w:id="360" w:name="_Toc428456691"/>
            <w:bookmarkStart w:id="361" w:name="_Toc507160406"/>
            <w:r w:rsidRPr="00817ECB">
              <w:rPr>
                <w:rFonts w:ascii="GHEA Mariam" w:hAnsi="GHEA Mariam"/>
                <w:szCs w:val="24"/>
              </w:rPr>
              <w:lastRenderedPageBreak/>
              <w:t>2.</w:t>
            </w:r>
            <w:r w:rsidRPr="00817ECB">
              <w:rPr>
                <w:rFonts w:ascii="GHEA Mariam" w:hAnsi="GHEA Mariam"/>
                <w:szCs w:val="24"/>
              </w:rPr>
              <w:tab/>
            </w:r>
            <w:bookmarkStart w:id="362" w:name="_Toc381360273"/>
            <w:proofErr w:type="spellStart"/>
            <w:r w:rsidR="00EA3928" w:rsidRPr="00817ECB">
              <w:rPr>
                <w:rFonts w:ascii="GHEA Mariam" w:hAnsi="GHEA Mariam"/>
                <w:szCs w:val="24"/>
              </w:rPr>
              <w:t>Պայմանագրի</w:t>
            </w:r>
            <w:proofErr w:type="spellEnd"/>
            <w:r w:rsidR="00EA3928" w:rsidRPr="00817ECB">
              <w:rPr>
                <w:rFonts w:ascii="GHEA Mariam" w:hAnsi="GHEA Mariam"/>
                <w:szCs w:val="24"/>
              </w:rPr>
              <w:t xml:space="preserve"> </w:t>
            </w:r>
            <w:proofErr w:type="spellStart"/>
            <w:r w:rsidR="00EA3928" w:rsidRPr="00817ECB">
              <w:rPr>
                <w:rFonts w:ascii="GHEA Mariam" w:hAnsi="GHEA Mariam"/>
                <w:szCs w:val="24"/>
              </w:rPr>
              <w:t>փաստաթղթեր</w:t>
            </w:r>
            <w:bookmarkEnd w:id="359"/>
            <w:bookmarkEnd w:id="360"/>
            <w:bookmarkEnd w:id="361"/>
            <w:bookmarkEnd w:id="362"/>
            <w:proofErr w:type="spellEnd"/>
          </w:p>
        </w:tc>
        <w:tc>
          <w:tcPr>
            <w:tcW w:w="6948" w:type="dxa"/>
            <w:gridSpan w:val="2"/>
          </w:tcPr>
          <w:p w14:paraId="523F5B6E" w14:textId="493789F0" w:rsidR="00455149" w:rsidRPr="00817ECB" w:rsidRDefault="00EA3928" w:rsidP="0094065A">
            <w:pPr>
              <w:pStyle w:val="Sub-ClauseText"/>
              <w:numPr>
                <w:ilvl w:val="1"/>
                <w:numId w:val="39"/>
              </w:numPr>
              <w:spacing w:before="0" w:after="220"/>
              <w:ind w:left="605" w:hanging="605"/>
              <w:rPr>
                <w:rFonts w:ascii="GHEA Mariam" w:hAnsi="GHEA Mariam"/>
                <w:spacing w:val="0"/>
                <w:szCs w:val="24"/>
              </w:rPr>
            </w:pP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համաձայնագրում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նախընտրելի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կարգով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որոնք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կազմում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ինչպես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կազմող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փոխկապակցված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համապատասխանեն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փոխլրացնեն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միմյանց</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փոխադարձ</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բացատրելի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համաձայանգիր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կարդացվի</w:t>
            </w:r>
            <w:proofErr w:type="spellEnd"/>
            <w:r w:rsidRPr="00817ECB">
              <w:rPr>
                <w:rFonts w:ascii="GHEA Mariam" w:hAnsi="GHEA Mariam"/>
                <w:spacing w:val="0"/>
                <w:szCs w:val="24"/>
              </w:rPr>
              <w:t>/</w:t>
            </w:r>
            <w:proofErr w:type="spellStart"/>
            <w:r w:rsidRPr="00817ECB">
              <w:rPr>
                <w:rFonts w:ascii="GHEA Mariam" w:hAnsi="GHEA Mariam"/>
                <w:spacing w:val="0"/>
                <w:szCs w:val="24"/>
              </w:rPr>
              <w:t>ընկալվի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մեկ</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ամբողջական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փաստաթուղթ</w:t>
            </w:r>
            <w:proofErr w:type="spellEnd"/>
            <w:r w:rsidRPr="00817ECB">
              <w:rPr>
                <w:rFonts w:ascii="GHEA Mariam" w:hAnsi="GHEA Mariam"/>
                <w:spacing w:val="0"/>
                <w:szCs w:val="24"/>
              </w:rPr>
              <w:t>:</w:t>
            </w:r>
          </w:p>
        </w:tc>
      </w:tr>
      <w:tr w:rsidR="00455149" w:rsidRPr="003356B4" w14:paraId="48B30CD6" w14:textId="77777777" w:rsidTr="00817ECB">
        <w:tc>
          <w:tcPr>
            <w:tcW w:w="2235" w:type="dxa"/>
            <w:gridSpan w:val="2"/>
          </w:tcPr>
          <w:p w14:paraId="0E170162" w14:textId="6FF0EC4E" w:rsidR="00455149" w:rsidRPr="00817ECB" w:rsidRDefault="00D25F61" w:rsidP="00EA3928">
            <w:pPr>
              <w:pStyle w:val="sec7-clauses"/>
              <w:spacing w:before="0" w:after="200"/>
              <w:rPr>
                <w:rFonts w:ascii="GHEA Mariam" w:hAnsi="GHEA Mariam"/>
                <w:szCs w:val="24"/>
              </w:rPr>
            </w:pPr>
            <w:bookmarkStart w:id="363" w:name="_Toc98766425"/>
            <w:bookmarkStart w:id="364" w:name="_Toc428456692"/>
            <w:bookmarkStart w:id="365" w:name="_Toc507160407"/>
            <w:r w:rsidRPr="00817ECB">
              <w:rPr>
                <w:rFonts w:ascii="GHEA Mariam" w:hAnsi="GHEA Mariam"/>
                <w:szCs w:val="24"/>
              </w:rPr>
              <w:lastRenderedPageBreak/>
              <w:t>3.</w:t>
            </w:r>
            <w:bookmarkStart w:id="366" w:name="_Toc381360274"/>
            <w:r w:rsidR="002E3C0E" w:rsidRPr="003356B4">
              <w:rPr>
                <w:rFonts w:ascii="GHEA Mariam" w:hAnsi="GHEA Mariam"/>
                <w:szCs w:val="24"/>
              </w:rPr>
              <w:t xml:space="preserve"> </w:t>
            </w:r>
            <w:proofErr w:type="spellStart"/>
            <w:r w:rsidR="00EA3928" w:rsidRPr="003356B4">
              <w:rPr>
                <w:rFonts w:ascii="GHEA Mariam" w:hAnsi="GHEA Mariam" w:cs="Sylfaen"/>
                <w:szCs w:val="24"/>
              </w:rPr>
              <w:t>Խարդախու</w:t>
            </w:r>
            <w:r w:rsidR="002E3C0E" w:rsidRPr="003356B4">
              <w:rPr>
                <w:rFonts w:ascii="GHEA Mariam" w:hAnsi="GHEA Mariam" w:cs="Sylfaen"/>
                <w:szCs w:val="24"/>
              </w:rPr>
              <w:t>-</w:t>
            </w:r>
            <w:r w:rsidR="00EA3928" w:rsidRPr="003356B4">
              <w:rPr>
                <w:rFonts w:ascii="GHEA Mariam" w:hAnsi="GHEA Mariam" w:cs="Sylfaen"/>
                <w:szCs w:val="24"/>
              </w:rPr>
              <w:t>թյուն</w:t>
            </w:r>
            <w:proofErr w:type="spellEnd"/>
            <w:r w:rsidR="00EA3928" w:rsidRPr="00817ECB">
              <w:rPr>
                <w:rFonts w:ascii="GHEA Mariam" w:hAnsi="GHEA Mariam"/>
                <w:szCs w:val="24"/>
              </w:rPr>
              <w:t xml:space="preserve"> և </w:t>
            </w:r>
            <w:proofErr w:type="spellStart"/>
            <w:r w:rsidR="00EA3928" w:rsidRPr="00817ECB">
              <w:rPr>
                <w:rFonts w:ascii="GHEA Mariam" w:hAnsi="GHEA Mariam"/>
                <w:szCs w:val="24"/>
              </w:rPr>
              <w:t>կոռուպցիա</w:t>
            </w:r>
            <w:bookmarkEnd w:id="363"/>
            <w:bookmarkEnd w:id="364"/>
            <w:bookmarkEnd w:id="365"/>
            <w:bookmarkEnd w:id="366"/>
            <w:proofErr w:type="spellEnd"/>
            <w:r w:rsidR="00EA3928" w:rsidRPr="00817ECB">
              <w:rPr>
                <w:rFonts w:ascii="GHEA Mariam" w:hAnsi="GHEA Mariam"/>
                <w:szCs w:val="24"/>
              </w:rPr>
              <w:t xml:space="preserve"> </w:t>
            </w:r>
          </w:p>
        </w:tc>
        <w:tc>
          <w:tcPr>
            <w:tcW w:w="6948" w:type="dxa"/>
            <w:gridSpan w:val="2"/>
          </w:tcPr>
          <w:p w14:paraId="239CB391" w14:textId="77777777" w:rsidR="00C952F3" w:rsidRPr="00817ECB" w:rsidRDefault="00E05C03" w:rsidP="00C952F3">
            <w:pPr>
              <w:spacing w:after="200"/>
              <w:ind w:left="612" w:hanging="612"/>
              <w:jc w:val="both"/>
              <w:rPr>
                <w:rFonts w:ascii="GHEA Mariam" w:hAnsi="GHEA Mariam"/>
                <w:szCs w:val="24"/>
              </w:rPr>
            </w:pPr>
            <w:r w:rsidRPr="00817ECB">
              <w:rPr>
                <w:rFonts w:ascii="GHEA Mariam" w:hAnsi="GHEA Mariam"/>
                <w:szCs w:val="24"/>
              </w:rPr>
              <w:t>3.1</w:t>
            </w:r>
            <w:r w:rsidRPr="00817ECB">
              <w:rPr>
                <w:rFonts w:ascii="GHEA Mariam" w:hAnsi="GHEA Mariam"/>
                <w:szCs w:val="24"/>
              </w:rPr>
              <w:tab/>
            </w:r>
            <w:proofErr w:type="spellStart"/>
            <w:r w:rsidR="005433B8" w:rsidRPr="00817ECB">
              <w:rPr>
                <w:rFonts w:ascii="GHEA Mariam" w:hAnsi="GHEA Mariam"/>
                <w:szCs w:val="24"/>
              </w:rPr>
              <w:t>Բանկը</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պահանջում</w:t>
            </w:r>
            <w:proofErr w:type="spellEnd"/>
            <w:r w:rsidR="005433B8" w:rsidRPr="00817ECB">
              <w:rPr>
                <w:rFonts w:ascii="GHEA Mariam" w:hAnsi="GHEA Mariam"/>
                <w:szCs w:val="24"/>
              </w:rPr>
              <w:t xml:space="preserve"> է </w:t>
            </w:r>
            <w:proofErr w:type="spellStart"/>
            <w:r w:rsidR="005433B8" w:rsidRPr="00817ECB">
              <w:rPr>
                <w:rFonts w:ascii="GHEA Mariam" w:hAnsi="GHEA Mariam"/>
                <w:szCs w:val="24"/>
              </w:rPr>
              <w:t>համապատասխանություն</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իր</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քաղաքականությանը</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կապված</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կոռուպցիոն</w:t>
            </w:r>
            <w:proofErr w:type="spellEnd"/>
            <w:r w:rsidR="005433B8" w:rsidRPr="00817ECB">
              <w:rPr>
                <w:rFonts w:ascii="GHEA Mariam" w:hAnsi="GHEA Mariam"/>
                <w:szCs w:val="24"/>
              </w:rPr>
              <w:t xml:space="preserve"> և </w:t>
            </w:r>
            <w:proofErr w:type="spellStart"/>
            <w:r w:rsidR="005433B8" w:rsidRPr="00817ECB">
              <w:rPr>
                <w:rFonts w:ascii="GHEA Mariam" w:hAnsi="GHEA Mariam"/>
                <w:szCs w:val="24"/>
              </w:rPr>
              <w:t>կեղծ</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գործելակերպերի</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հետ</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ինչպես</w:t>
            </w:r>
            <w:proofErr w:type="spellEnd"/>
            <w:r w:rsidR="005433B8" w:rsidRPr="00817ECB">
              <w:rPr>
                <w:rFonts w:ascii="GHEA Mariam" w:hAnsi="GHEA Mariam"/>
                <w:szCs w:val="24"/>
              </w:rPr>
              <w:t xml:space="preserve"> </w:t>
            </w:r>
            <w:proofErr w:type="spellStart"/>
            <w:r w:rsidR="005433B8" w:rsidRPr="00817ECB">
              <w:rPr>
                <w:rFonts w:ascii="GHEA Mariam" w:hAnsi="GHEA Mariam"/>
                <w:szCs w:val="24"/>
              </w:rPr>
              <w:t>սահմանված</w:t>
            </w:r>
            <w:proofErr w:type="spellEnd"/>
            <w:r w:rsidR="005433B8" w:rsidRPr="00817ECB">
              <w:rPr>
                <w:rFonts w:ascii="GHEA Mariam" w:hAnsi="GHEA Mariam"/>
                <w:szCs w:val="24"/>
              </w:rPr>
              <w:t xml:space="preserve"> է ՊԸՊ </w:t>
            </w:r>
            <w:proofErr w:type="spellStart"/>
            <w:r w:rsidR="005433B8" w:rsidRPr="00817ECB">
              <w:rPr>
                <w:rFonts w:ascii="GHEA Mariam" w:hAnsi="GHEA Mariam"/>
                <w:szCs w:val="24"/>
              </w:rPr>
              <w:t>հավելվածում</w:t>
            </w:r>
            <w:proofErr w:type="spellEnd"/>
            <w:r w:rsidR="005433B8" w:rsidRPr="00817ECB">
              <w:rPr>
                <w:rFonts w:ascii="GHEA Mariam" w:hAnsi="GHEA Mariam"/>
                <w:szCs w:val="24"/>
              </w:rPr>
              <w:t xml:space="preserve">: </w:t>
            </w:r>
          </w:p>
          <w:p w14:paraId="4DA18689" w14:textId="77777777" w:rsidR="001F2876" w:rsidRPr="00817ECB" w:rsidRDefault="00C952F3" w:rsidP="008B7062">
            <w:pPr>
              <w:spacing w:after="200"/>
              <w:ind w:left="612" w:hanging="612"/>
              <w:jc w:val="both"/>
              <w:rPr>
                <w:rFonts w:ascii="GHEA Mariam" w:hAnsi="GHEA Mariam"/>
                <w:szCs w:val="24"/>
              </w:rPr>
            </w:pPr>
            <w:r w:rsidRPr="00817ECB">
              <w:rPr>
                <w:rFonts w:ascii="GHEA Mariam" w:hAnsi="GHEA Mariam"/>
                <w:szCs w:val="24"/>
              </w:rPr>
              <w:t>3.2</w:t>
            </w:r>
            <w:r w:rsidRPr="00817ECB">
              <w:rPr>
                <w:rFonts w:ascii="GHEA Mariam" w:hAnsi="GHEA Mariam"/>
                <w:szCs w:val="24"/>
              </w:rPr>
              <w:tab/>
            </w:r>
            <w:proofErr w:type="spellStart"/>
            <w:r w:rsidR="008350B2" w:rsidRPr="00817ECB">
              <w:rPr>
                <w:rFonts w:ascii="GHEA Mariam" w:hAnsi="GHEA Mariam"/>
                <w:szCs w:val="24"/>
              </w:rPr>
              <w:t>Գնորդը</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պահանջում</w:t>
            </w:r>
            <w:proofErr w:type="spellEnd"/>
            <w:r w:rsidR="008350B2" w:rsidRPr="00817ECB">
              <w:rPr>
                <w:rFonts w:ascii="GHEA Mariam" w:hAnsi="GHEA Mariam"/>
                <w:szCs w:val="24"/>
              </w:rPr>
              <w:t xml:space="preserve"> է, </w:t>
            </w:r>
            <w:proofErr w:type="spellStart"/>
            <w:r w:rsidR="008350B2" w:rsidRPr="00817ECB">
              <w:rPr>
                <w:rFonts w:ascii="GHEA Mariam" w:hAnsi="GHEA Mariam"/>
                <w:szCs w:val="24"/>
              </w:rPr>
              <w:t>որ</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Մատակարարը</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բացահայտի</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գործակալներին</w:t>
            </w:r>
            <w:proofErr w:type="spellEnd"/>
            <w:r w:rsidR="008350B2" w:rsidRPr="00817ECB">
              <w:rPr>
                <w:rFonts w:ascii="GHEA Mariam" w:hAnsi="GHEA Mariam"/>
                <w:szCs w:val="24"/>
              </w:rPr>
              <w:t xml:space="preserve"> կամ </w:t>
            </w:r>
            <w:proofErr w:type="spellStart"/>
            <w:r w:rsidR="008350B2" w:rsidRPr="00817ECB">
              <w:rPr>
                <w:rFonts w:ascii="GHEA Mariam" w:hAnsi="GHEA Mariam"/>
                <w:szCs w:val="24"/>
              </w:rPr>
              <w:t>որևէ</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այլ</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կողմին</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վճարված</w:t>
            </w:r>
            <w:proofErr w:type="spellEnd"/>
            <w:r w:rsidR="008350B2" w:rsidRPr="00817ECB">
              <w:rPr>
                <w:rFonts w:ascii="GHEA Mariam" w:hAnsi="GHEA Mariam"/>
                <w:szCs w:val="24"/>
              </w:rPr>
              <w:t xml:space="preserve"> կամ </w:t>
            </w:r>
            <w:proofErr w:type="spellStart"/>
            <w:r w:rsidR="008350B2" w:rsidRPr="00817ECB">
              <w:rPr>
                <w:rFonts w:ascii="GHEA Mariam" w:hAnsi="GHEA Mariam"/>
                <w:szCs w:val="24"/>
              </w:rPr>
              <w:t>վճարվելիք</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ցանկացած</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կոմիսիոն</w:t>
            </w:r>
            <w:proofErr w:type="spellEnd"/>
            <w:r w:rsidR="008350B2" w:rsidRPr="00817ECB">
              <w:rPr>
                <w:rFonts w:ascii="GHEA Mariam" w:hAnsi="GHEA Mariam"/>
                <w:szCs w:val="24"/>
              </w:rPr>
              <w:t xml:space="preserve"> կամ </w:t>
            </w:r>
            <w:proofErr w:type="spellStart"/>
            <w:r w:rsidR="008350B2" w:rsidRPr="00817ECB">
              <w:rPr>
                <w:rFonts w:ascii="GHEA Mariam" w:hAnsi="GHEA Mariam"/>
                <w:szCs w:val="24"/>
              </w:rPr>
              <w:t>այլ</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վճարներ</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մրցութային</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գործընթացի</w:t>
            </w:r>
            <w:proofErr w:type="spellEnd"/>
            <w:r w:rsidR="008350B2" w:rsidRPr="00817ECB">
              <w:rPr>
                <w:rFonts w:ascii="GHEA Mariam" w:hAnsi="GHEA Mariam"/>
                <w:szCs w:val="24"/>
              </w:rPr>
              <w:t xml:space="preserve"> կամ </w:t>
            </w:r>
            <w:proofErr w:type="spellStart"/>
            <w:r w:rsidR="008350B2" w:rsidRPr="00817ECB">
              <w:rPr>
                <w:rFonts w:ascii="GHEA Mariam" w:hAnsi="GHEA Mariam"/>
                <w:szCs w:val="24"/>
              </w:rPr>
              <w:t>Պայմանագրի</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կատարման</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հետ</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կապված</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Բացահայտված</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տեղեկությունները</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պետք</w:t>
            </w:r>
            <w:proofErr w:type="spellEnd"/>
            <w:r w:rsidR="008350B2" w:rsidRPr="00817ECB">
              <w:rPr>
                <w:rFonts w:ascii="GHEA Mariam" w:hAnsi="GHEA Mariam"/>
                <w:szCs w:val="24"/>
              </w:rPr>
              <w:t xml:space="preserve"> է </w:t>
            </w:r>
            <w:proofErr w:type="spellStart"/>
            <w:r w:rsidR="008350B2" w:rsidRPr="00817ECB">
              <w:rPr>
                <w:rFonts w:ascii="GHEA Mariam" w:hAnsi="GHEA Mariam"/>
                <w:szCs w:val="24"/>
              </w:rPr>
              <w:t>ներառեն</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գործակալի</w:t>
            </w:r>
            <w:proofErr w:type="spellEnd"/>
            <w:r w:rsidR="008350B2" w:rsidRPr="00817ECB">
              <w:rPr>
                <w:rFonts w:ascii="GHEA Mariam" w:hAnsi="GHEA Mariam"/>
                <w:szCs w:val="24"/>
              </w:rPr>
              <w:t xml:space="preserve"> կամ </w:t>
            </w:r>
            <w:proofErr w:type="spellStart"/>
            <w:r w:rsidR="008350B2" w:rsidRPr="00817ECB">
              <w:rPr>
                <w:rFonts w:ascii="GHEA Mariam" w:hAnsi="GHEA Mariam"/>
                <w:szCs w:val="24"/>
              </w:rPr>
              <w:t>այլ</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կողմի</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առնվազն</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անվանումը</w:t>
            </w:r>
            <w:proofErr w:type="spellEnd"/>
            <w:r w:rsidR="008350B2" w:rsidRPr="00817ECB">
              <w:rPr>
                <w:rFonts w:ascii="GHEA Mariam" w:hAnsi="GHEA Mariam"/>
                <w:szCs w:val="24"/>
              </w:rPr>
              <w:t xml:space="preserve"> և </w:t>
            </w:r>
            <w:proofErr w:type="spellStart"/>
            <w:r w:rsidR="008350B2" w:rsidRPr="00817ECB">
              <w:rPr>
                <w:rFonts w:ascii="GHEA Mariam" w:hAnsi="GHEA Mariam"/>
                <w:szCs w:val="24"/>
              </w:rPr>
              <w:t>հասցեն</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գումարը</w:t>
            </w:r>
            <w:proofErr w:type="spellEnd"/>
            <w:r w:rsidR="008350B2" w:rsidRPr="00817ECB">
              <w:rPr>
                <w:rFonts w:ascii="GHEA Mariam" w:hAnsi="GHEA Mariam"/>
                <w:szCs w:val="24"/>
              </w:rPr>
              <w:t xml:space="preserve"> և </w:t>
            </w:r>
            <w:proofErr w:type="spellStart"/>
            <w:r w:rsidR="008350B2" w:rsidRPr="00817ECB">
              <w:rPr>
                <w:rFonts w:ascii="GHEA Mariam" w:hAnsi="GHEA Mariam"/>
                <w:szCs w:val="24"/>
              </w:rPr>
              <w:t>արժույթը</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կոմիսիայի</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դրամական</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պարգևի</w:t>
            </w:r>
            <w:proofErr w:type="spellEnd"/>
            <w:r w:rsidR="008350B2" w:rsidRPr="00817ECB">
              <w:rPr>
                <w:rFonts w:ascii="GHEA Mariam" w:hAnsi="GHEA Mariam"/>
                <w:szCs w:val="24"/>
              </w:rPr>
              <w:t xml:space="preserve"> կամ </w:t>
            </w:r>
            <w:proofErr w:type="spellStart"/>
            <w:r w:rsidR="008350B2" w:rsidRPr="00817ECB">
              <w:rPr>
                <w:rFonts w:ascii="GHEA Mariam" w:hAnsi="GHEA Mariam"/>
                <w:szCs w:val="24"/>
              </w:rPr>
              <w:t>վճարի</w:t>
            </w:r>
            <w:proofErr w:type="spellEnd"/>
            <w:r w:rsidR="008350B2" w:rsidRPr="00817ECB">
              <w:rPr>
                <w:rFonts w:ascii="GHEA Mariam" w:hAnsi="GHEA Mariam"/>
                <w:szCs w:val="24"/>
              </w:rPr>
              <w:t xml:space="preserve"> </w:t>
            </w:r>
            <w:proofErr w:type="spellStart"/>
            <w:r w:rsidR="008350B2" w:rsidRPr="00817ECB">
              <w:rPr>
                <w:rFonts w:ascii="GHEA Mariam" w:hAnsi="GHEA Mariam"/>
                <w:szCs w:val="24"/>
              </w:rPr>
              <w:t>նպատակը</w:t>
            </w:r>
            <w:proofErr w:type="spellEnd"/>
            <w:r w:rsidR="008350B2" w:rsidRPr="00817ECB">
              <w:rPr>
                <w:rFonts w:ascii="GHEA Mariam" w:hAnsi="GHEA Mariam"/>
                <w:szCs w:val="24"/>
              </w:rPr>
              <w:t>:</w:t>
            </w:r>
          </w:p>
        </w:tc>
      </w:tr>
      <w:tr w:rsidR="00CF33B3" w:rsidRPr="003356B4" w14:paraId="5B49979C" w14:textId="77777777" w:rsidTr="00817ECB">
        <w:tc>
          <w:tcPr>
            <w:tcW w:w="2235" w:type="dxa"/>
            <w:gridSpan w:val="2"/>
          </w:tcPr>
          <w:p w14:paraId="18004A22" w14:textId="77777777" w:rsidR="00CF33B3" w:rsidRPr="00817ECB" w:rsidRDefault="00CF33B3" w:rsidP="00FE7448">
            <w:pPr>
              <w:pStyle w:val="sec7-clauses"/>
              <w:spacing w:before="0" w:after="200"/>
              <w:rPr>
                <w:rFonts w:ascii="GHEA Mariam" w:hAnsi="GHEA Mariam"/>
                <w:szCs w:val="24"/>
              </w:rPr>
            </w:pPr>
            <w:bookmarkStart w:id="367" w:name="_Toc381360275"/>
            <w:bookmarkStart w:id="368" w:name="_Toc98766426"/>
            <w:bookmarkStart w:id="369" w:name="_Toc428456693"/>
            <w:bookmarkStart w:id="370" w:name="_Toc507160408"/>
            <w:r w:rsidRPr="00817ECB">
              <w:rPr>
                <w:rFonts w:ascii="GHEA Mariam" w:hAnsi="GHEA Mariam"/>
                <w:szCs w:val="24"/>
              </w:rPr>
              <w:t xml:space="preserve">4. </w:t>
            </w:r>
            <w:proofErr w:type="spellStart"/>
            <w:r w:rsidRPr="00817ECB">
              <w:rPr>
                <w:rFonts w:ascii="GHEA Mariam" w:hAnsi="GHEA Mariam"/>
                <w:szCs w:val="24"/>
              </w:rPr>
              <w:t>Մեկնաբանում</w:t>
            </w:r>
            <w:bookmarkEnd w:id="367"/>
            <w:bookmarkEnd w:id="368"/>
            <w:bookmarkEnd w:id="369"/>
            <w:bookmarkEnd w:id="370"/>
            <w:proofErr w:type="spellEnd"/>
          </w:p>
        </w:tc>
        <w:tc>
          <w:tcPr>
            <w:tcW w:w="6948" w:type="dxa"/>
            <w:gridSpan w:val="2"/>
          </w:tcPr>
          <w:p w14:paraId="5E28AC67" w14:textId="77777777" w:rsidR="008350B2" w:rsidRPr="00817ECB" w:rsidRDefault="008350B2" w:rsidP="0094065A">
            <w:pPr>
              <w:pStyle w:val="Sub-ClauseText"/>
              <w:numPr>
                <w:ilvl w:val="1"/>
                <w:numId w:val="40"/>
              </w:numPr>
              <w:spacing w:before="0" w:after="220"/>
              <w:rPr>
                <w:rFonts w:ascii="GHEA Mariam" w:hAnsi="GHEA Mariam"/>
                <w:spacing w:val="0"/>
                <w:szCs w:val="24"/>
              </w:rPr>
            </w:pPr>
            <w:proofErr w:type="spellStart"/>
            <w:r w:rsidRPr="00817ECB">
              <w:rPr>
                <w:rFonts w:ascii="GHEA Mariam" w:hAnsi="GHEA Mariam"/>
                <w:szCs w:val="24"/>
              </w:rPr>
              <w:t>Ըստ</w:t>
            </w:r>
            <w:proofErr w:type="spellEnd"/>
            <w:r w:rsidRPr="00817ECB">
              <w:rPr>
                <w:rFonts w:ascii="GHEA Mariam" w:hAnsi="GHEA Mariam"/>
                <w:szCs w:val="24"/>
              </w:rPr>
              <w:t xml:space="preserve"> </w:t>
            </w:r>
            <w:proofErr w:type="spellStart"/>
            <w:r w:rsidRPr="00817ECB">
              <w:rPr>
                <w:rFonts w:ascii="GHEA Mariam" w:hAnsi="GHEA Mariam"/>
                <w:szCs w:val="24"/>
              </w:rPr>
              <w:t>համատեքստի</w:t>
            </w:r>
            <w:proofErr w:type="spellEnd"/>
            <w:r w:rsidRPr="00817ECB">
              <w:rPr>
                <w:rFonts w:ascii="GHEA Mariam" w:hAnsi="GHEA Mariam"/>
                <w:szCs w:val="24"/>
              </w:rPr>
              <w:t xml:space="preserve">՝ </w:t>
            </w:r>
            <w:proofErr w:type="spellStart"/>
            <w:r w:rsidRPr="00817ECB">
              <w:rPr>
                <w:rFonts w:ascii="GHEA Mariam" w:hAnsi="GHEA Mariam"/>
                <w:szCs w:val="24"/>
              </w:rPr>
              <w:t>եզակի</w:t>
            </w:r>
            <w:proofErr w:type="spellEnd"/>
            <w:r w:rsidRPr="00817ECB">
              <w:rPr>
                <w:rFonts w:ascii="GHEA Mariam" w:hAnsi="GHEA Mariam"/>
                <w:szCs w:val="24"/>
              </w:rPr>
              <w:t xml:space="preserve"> </w:t>
            </w:r>
            <w:proofErr w:type="spellStart"/>
            <w:r w:rsidRPr="00817ECB">
              <w:rPr>
                <w:rFonts w:ascii="GHEA Mariam" w:hAnsi="GHEA Mariam"/>
                <w:szCs w:val="24"/>
              </w:rPr>
              <w:t>թիվը</w:t>
            </w:r>
            <w:proofErr w:type="spellEnd"/>
            <w:r w:rsidRPr="00817ECB">
              <w:rPr>
                <w:rFonts w:ascii="GHEA Mariam" w:hAnsi="GHEA Mariam"/>
                <w:szCs w:val="24"/>
              </w:rPr>
              <w:t xml:space="preserve"> կարող է </w:t>
            </w:r>
            <w:proofErr w:type="spellStart"/>
            <w:r w:rsidRPr="00817ECB">
              <w:rPr>
                <w:rFonts w:ascii="GHEA Mariam" w:hAnsi="GHEA Mariam"/>
                <w:szCs w:val="24"/>
              </w:rPr>
              <w:t>փոխարինել</w:t>
            </w:r>
            <w:proofErr w:type="spellEnd"/>
            <w:r w:rsidRPr="00817ECB">
              <w:rPr>
                <w:rFonts w:ascii="GHEA Mariam" w:hAnsi="GHEA Mariam"/>
                <w:szCs w:val="24"/>
              </w:rPr>
              <w:t xml:space="preserve"> </w:t>
            </w:r>
            <w:proofErr w:type="spellStart"/>
            <w:r w:rsidRPr="00817ECB">
              <w:rPr>
                <w:rFonts w:ascii="GHEA Mariam" w:hAnsi="GHEA Mariam"/>
                <w:szCs w:val="24"/>
              </w:rPr>
              <w:t>հոգնակիին</w:t>
            </w:r>
            <w:proofErr w:type="spellEnd"/>
            <w:r w:rsidRPr="00817ECB">
              <w:rPr>
                <w:rFonts w:ascii="GHEA Mariam" w:hAnsi="GHEA Mariam"/>
                <w:szCs w:val="24"/>
              </w:rPr>
              <w:t xml:space="preserve"> և </w:t>
            </w:r>
            <w:proofErr w:type="spellStart"/>
            <w:r w:rsidRPr="00817ECB">
              <w:rPr>
                <w:rFonts w:ascii="GHEA Mariam" w:hAnsi="GHEA Mariam"/>
                <w:szCs w:val="24"/>
              </w:rPr>
              <w:t>ընդհակառակն</w:t>
            </w:r>
            <w:proofErr w:type="spellEnd"/>
            <w:r w:rsidRPr="00817ECB">
              <w:rPr>
                <w:rFonts w:ascii="GHEA Mariam" w:hAnsi="GHEA Mariam"/>
                <w:szCs w:val="24"/>
              </w:rPr>
              <w:t xml:space="preserve">: </w:t>
            </w:r>
          </w:p>
          <w:p w14:paraId="596AD225" w14:textId="77777777" w:rsidR="008350B2" w:rsidRPr="00817ECB" w:rsidRDefault="008350B2" w:rsidP="0094065A">
            <w:pPr>
              <w:pStyle w:val="Sub-ClauseText"/>
              <w:numPr>
                <w:ilvl w:val="1"/>
                <w:numId w:val="40"/>
              </w:numPr>
              <w:spacing w:before="0" w:after="220"/>
              <w:rPr>
                <w:rFonts w:ascii="GHEA Mariam" w:hAnsi="GHEA Mariam"/>
                <w:spacing w:val="0"/>
                <w:szCs w:val="24"/>
              </w:rPr>
            </w:pPr>
            <w:proofErr w:type="spellStart"/>
            <w:r w:rsidRPr="00817ECB">
              <w:rPr>
                <w:rFonts w:ascii="GHEA Mariam" w:hAnsi="GHEA Mariam"/>
                <w:spacing w:val="0"/>
                <w:szCs w:val="24"/>
              </w:rPr>
              <w:t>Միջազգային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առևտրային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տերմիններ</w:t>
            </w:r>
            <w:proofErr w:type="spellEnd"/>
            <w:r w:rsidRPr="00817ECB">
              <w:rPr>
                <w:rFonts w:ascii="GHEA Mariam" w:hAnsi="GHEA Mariam"/>
                <w:spacing w:val="0"/>
                <w:szCs w:val="24"/>
              </w:rPr>
              <w:t xml:space="preserve"> (Incoterms)</w:t>
            </w:r>
          </w:p>
          <w:p w14:paraId="720CB067" w14:textId="77777777" w:rsidR="00CF33B3" w:rsidRPr="00817ECB" w:rsidRDefault="00CF33B3" w:rsidP="00307164">
            <w:pPr>
              <w:pStyle w:val="Heading3"/>
              <w:spacing w:after="220"/>
              <w:rPr>
                <w:rFonts w:ascii="GHEA Mariam" w:hAnsi="GHEA Mariam"/>
                <w:szCs w:val="24"/>
                <w:lang w:val="en-US"/>
              </w:rPr>
            </w:pPr>
            <w:r w:rsidRPr="00817ECB">
              <w:rPr>
                <w:rFonts w:ascii="GHEA Mariam" w:hAnsi="GHEA Mariam"/>
                <w:szCs w:val="24"/>
                <w:lang w:val="en-US"/>
              </w:rPr>
              <w:t xml:space="preserve">EXW </w:t>
            </w:r>
            <w:proofErr w:type="spellStart"/>
            <w:r w:rsidR="00DD3050" w:rsidRPr="00817ECB">
              <w:rPr>
                <w:rFonts w:ascii="GHEA Mariam" w:hAnsi="GHEA Mariam"/>
                <w:szCs w:val="24"/>
                <w:lang w:val="en-US"/>
              </w:rPr>
              <w:t>եզրույթը</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ղեկավարվում</w:t>
            </w:r>
            <w:proofErr w:type="spellEnd"/>
            <w:r w:rsidR="00DD3050" w:rsidRPr="00817ECB">
              <w:rPr>
                <w:rFonts w:ascii="GHEA Mariam" w:hAnsi="GHEA Mariam"/>
                <w:szCs w:val="24"/>
                <w:lang w:val="en-US"/>
              </w:rPr>
              <w:t xml:space="preserve"> է </w:t>
            </w:r>
            <w:proofErr w:type="spellStart"/>
            <w:r w:rsidR="00DD3050" w:rsidRPr="00817ECB">
              <w:rPr>
                <w:rFonts w:ascii="GHEA Mariam" w:hAnsi="GHEA Mariam"/>
                <w:szCs w:val="24"/>
                <w:lang w:val="en-US"/>
              </w:rPr>
              <w:t>Փարիզում</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Ֆրանսիա</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Առևտրի</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միջազգային</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պալատի</w:t>
            </w:r>
            <w:proofErr w:type="spellEnd"/>
            <w:r w:rsidR="00DD3050" w:rsidRPr="00817ECB">
              <w:rPr>
                <w:rFonts w:ascii="GHEA Mariam" w:hAnsi="GHEA Mariam"/>
                <w:szCs w:val="24"/>
                <w:lang w:val="en-US"/>
              </w:rPr>
              <w:t xml:space="preserve"> կողմից </w:t>
            </w:r>
            <w:proofErr w:type="spellStart"/>
            <w:r w:rsidR="00DD3050" w:rsidRPr="00817ECB">
              <w:rPr>
                <w:rFonts w:ascii="GHEA Mariam" w:hAnsi="GHEA Mariam"/>
                <w:szCs w:val="24"/>
                <w:lang w:val="en-US"/>
              </w:rPr>
              <w:t>հրատարակված</w:t>
            </w:r>
            <w:proofErr w:type="spellEnd"/>
            <w:r w:rsidR="00DD3050" w:rsidRPr="00817ECB">
              <w:rPr>
                <w:rFonts w:ascii="GHEA Mariam" w:hAnsi="GHEA Mariam"/>
                <w:szCs w:val="24"/>
                <w:lang w:val="en-US"/>
              </w:rPr>
              <w:t xml:space="preserve"> Incoterms-</w:t>
            </w:r>
            <w:proofErr w:type="spellStart"/>
            <w:r w:rsidR="00DD3050" w:rsidRPr="00817ECB">
              <w:rPr>
                <w:rFonts w:ascii="GHEA Mariam" w:hAnsi="GHEA Mariam"/>
                <w:szCs w:val="24"/>
                <w:lang w:val="en-US"/>
              </w:rPr>
              <w:t>իընթացիկ</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հրապարակմամբ</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ներկայացված</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կանոններով</w:t>
            </w:r>
            <w:proofErr w:type="spellEnd"/>
            <w:r w:rsidR="00DD3050" w:rsidRPr="00817ECB">
              <w:rPr>
                <w:rFonts w:ascii="GHEA Mariam" w:hAnsi="GHEA Mariam"/>
                <w:szCs w:val="24"/>
                <w:lang w:val="en-US"/>
              </w:rPr>
              <w:t xml:space="preserve">` </w:t>
            </w:r>
            <w:proofErr w:type="spellStart"/>
            <w:r w:rsidR="00DD3050" w:rsidRPr="00817ECB">
              <w:rPr>
                <w:rFonts w:ascii="GHEA Mariam" w:hAnsi="GHEA Mariam"/>
                <w:szCs w:val="24"/>
                <w:lang w:val="en-US"/>
              </w:rPr>
              <w:t>համաձայն</w:t>
            </w:r>
            <w:proofErr w:type="spellEnd"/>
            <w:r w:rsidR="00DD3050" w:rsidRPr="00817ECB">
              <w:rPr>
                <w:rFonts w:ascii="GHEA Mariam" w:hAnsi="GHEA Mariam"/>
                <w:szCs w:val="24"/>
                <w:lang w:val="en-US"/>
              </w:rPr>
              <w:t xml:space="preserve"> ՊՀՊ-ի: </w:t>
            </w:r>
          </w:p>
          <w:p w14:paraId="6BD84CE3" w14:textId="77777777" w:rsidR="00B90BA3" w:rsidRPr="00817ECB" w:rsidRDefault="00B90BA3" w:rsidP="0094065A">
            <w:pPr>
              <w:pStyle w:val="Sub-ClauseText"/>
              <w:numPr>
                <w:ilvl w:val="1"/>
                <w:numId w:val="40"/>
              </w:numPr>
              <w:spacing w:before="0" w:after="220"/>
              <w:rPr>
                <w:rFonts w:ascii="GHEA Mariam" w:hAnsi="GHEA Mariam"/>
                <w:spacing w:val="0"/>
                <w:szCs w:val="24"/>
              </w:rPr>
            </w:pPr>
            <w:proofErr w:type="spellStart"/>
            <w:r w:rsidRPr="00817ECB">
              <w:rPr>
                <w:rFonts w:ascii="GHEA Mariam" w:hAnsi="GHEA Mariam"/>
                <w:spacing w:val="0"/>
                <w:szCs w:val="24"/>
              </w:rPr>
              <w:t>Պայմանագիրը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ամբողջությամբ</w:t>
            </w:r>
            <w:proofErr w:type="spellEnd"/>
            <w:r w:rsidRPr="00817ECB">
              <w:rPr>
                <w:rFonts w:ascii="GHEA Mariam" w:hAnsi="GHEA Mariam"/>
                <w:spacing w:val="0"/>
                <w:szCs w:val="24"/>
              </w:rPr>
              <w:t xml:space="preserve"> </w:t>
            </w:r>
          </w:p>
          <w:p w14:paraId="640A88D7" w14:textId="77777777" w:rsidR="00B95E96" w:rsidRPr="00817ECB" w:rsidRDefault="00B95E96" w:rsidP="00B95E96">
            <w:pPr>
              <w:pStyle w:val="Sub-ClauseText"/>
              <w:spacing w:before="0" w:after="220"/>
              <w:ind w:left="600"/>
              <w:rPr>
                <w:rFonts w:ascii="GHEA Mariam" w:hAnsi="GHEA Mariam"/>
                <w:spacing w:val="0"/>
                <w:szCs w:val="24"/>
              </w:rPr>
            </w:pPr>
            <w:proofErr w:type="spellStart"/>
            <w:r w:rsidRPr="00817ECB">
              <w:rPr>
                <w:rFonts w:ascii="GHEA Mariam" w:hAnsi="GHEA Mariam"/>
                <w:spacing w:val="0"/>
                <w:szCs w:val="24"/>
              </w:rPr>
              <w:t>Պայմանագիրը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իրենից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ներկայացնում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Մատակարարի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համաձայնագիր</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ուժը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կորցրած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դարձնում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կողմերի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եղած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հաղորդակցությունները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բանակցությունները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համաձայնագրերը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դրանք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գրավոր</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բանավոր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որոնք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գոյություն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ունեցել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մինչ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ուժի</w:t>
            </w:r>
            <w:proofErr w:type="spellEnd"/>
            <w:r w:rsidRPr="00817ECB">
              <w:rPr>
                <w:rFonts w:ascii="GHEA Mariam" w:hAnsi="GHEA Mariam"/>
                <w:spacing w:val="0"/>
                <w:szCs w:val="24"/>
              </w:rPr>
              <w:t xml:space="preserve"> մեջ </w:t>
            </w:r>
            <w:proofErr w:type="spellStart"/>
            <w:r w:rsidRPr="00817ECB">
              <w:rPr>
                <w:rFonts w:ascii="GHEA Mariam" w:hAnsi="GHEA Mariam"/>
                <w:spacing w:val="0"/>
                <w:szCs w:val="24"/>
              </w:rPr>
              <w:t>մտնելը</w:t>
            </w:r>
            <w:proofErr w:type="spellEnd"/>
            <w:r w:rsidRPr="00817ECB">
              <w:rPr>
                <w:rFonts w:ascii="GHEA Mariam" w:hAnsi="GHEA Mariam"/>
                <w:spacing w:val="0"/>
                <w:szCs w:val="24"/>
              </w:rPr>
              <w:t>:</w:t>
            </w:r>
          </w:p>
          <w:p w14:paraId="03307AFF" w14:textId="77777777" w:rsidR="00B95E96" w:rsidRPr="00817ECB" w:rsidRDefault="00B95E96" w:rsidP="0094065A">
            <w:pPr>
              <w:pStyle w:val="Sub-ClauseText"/>
              <w:numPr>
                <w:ilvl w:val="1"/>
                <w:numId w:val="40"/>
              </w:numPr>
              <w:spacing w:before="0" w:after="220"/>
              <w:ind w:left="605"/>
              <w:rPr>
                <w:rFonts w:ascii="GHEA Mariam" w:hAnsi="GHEA Mariam"/>
                <w:spacing w:val="0"/>
                <w:szCs w:val="24"/>
              </w:rPr>
            </w:pPr>
            <w:proofErr w:type="spellStart"/>
            <w:r w:rsidRPr="00817ECB">
              <w:rPr>
                <w:rFonts w:ascii="GHEA Mariam" w:hAnsi="GHEA Mariam"/>
                <w:spacing w:val="0"/>
                <w:szCs w:val="24"/>
              </w:rPr>
              <w:t>Փոփոխություններ</w:t>
            </w:r>
            <w:proofErr w:type="spellEnd"/>
          </w:p>
          <w:p w14:paraId="75EB48C6" w14:textId="77777777" w:rsidR="00B95E96" w:rsidRPr="00817ECB" w:rsidRDefault="00B95E96" w:rsidP="00B95E96">
            <w:pPr>
              <w:pStyle w:val="Sub-ClauseText"/>
              <w:spacing w:before="0" w:after="180"/>
              <w:ind w:left="600"/>
              <w:rPr>
                <w:rFonts w:ascii="GHEA Mariam" w:hAnsi="GHEA Mariam"/>
                <w:spacing w:val="0"/>
                <w:szCs w:val="24"/>
              </w:rPr>
            </w:pP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փոփոխություն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տարատեսակ</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վավերական</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միայն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դեպքում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ներկայացված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գրավոր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տեսքով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թվագրված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բացահայտ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կերպով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Պայմանագրին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ստորագրված</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կողմերի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պատշաճ</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կերպով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լիազորված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ներկայացուցիչների</w:t>
            </w:r>
            <w:proofErr w:type="spellEnd"/>
            <w:r w:rsidRPr="00817ECB">
              <w:rPr>
                <w:rFonts w:ascii="GHEA Mariam" w:hAnsi="GHEA Mariam"/>
                <w:spacing w:val="0"/>
                <w:szCs w:val="24"/>
              </w:rPr>
              <w:t xml:space="preserve"> կողմից: </w:t>
            </w:r>
          </w:p>
          <w:p w14:paraId="5E53C05A" w14:textId="77777777" w:rsidR="00B95E96" w:rsidRPr="00817ECB" w:rsidRDefault="00B95E96" w:rsidP="0094065A">
            <w:pPr>
              <w:pStyle w:val="Sub-ClauseText"/>
              <w:numPr>
                <w:ilvl w:val="1"/>
                <w:numId w:val="40"/>
              </w:numPr>
              <w:spacing w:before="0" w:after="180"/>
              <w:rPr>
                <w:rFonts w:ascii="GHEA Mariam" w:hAnsi="GHEA Mariam"/>
                <w:spacing w:val="0"/>
                <w:szCs w:val="24"/>
              </w:rPr>
            </w:pPr>
            <w:proofErr w:type="spellStart"/>
            <w:r w:rsidRPr="00817ECB">
              <w:rPr>
                <w:rFonts w:ascii="GHEA Mariam" w:hAnsi="GHEA Mariam"/>
                <w:spacing w:val="0"/>
                <w:szCs w:val="24"/>
              </w:rPr>
              <w:t>Հրաժարման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իրավունքի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բացակայություն</w:t>
            </w:r>
            <w:proofErr w:type="spellEnd"/>
            <w:r w:rsidRPr="00817ECB">
              <w:rPr>
                <w:rFonts w:ascii="GHEA Mariam" w:hAnsi="GHEA Mariam"/>
                <w:spacing w:val="0"/>
                <w:szCs w:val="24"/>
              </w:rPr>
              <w:t xml:space="preserve"> </w:t>
            </w:r>
          </w:p>
          <w:p w14:paraId="4E07272B" w14:textId="103F5F90" w:rsidR="00B95E96" w:rsidRPr="00817ECB" w:rsidRDefault="00B95E96" w:rsidP="00B95E96">
            <w:pPr>
              <w:pStyle w:val="Heading3"/>
              <w:spacing w:after="180"/>
              <w:rPr>
                <w:rFonts w:ascii="GHEA Mariam" w:hAnsi="GHEA Mariam"/>
                <w:szCs w:val="24"/>
                <w:lang w:val="hy-AM"/>
              </w:rPr>
            </w:pPr>
            <w:r w:rsidRPr="00817ECB">
              <w:rPr>
                <w:rFonts w:ascii="GHEA Mariam" w:hAnsi="GHEA Mariam"/>
                <w:szCs w:val="24"/>
                <w:lang w:val="en-US"/>
              </w:rPr>
              <w:lastRenderedPageBreak/>
              <w:t xml:space="preserve">(ա) </w:t>
            </w:r>
            <w:proofErr w:type="spellStart"/>
            <w:r w:rsidRPr="00817ECB">
              <w:rPr>
                <w:rFonts w:ascii="GHEA Mariam" w:hAnsi="GHEA Mariam"/>
                <w:szCs w:val="24"/>
                <w:lang w:val="en-US"/>
              </w:rPr>
              <w:t>Պայմանավորված</w:t>
            </w:r>
            <w:proofErr w:type="spellEnd"/>
            <w:r w:rsidRPr="00817ECB">
              <w:rPr>
                <w:rFonts w:ascii="GHEA Mariam" w:hAnsi="GHEA Mariam"/>
                <w:szCs w:val="24"/>
                <w:lang w:val="en-US"/>
              </w:rPr>
              <w:t xml:space="preserve"> ՊԸՊ 4.5 (բ) </w:t>
            </w:r>
            <w:proofErr w:type="spellStart"/>
            <w:r w:rsidRPr="00817ECB">
              <w:rPr>
                <w:rFonts w:ascii="GHEA Mariam" w:hAnsi="GHEA Mariam"/>
                <w:szCs w:val="24"/>
                <w:lang w:val="en-US"/>
              </w:rPr>
              <w:t>դրույթով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ստորև</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ցանկացած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կողմի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պայմանների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դրույթների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կատարման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հետաձգումը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կատարումից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հրաժարվելը</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կատարման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կապված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արտոնությունները</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կողմերից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մեկի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մյուսին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տրված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ժամանակը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վնասի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ներգործի</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սահմանափակի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այդ</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կողմի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իրավունքները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կապված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ինչպես</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նաև</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կողմերից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որևէ</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մեկի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հրաժարումը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ցանկացած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խախտումից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հանդիսանա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հրաժարում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հաջորդող</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շարունակական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խախտումերից</w:t>
            </w:r>
            <w:proofErr w:type="spellEnd"/>
            <w:r w:rsidR="00B53245" w:rsidRPr="003356B4">
              <w:rPr>
                <w:rFonts w:ascii="GHEA Mariam" w:hAnsi="GHEA Mariam" w:cs="Arial Armenian"/>
                <w:szCs w:val="24"/>
                <w:lang w:val="hy-AM" w:eastAsia="en-US"/>
              </w:rPr>
              <w:t>։</w:t>
            </w:r>
          </w:p>
          <w:p w14:paraId="03767ABC" w14:textId="77777777" w:rsidR="00B95E96" w:rsidRPr="00817ECB" w:rsidRDefault="00B95E96" w:rsidP="00B95E96">
            <w:pPr>
              <w:pStyle w:val="Heading3"/>
              <w:spacing w:after="180"/>
              <w:rPr>
                <w:rFonts w:ascii="GHEA Mariam" w:hAnsi="GHEA Mariam"/>
                <w:szCs w:val="24"/>
                <w:lang w:val="hy-AM"/>
              </w:rPr>
            </w:pPr>
            <w:r w:rsidRPr="00817ECB">
              <w:rPr>
                <w:rFonts w:ascii="GHEA Mariam" w:hAnsi="GHEA Mariam"/>
                <w:szCs w:val="24"/>
                <w:lang w:val="hy-AM"/>
              </w:rPr>
              <w:t xml:space="preserve">(բ) Պայմանագրի շրջանակներում որևէ կողմի՝ իրավունքներից, իրավասություններից կամ իրավական պաշտպանության միջոցներից հրաժարվելը պետք է լինի գրավոր, թվագրված և ստորագրված այդպիսի հրաժարում տրամադրող կողմի լիազոր ներկայացուցչի կողմից և պետք է հատկորոշի այդ իրավունքը և դրանից հրաժարվելու շրջանակը: </w:t>
            </w:r>
          </w:p>
          <w:p w14:paraId="734F372A" w14:textId="77777777" w:rsidR="00B95E96" w:rsidRPr="00817ECB" w:rsidRDefault="00B95E96" w:rsidP="0094065A">
            <w:pPr>
              <w:pStyle w:val="Sub-ClauseText"/>
              <w:numPr>
                <w:ilvl w:val="1"/>
                <w:numId w:val="40"/>
              </w:numPr>
              <w:spacing w:before="0" w:after="180"/>
              <w:ind w:left="605" w:hanging="605"/>
              <w:rPr>
                <w:rFonts w:ascii="GHEA Mariam" w:hAnsi="GHEA Mariam"/>
                <w:spacing w:val="0"/>
                <w:szCs w:val="24"/>
                <w:lang w:val="hy-AM"/>
              </w:rPr>
            </w:pPr>
            <w:r w:rsidRPr="00817ECB">
              <w:rPr>
                <w:rFonts w:ascii="GHEA Mariam" w:hAnsi="GHEA Mariam"/>
                <w:spacing w:val="0"/>
                <w:szCs w:val="24"/>
                <w:lang w:val="hy-AM"/>
              </w:rPr>
              <w:t xml:space="preserve">Պայմանագրի վավերականություն՝ որևիցե դրույթ անվավեր ճանաչելու դեպում </w:t>
            </w:r>
          </w:p>
          <w:p w14:paraId="4104414A" w14:textId="77777777" w:rsidR="00CF33B3" w:rsidRPr="00817ECB" w:rsidRDefault="00B95E96" w:rsidP="00B95E96">
            <w:pPr>
              <w:pStyle w:val="Sub-ClauseText"/>
              <w:spacing w:before="0" w:after="180"/>
              <w:ind w:left="600"/>
              <w:rPr>
                <w:rFonts w:ascii="GHEA Mariam" w:hAnsi="GHEA Mariam"/>
                <w:spacing w:val="0"/>
                <w:szCs w:val="24"/>
                <w:lang w:val="hy-AM"/>
              </w:rPr>
            </w:pPr>
            <w:r w:rsidRPr="00817ECB">
              <w:rPr>
                <w:rFonts w:ascii="GHEA Mariam" w:hAnsi="GHEA Mariam"/>
                <w:spacing w:val="0"/>
                <w:szCs w:val="24"/>
                <w:lang w:val="hy-AM"/>
              </w:rPr>
              <w:t xml:space="preserve">Եթե Պայմանագրի որևէ դրույթ կամ պայման արգելվում, անվավեր կամ ճանաչվում է հարկադիր կատարման ոչ ենթակա, ապա այդ արգելումը, անվավեր կամ հարկադիր կատարման ոչ ենթակա լինելը չեն ազդում Պայմանագրի այլ դրույթների և պայմանների </w:t>
            </w:r>
            <w:r w:rsidRPr="00817ECB">
              <w:rPr>
                <w:rFonts w:ascii="GHEA Mariam" w:hAnsi="GHEA Mariam"/>
                <w:spacing w:val="0"/>
                <w:szCs w:val="24"/>
                <w:lang w:val="hy-AM"/>
              </w:rPr>
              <w:tab/>
              <w:t xml:space="preserve">վավերականության կամ հարկադրաբար կատարման </w:t>
            </w:r>
            <w:r w:rsidRPr="00817ECB">
              <w:rPr>
                <w:rFonts w:ascii="GHEA Mariam" w:hAnsi="GHEA Mariam"/>
                <w:spacing w:val="0"/>
                <w:szCs w:val="24"/>
                <w:lang w:val="hy-AM"/>
              </w:rPr>
              <w:tab/>
              <w:t>վրա:</w:t>
            </w:r>
          </w:p>
        </w:tc>
      </w:tr>
      <w:tr w:rsidR="00CF33B3" w:rsidRPr="003356B4" w14:paraId="15F57E71" w14:textId="77777777" w:rsidTr="00817ECB">
        <w:tc>
          <w:tcPr>
            <w:tcW w:w="2235" w:type="dxa"/>
            <w:gridSpan w:val="2"/>
          </w:tcPr>
          <w:p w14:paraId="314A32CF" w14:textId="77777777" w:rsidR="00CF33B3" w:rsidRPr="00817ECB" w:rsidRDefault="00CF33B3">
            <w:pPr>
              <w:pStyle w:val="sec7-clauses"/>
              <w:spacing w:before="0" w:after="200"/>
              <w:rPr>
                <w:rFonts w:ascii="GHEA Mariam" w:hAnsi="GHEA Mariam"/>
                <w:szCs w:val="24"/>
              </w:rPr>
            </w:pPr>
            <w:bookmarkStart w:id="371" w:name="_Toc98766427"/>
            <w:bookmarkStart w:id="372" w:name="_Toc428456694"/>
            <w:bookmarkStart w:id="373" w:name="_Toc507160409"/>
            <w:r w:rsidRPr="00817ECB">
              <w:rPr>
                <w:rFonts w:ascii="GHEA Mariam" w:hAnsi="GHEA Mariam"/>
                <w:szCs w:val="24"/>
              </w:rPr>
              <w:lastRenderedPageBreak/>
              <w:t>5.</w:t>
            </w:r>
            <w:r w:rsidRPr="00817ECB">
              <w:rPr>
                <w:rFonts w:ascii="GHEA Mariam" w:hAnsi="GHEA Mariam"/>
                <w:szCs w:val="24"/>
              </w:rPr>
              <w:tab/>
            </w:r>
            <w:bookmarkStart w:id="374" w:name="_Toc381360276"/>
            <w:proofErr w:type="spellStart"/>
            <w:r w:rsidR="00B95E96" w:rsidRPr="00817ECB">
              <w:rPr>
                <w:rFonts w:ascii="GHEA Mariam" w:hAnsi="GHEA Mariam"/>
                <w:szCs w:val="24"/>
              </w:rPr>
              <w:t>Լեզու</w:t>
            </w:r>
            <w:bookmarkEnd w:id="371"/>
            <w:bookmarkEnd w:id="372"/>
            <w:bookmarkEnd w:id="373"/>
            <w:bookmarkEnd w:id="374"/>
            <w:proofErr w:type="spellEnd"/>
          </w:p>
        </w:tc>
        <w:tc>
          <w:tcPr>
            <w:tcW w:w="6948" w:type="dxa"/>
            <w:gridSpan w:val="2"/>
          </w:tcPr>
          <w:p w14:paraId="068C01B3" w14:textId="77777777" w:rsidR="00946D19" w:rsidRPr="00817ECB" w:rsidRDefault="00946D19" w:rsidP="00A4011F">
            <w:pPr>
              <w:pStyle w:val="Sub-ClauseText"/>
              <w:numPr>
                <w:ilvl w:val="1"/>
                <w:numId w:val="3"/>
              </w:numPr>
              <w:spacing w:before="0" w:after="180"/>
              <w:ind w:left="648" w:hanging="648"/>
              <w:rPr>
                <w:rFonts w:ascii="GHEA Mariam" w:hAnsi="GHEA Mariam"/>
                <w:spacing w:val="0"/>
                <w:szCs w:val="24"/>
              </w:rPr>
            </w:pPr>
            <w:proofErr w:type="spellStart"/>
            <w:r w:rsidRPr="00817ECB">
              <w:rPr>
                <w:rFonts w:ascii="GHEA Mariam" w:hAnsi="GHEA Mariam"/>
                <w:spacing w:val="0"/>
                <w:szCs w:val="24"/>
              </w:rPr>
              <w:t>Պայմանագիրը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ինչպես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Մատակարաի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ամբողջ</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նամակագրությունը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լինի</w:t>
            </w:r>
            <w:proofErr w:type="spellEnd"/>
            <w:r w:rsidRPr="00817ECB">
              <w:rPr>
                <w:rFonts w:ascii="GHEA Mariam" w:hAnsi="GHEA Mariam"/>
                <w:spacing w:val="0"/>
                <w:szCs w:val="24"/>
              </w:rPr>
              <w:t xml:space="preserve"> ՊՀՊ-</w:t>
            </w:r>
            <w:proofErr w:type="spellStart"/>
            <w:r w:rsidRPr="00817ECB">
              <w:rPr>
                <w:rFonts w:ascii="GHEA Mariam" w:hAnsi="GHEA Mariam"/>
                <w:spacing w:val="0"/>
                <w:szCs w:val="24"/>
              </w:rPr>
              <w:t>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հատկորոշված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լեզվով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կազմող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լրացուցիչ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տպագրված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գրականությունը</w:t>
            </w:r>
            <w:proofErr w:type="spellEnd"/>
            <w:r w:rsidRPr="00817ECB">
              <w:rPr>
                <w:rFonts w:ascii="GHEA Mariam" w:hAnsi="GHEA Mariam"/>
                <w:spacing w:val="0"/>
                <w:szCs w:val="24"/>
              </w:rPr>
              <w:t xml:space="preserve"> կարող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լինել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լեզվով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առկա</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դրանց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համապատասխան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մասերի</w:t>
            </w:r>
            <w:proofErr w:type="spellEnd"/>
            <w:r w:rsidRPr="00817ECB">
              <w:rPr>
                <w:rFonts w:ascii="GHEA Mariam" w:hAnsi="GHEA Mariam"/>
                <w:spacing w:val="0"/>
                <w:szCs w:val="24"/>
              </w:rPr>
              <w:t>/</w:t>
            </w:r>
            <w:proofErr w:type="spellStart"/>
            <w:r w:rsidRPr="00817ECB">
              <w:rPr>
                <w:rFonts w:ascii="GHEA Mariam" w:hAnsi="GHEA Mariam"/>
                <w:spacing w:val="0"/>
                <w:szCs w:val="24"/>
              </w:rPr>
              <w:t>պարբերությունների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պատշաճ</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թարգմանությունը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հատկորոշված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լեզվով</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այդ</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դեպքում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մեկնաբանության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նպատակով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գերեկայում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այդ</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թարգմանությունը</w:t>
            </w:r>
            <w:proofErr w:type="spellEnd"/>
            <w:r w:rsidRPr="00817ECB">
              <w:rPr>
                <w:rFonts w:ascii="GHEA Mariam" w:hAnsi="GHEA Mariam"/>
                <w:spacing w:val="0"/>
                <w:szCs w:val="24"/>
              </w:rPr>
              <w:t>:</w:t>
            </w:r>
          </w:p>
          <w:p w14:paraId="4429E2FB" w14:textId="6A41DD12" w:rsidR="00CF33B3" w:rsidRPr="00817ECB" w:rsidRDefault="00234ABD" w:rsidP="00A4011F">
            <w:pPr>
              <w:pStyle w:val="Sub-ClauseText"/>
              <w:numPr>
                <w:ilvl w:val="1"/>
                <w:numId w:val="3"/>
              </w:numPr>
              <w:spacing w:before="0" w:after="180"/>
              <w:ind w:left="648" w:hanging="648"/>
              <w:rPr>
                <w:rFonts w:ascii="GHEA Mariam" w:hAnsi="GHEA Mariam"/>
                <w:spacing w:val="0"/>
                <w:szCs w:val="24"/>
              </w:rPr>
            </w:pPr>
            <w:proofErr w:type="spellStart"/>
            <w:r w:rsidRPr="00817ECB">
              <w:rPr>
                <w:rFonts w:ascii="GHEA Mariam" w:hAnsi="GHEA Mariam"/>
                <w:spacing w:val="0"/>
                <w:szCs w:val="24"/>
              </w:rPr>
              <w:lastRenderedPageBreak/>
              <w:t>Մատակարարը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վրա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վերցնի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թարգմանության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ծախսերը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թարգմանության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ճշգրտության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ռիսկերը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ներկայավող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փաստաթղթերի</w:t>
            </w:r>
            <w:proofErr w:type="spellEnd"/>
            <w:r w:rsidRPr="00817ECB">
              <w:rPr>
                <w:rFonts w:ascii="GHEA Mariam" w:hAnsi="GHEA Mariam"/>
                <w:spacing w:val="0"/>
                <w:szCs w:val="24"/>
              </w:rPr>
              <w:t xml:space="preserve"> համար:</w:t>
            </w:r>
          </w:p>
        </w:tc>
      </w:tr>
      <w:tr w:rsidR="005E310E" w:rsidRPr="003356B4" w14:paraId="3B4A0E6F" w14:textId="77777777" w:rsidTr="00817ECB">
        <w:trPr>
          <w:cantSplit/>
        </w:trPr>
        <w:tc>
          <w:tcPr>
            <w:tcW w:w="2235" w:type="dxa"/>
            <w:gridSpan w:val="2"/>
          </w:tcPr>
          <w:p w14:paraId="060084EE" w14:textId="77777777" w:rsidR="005E310E" w:rsidRPr="00817ECB" w:rsidRDefault="005E310E" w:rsidP="0094065A">
            <w:pPr>
              <w:pStyle w:val="sec7-clauses"/>
              <w:numPr>
                <w:ilvl w:val="0"/>
                <w:numId w:val="59"/>
              </w:numPr>
              <w:spacing w:before="0" w:after="200"/>
              <w:ind w:left="360"/>
              <w:rPr>
                <w:rFonts w:ascii="GHEA Mariam" w:hAnsi="GHEA Mariam"/>
                <w:szCs w:val="24"/>
              </w:rPr>
            </w:pPr>
            <w:bookmarkStart w:id="375" w:name="_Toc507160410"/>
            <w:bookmarkStart w:id="376" w:name="_Toc381360277"/>
            <w:bookmarkStart w:id="377" w:name="_Toc98766428"/>
            <w:bookmarkStart w:id="378" w:name="_Toc428456695"/>
            <w:proofErr w:type="spellStart"/>
            <w:r w:rsidRPr="00817ECB">
              <w:rPr>
                <w:rFonts w:ascii="GHEA Mariam" w:hAnsi="GHEA Mariam"/>
                <w:szCs w:val="24"/>
              </w:rPr>
              <w:lastRenderedPageBreak/>
              <w:t>Համատեղ</w:t>
            </w:r>
            <w:proofErr w:type="spellEnd"/>
            <w:r w:rsidRPr="00817ECB">
              <w:rPr>
                <w:rFonts w:ascii="GHEA Mariam" w:hAnsi="GHEA Mariam"/>
                <w:szCs w:val="24"/>
              </w:rPr>
              <w:t xml:space="preserve"> </w:t>
            </w:r>
            <w:proofErr w:type="spellStart"/>
            <w:r w:rsidRPr="00817ECB">
              <w:rPr>
                <w:rFonts w:ascii="GHEA Mariam" w:hAnsi="GHEA Mariam"/>
                <w:szCs w:val="24"/>
              </w:rPr>
              <w:t>ձեռնակություն</w:t>
            </w:r>
            <w:proofErr w:type="spellEnd"/>
            <w:r w:rsidRPr="00817ECB">
              <w:rPr>
                <w:rFonts w:ascii="GHEA Mariam" w:hAnsi="GHEA Mariam"/>
                <w:szCs w:val="24"/>
              </w:rPr>
              <w:t xml:space="preserve"> </w:t>
            </w:r>
            <w:proofErr w:type="spellStart"/>
            <w:r w:rsidRPr="00817ECB">
              <w:rPr>
                <w:rFonts w:ascii="GHEA Mariam" w:hAnsi="GHEA Mariam"/>
                <w:szCs w:val="24"/>
              </w:rPr>
              <w:t>կոնսորցիում</w:t>
            </w:r>
            <w:proofErr w:type="spellEnd"/>
            <w:r w:rsidRPr="00817ECB">
              <w:rPr>
                <w:rFonts w:ascii="GHEA Mariam" w:hAnsi="GHEA Mariam"/>
                <w:szCs w:val="24"/>
              </w:rPr>
              <w:t xml:space="preserve"> կամ </w:t>
            </w:r>
            <w:bookmarkEnd w:id="375"/>
            <w:proofErr w:type="spellStart"/>
            <w:r w:rsidRPr="00817ECB">
              <w:rPr>
                <w:rFonts w:ascii="GHEA Mariam" w:hAnsi="GHEA Mariam"/>
                <w:szCs w:val="24"/>
              </w:rPr>
              <w:t>ընկերակ-ցություն</w:t>
            </w:r>
            <w:bookmarkEnd w:id="376"/>
            <w:bookmarkEnd w:id="377"/>
            <w:bookmarkEnd w:id="378"/>
            <w:proofErr w:type="spellEnd"/>
          </w:p>
        </w:tc>
        <w:tc>
          <w:tcPr>
            <w:tcW w:w="6948" w:type="dxa"/>
            <w:gridSpan w:val="2"/>
          </w:tcPr>
          <w:p w14:paraId="5CF843B3" w14:textId="77777777" w:rsidR="005E310E" w:rsidRPr="00817ECB" w:rsidRDefault="00A61B8B" w:rsidP="0094065A">
            <w:pPr>
              <w:pStyle w:val="Sub-ClauseText"/>
              <w:numPr>
                <w:ilvl w:val="1"/>
                <w:numId w:val="41"/>
              </w:numPr>
              <w:spacing w:before="0" w:after="200"/>
              <w:rPr>
                <w:rFonts w:ascii="GHEA Mariam" w:hAnsi="GHEA Mariam"/>
                <w:szCs w:val="24"/>
              </w:rPr>
            </w:pP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Մատակարարաը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համատեղ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ձեռնարկություն</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կոնսորցիում</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ընկերակցություն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կողմերը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հավասարաչափ</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հստակորեն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իրավազոր</w:t>
            </w:r>
            <w:proofErr w:type="spellEnd"/>
            <w:r w:rsidRPr="00817ECB">
              <w:rPr>
                <w:rFonts w:ascii="GHEA Mariam" w:hAnsi="GHEA Mariam"/>
                <w:spacing w:val="0"/>
                <w:szCs w:val="24"/>
              </w:rPr>
              <w:t>/</w:t>
            </w:r>
            <w:proofErr w:type="spellStart"/>
            <w:r w:rsidRPr="00817ECB">
              <w:rPr>
                <w:rFonts w:ascii="GHEA Mariam" w:hAnsi="GHEA Mariam"/>
                <w:spacing w:val="0"/>
                <w:szCs w:val="24"/>
              </w:rPr>
              <w:t>իրավաբանորեն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պարտավորություններ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կրեն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հանդեպ</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դրույթների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կատարման</w:t>
            </w:r>
            <w:proofErr w:type="spellEnd"/>
            <w:r w:rsidRPr="00817ECB">
              <w:rPr>
                <w:rFonts w:ascii="GHEA Mariam" w:hAnsi="GHEA Mariam"/>
                <w:spacing w:val="0"/>
                <w:szCs w:val="24"/>
              </w:rPr>
              <w:t xml:space="preserve"> համար և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կողմին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նշանակեն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որպեսզի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գործի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որպես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առաջատար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Համատեղ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ձեռնարկությանը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կոնսորցիումին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ընկերակցությանը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պարտավորություներով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իրավունքով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Համատեղ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ձեռնարկության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կոնսորցիումի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ընկերակցության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կառուցվածքը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փոփոխվի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նախնական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համաձայնության</w:t>
            </w:r>
            <w:proofErr w:type="spellEnd"/>
            <w:r w:rsidRPr="00817ECB">
              <w:rPr>
                <w:rFonts w:ascii="GHEA Mariam" w:hAnsi="GHEA Mariam"/>
                <w:spacing w:val="0"/>
                <w:szCs w:val="24"/>
              </w:rPr>
              <w:t>:</w:t>
            </w:r>
          </w:p>
        </w:tc>
      </w:tr>
      <w:tr w:rsidR="005E310E" w:rsidRPr="003356B4" w14:paraId="30A6680B" w14:textId="77777777" w:rsidTr="00817ECB">
        <w:tc>
          <w:tcPr>
            <w:tcW w:w="2235" w:type="dxa"/>
            <w:gridSpan w:val="2"/>
          </w:tcPr>
          <w:p w14:paraId="23187B16" w14:textId="3006D4CC" w:rsidR="005E310E" w:rsidRPr="00817ECB" w:rsidRDefault="00A61B8B" w:rsidP="0094065A">
            <w:pPr>
              <w:pStyle w:val="sec7-clauses"/>
              <w:numPr>
                <w:ilvl w:val="0"/>
                <w:numId w:val="59"/>
              </w:numPr>
              <w:spacing w:before="0" w:after="200"/>
              <w:ind w:left="450" w:hanging="450"/>
              <w:rPr>
                <w:rFonts w:ascii="GHEA Mariam" w:hAnsi="GHEA Mariam"/>
                <w:szCs w:val="24"/>
              </w:rPr>
            </w:pPr>
            <w:bookmarkStart w:id="379" w:name="_Toc381360278"/>
            <w:bookmarkStart w:id="380" w:name="_Toc98766429"/>
            <w:proofErr w:type="spellStart"/>
            <w:r w:rsidRPr="003356B4">
              <w:rPr>
                <w:rFonts w:ascii="GHEA Mariam" w:hAnsi="GHEA Mariam" w:cs="Sylfaen"/>
                <w:szCs w:val="24"/>
              </w:rPr>
              <w:t>Ընդունելիու</w:t>
            </w:r>
            <w:r w:rsidR="00450AED" w:rsidRPr="003356B4">
              <w:rPr>
                <w:rFonts w:ascii="GHEA Mariam" w:hAnsi="GHEA Mariam" w:cs="Sylfaen"/>
                <w:szCs w:val="24"/>
              </w:rPr>
              <w:t>-</w:t>
            </w:r>
            <w:r w:rsidRPr="003356B4">
              <w:rPr>
                <w:rFonts w:ascii="GHEA Mariam" w:hAnsi="GHEA Mariam" w:cs="Sylfaen"/>
                <w:szCs w:val="24"/>
              </w:rPr>
              <w:t>թյուն</w:t>
            </w:r>
            <w:bookmarkEnd w:id="379"/>
            <w:bookmarkEnd w:id="380"/>
            <w:proofErr w:type="spellEnd"/>
          </w:p>
        </w:tc>
        <w:tc>
          <w:tcPr>
            <w:tcW w:w="6948" w:type="dxa"/>
            <w:gridSpan w:val="2"/>
          </w:tcPr>
          <w:p w14:paraId="7D36CEC2" w14:textId="77777777" w:rsidR="009C44A1" w:rsidRPr="00817ECB" w:rsidRDefault="009C44A1" w:rsidP="00A4011F">
            <w:pPr>
              <w:pStyle w:val="Sub-ClauseText"/>
              <w:numPr>
                <w:ilvl w:val="1"/>
                <w:numId w:val="4"/>
              </w:numPr>
              <w:spacing w:before="0" w:after="200"/>
              <w:rPr>
                <w:rFonts w:ascii="GHEA Mariam" w:hAnsi="GHEA Mariam"/>
                <w:spacing w:val="0"/>
                <w:szCs w:val="24"/>
              </w:rPr>
            </w:pPr>
            <w:proofErr w:type="spellStart"/>
            <w:r w:rsidRPr="00817ECB">
              <w:rPr>
                <w:rFonts w:ascii="GHEA Mariam" w:hAnsi="GHEA Mariam"/>
                <w:spacing w:val="0"/>
                <w:szCs w:val="24"/>
              </w:rPr>
              <w:t>Մատակարարը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Ենթակապալառուները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ընդունելի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երկրների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քաղաքացիություն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ունենան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Մատակարարը</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ենթակապալառուները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երկրի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քաղաքացիություն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Հայտատուն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երկրի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քաղաքացիություն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ձևավորվել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ներգրավվել</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գրանցվել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գործում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այդ</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օրենսդրության</w:t>
            </w:r>
            <w:proofErr w:type="spellEnd"/>
            <w:r w:rsidRPr="00817ECB">
              <w:rPr>
                <w:rFonts w:ascii="GHEA Mariam" w:hAnsi="GHEA Mariam"/>
                <w:spacing w:val="0"/>
                <w:szCs w:val="24"/>
              </w:rPr>
              <w:t xml:space="preserve">: </w:t>
            </w:r>
          </w:p>
          <w:p w14:paraId="3AA6EB87" w14:textId="111E7319" w:rsidR="005E310E" w:rsidRPr="00817ECB" w:rsidRDefault="00944395" w:rsidP="00A4011F">
            <w:pPr>
              <w:pStyle w:val="Sub-ClauseText"/>
              <w:numPr>
                <w:ilvl w:val="1"/>
                <w:numId w:val="4"/>
              </w:numPr>
              <w:spacing w:before="0" w:after="200"/>
              <w:ind w:left="547" w:hanging="547"/>
              <w:rPr>
                <w:rFonts w:ascii="GHEA Mariam" w:hAnsi="GHEA Mariam"/>
                <w:spacing w:val="0"/>
                <w:szCs w:val="24"/>
              </w:rPr>
            </w:pPr>
            <w:proofErr w:type="spellStart"/>
            <w:r w:rsidRPr="00817ECB">
              <w:rPr>
                <w:rFonts w:ascii="GHEA Mariam" w:hAnsi="GHEA Mariam"/>
                <w:spacing w:val="0"/>
                <w:szCs w:val="24"/>
              </w:rPr>
              <w:t>Բանկի</w:t>
            </w:r>
            <w:proofErr w:type="spellEnd"/>
            <w:r w:rsidRPr="00817ECB">
              <w:rPr>
                <w:rFonts w:ascii="GHEA Mariam" w:hAnsi="GHEA Mariam"/>
                <w:spacing w:val="0"/>
                <w:szCs w:val="24"/>
              </w:rPr>
              <w:t xml:space="preserve"> կողմից </w:t>
            </w:r>
            <w:proofErr w:type="spellStart"/>
            <w:r w:rsidRPr="00817ECB">
              <w:rPr>
                <w:rFonts w:ascii="GHEA Mariam" w:hAnsi="GHEA Mariam"/>
                <w:spacing w:val="0"/>
                <w:szCs w:val="24"/>
              </w:rPr>
              <w:t>ֆինանսավորվող</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շրջանակներում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ձեռք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բերվող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ապրանքները</w:t>
            </w:r>
            <w:proofErr w:type="spellEnd"/>
            <w:r w:rsidRPr="00817ECB">
              <w:rPr>
                <w:rFonts w:ascii="GHEA Mariam" w:hAnsi="GHEA Mariam"/>
                <w:spacing w:val="0"/>
                <w:szCs w:val="24"/>
              </w:rPr>
              <w:t xml:space="preserve"> և </w:t>
            </w:r>
            <w:proofErr w:type="spellStart"/>
            <w:r w:rsidR="00DE5017" w:rsidRPr="003356B4">
              <w:rPr>
                <w:rFonts w:ascii="GHEA Mariam" w:hAnsi="GHEA Mariam" w:cs="Sylfaen"/>
                <w:spacing w:val="0"/>
                <w:szCs w:val="24"/>
              </w:rPr>
              <w:t>հարակից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ծառայությունները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ծագումով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կլինեն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Ընդունելի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Երկրներից</w:t>
            </w:r>
            <w:proofErr w:type="spellEnd"/>
            <w:r w:rsidRPr="00817ECB">
              <w:rPr>
                <w:rFonts w:ascii="GHEA Mariam" w:hAnsi="GHEA Mariam"/>
                <w:spacing w:val="0"/>
                <w:szCs w:val="24"/>
              </w:rPr>
              <w:t xml:space="preserve">:  Այս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նպատակների</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ծագում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նշանակում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երկիրը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որտեղ</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ապրանքները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աճեցվել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հանքից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ստացվել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բուծվել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արտադրվել</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մշակվել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առևտրայնորեն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ճանաչված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հիմնական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հատկանիշներով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տարբերվում</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բաղադրիչներից</w:t>
            </w:r>
            <w:proofErr w:type="spellEnd"/>
            <w:r w:rsidRPr="00817ECB">
              <w:rPr>
                <w:rFonts w:ascii="GHEA Mariam" w:hAnsi="GHEA Mariam"/>
                <w:spacing w:val="0"/>
                <w:szCs w:val="24"/>
              </w:rPr>
              <w:t xml:space="preserve">: </w:t>
            </w:r>
            <w:r w:rsidR="005E310E" w:rsidRPr="00817ECB">
              <w:rPr>
                <w:rFonts w:ascii="GHEA Mariam" w:hAnsi="GHEA Mariam"/>
                <w:spacing w:val="0"/>
                <w:szCs w:val="24"/>
              </w:rPr>
              <w:t xml:space="preserve"> </w:t>
            </w:r>
          </w:p>
        </w:tc>
      </w:tr>
      <w:tr w:rsidR="005E310E" w:rsidRPr="003356B4" w14:paraId="56D6CBC6" w14:textId="77777777" w:rsidTr="00817ECB">
        <w:tc>
          <w:tcPr>
            <w:tcW w:w="2235" w:type="dxa"/>
            <w:gridSpan w:val="2"/>
          </w:tcPr>
          <w:p w14:paraId="7AF24B34" w14:textId="77777777" w:rsidR="005E310E" w:rsidRPr="00817ECB" w:rsidRDefault="005E310E">
            <w:pPr>
              <w:pStyle w:val="sec7-clauses"/>
              <w:spacing w:before="0" w:after="200"/>
              <w:rPr>
                <w:rFonts w:ascii="GHEA Mariam" w:hAnsi="GHEA Mariam"/>
                <w:szCs w:val="24"/>
              </w:rPr>
            </w:pPr>
            <w:bookmarkStart w:id="381" w:name="_Toc98766430"/>
            <w:bookmarkStart w:id="382" w:name="_Toc428456697"/>
            <w:bookmarkStart w:id="383" w:name="_Toc507160412"/>
            <w:r w:rsidRPr="00817ECB">
              <w:rPr>
                <w:rFonts w:ascii="GHEA Mariam" w:hAnsi="GHEA Mariam"/>
                <w:szCs w:val="24"/>
              </w:rPr>
              <w:t>8.</w:t>
            </w:r>
            <w:r w:rsidRPr="00817ECB">
              <w:rPr>
                <w:rFonts w:ascii="GHEA Mariam" w:hAnsi="GHEA Mariam"/>
                <w:szCs w:val="24"/>
              </w:rPr>
              <w:tab/>
            </w:r>
            <w:bookmarkStart w:id="384" w:name="_Toc381360279"/>
            <w:proofErr w:type="spellStart"/>
            <w:r w:rsidR="00DB309B" w:rsidRPr="00817ECB">
              <w:rPr>
                <w:rFonts w:ascii="GHEA Mariam" w:hAnsi="GHEA Mariam"/>
                <w:szCs w:val="24"/>
              </w:rPr>
              <w:t>Ծանուցումներ</w:t>
            </w:r>
            <w:bookmarkEnd w:id="381"/>
            <w:bookmarkEnd w:id="382"/>
            <w:bookmarkEnd w:id="383"/>
            <w:bookmarkEnd w:id="384"/>
            <w:proofErr w:type="spellEnd"/>
          </w:p>
        </w:tc>
        <w:tc>
          <w:tcPr>
            <w:tcW w:w="6948" w:type="dxa"/>
            <w:gridSpan w:val="2"/>
          </w:tcPr>
          <w:p w14:paraId="3C3C0898" w14:textId="77777777" w:rsidR="00C73B2D" w:rsidRPr="00817ECB" w:rsidRDefault="00C73B2D" w:rsidP="00A4011F">
            <w:pPr>
              <w:numPr>
                <w:ilvl w:val="1"/>
                <w:numId w:val="5"/>
              </w:numPr>
              <w:jc w:val="both"/>
              <w:rPr>
                <w:rFonts w:ascii="GHEA Mariam" w:hAnsi="GHEA Mariam"/>
                <w:szCs w:val="24"/>
              </w:rPr>
            </w:pPr>
            <w:proofErr w:type="spellStart"/>
            <w:r w:rsidRPr="00817ECB">
              <w:rPr>
                <w:rFonts w:ascii="GHEA Mariam" w:hAnsi="GHEA Mariam"/>
                <w:szCs w:val="24"/>
              </w:rPr>
              <w:t>Սույն</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ծանուցում</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00FE6FB1" w:rsidRPr="00817ECB">
              <w:rPr>
                <w:rFonts w:ascii="GHEA Mariam" w:hAnsi="GHEA Mariam"/>
                <w:szCs w:val="24"/>
              </w:rPr>
              <w:t>ներկայացնել</w:t>
            </w:r>
            <w:proofErr w:type="spellEnd"/>
            <w:r w:rsidRPr="00817ECB">
              <w:rPr>
                <w:rFonts w:ascii="GHEA Mariam" w:hAnsi="GHEA Mariam"/>
                <w:szCs w:val="24"/>
              </w:rPr>
              <w:t xml:space="preserve"> </w:t>
            </w:r>
            <w:proofErr w:type="spellStart"/>
            <w:r w:rsidRPr="00817ECB">
              <w:rPr>
                <w:rFonts w:ascii="GHEA Mariam" w:hAnsi="GHEA Mariam"/>
                <w:szCs w:val="24"/>
              </w:rPr>
              <w:t>գրավոր</w:t>
            </w:r>
            <w:proofErr w:type="spellEnd"/>
            <w:r w:rsidRPr="00817ECB">
              <w:rPr>
                <w:rFonts w:ascii="GHEA Mariam" w:hAnsi="GHEA Mariam"/>
                <w:szCs w:val="24"/>
              </w:rPr>
              <w:t xml:space="preserve"> </w:t>
            </w:r>
            <w:proofErr w:type="spellStart"/>
            <w:r w:rsidRPr="00817ECB">
              <w:rPr>
                <w:rFonts w:ascii="GHEA Mariam" w:hAnsi="GHEA Mariam"/>
                <w:szCs w:val="24"/>
              </w:rPr>
              <w:t>կերպով</w:t>
            </w:r>
            <w:proofErr w:type="spellEnd"/>
            <w:r w:rsidRPr="00817ECB">
              <w:rPr>
                <w:rFonts w:ascii="GHEA Mariam" w:hAnsi="GHEA Mariam"/>
                <w:szCs w:val="24"/>
              </w:rPr>
              <w:t>՝ ՊՀՊ-</w:t>
            </w:r>
            <w:proofErr w:type="spellStart"/>
            <w:r w:rsidRPr="00817ECB">
              <w:rPr>
                <w:rFonts w:ascii="GHEA Mariam" w:hAnsi="GHEA Mariam"/>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հասցեով</w:t>
            </w:r>
            <w:proofErr w:type="spellEnd"/>
            <w:r w:rsidRPr="00817ECB">
              <w:rPr>
                <w:rFonts w:ascii="GHEA Mariam" w:hAnsi="GHEA Mariam"/>
                <w:szCs w:val="24"/>
              </w:rPr>
              <w:t>: «</w:t>
            </w:r>
            <w:proofErr w:type="spellStart"/>
            <w:r w:rsidRPr="00817ECB">
              <w:rPr>
                <w:rFonts w:ascii="GHEA Mariam" w:hAnsi="GHEA Mariam"/>
                <w:szCs w:val="24"/>
              </w:rPr>
              <w:t>Գրավոր</w:t>
            </w:r>
            <w:proofErr w:type="spellEnd"/>
            <w:r w:rsidRPr="00817ECB">
              <w:rPr>
                <w:rFonts w:ascii="GHEA Mariam" w:hAnsi="GHEA Mariam"/>
                <w:szCs w:val="24"/>
              </w:rPr>
              <w:t xml:space="preserve">» </w:t>
            </w:r>
            <w:proofErr w:type="spellStart"/>
            <w:r w:rsidRPr="00817ECB">
              <w:rPr>
                <w:rFonts w:ascii="GHEA Mariam" w:hAnsi="GHEA Mariam"/>
                <w:szCs w:val="24"/>
              </w:rPr>
              <w:t>տերմինը</w:t>
            </w:r>
            <w:proofErr w:type="spellEnd"/>
            <w:r w:rsidRPr="00817ECB">
              <w:rPr>
                <w:rFonts w:ascii="GHEA Mariam" w:hAnsi="GHEA Mariam"/>
                <w:szCs w:val="24"/>
              </w:rPr>
              <w:t xml:space="preserve"> </w:t>
            </w:r>
            <w:proofErr w:type="spellStart"/>
            <w:r w:rsidRPr="00817ECB">
              <w:rPr>
                <w:rFonts w:ascii="GHEA Mariam" w:hAnsi="GHEA Mariam"/>
                <w:szCs w:val="24"/>
              </w:rPr>
              <w:t>նշանակում</w:t>
            </w:r>
            <w:proofErr w:type="spellEnd"/>
            <w:r w:rsidRPr="00817ECB">
              <w:rPr>
                <w:rFonts w:ascii="GHEA Mariam" w:hAnsi="GHEA Mariam"/>
                <w:szCs w:val="24"/>
              </w:rPr>
              <w:t xml:space="preserve"> է </w:t>
            </w:r>
            <w:proofErr w:type="spellStart"/>
            <w:r w:rsidRPr="00817ECB">
              <w:rPr>
                <w:rFonts w:ascii="GHEA Mariam" w:hAnsi="GHEA Mariam"/>
                <w:szCs w:val="24"/>
              </w:rPr>
              <w:t>հաղոդակցվել</w:t>
            </w:r>
            <w:proofErr w:type="spellEnd"/>
            <w:r w:rsidRPr="00817ECB">
              <w:rPr>
                <w:rFonts w:ascii="GHEA Mariam" w:hAnsi="GHEA Mariam"/>
                <w:szCs w:val="24"/>
              </w:rPr>
              <w:t xml:space="preserve"> </w:t>
            </w:r>
            <w:proofErr w:type="spellStart"/>
            <w:r w:rsidRPr="00817ECB">
              <w:rPr>
                <w:rFonts w:ascii="GHEA Mariam" w:hAnsi="GHEA Mariam"/>
                <w:szCs w:val="24"/>
              </w:rPr>
              <w:t>գրավոր</w:t>
            </w:r>
            <w:proofErr w:type="spellEnd"/>
            <w:r w:rsidRPr="00817ECB">
              <w:rPr>
                <w:rFonts w:ascii="GHEA Mariam" w:hAnsi="GHEA Mariam"/>
                <w:szCs w:val="24"/>
              </w:rPr>
              <w:t xml:space="preserve"> </w:t>
            </w:r>
            <w:proofErr w:type="spellStart"/>
            <w:r w:rsidRPr="00817ECB">
              <w:rPr>
                <w:rFonts w:ascii="GHEA Mariam" w:hAnsi="GHEA Mariam"/>
                <w:szCs w:val="24"/>
              </w:rPr>
              <w:t>կերպով</w:t>
            </w:r>
            <w:proofErr w:type="spellEnd"/>
            <w:r w:rsidRPr="00817ECB">
              <w:rPr>
                <w:rFonts w:ascii="GHEA Mariam" w:hAnsi="GHEA Mariam"/>
                <w:szCs w:val="24"/>
              </w:rPr>
              <w:t xml:space="preserve">՝ </w:t>
            </w:r>
            <w:proofErr w:type="spellStart"/>
            <w:r w:rsidRPr="00817ECB">
              <w:rPr>
                <w:rFonts w:ascii="GHEA Mariam" w:hAnsi="GHEA Mariam"/>
                <w:szCs w:val="24"/>
              </w:rPr>
              <w:t>համապատասխան</w:t>
            </w:r>
            <w:proofErr w:type="spellEnd"/>
            <w:r w:rsidRPr="00817ECB">
              <w:rPr>
                <w:rFonts w:ascii="GHEA Mariam" w:hAnsi="GHEA Mariam"/>
                <w:szCs w:val="24"/>
              </w:rPr>
              <w:t xml:space="preserve"> </w:t>
            </w:r>
            <w:proofErr w:type="spellStart"/>
            <w:r w:rsidRPr="00817ECB">
              <w:rPr>
                <w:rFonts w:ascii="GHEA Mariam" w:hAnsi="GHEA Mariam"/>
                <w:szCs w:val="24"/>
              </w:rPr>
              <w:t>ստացականի</w:t>
            </w:r>
            <w:proofErr w:type="spellEnd"/>
            <w:r w:rsidRPr="00817ECB">
              <w:rPr>
                <w:rFonts w:ascii="GHEA Mariam" w:hAnsi="GHEA Mariam"/>
                <w:szCs w:val="24"/>
              </w:rPr>
              <w:t xml:space="preserve"> </w:t>
            </w:r>
            <w:proofErr w:type="spellStart"/>
            <w:r w:rsidRPr="00817ECB">
              <w:rPr>
                <w:rFonts w:ascii="GHEA Mariam" w:hAnsi="GHEA Mariam"/>
                <w:szCs w:val="24"/>
              </w:rPr>
              <w:t>առկայությամբ</w:t>
            </w:r>
            <w:proofErr w:type="spellEnd"/>
            <w:r w:rsidRPr="00817ECB">
              <w:rPr>
                <w:rFonts w:ascii="GHEA Mariam" w:hAnsi="GHEA Mariam"/>
                <w:szCs w:val="24"/>
              </w:rPr>
              <w:t>:</w:t>
            </w:r>
          </w:p>
          <w:p w14:paraId="66228F0D" w14:textId="77777777" w:rsidR="005E310E" w:rsidRPr="00817ECB" w:rsidRDefault="00C73B2D" w:rsidP="00A4011F">
            <w:pPr>
              <w:pStyle w:val="Sub-ClauseText"/>
              <w:numPr>
                <w:ilvl w:val="1"/>
                <w:numId w:val="5"/>
              </w:numPr>
              <w:spacing w:before="0" w:after="200"/>
              <w:rPr>
                <w:rFonts w:ascii="GHEA Mariam" w:hAnsi="GHEA Mariam"/>
                <w:spacing w:val="0"/>
                <w:szCs w:val="24"/>
              </w:rPr>
            </w:pPr>
            <w:proofErr w:type="spellStart"/>
            <w:r w:rsidRPr="00817ECB">
              <w:rPr>
                <w:rFonts w:ascii="GHEA Mariam" w:hAnsi="GHEA Mariam"/>
                <w:szCs w:val="24"/>
              </w:rPr>
              <w:t>Ծանուցումը</w:t>
            </w:r>
            <w:proofErr w:type="spellEnd"/>
            <w:r w:rsidRPr="00817ECB">
              <w:rPr>
                <w:rFonts w:ascii="GHEA Mariam" w:hAnsi="GHEA Mariam"/>
                <w:szCs w:val="24"/>
              </w:rPr>
              <w:t xml:space="preserve"> </w:t>
            </w:r>
            <w:proofErr w:type="spellStart"/>
            <w:r w:rsidRPr="00817ECB">
              <w:rPr>
                <w:rFonts w:ascii="GHEA Mariam" w:hAnsi="GHEA Mariam"/>
                <w:szCs w:val="24"/>
              </w:rPr>
              <w:t>ուժի</w:t>
            </w:r>
            <w:proofErr w:type="spellEnd"/>
            <w:r w:rsidRPr="00817ECB">
              <w:rPr>
                <w:rFonts w:ascii="GHEA Mariam" w:hAnsi="GHEA Mariam"/>
                <w:szCs w:val="24"/>
              </w:rPr>
              <w:t xml:space="preserve"> մեջ </w:t>
            </w:r>
            <w:proofErr w:type="spellStart"/>
            <w:r w:rsidRPr="00817ECB">
              <w:rPr>
                <w:rFonts w:ascii="GHEA Mariam" w:hAnsi="GHEA Mariam"/>
                <w:szCs w:val="24"/>
              </w:rPr>
              <w:t>կլինի</w:t>
            </w:r>
            <w:proofErr w:type="spellEnd"/>
            <w:r w:rsidRPr="00817ECB">
              <w:rPr>
                <w:rFonts w:ascii="GHEA Mariam" w:hAnsi="GHEA Mariam"/>
                <w:szCs w:val="24"/>
              </w:rPr>
              <w:t xml:space="preserve"> </w:t>
            </w:r>
            <w:proofErr w:type="spellStart"/>
            <w:r w:rsidRPr="00817ECB">
              <w:rPr>
                <w:rFonts w:ascii="GHEA Mariam" w:hAnsi="GHEA Mariam"/>
                <w:szCs w:val="24"/>
              </w:rPr>
              <w:t>ստացման</w:t>
            </w:r>
            <w:proofErr w:type="spellEnd"/>
            <w:r w:rsidRPr="00817ECB">
              <w:rPr>
                <w:rFonts w:ascii="GHEA Mariam" w:hAnsi="GHEA Mariam"/>
                <w:szCs w:val="24"/>
              </w:rPr>
              <w:t xml:space="preserve"> </w:t>
            </w:r>
            <w:proofErr w:type="spellStart"/>
            <w:r w:rsidRPr="00817ECB">
              <w:rPr>
                <w:rFonts w:ascii="GHEA Mariam" w:hAnsi="GHEA Mariam"/>
                <w:szCs w:val="24"/>
              </w:rPr>
              <w:t>պահից</w:t>
            </w:r>
            <w:proofErr w:type="spellEnd"/>
            <w:r w:rsidRPr="00817ECB">
              <w:rPr>
                <w:rFonts w:ascii="GHEA Mariam" w:hAnsi="GHEA Mariam"/>
                <w:szCs w:val="24"/>
              </w:rPr>
              <w:t xml:space="preserve"> կամ </w:t>
            </w:r>
            <w:proofErr w:type="spellStart"/>
            <w:r w:rsidRPr="00817ECB">
              <w:rPr>
                <w:rFonts w:ascii="GHEA Mariam" w:hAnsi="GHEA Mariam"/>
                <w:szCs w:val="24"/>
              </w:rPr>
              <w:lastRenderedPageBreak/>
              <w:t>ծանուցման</w:t>
            </w:r>
            <w:proofErr w:type="spellEnd"/>
            <w:r w:rsidRPr="00817ECB">
              <w:rPr>
                <w:rFonts w:ascii="GHEA Mariam" w:hAnsi="GHEA Mariam"/>
                <w:szCs w:val="24"/>
              </w:rPr>
              <w:t xml:space="preserve">՝ </w:t>
            </w:r>
            <w:proofErr w:type="spellStart"/>
            <w:r w:rsidRPr="00817ECB">
              <w:rPr>
                <w:rFonts w:ascii="GHEA Mariam" w:hAnsi="GHEA Mariam"/>
                <w:szCs w:val="24"/>
              </w:rPr>
              <w:t>ուժի</w:t>
            </w:r>
            <w:proofErr w:type="spellEnd"/>
            <w:r w:rsidRPr="00817ECB">
              <w:rPr>
                <w:rFonts w:ascii="GHEA Mariam" w:hAnsi="GHEA Mariam"/>
                <w:szCs w:val="24"/>
              </w:rPr>
              <w:t xml:space="preserve"> մեջ </w:t>
            </w:r>
            <w:proofErr w:type="spellStart"/>
            <w:r w:rsidRPr="00817ECB">
              <w:rPr>
                <w:rFonts w:ascii="GHEA Mariam" w:hAnsi="GHEA Mariam"/>
                <w:szCs w:val="24"/>
              </w:rPr>
              <w:t>մտնելու</w:t>
            </w:r>
            <w:proofErr w:type="spellEnd"/>
            <w:r w:rsidRPr="00817ECB">
              <w:rPr>
                <w:rFonts w:ascii="GHEA Mariam" w:hAnsi="GHEA Mariam"/>
                <w:szCs w:val="24"/>
              </w:rPr>
              <w:t xml:space="preserve"> </w:t>
            </w:r>
            <w:proofErr w:type="spellStart"/>
            <w:r w:rsidRPr="00817ECB">
              <w:rPr>
                <w:rFonts w:ascii="GHEA Mariam" w:hAnsi="GHEA Mariam"/>
                <w:szCs w:val="24"/>
              </w:rPr>
              <w:t>ամսաթվից</w:t>
            </w:r>
            <w:proofErr w:type="spellEnd"/>
            <w:r w:rsidRPr="00817ECB">
              <w:rPr>
                <w:rFonts w:ascii="GHEA Mariam" w:hAnsi="GHEA Mariam"/>
                <w:szCs w:val="24"/>
              </w:rPr>
              <w:t xml:space="preserve">՝ </w:t>
            </w:r>
            <w:proofErr w:type="spellStart"/>
            <w:r w:rsidRPr="00817ECB">
              <w:rPr>
                <w:rFonts w:ascii="GHEA Mariam" w:hAnsi="GHEA Mariam"/>
                <w:szCs w:val="24"/>
              </w:rPr>
              <w:t>կախված</w:t>
            </w:r>
            <w:proofErr w:type="spellEnd"/>
            <w:r w:rsidRPr="00817ECB">
              <w:rPr>
                <w:rFonts w:ascii="GHEA Mariam" w:hAnsi="GHEA Mariam"/>
                <w:szCs w:val="24"/>
              </w:rPr>
              <w:t xml:space="preserve"> </w:t>
            </w:r>
            <w:proofErr w:type="spellStart"/>
            <w:r w:rsidRPr="00817ECB">
              <w:rPr>
                <w:rFonts w:ascii="GHEA Mariam" w:hAnsi="GHEA Mariam"/>
                <w:szCs w:val="24"/>
              </w:rPr>
              <w:t>նրանից</w:t>
            </w:r>
            <w:proofErr w:type="spellEnd"/>
            <w:r w:rsidRPr="00817ECB">
              <w:rPr>
                <w:rFonts w:ascii="GHEA Mariam" w:hAnsi="GHEA Mariam"/>
                <w:szCs w:val="24"/>
              </w:rPr>
              <w:t xml:space="preserve">, </w:t>
            </w:r>
            <w:proofErr w:type="spellStart"/>
            <w:r w:rsidRPr="00817ECB">
              <w:rPr>
                <w:rFonts w:ascii="GHEA Mariam" w:hAnsi="GHEA Mariam"/>
                <w:szCs w:val="24"/>
              </w:rPr>
              <w:t>թե</w:t>
            </w:r>
            <w:proofErr w:type="spellEnd"/>
            <w:r w:rsidRPr="00817ECB">
              <w:rPr>
                <w:rFonts w:ascii="GHEA Mariam" w:hAnsi="GHEA Mariam"/>
                <w:szCs w:val="24"/>
              </w:rPr>
              <w:t xml:space="preserve"> </w:t>
            </w:r>
            <w:proofErr w:type="spellStart"/>
            <w:r w:rsidRPr="00817ECB">
              <w:rPr>
                <w:rFonts w:ascii="GHEA Mariam" w:hAnsi="GHEA Mariam"/>
                <w:szCs w:val="24"/>
              </w:rPr>
              <w:t>որ</w:t>
            </w:r>
            <w:proofErr w:type="spellEnd"/>
            <w:r w:rsidRPr="00817ECB">
              <w:rPr>
                <w:rFonts w:ascii="GHEA Mariam" w:hAnsi="GHEA Mariam"/>
                <w:szCs w:val="24"/>
              </w:rPr>
              <w:t xml:space="preserve"> </w:t>
            </w:r>
            <w:proofErr w:type="spellStart"/>
            <w:r w:rsidRPr="00817ECB">
              <w:rPr>
                <w:rFonts w:ascii="GHEA Mariam" w:hAnsi="GHEA Mariam"/>
                <w:szCs w:val="24"/>
              </w:rPr>
              <w:t>ամսաթիվն</w:t>
            </w:r>
            <w:proofErr w:type="spellEnd"/>
            <w:r w:rsidRPr="00817ECB">
              <w:rPr>
                <w:rFonts w:ascii="GHEA Mariam" w:hAnsi="GHEA Mariam"/>
                <w:szCs w:val="24"/>
              </w:rPr>
              <w:t xml:space="preserve"> է </w:t>
            </w:r>
            <w:proofErr w:type="spellStart"/>
            <w:r w:rsidRPr="00817ECB">
              <w:rPr>
                <w:rFonts w:ascii="GHEA Mariam" w:hAnsi="GHEA Mariam"/>
                <w:szCs w:val="24"/>
              </w:rPr>
              <w:t>ավելի</w:t>
            </w:r>
            <w:proofErr w:type="spellEnd"/>
            <w:r w:rsidRPr="00817ECB">
              <w:rPr>
                <w:rFonts w:ascii="GHEA Mariam" w:hAnsi="GHEA Mariam"/>
                <w:szCs w:val="24"/>
              </w:rPr>
              <w:t xml:space="preserve"> </w:t>
            </w:r>
            <w:proofErr w:type="spellStart"/>
            <w:r w:rsidRPr="00817ECB">
              <w:rPr>
                <w:rFonts w:ascii="GHEA Mariam" w:hAnsi="GHEA Mariam"/>
                <w:szCs w:val="24"/>
              </w:rPr>
              <w:t>ուշ</w:t>
            </w:r>
            <w:proofErr w:type="spellEnd"/>
            <w:r w:rsidRPr="00817ECB">
              <w:rPr>
                <w:rFonts w:ascii="GHEA Mariam" w:hAnsi="GHEA Mariam"/>
                <w:szCs w:val="24"/>
              </w:rPr>
              <w:t>:</w:t>
            </w:r>
          </w:p>
        </w:tc>
      </w:tr>
      <w:tr w:rsidR="005E310E" w:rsidRPr="003356B4" w14:paraId="0B4E8A78" w14:textId="77777777" w:rsidTr="00817ECB">
        <w:trPr>
          <w:gridBefore w:val="1"/>
          <w:gridAfter w:val="1"/>
          <w:wBefore w:w="18" w:type="dxa"/>
          <w:wAfter w:w="18" w:type="dxa"/>
        </w:trPr>
        <w:tc>
          <w:tcPr>
            <w:tcW w:w="2217" w:type="dxa"/>
          </w:tcPr>
          <w:p w14:paraId="095453E8" w14:textId="77777777" w:rsidR="005E310E" w:rsidRPr="00817ECB" w:rsidRDefault="005E310E" w:rsidP="00C73B2D">
            <w:pPr>
              <w:pStyle w:val="sec7-clauses"/>
              <w:spacing w:before="0" w:after="200"/>
              <w:rPr>
                <w:rFonts w:ascii="GHEA Mariam" w:hAnsi="GHEA Mariam"/>
                <w:szCs w:val="24"/>
              </w:rPr>
            </w:pPr>
            <w:bookmarkStart w:id="385" w:name="_Toc98766431"/>
            <w:bookmarkStart w:id="386" w:name="_Toc428456698"/>
            <w:bookmarkStart w:id="387" w:name="_Toc507160413"/>
            <w:r w:rsidRPr="00817ECB">
              <w:rPr>
                <w:rFonts w:ascii="GHEA Mariam" w:hAnsi="GHEA Mariam"/>
                <w:szCs w:val="24"/>
              </w:rPr>
              <w:lastRenderedPageBreak/>
              <w:t xml:space="preserve">9. </w:t>
            </w:r>
            <w:r w:rsidRPr="00817ECB">
              <w:rPr>
                <w:rFonts w:ascii="GHEA Mariam" w:hAnsi="GHEA Mariam"/>
                <w:szCs w:val="24"/>
              </w:rPr>
              <w:tab/>
            </w:r>
            <w:proofErr w:type="spellStart"/>
            <w:r w:rsidR="00C73B2D" w:rsidRPr="00817ECB">
              <w:rPr>
                <w:rFonts w:ascii="GHEA Mariam" w:hAnsi="GHEA Mariam"/>
                <w:szCs w:val="24"/>
              </w:rPr>
              <w:t>Կարգավորող</w:t>
            </w:r>
            <w:proofErr w:type="spellEnd"/>
            <w:r w:rsidR="00C73B2D" w:rsidRPr="00817ECB">
              <w:rPr>
                <w:rFonts w:ascii="GHEA Mariam" w:hAnsi="GHEA Mariam"/>
                <w:szCs w:val="24"/>
              </w:rPr>
              <w:t xml:space="preserve"> </w:t>
            </w:r>
            <w:proofErr w:type="spellStart"/>
            <w:r w:rsidR="00C73B2D" w:rsidRPr="00817ECB">
              <w:rPr>
                <w:rFonts w:ascii="GHEA Mariam" w:hAnsi="GHEA Mariam"/>
                <w:szCs w:val="24"/>
              </w:rPr>
              <w:t>օրենք</w:t>
            </w:r>
            <w:bookmarkEnd w:id="385"/>
            <w:bookmarkEnd w:id="386"/>
            <w:bookmarkEnd w:id="387"/>
            <w:proofErr w:type="spellEnd"/>
          </w:p>
        </w:tc>
        <w:tc>
          <w:tcPr>
            <w:tcW w:w="6930" w:type="dxa"/>
          </w:tcPr>
          <w:p w14:paraId="0323B11E" w14:textId="77777777" w:rsidR="005E310E" w:rsidRPr="00817ECB" w:rsidRDefault="00C73B2D" w:rsidP="0094065A">
            <w:pPr>
              <w:pStyle w:val="Sub-ClauseText"/>
              <w:numPr>
                <w:ilvl w:val="1"/>
                <w:numId w:val="42"/>
              </w:numPr>
              <w:spacing w:before="0" w:after="200"/>
              <w:rPr>
                <w:rFonts w:ascii="GHEA Mariam" w:hAnsi="GHEA Mariam"/>
                <w:spacing w:val="0"/>
                <w:szCs w:val="24"/>
              </w:rPr>
            </w:pPr>
            <w:proofErr w:type="spellStart"/>
            <w:r w:rsidRPr="00817ECB">
              <w:rPr>
                <w:rFonts w:ascii="GHEA Mariam" w:hAnsi="GHEA Mariam"/>
                <w:szCs w:val="24"/>
              </w:rPr>
              <w:t>Սույն</w:t>
            </w:r>
            <w:proofErr w:type="spellEnd"/>
            <w:r w:rsidRPr="00817ECB">
              <w:rPr>
                <w:rFonts w:ascii="GHEA Mariam" w:hAnsi="GHEA Mariam"/>
                <w:szCs w:val="24"/>
              </w:rPr>
              <w:t xml:space="preserve"> </w:t>
            </w:r>
            <w:proofErr w:type="spellStart"/>
            <w:r w:rsidRPr="00817ECB">
              <w:rPr>
                <w:rFonts w:ascii="GHEA Mariam" w:hAnsi="GHEA Mariam"/>
                <w:szCs w:val="24"/>
              </w:rPr>
              <w:t>Պայմանագիրը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կարգավորվի</w:t>
            </w:r>
            <w:proofErr w:type="spellEnd"/>
            <w:r w:rsidRPr="00817ECB">
              <w:rPr>
                <w:rFonts w:ascii="GHEA Mariam" w:hAnsi="GHEA Mariam"/>
                <w:szCs w:val="24"/>
              </w:rPr>
              <w:t xml:space="preserve"> և </w:t>
            </w:r>
            <w:proofErr w:type="spellStart"/>
            <w:r w:rsidRPr="00817ECB">
              <w:rPr>
                <w:rFonts w:ascii="GHEA Mariam" w:hAnsi="GHEA Mariam"/>
                <w:szCs w:val="24"/>
              </w:rPr>
              <w:t>մեկնաբանվի</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երկրի</w:t>
            </w:r>
            <w:proofErr w:type="spellEnd"/>
            <w:r w:rsidRPr="00817ECB">
              <w:rPr>
                <w:rFonts w:ascii="GHEA Mariam" w:hAnsi="GHEA Mariam"/>
                <w:szCs w:val="24"/>
              </w:rPr>
              <w:t xml:space="preserve"> </w:t>
            </w:r>
            <w:proofErr w:type="spellStart"/>
            <w:r w:rsidRPr="00817ECB">
              <w:rPr>
                <w:rFonts w:ascii="GHEA Mariam" w:hAnsi="GHEA Mariam"/>
                <w:szCs w:val="24"/>
              </w:rPr>
              <w:t>օրենսդրությանը</w:t>
            </w:r>
            <w:proofErr w:type="spellEnd"/>
            <w:r w:rsidRPr="00817ECB">
              <w:rPr>
                <w:rFonts w:ascii="GHEA Mariam" w:hAnsi="GHEA Mariam"/>
                <w:szCs w:val="24"/>
              </w:rPr>
              <w:t xml:space="preserve"> </w:t>
            </w:r>
            <w:proofErr w:type="spellStart"/>
            <w:r w:rsidRPr="00817ECB">
              <w:rPr>
                <w:rFonts w:ascii="GHEA Mariam" w:hAnsi="GHEA Mariam"/>
                <w:szCs w:val="24"/>
              </w:rPr>
              <w:t>համապատասխան</w:t>
            </w:r>
            <w:proofErr w:type="spellEnd"/>
            <w:r w:rsidR="002F3E8E" w:rsidRPr="00817ECB">
              <w:rPr>
                <w:rFonts w:ascii="GHEA Mariam" w:hAnsi="GHEA Mariam"/>
                <w:szCs w:val="24"/>
              </w:rPr>
              <w:t>:</w:t>
            </w:r>
            <w:r w:rsidRPr="00817ECB">
              <w:rPr>
                <w:rFonts w:ascii="GHEA Mariam" w:hAnsi="GHEA Mariam"/>
                <w:szCs w:val="24"/>
              </w:rPr>
              <w:t xml:space="preserve"> </w:t>
            </w:r>
          </w:p>
        </w:tc>
      </w:tr>
      <w:tr w:rsidR="005E310E" w:rsidRPr="003356B4" w14:paraId="7CD85C0C" w14:textId="77777777" w:rsidTr="00817ECB">
        <w:trPr>
          <w:gridBefore w:val="1"/>
          <w:gridAfter w:val="1"/>
          <w:wBefore w:w="18" w:type="dxa"/>
          <w:wAfter w:w="18" w:type="dxa"/>
        </w:trPr>
        <w:tc>
          <w:tcPr>
            <w:tcW w:w="2217" w:type="dxa"/>
          </w:tcPr>
          <w:p w14:paraId="5F22C468" w14:textId="77777777" w:rsidR="005E310E" w:rsidRPr="00817ECB" w:rsidRDefault="005E310E">
            <w:pPr>
              <w:pStyle w:val="sec7-clauses"/>
              <w:spacing w:before="0" w:after="200"/>
              <w:rPr>
                <w:rFonts w:ascii="GHEA Mariam" w:hAnsi="GHEA Mariam"/>
                <w:szCs w:val="24"/>
              </w:rPr>
            </w:pPr>
            <w:bookmarkStart w:id="388" w:name="_Toc98766432"/>
            <w:bookmarkStart w:id="389" w:name="_Toc428456699"/>
            <w:bookmarkStart w:id="390" w:name="_Toc507160414"/>
            <w:r w:rsidRPr="00817ECB">
              <w:rPr>
                <w:rFonts w:ascii="GHEA Mariam" w:hAnsi="GHEA Mariam"/>
                <w:szCs w:val="24"/>
              </w:rPr>
              <w:t>10</w:t>
            </w:r>
            <w:r w:rsidR="002F3E8E" w:rsidRPr="00817ECB">
              <w:rPr>
                <w:rFonts w:ascii="GHEA Mariam" w:hAnsi="GHEA Mariam"/>
                <w:szCs w:val="24"/>
              </w:rPr>
              <w:t>.</w:t>
            </w:r>
            <w:r w:rsidRPr="00817ECB">
              <w:rPr>
                <w:rFonts w:ascii="GHEA Mariam" w:hAnsi="GHEA Mariam"/>
                <w:szCs w:val="24"/>
              </w:rPr>
              <w:tab/>
            </w:r>
            <w:bookmarkStart w:id="391" w:name="_Toc381360281"/>
            <w:proofErr w:type="spellStart"/>
            <w:r w:rsidR="002F3E8E" w:rsidRPr="00817ECB">
              <w:rPr>
                <w:rFonts w:ascii="GHEA Mariam" w:hAnsi="GHEA Mariam"/>
                <w:szCs w:val="24"/>
              </w:rPr>
              <w:t>Վեճերի</w:t>
            </w:r>
            <w:proofErr w:type="spellEnd"/>
            <w:r w:rsidR="002F3E8E" w:rsidRPr="00817ECB">
              <w:rPr>
                <w:rFonts w:ascii="GHEA Mariam" w:hAnsi="GHEA Mariam"/>
                <w:szCs w:val="24"/>
              </w:rPr>
              <w:t xml:space="preserve"> </w:t>
            </w:r>
            <w:proofErr w:type="spellStart"/>
            <w:r w:rsidR="002F3E8E" w:rsidRPr="00817ECB">
              <w:rPr>
                <w:rFonts w:ascii="GHEA Mariam" w:hAnsi="GHEA Mariam"/>
                <w:szCs w:val="24"/>
              </w:rPr>
              <w:t>կարգավորում</w:t>
            </w:r>
            <w:bookmarkEnd w:id="388"/>
            <w:bookmarkEnd w:id="389"/>
            <w:bookmarkEnd w:id="390"/>
            <w:bookmarkEnd w:id="391"/>
            <w:proofErr w:type="spellEnd"/>
          </w:p>
        </w:tc>
        <w:tc>
          <w:tcPr>
            <w:tcW w:w="6930" w:type="dxa"/>
          </w:tcPr>
          <w:p w14:paraId="53D5BE0F" w14:textId="77777777" w:rsidR="002F3E8E" w:rsidRPr="00817ECB" w:rsidRDefault="002F3E8E" w:rsidP="00A4011F">
            <w:pPr>
              <w:pStyle w:val="Sub-ClauseText"/>
              <w:numPr>
                <w:ilvl w:val="1"/>
                <w:numId w:val="6"/>
              </w:numPr>
              <w:spacing w:before="0" w:after="200"/>
              <w:rPr>
                <w:rFonts w:ascii="GHEA Mariam" w:hAnsi="GHEA Mariam"/>
                <w:spacing w:val="0"/>
                <w:szCs w:val="24"/>
              </w:rPr>
            </w:pP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Մատակարարը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ընթացքում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բոլոր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ջանքերը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կիրառեն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ուղղակի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պաշտոնական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բանակցությունների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միջոցով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բարեկամաբար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լուծելու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իրենց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միջև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ծագած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տարաձայնությունները</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վեճերը</w:t>
            </w:r>
            <w:proofErr w:type="spellEnd"/>
            <w:r w:rsidRPr="00817ECB">
              <w:rPr>
                <w:rFonts w:ascii="GHEA Mariam" w:hAnsi="GHEA Mariam"/>
                <w:spacing w:val="0"/>
                <w:szCs w:val="24"/>
              </w:rPr>
              <w:t xml:space="preserve">: </w:t>
            </w:r>
          </w:p>
          <w:p w14:paraId="49E932C5" w14:textId="77777777" w:rsidR="005E310E" w:rsidRPr="00817ECB" w:rsidRDefault="002F3E8E" w:rsidP="00A4011F">
            <w:pPr>
              <w:pStyle w:val="Sub-ClauseText"/>
              <w:numPr>
                <w:ilvl w:val="1"/>
                <w:numId w:val="6"/>
              </w:numPr>
              <w:spacing w:before="0" w:after="200"/>
              <w:ind w:left="605" w:hanging="605"/>
              <w:rPr>
                <w:rFonts w:ascii="GHEA Mariam" w:hAnsi="GHEA Mariam"/>
                <w:spacing w:val="0"/>
                <w:szCs w:val="24"/>
              </w:rPr>
            </w:pP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քսանութ</w:t>
            </w:r>
            <w:proofErr w:type="spellEnd"/>
            <w:r w:rsidRPr="00817ECB">
              <w:rPr>
                <w:rFonts w:ascii="GHEA Mariam" w:hAnsi="GHEA Mariam"/>
                <w:szCs w:val="24"/>
              </w:rPr>
              <w:t xml:space="preserve"> (28) </w:t>
            </w:r>
            <w:proofErr w:type="spellStart"/>
            <w:r w:rsidRPr="00817ECB">
              <w:rPr>
                <w:rFonts w:ascii="GHEA Mariam" w:hAnsi="GHEA Mariam"/>
                <w:szCs w:val="24"/>
              </w:rPr>
              <w:t>օրվա</w:t>
            </w:r>
            <w:proofErr w:type="spellEnd"/>
            <w:r w:rsidRPr="00817ECB">
              <w:rPr>
                <w:rFonts w:ascii="GHEA Mariam" w:hAnsi="GHEA Mariam"/>
                <w:szCs w:val="24"/>
              </w:rPr>
              <w:t xml:space="preserve"> </w:t>
            </w:r>
            <w:proofErr w:type="spellStart"/>
            <w:r w:rsidRPr="00817ECB">
              <w:rPr>
                <w:rFonts w:ascii="GHEA Mariam" w:hAnsi="GHEA Mariam"/>
                <w:szCs w:val="24"/>
              </w:rPr>
              <w:t>ընթացքում</w:t>
            </w:r>
            <w:proofErr w:type="spellEnd"/>
            <w:r w:rsidRPr="00817ECB">
              <w:rPr>
                <w:rFonts w:ascii="GHEA Mariam" w:hAnsi="GHEA Mariam"/>
                <w:szCs w:val="24"/>
              </w:rPr>
              <w:t xml:space="preserve">, </w:t>
            </w:r>
            <w:proofErr w:type="spellStart"/>
            <w:r w:rsidRPr="00817ECB">
              <w:rPr>
                <w:rFonts w:ascii="GHEA Mariam" w:hAnsi="GHEA Mariam"/>
                <w:szCs w:val="24"/>
              </w:rPr>
              <w:t>կողմերը</w:t>
            </w:r>
            <w:proofErr w:type="spellEnd"/>
            <w:r w:rsidRPr="00817ECB">
              <w:rPr>
                <w:rFonts w:ascii="GHEA Mariam" w:hAnsi="GHEA Mariam"/>
                <w:szCs w:val="24"/>
              </w:rPr>
              <w:t xml:space="preserve"> </w:t>
            </w:r>
            <w:proofErr w:type="spellStart"/>
            <w:r w:rsidRPr="00817ECB">
              <w:rPr>
                <w:rFonts w:ascii="GHEA Mariam" w:hAnsi="GHEA Mariam"/>
                <w:szCs w:val="24"/>
              </w:rPr>
              <w:t>չեն</w:t>
            </w:r>
            <w:proofErr w:type="spellEnd"/>
            <w:r w:rsidRPr="00817ECB">
              <w:rPr>
                <w:rFonts w:ascii="GHEA Mariam" w:hAnsi="GHEA Mariam"/>
                <w:szCs w:val="24"/>
              </w:rPr>
              <w:t xml:space="preserve"> </w:t>
            </w:r>
            <w:proofErr w:type="spellStart"/>
            <w:r w:rsidRPr="00817ECB">
              <w:rPr>
                <w:rFonts w:ascii="GHEA Mariam" w:hAnsi="GHEA Mariam"/>
                <w:szCs w:val="24"/>
              </w:rPr>
              <w:t>կարողանում</w:t>
            </w:r>
            <w:proofErr w:type="spellEnd"/>
            <w:r w:rsidRPr="00817ECB">
              <w:rPr>
                <w:rFonts w:ascii="GHEA Mariam" w:hAnsi="GHEA Mariam"/>
                <w:szCs w:val="24"/>
              </w:rPr>
              <w:t xml:space="preserve"> </w:t>
            </w:r>
            <w:proofErr w:type="spellStart"/>
            <w:r w:rsidRPr="00817ECB">
              <w:rPr>
                <w:rFonts w:ascii="GHEA Mariam" w:hAnsi="GHEA Mariam"/>
                <w:szCs w:val="24"/>
              </w:rPr>
              <w:t>լուծել</w:t>
            </w:r>
            <w:proofErr w:type="spellEnd"/>
            <w:r w:rsidRPr="00817ECB">
              <w:rPr>
                <w:rFonts w:ascii="GHEA Mariam" w:hAnsi="GHEA Mariam"/>
                <w:szCs w:val="24"/>
              </w:rPr>
              <w:t xml:space="preserve"> </w:t>
            </w:r>
            <w:proofErr w:type="spellStart"/>
            <w:r w:rsidRPr="00817ECB">
              <w:rPr>
                <w:rFonts w:ascii="GHEA Mariam" w:hAnsi="GHEA Mariam"/>
                <w:szCs w:val="24"/>
              </w:rPr>
              <w:t>վեճը</w:t>
            </w:r>
            <w:proofErr w:type="spellEnd"/>
            <w:r w:rsidRPr="00817ECB">
              <w:rPr>
                <w:rFonts w:ascii="GHEA Mariam" w:hAnsi="GHEA Mariam"/>
                <w:szCs w:val="24"/>
              </w:rPr>
              <w:t xml:space="preserve"> կամ </w:t>
            </w:r>
            <w:proofErr w:type="spellStart"/>
            <w:r w:rsidRPr="00817ECB">
              <w:rPr>
                <w:rFonts w:ascii="GHEA Mariam" w:hAnsi="GHEA Mariam"/>
                <w:szCs w:val="24"/>
              </w:rPr>
              <w:t>տարաձայնությունները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փոխադարձ</w:t>
            </w:r>
            <w:proofErr w:type="spellEnd"/>
            <w:r w:rsidRPr="00817ECB">
              <w:rPr>
                <w:rFonts w:ascii="GHEA Mariam" w:hAnsi="GHEA Mariam"/>
                <w:szCs w:val="24"/>
              </w:rPr>
              <w:t xml:space="preserve"> </w:t>
            </w:r>
            <w:proofErr w:type="spellStart"/>
            <w:r w:rsidRPr="00817ECB">
              <w:rPr>
                <w:rFonts w:ascii="GHEA Mariam" w:hAnsi="GHEA Mariam"/>
                <w:szCs w:val="24"/>
              </w:rPr>
              <w:t>բանակցությունների</w:t>
            </w:r>
            <w:proofErr w:type="spellEnd"/>
            <w:r w:rsidRPr="00817ECB">
              <w:rPr>
                <w:rFonts w:ascii="GHEA Mariam" w:hAnsi="GHEA Mariam"/>
                <w:szCs w:val="24"/>
              </w:rPr>
              <w:t xml:space="preserve"> </w:t>
            </w:r>
            <w:proofErr w:type="spellStart"/>
            <w:r w:rsidRPr="00817ECB">
              <w:rPr>
                <w:rFonts w:ascii="GHEA Mariam" w:hAnsi="GHEA Mariam"/>
                <w:szCs w:val="24"/>
              </w:rPr>
              <w:t>միջոցով</w:t>
            </w:r>
            <w:proofErr w:type="spellEnd"/>
            <w:r w:rsidRPr="00817ECB">
              <w:rPr>
                <w:rFonts w:ascii="GHEA Mariam" w:hAnsi="GHEA Mariam"/>
                <w:szCs w:val="24"/>
              </w:rPr>
              <w:t xml:space="preserve">, </w:t>
            </w:r>
            <w:proofErr w:type="spellStart"/>
            <w:r w:rsidRPr="00817ECB">
              <w:rPr>
                <w:rFonts w:ascii="GHEA Mariam" w:hAnsi="GHEA Mariam"/>
                <w:szCs w:val="24"/>
              </w:rPr>
              <w:t>ապա</w:t>
            </w:r>
            <w:proofErr w:type="spellEnd"/>
            <w:r w:rsidRPr="00817ECB">
              <w:rPr>
                <w:rFonts w:ascii="GHEA Mariam" w:hAnsi="GHEA Mariam"/>
                <w:szCs w:val="24"/>
              </w:rPr>
              <w:t xml:space="preserve"> </w:t>
            </w:r>
            <w:proofErr w:type="spellStart"/>
            <w:r w:rsidRPr="00817ECB">
              <w:rPr>
                <w:rFonts w:ascii="GHEA Mariam" w:hAnsi="GHEA Mariam"/>
                <w:szCs w:val="24"/>
              </w:rPr>
              <w:t>Գնորդը</w:t>
            </w:r>
            <w:proofErr w:type="spellEnd"/>
            <w:r w:rsidRPr="00817ECB">
              <w:rPr>
                <w:rFonts w:ascii="GHEA Mariam" w:hAnsi="GHEA Mariam"/>
                <w:szCs w:val="24"/>
              </w:rPr>
              <w:t xml:space="preserve"> կամ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ծանուցում</w:t>
            </w:r>
            <w:proofErr w:type="spellEnd"/>
            <w:r w:rsidRPr="00817ECB">
              <w:rPr>
                <w:rFonts w:ascii="GHEA Mariam" w:hAnsi="GHEA Mariam"/>
                <w:szCs w:val="24"/>
              </w:rPr>
              <w:t xml:space="preserve"> է </w:t>
            </w:r>
            <w:proofErr w:type="spellStart"/>
            <w:r w:rsidRPr="00817ECB">
              <w:rPr>
                <w:rFonts w:ascii="GHEA Mariam" w:hAnsi="GHEA Mariam"/>
                <w:szCs w:val="24"/>
              </w:rPr>
              <w:t>ուղարկում</w:t>
            </w:r>
            <w:proofErr w:type="spellEnd"/>
            <w:r w:rsidRPr="00817ECB">
              <w:rPr>
                <w:rFonts w:ascii="GHEA Mariam" w:hAnsi="GHEA Mariam"/>
                <w:szCs w:val="24"/>
              </w:rPr>
              <w:t xml:space="preserve"> </w:t>
            </w:r>
            <w:proofErr w:type="spellStart"/>
            <w:r w:rsidRPr="00817ECB">
              <w:rPr>
                <w:rFonts w:ascii="GHEA Mariam" w:hAnsi="GHEA Mariam"/>
                <w:szCs w:val="24"/>
              </w:rPr>
              <w:t>մյուս</w:t>
            </w:r>
            <w:proofErr w:type="spellEnd"/>
            <w:r w:rsidRPr="00817ECB">
              <w:rPr>
                <w:rFonts w:ascii="GHEA Mariam" w:hAnsi="GHEA Mariam"/>
                <w:szCs w:val="24"/>
              </w:rPr>
              <w:t xml:space="preserve"> </w:t>
            </w:r>
            <w:proofErr w:type="spellStart"/>
            <w:r w:rsidRPr="00817ECB">
              <w:rPr>
                <w:rFonts w:ascii="GHEA Mariam" w:hAnsi="GHEA Mariam"/>
                <w:szCs w:val="24"/>
              </w:rPr>
              <w:t>կողմին</w:t>
            </w:r>
            <w:proofErr w:type="spellEnd"/>
            <w:r w:rsidRPr="00817ECB">
              <w:rPr>
                <w:rFonts w:ascii="GHEA Mariam" w:hAnsi="GHEA Mariam"/>
                <w:szCs w:val="24"/>
              </w:rPr>
              <w:t xml:space="preserve">՝ </w:t>
            </w:r>
            <w:proofErr w:type="spellStart"/>
            <w:r w:rsidRPr="00817ECB">
              <w:rPr>
                <w:rFonts w:ascii="GHEA Mariam" w:hAnsi="GHEA Mariam"/>
                <w:szCs w:val="24"/>
              </w:rPr>
              <w:t>նշելով</w:t>
            </w:r>
            <w:proofErr w:type="spellEnd"/>
            <w:r w:rsidRPr="00817ECB">
              <w:rPr>
                <w:rFonts w:ascii="GHEA Mariam" w:hAnsi="GHEA Mariam"/>
                <w:szCs w:val="24"/>
              </w:rPr>
              <w:t xml:space="preserve"> </w:t>
            </w:r>
            <w:proofErr w:type="spellStart"/>
            <w:r w:rsidRPr="00817ECB">
              <w:rPr>
                <w:rFonts w:ascii="GHEA Mariam" w:hAnsi="GHEA Mariam"/>
                <w:szCs w:val="24"/>
              </w:rPr>
              <w:t>իր</w:t>
            </w:r>
            <w:proofErr w:type="spellEnd"/>
            <w:r w:rsidRPr="00817ECB">
              <w:rPr>
                <w:rFonts w:ascii="GHEA Mariam" w:hAnsi="GHEA Mariam"/>
                <w:szCs w:val="24"/>
              </w:rPr>
              <w:t xml:space="preserve"> </w:t>
            </w:r>
            <w:proofErr w:type="spellStart"/>
            <w:r w:rsidRPr="00817ECB">
              <w:rPr>
                <w:rFonts w:ascii="GHEA Mariam" w:hAnsi="GHEA Mariam"/>
                <w:szCs w:val="24"/>
              </w:rPr>
              <w:t>արբիտրաժ</w:t>
            </w:r>
            <w:proofErr w:type="spellEnd"/>
            <w:r w:rsidRPr="00817ECB">
              <w:rPr>
                <w:rFonts w:ascii="GHEA Mariam" w:hAnsi="GHEA Mariam"/>
                <w:szCs w:val="24"/>
              </w:rPr>
              <w:t xml:space="preserve"> </w:t>
            </w:r>
            <w:proofErr w:type="spellStart"/>
            <w:r w:rsidRPr="00817ECB">
              <w:rPr>
                <w:rFonts w:ascii="GHEA Mariam" w:hAnsi="GHEA Mariam"/>
                <w:szCs w:val="24"/>
              </w:rPr>
              <w:t>դիմելու</w:t>
            </w:r>
            <w:proofErr w:type="spellEnd"/>
            <w:r w:rsidRPr="00817ECB">
              <w:rPr>
                <w:rFonts w:ascii="GHEA Mariam" w:hAnsi="GHEA Mariam"/>
                <w:szCs w:val="24"/>
              </w:rPr>
              <w:t xml:space="preserve"> </w:t>
            </w:r>
            <w:proofErr w:type="spellStart"/>
            <w:r w:rsidRPr="00817ECB">
              <w:rPr>
                <w:rFonts w:ascii="GHEA Mariam" w:hAnsi="GHEA Mariam"/>
                <w:szCs w:val="24"/>
              </w:rPr>
              <w:t>մտադրության</w:t>
            </w:r>
            <w:proofErr w:type="spellEnd"/>
            <w:r w:rsidRPr="00817ECB">
              <w:rPr>
                <w:rFonts w:ascii="GHEA Mariam" w:hAnsi="GHEA Mariam"/>
                <w:szCs w:val="24"/>
              </w:rPr>
              <w:t xml:space="preserve"> </w:t>
            </w:r>
            <w:proofErr w:type="spellStart"/>
            <w:r w:rsidRPr="00817ECB">
              <w:rPr>
                <w:rFonts w:ascii="GHEA Mariam" w:hAnsi="GHEA Mariam"/>
                <w:szCs w:val="24"/>
              </w:rPr>
              <w:t>մասին</w:t>
            </w:r>
            <w:proofErr w:type="spellEnd"/>
            <w:r w:rsidRPr="00817ECB">
              <w:rPr>
                <w:rFonts w:ascii="GHEA Mariam" w:hAnsi="GHEA Mariam"/>
                <w:szCs w:val="24"/>
              </w:rPr>
              <w:t xml:space="preserve">, </w:t>
            </w:r>
            <w:proofErr w:type="spellStart"/>
            <w:r w:rsidRPr="00817ECB">
              <w:rPr>
                <w:rFonts w:ascii="GHEA Mariam" w:hAnsi="GHEA Mariam"/>
                <w:szCs w:val="24"/>
              </w:rPr>
              <w:t>ինչպես</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է </w:t>
            </w:r>
            <w:proofErr w:type="spellStart"/>
            <w:r w:rsidRPr="00817ECB">
              <w:rPr>
                <w:rFonts w:ascii="GHEA Mariam" w:hAnsi="GHEA Mariam"/>
                <w:szCs w:val="24"/>
              </w:rPr>
              <w:t>ստորև</w:t>
            </w:r>
            <w:proofErr w:type="spellEnd"/>
            <w:r w:rsidRPr="00817ECB">
              <w:rPr>
                <w:rFonts w:ascii="GHEA Mariam" w:hAnsi="GHEA Mariam"/>
                <w:szCs w:val="24"/>
              </w:rPr>
              <w:t xml:space="preserve"> և </w:t>
            </w:r>
            <w:proofErr w:type="spellStart"/>
            <w:r w:rsidRPr="00817ECB">
              <w:rPr>
                <w:rFonts w:ascii="GHEA Mariam" w:hAnsi="GHEA Mariam"/>
                <w:szCs w:val="24"/>
              </w:rPr>
              <w:t>կողմերը</w:t>
            </w:r>
            <w:proofErr w:type="spellEnd"/>
            <w:r w:rsidRPr="00817ECB">
              <w:rPr>
                <w:rFonts w:ascii="GHEA Mariam" w:hAnsi="GHEA Mariam"/>
                <w:szCs w:val="24"/>
              </w:rPr>
              <w:t xml:space="preserve"> կարող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դիմել</w:t>
            </w:r>
            <w:proofErr w:type="spellEnd"/>
            <w:r w:rsidRPr="00817ECB">
              <w:rPr>
                <w:rFonts w:ascii="GHEA Mariam" w:hAnsi="GHEA Mariam"/>
                <w:szCs w:val="24"/>
              </w:rPr>
              <w:t xml:space="preserve"> </w:t>
            </w:r>
            <w:proofErr w:type="spellStart"/>
            <w:r w:rsidRPr="00817ECB">
              <w:rPr>
                <w:rFonts w:ascii="GHEA Mariam" w:hAnsi="GHEA Mariam"/>
                <w:szCs w:val="24"/>
              </w:rPr>
              <w:t>արբիտրաժ</w:t>
            </w:r>
            <w:proofErr w:type="spellEnd"/>
            <w:r w:rsidRPr="00817ECB">
              <w:rPr>
                <w:rFonts w:ascii="GHEA Mariam" w:hAnsi="GHEA Mariam"/>
                <w:szCs w:val="24"/>
              </w:rPr>
              <w:t xml:space="preserve"> </w:t>
            </w:r>
            <w:proofErr w:type="spellStart"/>
            <w:r w:rsidRPr="00817ECB">
              <w:rPr>
                <w:rFonts w:ascii="GHEA Mariam" w:hAnsi="GHEA Mariam"/>
                <w:szCs w:val="24"/>
              </w:rPr>
              <w:t>միայն</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ծանուցումն</w:t>
            </w:r>
            <w:proofErr w:type="spellEnd"/>
            <w:r w:rsidRPr="00817ECB">
              <w:rPr>
                <w:rFonts w:ascii="GHEA Mariam" w:hAnsi="GHEA Mariam"/>
                <w:szCs w:val="24"/>
              </w:rPr>
              <w:t xml:space="preserve"> </w:t>
            </w:r>
            <w:proofErr w:type="spellStart"/>
            <w:r w:rsidRPr="00817ECB">
              <w:rPr>
                <w:rFonts w:ascii="GHEA Mariam" w:hAnsi="GHEA Mariam"/>
                <w:szCs w:val="24"/>
              </w:rPr>
              <w:t>ուղարկելուց</w:t>
            </w:r>
            <w:proofErr w:type="spellEnd"/>
            <w:r w:rsidRPr="00817ECB">
              <w:rPr>
                <w:rFonts w:ascii="GHEA Mariam" w:hAnsi="GHEA Mariam"/>
                <w:szCs w:val="24"/>
              </w:rPr>
              <w:t xml:space="preserve"> </w:t>
            </w:r>
            <w:proofErr w:type="spellStart"/>
            <w:r w:rsidRPr="00817ECB">
              <w:rPr>
                <w:rFonts w:ascii="GHEA Mariam" w:hAnsi="GHEA Mariam"/>
                <w:szCs w:val="24"/>
              </w:rPr>
              <w:t>հետո</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վեճ</w:t>
            </w:r>
            <w:proofErr w:type="spellEnd"/>
            <w:r w:rsidRPr="00817ECB">
              <w:rPr>
                <w:rFonts w:ascii="GHEA Mariam" w:hAnsi="GHEA Mariam"/>
                <w:szCs w:val="24"/>
              </w:rPr>
              <w:t xml:space="preserve"> կամ </w:t>
            </w:r>
            <w:proofErr w:type="spellStart"/>
            <w:r w:rsidRPr="00817ECB">
              <w:rPr>
                <w:rFonts w:ascii="GHEA Mariam" w:hAnsi="GHEA Mariam"/>
                <w:szCs w:val="24"/>
              </w:rPr>
              <w:t>տարաձայնություն</w:t>
            </w:r>
            <w:proofErr w:type="spellEnd"/>
            <w:r w:rsidRPr="00817ECB">
              <w:rPr>
                <w:rFonts w:ascii="GHEA Mariam" w:hAnsi="GHEA Mariam"/>
                <w:szCs w:val="24"/>
              </w:rPr>
              <w:t xml:space="preserve">, </w:t>
            </w:r>
            <w:proofErr w:type="spellStart"/>
            <w:r w:rsidRPr="00817ECB">
              <w:rPr>
                <w:rFonts w:ascii="GHEA Mariam" w:hAnsi="GHEA Mariam"/>
                <w:szCs w:val="24"/>
              </w:rPr>
              <w:t>որի</w:t>
            </w:r>
            <w:proofErr w:type="spellEnd"/>
            <w:r w:rsidRPr="00817ECB">
              <w:rPr>
                <w:rFonts w:ascii="GHEA Mariam" w:hAnsi="GHEA Mariam"/>
                <w:szCs w:val="24"/>
              </w:rPr>
              <w:t xml:space="preserve"> համար </w:t>
            </w:r>
            <w:proofErr w:type="spellStart"/>
            <w:r w:rsidRPr="00817ECB">
              <w:rPr>
                <w:rFonts w:ascii="GHEA Mariam" w:hAnsi="GHEA Mariam"/>
                <w:szCs w:val="24"/>
              </w:rPr>
              <w:t>այս</w:t>
            </w:r>
            <w:proofErr w:type="spellEnd"/>
            <w:r w:rsidRPr="00817ECB">
              <w:rPr>
                <w:rFonts w:ascii="GHEA Mariam" w:hAnsi="GHEA Mariam"/>
                <w:szCs w:val="24"/>
              </w:rPr>
              <w:t xml:space="preserve"> </w:t>
            </w:r>
            <w:proofErr w:type="spellStart"/>
            <w:r w:rsidRPr="00817ECB">
              <w:rPr>
                <w:rFonts w:ascii="GHEA Mariam" w:hAnsi="GHEA Mariam"/>
                <w:szCs w:val="24"/>
              </w:rPr>
              <w:t>կետի</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տրվել</w:t>
            </w:r>
            <w:proofErr w:type="spellEnd"/>
            <w:r w:rsidRPr="00817ECB">
              <w:rPr>
                <w:rFonts w:ascii="GHEA Mariam" w:hAnsi="GHEA Mariam"/>
                <w:szCs w:val="24"/>
              </w:rPr>
              <w:t xml:space="preserve"> է </w:t>
            </w:r>
            <w:proofErr w:type="spellStart"/>
            <w:r w:rsidRPr="00817ECB">
              <w:rPr>
                <w:rFonts w:ascii="GHEA Mariam" w:hAnsi="GHEA Mariam"/>
                <w:szCs w:val="24"/>
              </w:rPr>
              <w:t>արբիտրաժ</w:t>
            </w:r>
            <w:proofErr w:type="spellEnd"/>
            <w:r w:rsidRPr="00817ECB">
              <w:rPr>
                <w:rFonts w:ascii="GHEA Mariam" w:hAnsi="GHEA Mariam"/>
                <w:szCs w:val="24"/>
              </w:rPr>
              <w:t xml:space="preserve"> </w:t>
            </w:r>
            <w:proofErr w:type="spellStart"/>
            <w:r w:rsidRPr="00817ECB">
              <w:rPr>
                <w:rFonts w:ascii="GHEA Mariam" w:hAnsi="GHEA Mariam"/>
                <w:szCs w:val="24"/>
              </w:rPr>
              <w:t>դիմելու</w:t>
            </w:r>
            <w:proofErr w:type="spellEnd"/>
            <w:r w:rsidRPr="00817ECB">
              <w:rPr>
                <w:rFonts w:ascii="GHEA Mariam" w:hAnsi="GHEA Mariam"/>
                <w:szCs w:val="24"/>
              </w:rPr>
              <w:t xml:space="preserve"> </w:t>
            </w:r>
            <w:proofErr w:type="spellStart"/>
            <w:r w:rsidRPr="00817ECB">
              <w:rPr>
                <w:rFonts w:ascii="GHEA Mariam" w:hAnsi="GHEA Mariam"/>
                <w:szCs w:val="24"/>
              </w:rPr>
              <w:t>մասին</w:t>
            </w:r>
            <w:proofErr w:type="spellEnd"/>
            <w:r w:rsidRPr="00817ECB">
              <w:rPr>
                <w:rFonts w:ascii="GHEA Mariam" w:hAnsi="GHEA Mariam"/>
                <w:szCs w:val="24"/>
              </w:rPr>
              <w:t xml:space="preserve"> </w:t>
            </w:r>
            <w:proofErr w:type="spellStart"/>
            <w:r w:rsidRPr="00817ECB">
              <w:rPr>
                <w:rFonts w:ascii="GHEA Mariam" w:hAnsi="GHEA Mariam"/>
                <w:szCs w:val="24"/>
              </w:rPr>
              <w:t>ծանուցումը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վերջնականապես</w:t>
            </w:r>
            <w:proofErr w:type="spellEnd"/>
            <w:r w:rsidRPr="00817ECB">
              <w:rPr>
                <w:rFonts w:ascii="GHEA Mariam" w:hAnsi="GHEA Mariam"/>
                <w:szCs w:val="24"/>
              </w:rPr>
              <w:t xml:space="preserve"> </w:t>
            </w:r>
            <w:proofErr w:type="spellStart"/>
            <w:r w:rsidRPr="00817ECB">
              <w:rPr>
                <w:rFonts w:ascii="GHEA Mariam" w:hAnsi="GHEA Mariam"/>
                <w:szCs w:val="24"/>
              </w:rPr>
              <w:t>կարգավորվի</w:t>
            </w:r>
            <w:proofErr w:type="spellEnd"/>
            <w:r w:rsidRPr="00817ECB">
              <w:rPr>
                <w:rFonts w:ascii="GHEA Mariam" w:hAnsi="GHEA Mariam"/>
                <w:szCs w:val="24"/>
              </w:rPr>
              <w:t xml:space="preserve"> </w:t>
            </w:r>
            <w:proofErr w:type="spellStart"/>
            <w:r w:rsidRPr="00817ECB">
              <w:rPr>
                <w:rFonts w:ascii="GHEA Mariam" w:hAnsi="GHEA Mariam"/>
                <w:szCs w:val="24"/>
              </w:rPr>
              <w:t>արբիտրաժի</w:t>
            </w:r>
            <w:proofErr w:type="spellEnd"/>
            <w:r w:rsidRPr="00817ECB">
              <w:rPr>
                <w:rFonts w:ascii="GHEA Mariam" w:hAnsi="GHEA Mariam"/>
                <w:szCs w:val="24"/>
              </w:rPr>
              <w:t xml:space="preserve"> կողմից: </w:t>
            </w:r>
            <w:proofErr w:type="spellStart"/>
            <w:r w:rsidRPr="00817ECB">
              <w:rPr>
                <w:rFonts w:ascii="GHEA Mariam" w:hAnsi="GHEA Mariam"/>
                <w:szCs w:val="24"/>
              </w:rPr>
              <w:t>Արբիտրաժի</w:t>
            </w:r>
            <w:proofErr w:type="spellEnd"/>
            <w:r w:rsidRPr="00817ECB">
              <w:rPr>
                <w:rFonts w:ascii="GHEA Mariam" w:hAnsi="GHEA Mariam"/>
                <w:szCs w:val="24"/>
              </w:rPr>
              <w:t xml:space="preserve"> </w:t>
            </w:r>
            <w:proofErr w:type="spellStart"/>
            <w:r w:rsidRPr="00817ECB">
              <w:rPr>
                <w:rFonts w:ascii="GHEA Mariam" w:hAnsi="GHEA Mariam"/>
                <w:szCs w:val="24"/>
              </w:rPr>
              <w:t>գործնեությունը</w:t>
            </w:r>
            <w:proofErr w:type="spellEnd"/>
            <w:r w:rsidRPr="00817ECB">
              <w:rPr>
                <w:rFonts w:ascii="GHEA Mariam" w:hAnsi="GHEA Mariam"/>
                <w:szCs w:val="24"/>
              </w:rPr>
              <w:t xml:space="preserve"> կարող է </w:t>
            </w:r>
            <w:proofErr w:type="spellStart"/>
            <w:r w:rsidRPr="00817ECB">
              <w:rPr>
                <w:rFonts w:ascii="GHEA Mariam" w:hAnsi="GHEA Mariam"/>
                <w:szCs w:val="24"/>
              </w:rPr>
              <w:t>սկսվել</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առաքումից</w:t>
            </w:r>
            <w:proofErr w:type="spellEnd"/>
            <w:r w:rsidRPr="00817ECB">
              <w:rPr>
                <w:rFonts w:ascii="GHEA Mariam" w:hAnsi="GHEA Mariam"/>
                <w:szCs w:val="24"/>
              </w:rPr>
              <w:t xml:space="preserve"> </w:t>
            </w:r>
            <w:proofErr w:type="spellStart"/>
            <w:r w:rsidRPr="00817ECB">
              <w:rPr>
                <w:rFonts w:ascii="GHEA Mariam" w:hAnsi="GHEA Mariam"/>
                <w:szCs w:val="24"/>
              </w:rPr>
              <w:t>առաջ</w:t>
            </w:r>
            <w:proofErr w:type="spellEnd"/>
            <w:r w:rsidRPr="00817ECB">
              <w:rPr>
                <w:rFonts w:ascii="GHEA Mariam" w:hAnsi="GHEA Mariam"/>
                <w:szCs w:val="24"/>
              </w:rPr>
              <w:t xml:space="preserve"> կամ </w:t>
            </w:r>
            <w:proofErr w:type="spellStart"/>
            <w:r w:rsidRPr="00817ECB">
              <w:rPr>
                <w:rFonts w:ascii="GHEA Mariam" w:hAnsi="GHEA Mariam"/>
                <w:szCs w:val="24"/>
              </w:rPr>
              <w:t>հետո</w:t>
            </w:r>
            <w:proofErr w:type="spellEnd"/>
            <w:r w:rsidRPr="00817ECB">
              <w:rPr>
                <w:rFonts w:ascii="GHEA Mariam" w:hAnsi="GHEA Mariam"/>
                <w:szCs w:val="24"/>
              </w:rPr>
              <w:t xml:space="preserve">: </w:t>
            </w:r>
            <w:proofErr w:type="spellStart"/>
            <w:r w:rsidRPr="00817ECB">
              <w:rPr>
                <w:rFonts w:ascii="GHEA Mariam" w:hAnsi="GHEA Mariam"/>
                <w:szCs w:val="24"/>
              </w:rPr>
              <w:t>Արբիտրաժային</w:t>
            </w:r>
            <w:proofErr w:type="spellEnd"/>
            <w:r w:rsidRPr="00817ECB">
              <w:rPr>
                <w:rFonts w:ascii="GHEA Mariam" w:hAnsi="GHEA Mariam"/>
                <w:szCs w:val="24"/>
              </w:rPr>
              <w:t xml:space="preserve"> </w:t>
            </w:r>
            <w:proofErr w:type="spellStart"/>
            <w:r w:rsidRPr="00817ECB">
              <w:rPr>
                <w:rFonts w:ascii="GHEA Mariam" w:hAnsi="GHEA Mariam"/>
                <w:szCs w:val="24"/>
              </w:rPr>
              <w:t>վարման</w:t>
            </w:r>
            <w:proofErr w:type="spellEnd"/>
            <w:r w:rsidRPr="00817ECB">
              <w:rPr>
                <w:rFonts w:ascii="GHEA Mariam" w:hAnsi="GHEA Mariam"/>
                <w:szCs w:val="24"/>
              </w:rPr>
              <w:t xml:space="preserve"> </w:t>
            </w:r>
            <w:proofErr w:type="spellStart"/>
            <w:r w:rsidRPr="00817ECB">
              <w:rPr>
                <w:rFonts w:ascii="GHEA Mariam" w:hAnsi="GHEA Mariam"/>
                <w:szCs w:val="24"/>
              </w:rPr>
              <w:t>կարգը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համապատասխանի</w:t>
            </w:r>
            <w:proofErr w:type="spellEnd"/>
            <w:r w:rsidRPr="00817ECB">
              <w:rPr>
                <w:rFonts w:ascii="GHEA Mariam" w:hAnsi="GHEA Mariam"/>
                <w:szCs w:val="24"/>
              </w:rPr>
              <w:t xml:space="preserve">  </w:t>
            </w:r>
            <w:r w:rsidRPr="00817ECB">
              <w:rPr>
                <w:rFonts w:ascii="GHEA Mariam" w:hAnsi="GHEA Mariam"/>
                <w:b/>
                <w:szCs w:val="24"/>
              </w:rPr>
              <w:t>ՊՀՊ-</w:t>
            </w:r>
            <w:proofErr w:type="spellStart"/>
            <w:r w:rsidRPr="00817ECB">
              <w:rPr>
                <w:rFonts w:ascii="GHEA Mariam" w:hAnsi="GHEA Mariam"/>
                <w:b/>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հատկորոշված</w:t>
            </w:r>
            <w:proofErr w:type="spellEnd"/>
            <w:r w:rsidRPr="00817ECB">
              <w:rPr>
                <w:rFonts w:ascii="GHEA Mariam" w:hAnsi="GHEA Mariam"/>
                <w:szCs w:val="24"/>
              </w:rPr>
              <w:t xml:space="preserve"> </w:t>
            </w:r>
            <w:proofErr w:type="spellStart"/>
            <w:r w:rsidRPr="00817ECB">
              <w:rPr>
                <w:rFonts w:ascii="GHEA Mariam" w:hAnsi="GHEA Mariam"/>
                <w:szCs w:val="24"/>
              </w:rPr>
              <w:t>վարման</w:t>
            </w:r>
            <w:proofErr w:type="spellEnd"/>
            <w:r w:rsidRPr="00817ECB">
              <w:rPr>
                <w:rFonts w:ascii="GHEA Mariam" w:hAnsi="GHEA Mariam"/>
                <w:szCs w:val="24"/>
              </w:rPr>
              <w:t xml:space="preserve"> </w:t>
            </w:r>
            <w:proofErr w:type="spellStart"/>
            <w:r w:rsidRPr="00817ECB">
              <w:rPr>
                <w:rFonts w:ascii="GHEA Mariam" w:hAnsi="GHEA Mariam"/>
                <w:szCs w:val="24"/>
              </w:rPr>
              <w:t>կանոններին</w:t>
            </w:r>
            <w:proofErr w:type="spellEnd"/>
            <w:r w:rsidRPr="00817ECB">
              <w:rPr>
                <w:rFonts w:ascii="GHEA Mariam" w:hAnsi="GHEA Mariam"/>
                <w:szCs w:val="24"/>
              </w:rPr>
              <w:t>:</w:t>
            </w:r>
            <w:r w:rsidR="005E310E" w:rsidRPr="00817ECB">
              <w:rPr>
                <w:rFonts w:ascii="GHEA Mariam" w:hAnsi="GHEA Mariam"/>
                <w:b/>
                <w:spacing w:val="0"/>
                <w:szCs w:val="24"/>
              </w:rPr>
              <w:t xml:space="preserve">. </w:t>
            </w:r>
          </w:p>
          <w:p w14:paraId="124D89EF" w14:textId="77777777" w:rsidR="008D4B3C" w:rsidRPr="00817ECB" w:rsidRDefault="008D4B3C" w:rsidP="00A4011F">
            <w:pPr>
              <w:pStyle w:val="Sub-ClauseText"/>
              <w:numPr>
                <w:ilvl w:val="1"/>
                <w:numId w:val="6"/>
              </w:numPr>
              <w:spacing w:before="0" w:after="200"/>
              <w:rPr>
                <w:rFonts w:ascii="GHEA Mariam" w:hAnsi="GHEA Mariam"/>
                <w:szCs w:val="24"/>
              </w:rPr>
            </w:pPr>
            <w:proofErr w:type="spellStart"/>
            <w:r w:rsidRPr="00817ECB">
              <w:rPr>
                <w:rFonts w:ascii="GHEA Mariam" w:hAnsi="GHEA Mariam"/>
                <w:szCs w:val="24"/>
              </w:rPr>
              <w:t>Անկախ</w:t>
            </w:r>
            <w:proofErr w:type="spellEnd"/>
            <w:r w:rsidRPr="00817ECB">
              <w:rPr>
                <w:rFonts w:ascii="GHEA Mariam" w:hAnsi="GHEA Mariam"/>
                <w:szCs w:val="24"/>
              </w:rPr>
              <w:t xml:space="preserve"> </w:t>
            </w:r>
            <w:proofErr w:type="spellStart"/>
            <w:r w:rsidRPr="00817ECB">
              <w:rPr>
                <w:rFonts w:ascii="GHEA Mariam" w:hAnsi="GHEA Mariam"/>
                <w:szCs w:val="24"/>
              </w:rPr>
              <w:t>արբ</w:t>
            </w:r>
            <w:r w:rsidR="00E76EC3" w:rsidRPr="00817ECB">
              <w:rPr>
                <w:rFonts w:ascii="GHEA Mariam" w:hAnsi="GHEA Mariam"/>
                <w:szCs w:val="24"/>
              </w:rPr>
              <w:t>ի</w:t>
            </w:r>
            <w:r w:rsidRPr="00817ECB">
              <w:rPr>
                <w:rFonts w:ascii="GHEA Mariam" w:hAnsi="GHEA Mariam"/>
                <w:szCs w:val="24"/>
              </w:rPr>
              <w:t>տրաժ</w:t>
            </w:r>
            <w:proofErr w:type="spellEnd"/>
            <w:r w:rsidRPr="00817ECB">
              <w:rPr>
                <w:rFonts w:ascii="GHEA Mariam" w:hAnsi="GHEA Mariam"/>
                <w:szCs w:val="24"/>
              </w:rPr>
              <w:t xml:space="preserve"> </w:t>
            </w:r>
            <w:proofErr w:type="spellStart"/>
            <w:r w:rsidRPr="00817ECB">
              <w:rPr>
                <w:rFonts w:ascii="GHEA Mariam" w:hAnsi="GHEA Mariam"/>
                <w:szCs w:val="24"/>
              </w:rPr>
              <w:t>դիմելուց</w:t>
            </w:r>
            <w:proofErr w:type="spellEnd"/>
            <w:r w:rsidRPr="00817ECB">
              <w:rPr>
                <w:rFonts w:ascii="GHEA Mariam" w:hAnsi="GHEA Mariam"/>
                <w:szCs w:val="24"/>
              </w:rPr>
              <w:t xml:space="preserve">՝ </w:t>
            </w:r>
          </w:p>
          <w:p w14:paraId="43B14B8C" w14:textId="77777777" w:rsidR="00E76EC3" w:rsidRPr="00817ECB" w:rsidRDefault="00E76EC3" w:rsidP="00E76EC3">
            <w:pPr>
              <w:pStyle w:val="Sub-ClauseText"/>
              <w:spacing w:before="0" w:after="200"/>
              <w:rPr>
                <w:rFonts w:ascii="GHEA Mariam" w:hAnsi="GHEA Mariam"/>
                <w:szCs w:val="24"/>
              </w:rPr>
            </w:pPr>
            <w:r w:rsidRPr="00817ECB">
              <w:rPr>
                <w:rFonts w:ascii="GHEA Mariam" w:hAnsi="GHEA Mariam"/>
                <w:szCs w:val="24"/>
              </w:rPr>
              <w:t xml:space="preserve">(ա) </w:t>
            </w:r>
            <w:proofErr w:type="spellStart"/>
            <w:r w:rsidRPr="00817ECB">
              <w:rPr>
                <w:rFonts w:ascii="GHEA Mariam" w:hAnsi="GHEA Mariam"/>
                <w:szCs w:val="24"/>
              </w:rPr>
              <w:t>կողմերը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շարունակեն</w:t>
            </w:r>
            <w:proofErr w:type="spellEnd"/>
            <w:r w:rsidRPr="00817ECB">
              <w:rPr>
                <w:rFonts w:ascii="GHEA Mariam" w:hAnsi="GHEA Mariam"/>
                <w:szCs w:val="24"/>
              </w:rPr>
              <w:t xml:space="preserve"> </w:t>
            </w:r>
            <w:proofErr w:type="spellStart"/>
            <w:r w:rsidRPr="00817ECB">
              <w:rPr>
                <w:rFonts w:ascii="GHEA Mariam" w:hAnsi="GHEA Mariam"/>
                <w:szCs w:val="24"/>
              </w:rPr>
              <w:t>կատարել</w:t>
            </w:r>
            <w:proofErr w:type="spellEnd"/>
            <w:r w:rsidRPr="00817ECB">
              <w:rPr>
                <w:rFonts w:ascii="GHEA Mariam" w:hAnsi="GHEA Mariam"/>
                <w:szCs w:val="24"/>
              </w:rPr>
              <w:t xml:space="preserve"> </w:t>
            </w:r>
            <w:proofErr w:type="spellStart"/>
            <w:r w:rsidRPr="00817ECB">
              <w:rPr>
                <w:rFonts w:ascii="GHEA Mariam" w:hAnsi="GHEA Mariam"/>
                <w:szCs w:val="24"/>
              </w:rPr>
              <w:t>Պայմանագորով</w:t>
            </w:r>
            <w:proofErr w:type="spellEnd"/>
            <w:r w:rsidRPr="00817ECB">
              <w:rPr>
                <w:rFonts w:ascii="GHEA Mariam" w:hAnsi="GHEA Mariam"/>
                <w:szCs w:val="24"/>
              </w:rPr>
              <w:t xml:space="preserve"> </w:t>
            </w:r>
            <w:proofErr w:type="spellStart"/>
            <w:r w:rsidRPr="00817ECB">
              <w:rPr>
                <w:rFonts w:ascii="GHEA Mariam" w:hAnsi="GHEA Mariam"/>
                <w:szCs w:val="24"/>
              </w:rPr>
              <w:t>հատկացված</w:t>
            </w:r>
            <w:proofErr w:type="spellEnd"/>
            <w:r w:rsidRPr="00817ECB">
              <w:rPr>
                <w:rFonts w:ascii="GHEA Mariam" w:hAnsi="GHEA Mariam"/>
                <w:szCs w:val="24"/>
              </w:rPr>
              <w:t xml:space="preserve"> </w:t>
            </w:r>
            <w:proofErr w:type="spellStart"/>
            <w:r w:rsidRPr="00817ECB">
              <w:rPr>
                <w:rFonts w:ascii="GHEA Mariam" w:hAnsi="GHEA Mariam"/>
                <w:szCs w:val="24"/>
              </w:rPr>
              <w:t>իրենց</w:t>
            </w:r>
            <w:proofErr w:type="spellEnd"/>
            <w:r w:rsidRPr="00817ECB">
              <w:rPr>
                <w:rFonts w:ascii="GHEA Mariam" w:hAnsi="GHEA Mariam"/>
                <w:szCs w:val="24"/>
              </w:rPr>
              <w:t xml:space="preserve"> </w:t>
            </w:r>
            <w:proofErr w:type="spellStart"/>
            <w:r w:rsidRPr="00817ECB">
              <w:rPr>
                <w:rFonts w:ascii="GHEA Mariam" w:hAnsi="GHEA Mariam"/>
                <w:szCs w:val="24"/>
              </w:rPr>
              <w:t>պարտականությունները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պայմանավորվածություն</w:t>
            </w:r>
            <w:proofErr w:type="spellEnd"/>
            <w:r w:rsidRPr="00817ECB">
              <w:rPr>
                <w:rFonts w:ascii="GHEA Mariam" w:hAnsi="GHEA Mariam"/>
                <w:szCs w:val="24"/>
              </w:rPr>
              <w:t xml:space="preserve"> </w:t>
            </w:r>
            <w:proofErr w:type="spellStart"/>
            <w:r w:rsidRPr="00817ECB">
              <w:rPr>
                <w:rFonts w:ascii="GHEA Mariam" w:hAnsi="GHEA Mariam"/>
                <w:szCs w:val="24"/>
              </w:rPr>
              <w:t>չունենալու</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00976BCC" w:rsidRPr="00817ECB">
              <w:rPr>
                <w:rFonts w:ascii="GHEA Mariam" w:hAnsi="GHEA Mariam"/>
                <w:szCs w:val="24"/>
              </w:rPr>
              <w:t>,</w:t>
            </w:r>
            <w:r w:rsidRPr="00817ECB">
              <w:rPr>
                <w:rFonts w:ascii="GHEA Mariam" w:hAnsi="GHEA Mariam"/>
                <w:szCs w:val="24"/>
              </w:rPr>
              <w:t xml:space="preserve"> և </w:t>
            </w:r>
          </w:p>
          <w:p w14:paraId="03AC1CC5" w14:textId="77777777" w:rsidR="005E310E" w:rsidRPr="00817ECB" w:rsidRDefault="00E76EC3" w:rsidP="00C60111">
            <w:pPr>
              <w:pStyle w:val="Sub-ClauseText"/>
              <w:spacing w:before="0" w:after="200"/>
              <w:rPr>
                <w:rFonts w:ascii="GHEA Mariam" w:hAnsi="GHEA Mariam"/>
                <w:spacing w:val="0"/>
                <w:szCs w:val="24"/>
              </w:rPr>
            </w:pPr>
            <w:r w:rsidRPr="00817ECB">
              <w:rPr>
                <w:rFonts w:ascii="GHEA Mariam" w:hAnsi="GHEA Mariam"/>
                <w:szCs w:val="24"/>
              </w:rPr>
              <w:t xml:space="preserve">(բ) </w:t>
            </w:r>
            <w:proofErr w:type="spellStart"/>
            <w:r w:rsidRPr="00817ECB">
              <w:rPr>
                <w:rFonts w:ascii="GHEA Mariam" w:hAnsi="GHEA Mariam"/>
                <w:szCs w:val="24"/>
              </w:rPr>
              <w:t>Գնորդը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վճարի</w:t>
            </w:r>
            <w:proofErr w:type="spellEnd"/>
            <w:r w:rsidRPr="00817ECB">
              <w:rPr>
                <w:rFonts w:ascii="GHEA Mariam" w:hAnsi="GHEA Mariam"/>
                <w:szCs w:val="24"/>
              </w:rPr>
              <w:t xml:space="preserve"> </w:t>
            </w:r>
            <w:proofErr w:type="spellStart"/>
            <w:r w:rsidRPr="00817ECB">
              <w:rPr>
                <w:rFonts w:ascii="GHEA Mariam" w:hAnsi="GHEA Mariam"/>
                <w:szCs w:val="24"/>
              </w:rPr>
              <w:t>Մատակարարին</w:t>
            </w:r>
            <w:proofErr w:type="spellEnd"/>
            <w:r w:rsidRPr="00817ECB">
              <w:rPr>
                <w:rFonts w:ascii="GHEA Mariam" w:hAnsi="GHEA Mariam"/>
                <w:szCs w:val="24"/>
              </w:rPr>
              <w:t xml:space="preserve"> </w:t>
            </w:r>
            <w:proofErr w:type="spellStart"/>
            <w:r w:rsidRPr="00817ECB">
              <w:rPr>
                <w:rFonts w:ascii="GHEA Mariam" w:hAnsi="GHEA Mariam"/>
                <w:szCs w:val="24"/>
              </w:rPr>
              <w:t>հասանելի</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գումարներ</w:t>
            </w:r>
            <w:proofErr w:type="spellEnd"/>
            <w:r w:rsidRPr="00817ECB">
              <w:rPr>
                <w:rFonts w:ascii="GHEA Mariam" w:hAnsi="GHEA Mariam"/>
                <w:szCs w:val="24"/>
              </w:rPr>
              <w:t>:</w:t>
            </w:r>
          </w:p>
        </w:tc>
      </w:tr>
      <w:tr w:rsidR="005E310E" w:rsidRPr="003356B4" w14:paraId="0DAE192F" w14:textId="77777777" w:rsidTr="00817ECB">
        <w:trPr>
          <w:gridBefore w:val="1"/>
          <w:gridAfter w:val="1"/>
          <w:wBefore w:w="18" w:type="dxa"/>
          <w:wAfter w:w="18" w:type="dxa"/>
        </w:trPr>
        <w:tc>
          <w:tcPr>
            <w:tcW w:w="2217" w:type="dxa"/>
          </w:tcPr>
          <w:p w14:paraId="13503831" w14:textId="27096BDD" w:rsidR="005E310E" w:rsidRPr="00817ECB" w:rsidRDefault="005E310E" w:rsidP="00B705D5">
            <w:pPr>
              <w:pStyle w:val="sec7-clauses"/>
              <w:spacing w:before="0" w:after="200"/>
              <w:rPr>
                <w:rFonts w:ascii="GHEA Mariam" w:hAnsi="GHEA Mariam"/>
                <w:szCs w:val="24"/>
              </w:rPr>
            </w:pPr>
            <w:bookmarkStart w:id="392" w:name="_Toc98766433"/>
            <w:bookmarkStart w:id="393" w:name="_Toc428456700"/>
            <w:bookmarkStart w:id="394" w:name="_Toc507160415"/>
            <w:r w:rsidRPr="00817ECB">
              <w:rPr>
                <w:rFonts w:ascii="GHEA Mariam" w:hAnsi="GHEA Mariam"/>
                <w:szCs w:val="24"/>
                <w:lang w:val="en-GB"/>
              </w:rPr>
              <w:t>11.</w:t>
            </w:r>
            <w:r w:rsidRPr="00817ECB">
              <w:rPr>
                <w:rFonts w:ascii="GHEA Mariam" w:hAnsi="GHEA Mariam"/>
                <w:szCs w:val="24"/>
                <w:lang w:val="en-GB"/>
              </w:rPr>
              <w:tab/>
            </w:r>
            <w:bookmarkStart w:id="395" w:name="_Toc381360282"/>
            <w:proofErr w:type="spellStart"/>
            <w:r w:rsidR="00871954" w:rsidRPr="00817ECB">
              <w:rPr>
                <w:rFonts w:ascii="GHEA Mariam" w:hAnsi="GHEA Mariam"/>
                <w:szCs w:val="24"/>
                <w:lang w:val="en-GB"/>
              </w:rPr>
              <w:t>Բանկի</w:t>
            </w:r>
            <w:proofErr w:type="spellEnd"/>
            <w:r w:rsidR="00871954" w:rsidRPr="00817ECB">
              <w:rPr>
                <w:rFonts w:ascii="GHEA Mariam" w:hAnsi="GHEA Mariam"/>
                <w:szCs w:val="24"/>
                <w:lang w:val="en-GB"/>
              </w:rPr>
              <w:t xml:space="preserve"> </w:t>
            </w:r>
            <w:proofErr w:type="spellStart"/>
            <w:r w:rsidR="00871954" w:rsidRPr="00817ECB">
              <w:rPr>
                <w:rFonts w:ascii="GHEA Mariam" w:hAnsi="GHEA Mariam"/>
                <w:szCs w:val="24"/>
                <w:lang w:val="en-GB"/>
              </w:rPr>
              <w:t>կողմից</w:t>
            </w:r>
            <w:proofErr w:type="spellEnd"/>
            <w:r w:rsidR="00871954" w:rsidRPr="00817ECB">
              <w:rPr>
                <w:rFonts w:ascii="GHEA Mariam" w:hAnsi="GHEA Mariam"/>
                <w:szCs w:val="24"/>
                <w:lang w:val="en-GB"/>
              </w:rPr>
              <w:t xml:space="preserve"> </w:t>
            </w:r>
            <w:proofErr w:type="spellStart"/>
            <w:r w:rsidR="00871954" w:rsidRPr="003356B4">
              <w:rPr>
                <w:rFonts w:ascii="GHEA Mariam" w:hAnsi="GHEA Mariam" w:cs="Sylfaen"/>
                <w:szCs w:val="24"/>
                <w:lang w:val="en-GB"/>
              </w:rPr>
              <w:t>իրականաց</w:t>
            </w:r>
            <w:r w:rsidR="00E12685" w:rsidRPr="003356B4">
              <w:rPr>
                <w:rFonts w:ascii="GHEA Mariam" w:hAnsi="GHEA Mariam" w:cs="Sylfaen"/>
                <w:szCs w:val="24"/>
                <w:lang w:val="en-GB"/>
              </w:rPr>
              <w:t>-</w:t>
            </w:r>
            <w:r w:rsidR="00871954" w:rsidRPr="003356B4">
              <w:rPr>
                <w:rFonts w:ascii="GHEA Mariam" w:hAnsi="GHEA Mariam" w:cs="Sylfaen"/>
                <w:szCs w:val="24"/>
                <w:lang w:val="en-GB"/>
              </w:rPr>
              <w:t>վող</w:t>
            </w:r>
            <w:proofErr w:type="spellEnd"/>
            <w:r w:rsidR="00871954" w:rsidRPr="003356B4">
              <w:rPr>
                <w:rFonts w:ascii="GHEA Mariam" w:hAnsi="GHEA Mariam" w:cs="Arial Armenian"/>
                <w:szCs w:val="24"/>
                <w:lang w:val="en-GB"/>
              </w:rPr>
              <w:t xml:space="preserve"> </w:t>
            </w:r>
            <w:proofErr w:type="spellStart"/>
            <w:r w:rsidR="00B705D5" w:rsidRPr="003356B4">
              <w:rPr>
                <w:rFonts w:ascii="GHEA Mariam" w:hAnsi="GHEA Mariam" w:cs="Sylfaen"/>
                <w:szCs w:val="24"/>
                <w:lang w:val="en-GB"/>
              </w:rPr>
              <w:t>ուսումնա</w:t>
            </w:r>
            <w:r w:rsidR="00E12685" w:rsidRPr="003356B4">
              <w:rPr>
                <w:rFonts w:ascii="GHEA Mariam" w:hAnsi="GHEA Mariam" w:cs="Sylfaen"/>
                <w:szCs w:val="24"/>
                <w:lang w:val="en-GB"/>
              </w:rPr>
              <w:t>-</w:t>
            </w:r>
            <w:r w:rsidR="00B705D5" w:rsidRPr="003356B4">
              <w:rPr>
                <w:rFonts w:ascii="GHEA Mariam" w:hAnsi="GHEA Mariam" w:cs="Sylfaen"/>
                <w:szCs w:val="24"/>
                <w:lang w:val="en-GB"/>
              </w:rPr>
              <w:t>սիրություննե</w:t>
            </w:r>
            <w:r w:rsidR="00B705D5" w:rsidRPr="003356B4">
              <w:rPr>
                <w:rFonts w:ascii="GHEA Mariam" w:hAnsi="GHEA Mariam" w:cs="Sylfaen"/>
                <w:szCs w:val="24"/>
                <w:lang w:val="en-GB"/>
              </w:rPr>
              <w:lastRenderedPageBreak/>
              <w:t>ր</w:t>
            </w:r>
            <w:proofErr w:type="spellEnd"/>
            <w:r w:rsidR="00871954" w:rsidRPr="00817ECB">
              <w:rPr>
                <w:rFonts w:ascii="GHEA Mariam" w:hAnsi="GHEA Mariam"/>
                <w:szCs w:val="24"/>
                <w:lang w:val="en-GB"/>
              </w:rPr>
              <w:t xml:space="preserve"> և </w:t>
            </w:r>
            <w:proofErr w:type="spellStart"/>
            <w:r w:rsidR="00871954" w:rsidRPr="00817ECB">
              <w:rPr>
                <w:rFonts w:ascii="GHEA Mariam" w:hAnsi="GHEA Mariam"/>
                <w:szCs w:val="24"/>
                <w:lang w:val="en-GB"/>
              </w:rPr>
              <w:t>ս</w:t>
            </w:r>
            <w:r w:rsidR="0049759D" w:rsidRPr="00817ECB">
              <w:rPr>
                <w:rFonts w:ascii="GHEA Mariam" w:hAnsi="GHEA Mariam"/>
                <w:szCs w:val="24"/>
                <w:lang w:val="en-GB"/>
              </w:rPr>
              <w:t>տ</w:t>
            </w:r>
            <w:r w:rsidR="00871954" w:rsidRPr="00817ECB">
              <w:rPr>
                <w:rFonts w:ascii="GHEA Mariam" w:hAnsi="GHEA Mariam"/>
                <w:szCs w:val="24"/>
                <w:lang w:val="en-GB"/>
              </w:rPr>
              <w:t>ուգումներ</w:t>
            </w:r>
            <w:bookmarkEnd w:id="392"/>
            <w:bookmarkEnd w:id="393"/>
            <w:bookmarkEnd w:id="394"/>
            <w:bookmarkEnd w:id="395"/>
            <w:proofErr w:type="spellEnd"/>
          </w:p>
        </w:tc>
        <w:tc>
          <w:tcPr>
            <w:tcW w:w="6930" w:type="dxa"/>
          </w:tcPr>
          <w:p w14:paraId="07885EC9" w14:textId="77777777" w:rsidR="00CE7838" w:rsidRPr="00817ECB" w:rsidRDefault="00CE7838" w:rsidP="00A4011F">
            <w:pPr>
              <w:pStyle w:val="Sub-ClauseText"/>
              <w:numPr>
                <w:ilvl w:val="1"/>
                <w:numId w:val="7"/>
              </w:numPr>
              <w:tabs>
                <w:tab w:val="clear" w:pos="540"/>
                <w:tab w:val="num" w:pos="612"/>
              </w:tabs>
              <w:spacing w:before="0" w:after="200"/>
              <w:ind w:left="612" w:hanging="612"/>
              <w:outlineLvl w:val="1"/>
              <w:rPr>
                <w:rFonts w:ascii="GHEA Mariam" w:hAnsi="GHEA Mariam"/>
                <w:spacing w:val="0"/>
                <w:szCs w:val="24"/>
              </w:rPr>
            </w:pPr>
            <w:bookmarkStart w:id="396" w:name="OLE_LINK1"/>
            <w:bookmarkStart w:id="397" w:name="OLE_LINK2"/>
            <w:proofErr w:type="spellStart"/>
            <w:r w:rsidRPr="00817ECB">
              <w:rPr>
                <w:rFonts w:ascii="GHEA Mariam" w:hAnsi="GHEA Mariam"/>
                <w:szCs w:val="24"/>
              </w:rPr>
              <w:lastRenderedPageBreak/>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վարի</w:t>
            </w:r>
            <w:proofErr w:type="spellEnd"/>
            <w:r w:rsidRPr="00817ECB">
              <w:rPr>
                <w:rFonts w:ascii="GHEA Mariam" w:hAnsi="GHEA Mariam"/>
                <w:szCs w:val="24"/>
              </w:rPr>
              <w:t xml:space="preserve"> և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ջանքերը</w:t>
            </w:r>
            <w:proofErr w:type="spellEnd"/>
            <w:r w:rsidRPr="00817ECB">
              <w:rPr>
                <w:rFonts w:ascii="GHEA Mariam" w:hAnsi="GHEA Mariam"/>
                <w:szCs w:val="24"/>
              </w:rPr>
              <w:t xml:space="preserve"> </w:t>
            </w:r>
            <w:proofErr w:type="spellStart"/>
            <w:r w:rsidRPr="00817ECB">
              <w:rPr>
                <w:rFonts w:ascii="GHEA Mariam" w:hAnsi="GHEA Mariam"/>
                <w:szCs w:val="24"/>
              </w:rPr>
              <w:t>գործադրի</w:t>
            </w:r>
            <w:proofErr w:type="spellEnd"/>
            <w:r w:rsidRPr="00817ECB">
              <w:rPr>
                <w:rFonts w:ascii="GHEA Mariam" w:hAnsi="GHEA Mariam"/>
                <w:szCs w:val="24"/>
              </w:rPr>
              <w:t xml:space="preserve"> և </w:t>
            </w:r>
            <w:proofErr w:type="spellStart"/>
            <w:r w:rsidRPr="00817ECB">
              <w:rPr>
                <w:rFonts w:ascii="GHEA Mariam" w:hAnsi="GHEA Mariam"/>
                <w:szCs w:val="24"/>
              </w:rPr>
              <w:t>իր</w:t>
            </w:r>
            <w:proofErr w:type="spellEnd"/>
            <w:r w:rsidRPr="00817ECB">
              <w:rPr>
                <w:rFonts w:ascii="GHEA Mariam" w:hAnsi="GHEA Mariam"/>
                <w:szCs w:val="24"/>
              </w:rPr>
              <w:t xml:space="preserve"> </w:t>
            </w:r>
            <w:proofErr w:type="spellStart"/>
            <w:r w:rsidRPr="00817ECB">
              <w:rPr>
                <w:rFonts w:ascii="GHEA Mariam" w:hAnsi="GHEA Mariam"/>
                <w:szCs w:val="24"/>
              </w:rPr>
              <w:t>Ենթակապալառուներից</w:t>
            </w:r>
            <w:proofErr w:type="spellEnd"/>
            <w:r w:rsidRPr="00817ECB">
              <w:rPr>
                <w:rFonts w:ascii="GHEA Mariam" w:hAnsi="GHEA Mariam"/>
                <w:szCs w:val="24"/>
              </w:rPr>
              <w:t xml:space="preserve"> </w:t>
            </w:r>
            <w:proofErr w:type="spellStart"/>
            <w:r w:rsidRPr="00817ECB">
              <w:rPr>
                <w:rFonts w:ascii="GHEA Mariam" w:hAnsi="GHEA Mariam"/>
                <w:szCs w:val="24"/>
              </w:rPr>
              <w:t>պահանջի</w:t>
            </w:r>
            <w:proofErr w:type="spellEnd"/>
            <w:r w:rsidRPr="00817ECB">
              <w:rPr>
                <w:rFonts w:ascii="GHEA Mariam" w:hAnsi="GHEA Mariam"/>
                <w:szCs w:val="24"/>
              </w:rPr>
              <w:t xml:space="preserve"> </w:t>
            </w:r>
            <w:proofErr w:type="spellStart"/>
            <w:r w:rsidRPr="00817ECB">
              <w:rPr>
                <w:rFonts w:ascii="GHEA Mariam" w:hAnsi="GHEA Mariam"/>
                <w:szCs w:val="24"/>
              </w:rPr>
              <w:t>վարել</w:t>
            </w:r>
            <w:proofErr w:type="spellEnd"/>
            <w:r w:rsidRPr="00817ECB">
              <w:rPr>
                <w:rFonts w:ascii="GHEA Mariam" w:hAnsi="GHEA Mariam"/>
                <w:szCs w:val="24"/>
              </w:rPr>
              <w:t xml:space="preserve"> </w:t>
            </w:r>
            <w:proofErr w:type="spellStart"/>
            <w:r w:rsidRPr="00817ECB">
              <w:rPr>
                <w:rFonts w:ascii="GHEA Mariam" w:hAnsi="GHEA Mariam"/>
                <w:szCs w:val="24"/>
              </w:rPr>
              <w:t>ճշգրիտ</w:t>
            </w:r>
            <w:proofErr w:type="spellEnd"/>
            <w:r w:rsidRPr="00817ECB">
              <w:rPr>
                <w:rFonts w:ascii="GHEA Mariam" w:hAnsi="GHEA Mariam"/>
                <w:szCs w:val="24"/>
              </w:rPr>
              <w:t xml:space="preserve"> և </w:t>
            </w:r>
            <w:proofErr w:type="spellStart"/>
            <w:r w:rsidRPr="00817ECB">
              <w:rPr>
                <w:rFonts w:ascii="GHEA Mariam" w:hAnsi="GHEA Mariam"/>
                <w:szCs w:val="24"/>
              </w:rPr>
              <w:t>համակարգված</w:t>
            </w:r>
            <w:proofErr w:type="spellEnd"/>
            <w:r w:rsidRPr="00817ECB">
              <w:rPr>
                <w:rFonts w:ascii="GHEA Mariam" w:hAnsi="GHEA Mariam"/>
                <w:szCs w:val="24"/>
              </w:rPr>
              <w:t xml:space="preserve"> </w:t>
            </w:r>
            <w:proofErr w:type="spellStart"/>
            <w:r w:rsidRPr="00817ECB">
              <w:rPr>
                <w:rFonts w:ascii="GHEA Mariam" w:hAnsi="GHEA Mariam"/>
                <w:szCs w:val="24"/>
              </w:rPr>
              <w:t>հաշիվներ</w:t>
            </w:r>
            <w:proofErr w:type="spellEnd"/>
            <w:r w:rsidRPr="00817ECB">
              <w:rPr>
                <w:rFonts w:ascii="GHEA Mariam" w:hAnsi="GHEA Mariam"/>
                <w:szCs w:val="24"/>
              </w:rPr>
              <w:t xml:space="preserve"> և </w:t>
            </w:r>
            <w:proofErr w:type="spellStart"/>
            <w:r w:rsidRPr="00817ECB">
              <w:rPr>
                <w:rFonts w:ascii="GHEA Mariam" w:hAnsi="GHEA Mariam"/>
                <w:szCs w:val="24"/>
              </w:rPr>
              <w:t>արձանագրություններ</w:t>
            </w:r>
            <w:proofErr w:type="spellEnd"/>
            <w:r w:rsidRPr="00817ECB">
              <w:rPr>
                <w:rFonts w:ascii="GHEA Mariam" w:hAnsi="GHEA Mariam"/>
                <w:szCs w:val="24"/>
              </w:rPr>
              <w:t xml:space="preserve">՝ </w:t>
            </w:r>
            <w:proofErr w:type="spellStart"/>
            <w:r w:rsidRPr="00817ECB">
              <w:rPr>
                <w:rFonts w:ascii="GHEA Mariam" w:hAnsi="GHEA Mariam"/>
                <w:szCs w:val="24"/>
              </w:rPr>
              <w:t>կապված</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ձևերի</w:t>
            </w:r>
            <w:proofErr w:type="spellEnd"/>
            <w:r w:rsidRPr="00817ECB">
              <w:rPr>
                <w:rFonts w:ascii="GHEA Mariam" w:hAnsi="GHEA Mariam"/>
                <w:szCs w:val="24"/>
              </w:rPr>
              <w:t xml:space="preserve"> և </w:t>
            </w:r>
            <w:proofErr w:type="spellStart"/>
            <w:r w:rsidRPr="00817ECB">
              <w:rPr>
                <w:rFonts w:ascii="GHEA Mariam" w:hAnsi="GHEA Mariam"/>
                <w:szCs w:val="24"/>
              </w:rPr>
              <w:t>մանրամասների</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որոնք</w:t>
            </w:r>
            <w:proofErr w:type="spellEnd"/>
            <w:r w:rsidRPr="00817ECB">
              <w:rPr>
                <w:rFonts w:ascii="GHEA Mariam" w:hAnsi="GHEA Mariam"/>
                <w:szCs w:val="24"/>
              </w:rPr>
              <w:t xml:space="preserve"> </w:t>
            </w:r>
            <w:proofErr w:type="spellStart"/>
            <w:r w:rsidRPr="00817ECB">
              <w:rPr>
                <w:rFonts w:ascii="GHEA Mariam" w:hAnsi="GHEA Mariam"/>
                <w:szCs w:val="24"/>
              </w:rPr>
              <w:t>հստակ</w:t>
            </w:r>
            <w:proofErr w:type="spellEnd"/>
            <w:r w:rsidRPr="00817ECB">
              <w:rPr>
                <w:rFonts w:ascii="GHEA Mariam" w:hAnsi="GHEA Mariam"/>
                <w:szCs w:val="24"/>
              </w:rPr>
              <w:t xml:space="preserve"> </w:t>
            </w:r>
            <w:proofErr w:type="spellStart"/>
            <w:r w:rsidRPr="00817ECB">
              <w:rPr>
                <w:rFonts w:ascii="GHEA Mariam" w:hAnsi="GHEA Mariam"/>
                <w:szCs w:val="24"/>
              </w:rPr>
              <w:t>կերպով</w:t>
            </w:r>
            <w:proofErr w:type="spellEnd"/>
            <w:r w:rsidRPr="00817ECB">
              <w:rPr>
                <w:rFonts w:ascii="GHEA Mariam" w:hAnsi="GHEA Mariam"/>
                <w:szCs w:val="24"/>
              </w:rPr>
              <w:t xml:space="preserve"> </w:t>
            </w:r>
            <w:proofErr w:type="spellStart"/>
            <w:r w:rsidRPr="00817ECB">
              <w:rPr>
                <w:rFonts w:ascii="GHEA Mariam" w:hAnsi="GHEA Mariam"/>
                <w:szCs w:val="24"/>
              </w:rPr>
              <w:t>ցույց</w:t>
            </w:r>
            <w:proofErr w:type="spellEnd"/>
            <w:r w:rsidRPr="00817ECB">
              <w:rPr>
                <w:rFonts w:ascii="GHEA Mariam" w:hAnsi="GHEA Mariam"/>
                <w:szCs w:val="24"/>
              </w:rPr>
              <w:t xml:space="preserve"> </w:t>
            </w:r>
            <w:proofErr w:type="spellStart"/>
            <w:r w:rsidRPr="00817ECB">
              <w:rPr>
                <w:rFonts w:ascii="GHEA Mariam" w:hAnsi="GHEA Mariam"/>
                <w:szCs w:val="24"/>
              </w:rPr>
              <w:t>կտան</w:t>
            </w:r>
            <w:proofErr w:type="spellEnd"/>
            <w:r w:rsidRPr="00817ECB">
              <w:rPr>
                <w:rFonts w:ascii="GHEA Mariam" w:hAnsi="GHEA Mariam"/>
                <w:szCs w:val="24"/>
              </w:rPr>
              <w:t xml:space="preserve"> </w:t>
            </w:r>
            <w:proofErr w:type="spellStart"/>
            <w:r w:rsidRPr="00817ECB">
              <w:rPr>
                <w:rFonts w:ascii="GHEA Mariam" w:hAnsi="GHEA Mariam"/>
                <w:szCs w:val="24"/>
              </w:rPr>
              <w:t>համապատասխան</w:t>
            </w:r>
            <w:proofErr w:type="spellEnd"/>
            <w:r w:rsidRPr="00817ECB">
              <w:rPr>
                <w:rFonts w:ascii="GHEA Mariam" w:hAnsi="GHEA Mariam"/>
                <w:szCs w:val="24"/>
              </w:rPr>
              <w:t xml:space="preserve"> </w:t>
            </w:r>
            <w:proofErr w:type="spellStart"/>
            <w:r w:rsidRPr="00817ECB">
              <w:rPr>
                <w:rFonts w:ascii="GHEA Mariam" w:hAnsi="GHEA Mariam"/>
                <w:szCs w:val="24"/>
              </w:rPr>
              <w:t>ժամանակային</w:t>
            </w:r>
            <w:proofErr w:type="spellEnd"/>
            <w:r w:rsidRPr="00817ECB">
              <w:rPr>
                <w:rFonts w:ascii="GHEA Mariam" w:hAnsi="GHEA Mariam"/>
                <w:szCs w:val="24"/>
              </w:rPr>
              <w:t xml:space="preserve"> </w:t>
            </w:r>
            <w:proofErr w:type="spellStart"/>
            <w:r w:rsidRPr="00817ECB">
              <w:rPr>
                <w:rFonts w:ascii="GHEA Mariam" w:hAnsi="GHEA Mariam"/>
                <w:szCs w:val="24"/>
              </w:rPr>
              <w:lastRenderedPageBreak/>
              <w:t>փոփոխությունները</w:t>
            </w:r>
            <w:proofErr w:type="spellEnd"/>
            <w:r w:rsidRPr="00817ECB">
              <w:rPr>
                <w:rFonts w:ascii="GHEA Mariam" w:hAnsi="GHEA Mariam"/>
                <w:szCs w:val="24"/>
              </w:rPr>
              <w:t xml:space="preserve"> և </w:t>
            </w:r>
            <w:proofErr w:type="spellStart"/>
            <w:r w:rsidRPr="00817ECB">
              <w:rPr>
                <w:rFonts w:ascii="GHEA Mariam" w:hAnsi="GHEA Mariam"/>
                <w:szCs w:val="24"/>
              </w:rPr>
              <w:t>ծախսերը</w:t>
            </w:r>
            <w:proofErr w:type="spellEnd"/>
            <w:r w:rsidRPr="00817ECB">
              <w:rPr>
                <w:rFonts w:ascii="GHEA Mariam" w:hAnsi="GHEA Mariam"/>
                <w:szCs w:val="24"/>
              </w:rPr>
              <w:t xml:space="preserve">: </w:t>
            </w:r>
          </w:p>
          <w:p w14:paraId="15A8F43A" w14:textId="77777777" w:rsidR="005E310E" w:rsidRPr="00817ECB" w:rsidRDefault="00CE7838" w:rsidP="00EB0D1D">
            <w:pPr>
              <w:pStyle w:val="Sub-ClauseText"/>
              <w:numPr>
                <w:ilvl w:val="1"/>
                <w:numId w:val="7"/>
              </w:numPr>
              <w:tabs>
                <w:tab w:val="clear" w:pos="540"/>
                <w:tab w:val="num" w:pos="612"/>
              </w:tabs>
              <w:spacing w:before="0" w:after="200"/>
              <w:ind w:left="612" w:hanging="612"/>
              <w:outlineLvl w:val="1"/>
              <w:rPr>
                <w:rFonts w:ascii="GHEA Mariam" w:hAnsi="GHEA Mariam"/>
                <w:spacing w:val="0"/>
                <w:szCs w:val="24"/>
              </w:rPr>
            </w:pP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թույլ</w:t>
            </w:r>
            <w:proofErr w:type="spellEnd"/>
            <w:r w:rsidRPr="00817ECB">
              <w:rPr>
                <w:rFonts w:ascii="GHEA Mariam" w:hAnsi="GHEA Mariam"/>
                <w:szCs w:val="24"/>
              </w:rPr>
              <w:t xml:space="preserve"> </w:t>
            </w:r>
            <w:proofErr w:type="spellStart"/>
            <w:r w:rsidRPr="00817ECB">
              <w:rPr>
                <w:rFonts w:ascii="GHEA Mariam" w:hAnsi="GHEA Mariam"/>
                <w:szCs w:val="24"/>
              </w:rPr>
              <w:t>կտա</w:t>
            </w:r>
            <w:proofErr w:type="spellEnd"/>
            <w:r w:rsidRPr="00817ECB">
              <w:rPr>
                <w:rFonts w:ascii="GHEA Mariam" w:hAnsi="GHEA Mariam"/>
                <w:szCs w:val="24"/>
              </w:rPr>
              <w:t xml:space="preserve"> </w:t>
            </w:r>
            <w:proofErr w:type="spellStart"/>
            <w:r w:rsidRPr="00817ECB">
              <w:rPr>
                <w:rFonts w:ascii="GHEA Mariam" w:hAnsi="GHEA Mariam"/>
                <w:szCs w:val="24"/>
              </w:rPr>
              <w:t>Բանկին</w:t>
            </w:r>
            <w:proofErr w:type="spellEnd"/>
            <w:r w:rsidRPr="00817ECB">
              <w:rPr>
                <w:rFonts w:ascii="GHEA Mariam" w:hAnsi="GHEA Mariam"/>
                <w:szCs w:val="24"/>
              </w:rPr>
              <w:t xml:space="preserve"> և/կամ </w:t>
            </w:r>
            <w:proofErr w:type="spellStart"/>
            <w:r w:rsidRPr="00817ECB">
              <w:rPr>
                <w:rFonts w:ascii="GHEA Mariam" w:hAnsi="GHEA Mariam"/>
                <w:szCs w:val="24"/>
              </w:rPr>
              <w:t>Բանկի</w:t>
            </w:r>
            <w:proofErr w:type="spellEnd"/>
            <w:r w:rsidRPr="00817ECB">
              <w:rPr>
                <w:rFonts w:ascii="GHEA Mariam" w:hAnsi="GHEA Mariam"/>
                <w:szCs w:val="24"/>
              </w:rPr>
              <w:t xml:space="preserve"> կողմից </w:t>
            </w:r>
            <w:proofErr w:type="spellStart"/>
            <w:r w:rsidRPr="00817ECB">
              <w:rPr>
                <w:rFonts w:ascii="GHEA Mariam" w:hAnsi="GHEA Mariam"/>
                <w:szCs w:val="24"/>
              </w:rPr>
              <w:t>նշանակված</w:t>
            </w:r>
            <w:proofErr w:type="spellEnd"/>
            <w:r w:rsidRPr="00817ECB">
              <w:rPr>
                <w:rFonts w:ascii="GHEA Mariam" w:hAnsi="GHEA Mariam"/>
                <w:szCs w:val="24"/>
              </w:rPr>
              <w:t xml:space="preserve"> </w:t>
            </w:r>
            <w:proofErr w:type="spellStart"/>
            <w:r w:rsidRPr="00817ECB">
              <w:rPr>
                <w:rFonts w:ascii="GHEA Mariam" w:hAnsi="GHEA Mariam"/>
                <w:szCs w:val="24"/>
              </w:rPr>
              <w:t>անձանց</w:t>
            </w:r>
            <w:proofErr w:type="spellEnd"/>
            <w:r w:rsidRPr="00817ECB">
              <w:rPr>
                <w:rFonts w:ascii="GHEA Mariam" w:hAnsi="GHEA Mariam"/>
                <w:szCs w:val="24"/>
              </w:rPr>
              <w:t xml:space="preserve"> </w:t>
            </w:r>
            <w:proofErr w:type="spellStart"/>
            <w:r w:rsidRPr="00817ECB">
              <w:rPr>
                <w:rFonts w:ascii="GHEA Mariam" w:hAnsi="GHEA Mariam"/>
                <w:szCs w:val="24"/>
              </w:rPr>
              <w:t>տեսչական</w:t>
            </w:r>
            <w:proofErr w:type="spellEnd"/>
            <w:r w:rsidRPr="00817ECB">
              <w:rPr>
                <w:rFonts w:ascii="GHEA Mariam" w:hAnsi="GHEA Mariam"/>
                <w:szCs w:val="24"/>
              </w:rPr>
              <w:t xml:space="preserve"> </w:t>
            </w:r>
            <w:proofErr w:type="spellStart"/>
            <w:r w:rsidRPr="00817ECB">
              <w:rPr>
                <w:rFonts w:ascii="GHEA Mariam" w:hAnsi="GHEA Mariam"/>
                <w:szCs w:val="24"/>
              </w:rPr>
              <w:t>ստուգումներ</w:t>
            </w:r>
            <w:proofErr w:type="spellEnd"/>
            <w:r w:rsidRPr="00817ECB">
              <w:rPr>
                <w:rFonts w:ascii="GHEA Mariam" w:hAnsi="GHEA Mariam"/>
                <w:szCs w:val="24"/>
              </w:rPr>
              <w:t xml:space="preserve"> </w:t>
            </w:r>
            <w:proofErr w:type="spellStart"/>
            <w:r w:rsidRPr="00817ECB">
              <w:rPr>
                <w:rFonts w:ascii="GHEA Mariam" w:hAnsi="GHEA Mariam"/>
                <w:szCs w:val="24"/>
              </w:rPr>
              <w:t>իրականացնել</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w:t>
            </w:r>
            <w:proofErr w:type="spellStart"/>
            <w:r w:rsidRPr="00817ECB">
              <w:rPr>
                <w:rFonts w:ascii="GHEA Mariam" w:hAnsi="GHEA Mariam"/>
                <w:szCs w:val="24"/>
              </w:rPr>
              <w:t>գրասենյակներում</w:t>
            </w:r>
            <w:proofErr w:type="spellEnd"/>
            <w:r w:rsidRPr="00817ECB">
              <w:rPr>
                <w:rFonts w:ascii="GHEA Mariam" w:hAnsi="GHEA Mariam"/>
                <w:szCs w:val="24"/>
              </w:rPr>
              <w:t xml:space="preserve">, </w:t>
            </w:r>
            <w:proofErr w:type="spellStart"/>
            <w:r w:rsidRPr="00817ECB">
              <w:rPr>
                <w:rFonts w:ascii="GHEA Mariam" w:hAnsi="GHEA Mariam"/>
                <w:szCs w:val="24"/>
              </w:rPr>
              <w:t>ստուգել</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կատարման</w:t>
            </w:r>
            <w:proofErr w:type="spellEnd"/>
            <w:r w:rsidRPr="00817ECB">
              <w:rPr>
                <w:rFonts w:ascii="GHEA Mariam" w:hAnsi="GHEA Mariam"/>
                <w:szCs w:val="24"/>
              </w:rPr>
              <w:t xml:space="preserve"> և </w:t>
            </w:r>
            <w:proofErr w:type="spellStart"/>
            <w:r w:rsidRPr="00817ECB">
              <w:rPr>
                <w:rFonts w:ascii="GHEA Mariam" w:hAnsi="GHEA Mariam"/>
                <w:szCs w:val="24"/>
              </w:rPr>
              <w:t>հայտի</w:t>
            </w:r>
            <w:proofErr w:type="spellEnd"/>
            <w:r w:rsidRPr="00817ECB">
              <w:rPr>
                <w:rFonts w:ascii="GHEA Mariam" w:hAnsi="GHEA Mariam"/>
                <w:szCs w:val="24"/>
              </w:rPr>
              <w:t xml:space="preserve"> </w:t>
            </w:r>
            <w:proofErr w:type="spellStart"/>
            <w:r w:rsidRPr="00817ECB">
              <w:rPr>
                <w:rFonts w:ascii="GHEA Mariam" w:hAnsi="GHEA Mariam"/>
                <w:szCs w:val="24"/>
              </w:rPr>
              <w:t>ներկայացման</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կապված</w:t>
            </w:r>
            <w:proofErr w:type="spellEnd"/>
            <w:r w:rsidRPr="00817ECB">
              <w:rPr>
                <w:rFonts w:ascii="GHEA Mariam" w:hAnsi="GHEA Mariam"/>
                <w:szCs w:val="24"/>
              </w:rPr>
              <w:t xml:space="preserve">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հաշիվները</w:t>
            </w:r>
            <w:proofErr w:type="spellEnd"/>
            <w:r w:rsidRPr="00817ECB">
              <w:rPr>
                <w:rFonts w:ascii="GHEA Mariam" w:hAnsi="GHEA Mariam"/>
                <w:szCs w:val="24"/>
              </w:rPr>
              <w:t xml:space="preserve"> և </w:t>
            </w:r>
            <w:proofErr w:type="spellStart"/>
            <w:r w:rsidRPr="00817ECB">
              <w:rPr>
                <w:rFonts w:ascii="GHEA Mariam" w:hAnsi="GHEA Mariam"/>
                <w:szCs w:val="24"/>
              </w:rPr>
              <w:t>արձանագրությունները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թույլ</w:t>
            </w:r>
            <w:proofErr w:type="spellEnd"/>
            <w:r w:rsidRPr="00817ECB">
              <w:rPr>
                <w:rFonts w:ascii="GHEA Mariam" w:hAnsi="GHEA Mariam"/>
                <w:szCs w:val="24"/>
              </w:rPr>
              <w:t xml:space="preserve"> </w:t>
            </w:r>
            <w:proofErr w:type="spellStart"/>
            <w:r w:rsidRPr="00817ECB">
              <w:rPr>
                <w:rFonts w:ascii="GHEA Mariam" w:hAnsi="GHEA Mariam"/>
                <w:szCs w:val="24"/>
              </w:rPr>
              <w:t>կտա</w:t>
            </w:r>
            <w:proofErr w:type="spellEnd"/>
            <w:r w:rsidRPr="00817ECB">
              <w:rPr>
                <w:rFonts w:ascii="GHEA Mariam" w:hAnsi="GHEA Mariam"/>
                <w:szCs w:val="24"/>
              </w:rPr>
              <w:t xml:space="preserve"> </w:t>
            </w:r>
            <w:proofErr w:type="spellStart"/>
            <w:r w:rsidRPr="00817ECB">
              <w:rPr>
                <w:rFonts w:ascii="GHEA Mariam" w:hAnsi="GHEA Mariam"/>
                <w:szCs w:val="24"/>
              </w:rPr>
              <w:t>Բանկի</w:t>
            </w:r>
            <w:proofErr w:type="spellEnd"/>
            <w:r w:rsidRPr="00817ECB">
              <w:rPr>
                <w:rFonts w:ascii="GHEA Mariam" w:hAnsi="GHEA Mariam"/>
                <w:szCs w:val="24"/>
              </w:rPr>
              <w:t xml:space="preserve"> </w:t>
            </w:r>
            <w:proofErr w:type="spellStart"/>
            <w:r w:rsidRPr="00817ECB">
              <w:rPr>
                <w:rFonts w:ascii="GHEA Mariam" w:hAnsi="GHEA Mariam"/>
                <w:szCs w:val="24"/>
              </w:rPr>
              <w:t>պահանջով</w:t>
            </w:r>
            <w:proofErr w:type="spellEnd"/>
            <w:r w:rsidRPr="00817ECB">
              <w:rPr>
                <w:rFonts w:ascii="GHEA Mariam" w:hAnsi="GHEA Mariam"/>
                <w:szCs w:val="24"/>
              </w:rPr>
              <w:t xml:space="preserve"> </w:t>
            </w:r>
            <w:proofErr w:type="spellStart"/>
            <w:r w:rsidRPr="00817ECB">
              <w:rPr>
                <w:rFonts w:ascii="GHEA Mariam" w:hAnsi="GHEA Mariam"/>
                <w:szCs w:val="24"/>
              </w:rPr>
              <w:t>Բանկի</w:t>
            </w:r>
            <w:proofErr w:type="spellEnd"/>
            <w:r w:rsidRPr="00817ECB">
              <w:rPr>
                <w:rFonts w:ascii="GHEA Mariam" w:hAnsi="GHEA Mariam"/>
                <w:szCs w:val="24"/>
              </w:rPr>
              <w:t xml:space="preserve"> կողմից </w:t>
            </w:r>
            <w:proofErr w:type="spellStart"/>
            <w:r w:rsidRPr="00817ECB">
              <w:rPr>
                <w:rFonts w:ascii="GHEA Mariam" w:hAnsi="GHEA Mariam"/>
                <w:szCs w:val="24"/>
              </w:rPr>
              <w:t>նշանակված</w:t>
            </w:r>
            <w:proofErr w:type="spellEnd"/>
            <w:r w:rsidRPr="00817ECB">
              <w:rPr>
                <w:rFonts w:ascii="GHEA Mariam" w:hAnsi="GHEA Mariam"/>
                <w:szCs w:val="24"/>
              </w:rPr>
              <w:t xml:space="preserve"> </w:t>
            </w:r>
            <w:proofErr w:type="spellStart"/>
            <w:r w:rsidRPr="00817ECB">
              <w:rPr>
                <w:rFonts w:ascii="GHEA Mariam" w:hAnsi="GHEA Mariam"/>
                <w:szCs w:val="24"/>
              </w:rPr>
              <w:t>հսկիչներին</w:t>
            </w:r>
            <w:proofErr w:type="spellEnd"/>
            <w:r w:rsidRPr="00817ECB">
              <w:rPr>
                <w:rFonts w:ascii="GHEA Mariam" w:hAnsi="GHEA Mariam"/>
                <w:szCs w:val="24"/>
              </w:rPr>
              <w:t xml:space="preserve"> </w:t>
            </w:r>
            <w:proofErr w:type="spellStart"/>
            <w:r w:rsidRPr="00817ECB">
              <w:rPr>
                <w:rFonts w:ascii="GHEA Mariam" w:hAnsi="GHEA Mariam"/>
                <w:szCs w:val="24"/>
              </w:rPr>
              <w:t>իրականացնել</w:t>
            </w:r>
            <w:proofErr w:type="spellEnd"/>
            <w:r w:rsidRPr="00817ECB">
              <w:rPr>
                <w:rFonts w:ascii="GHEA Mariam" w:hAnsi="GHEA Mariam"/>
                <w:szCs w:val="24"/>
              </w:rPr>
              <w:t xml:space="preserve"> </w:t>
            </w:r>
            <w:proofErr w:type="spellStart"/>
            <w:r w:rsidRPr="00817ECB">
              <w:rPr>
                <w:rFonts w:ascii="GHEA Mariam" w:hAnsi="GHEA Mariam"/>
                <w:szCs w:val="24"/>
              </w:rPr>
              <w:t>վերոնշյալ</w:t>
            </w:r>
            <w:proofErr w:type="spellEnd"/>
            <w:r w:rsidRPr="00817ECB">
              <w:rPr>
                <w:rFonts w:ascii="GHEA Mariam" w:hAnsi="GHEA Mariam"/>
                <w:szCs w:val="24"/>
              </w:rPr>
              <w:t xml:space="preserve"> </w:t>
            </w:r>
            <w:proofErr w:type="spellStart"/>
            <w:r w:rsidRPr="00817ECB">
              <w:rPr>
                <w:rFonts w:ascii="GHEA Mariam" w:hAnsi="GHEA Mariam"/>
                <w:szCs w:val="24"/>
              </w:rPr>
              <w:t>հաշիվների</w:t>
            </w:r>
            <w:proofErr w:type="spellEnd"/>
            <w:r w:rsidRPr="00817ECB">
              <w:rPr>
                <w:rFonts w:ascii="GHEA Mariam" w:hAnsi="GHEA Mariam"/>
                <w:szCs w:val="24"/>
              </w:rPr>
              <w:t xml:space="preserve"> և </w:t>
            </w:r>
            <w:proofErr w:type="spellStart"/>
            <w:r w:rsidRPr="00817ECB">
              <w:rPr>
                <w:rFonts w:ascii="GHEA Mariam" w:hAnsi="GHEA Mariam"/>
                <w:szCs w:val="24"/>
              </w:rPr>
              <w:t>արձանագրությունների</w:t>
            </w:r>
            <w:proofErr w:type="spellEnd"/>
            <w:r w:rsidRPr="00817ECB">
              <w:rPr>
                <w:rFonts w:ascii="GHEA Mariam" w:hAnsi="GHEA Mariam"/>
                <w:szCs w:val="24"/>
              </w:rPr>
              <w:t xml:space="preserve"> </w:t>
            </w:r>
            <w:proofErr w:type="spellStart"/>
            <w:r w:rsidRPr="00817ECB">
              <w:rPr>
                <w:rFonts w:ascii="GHEA Mariam" w:hAnsi="GHEA Mariam"/>
                <w:szCs w:val="24"/>
              </w:rPr>
              <w:t>ստուգում</w:t>
            </w:r>
            <w:proofErr w:type="spellEnd"/>
            <w:r w:rsidRPr="00817ECB">
              <w:rPr>
                <w:rFonts w:ascii="GHEA Mariam" w:hAnsi="GHEA Mariam"/>
                <w:szCs w:val="24"/>
              </w:rPr>
              <w:t xml:space="preserve"> և </w:t>
            </w:r>
            <w:proofErr w:type="spellStart"/>
            <w:r w:rsidRPr="00817ECB">
              <w:rPr>
                <w:rFonts w:ascii="GHEA Mariam" w:hAnsi="GHEA Mariam"/>
                <w:szCs w:val="24"/>
              </w:rPr>
              <w:t>նույնը</w:t>
            </w:r>
            <w:proofErr w:type="spellEnd"/>
            <w:r w:rsidRPr="00817ECB">
              <w:rPr>
                <w:rFonts w:ascii="GHEA Mariam" w:hAnsi="GHEA Mariam"/>
                <w:szCs w:val="24"/>
              </w:rPr>
              <w:t xml:space="preserve"> </w:t>
            </w:r>
            <w:proofErr w:type="spellStart"/>
            <w:r w:rsidRPr="00817ECB">
              <w:rPr>
                <w:rFonts w:ascii="GHEA Mariam" w:hAnsi="GHEA Mariam"/>
                <w:szCs w:val="24"/>
              </w:rPr>
              <w:t>կպահանջի</w:t>
            </w:r>
            <w:proofErr w:type="spellEnd"/>
            <w:r w:rsidRPr="00817ECB">
              <w:rPr>
                <w:rFonts w:ascii="GHEA Mariam" w:hAnsi="GHEA Mariam"/>
                <w:szCs w:val="24"/>
              </w:rPr>
              <w:t xml:space="preserve"> </w:t>
            </w:r>
            <w:proofErr w:type="spellStart"/>
            <w:r w:rsidRPr="00817ECB">
              <w:rPr>
                <w:rFonts w:ascii="GHEA Mariam" w:hAnsi="GHEA Mariam"/>
                <w:szCs w:val="24"/>
              </w:rPr>
              <w:t>իր</w:t>
            </w:r>
            <w:proofErr w:type="spellEnd"/>
            <w:r w:rsidRPr="00817ECB">
              <w:rPr>
                <w:rFonts w:ascii="GHEA Mariam" w:hAnsi="GHEA Mariam"/>
                <w:szCs w:val="24"/>
              </w:rPr>
              <w:t xml:space="preserve"> </w:t>
            </w:r>
            <w:proofErr w:type="spellStart"/>
            <w:r w:rsidRPr="00817ECB">
              <w:rPr>
                <w:rFonts w:ascii="GHEA Mariam" w:hAnsi="GHEA Mariam"/>
                <w:szCs w:val="24"/>
              </w:rPr>
              <w:t>Ենթակապալառուներից</w:t>
            </w:r>
            <w:proofErr w:type="spellEnd"/>
            <w:r w:rsidRPr="00817ECB">
              <w:rPr>
                <w:rFonts w:ascii="GHEA Mariam" w:hAnsi="GHEA Mariam"/>
                <w:szCs w:val="24"/>
              </w:rPr>
              <w:t xml:space="preserve"> և </w:t>
            </w:r>
            <w:proofErr w:type="spellStart"/>
            <w:r w:rsidRPr="00817ECB">
              <w:rPr>
                <w:rFonts w:ascii="GHEA Mariam" w:hAnsi="GHEA Mariam"/>
                <w:szCs w:val="24"/>
              </w:rPr>
              <w:t>խորհրդատուներից</w:t>
            </w:r>
            <w:proofErr w:type="spellEnd"/>
            <w:r w:rsidRPr="00817ECB">
              <w:rPr>
                <w:rFonts w:ascii="GHEA Mariam" w:hAnsi="GHEA Mariam"/>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xml:space="preserve"> և </w:t>
            </w:r>
            <w:proofErr w:type="spellStart"/>
            <w:r w:rsidRPr="00817ECB">
              <w:rPr>
                <w:rFonts w:ascii="GHEA Mariam" w:hAnsi="GHEA Mariam"/>
                <w:szCs w:val="24"/>
              </w:rPr>
              <w:t>նրա</w:t>
            </w:r>
            <w:proofErr w:type="spellEnd"/>
            <w:r w:rsidRPr="00817ECB">
              <w:rPr>
                <w:rFonts w:ascii="GHEA Mariam" w:hAnsi="GHEA Mariam"/>
                <w:szCs w:val="24"/>
              </w:rPr>
              <w:t xml:space="preserve"> </w:t>
            </w:r>
            <w:proofErr w:type="spellStart"/>
            <w:r w:rsidRPr="00817ECB">
              <w:rPr>
                <w:rFonts w:ascii="GHEA Mariam" w:hAnsi="GHEA Mariam"/>
                <w:szCs w:val="24"/>
              </w:rPr>
              <w:t>Ենթակապալառուները</w:t>
            </w:r>
            <w:proofErr w:type="spellEnd"/>
            <w:r w:rsidRPr="00817ECB">
              <w:rPr>
                <w:rFonts w:ascii="GHEA Mariam" w:hAnsi="GHEA Mariam"/>
                <w:szCs w:val="24"/>
              </w:rPr>
              <w:t xml:space="preserve"> և </w:t>
            </w:r>
            <w:proofErr w:type="spellStart"/>
            <w:r w:rsidRPr="00817ECB">
              <w:rPr>
                <w:rFonts w:ascii="GHEA Mariam" w:hAnsi="GHEA Mariam"/>
                <w:szCs w:val="24"/>
              </w:rPr>
              <w:t>խորհրդատուները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ուշադիր</w:t>
            </w:r>
            <w:proofErr w:type="spellEnd"/>
            <w:r w:rsidRPr="00817ECB">
              <w:rPr>
                <w:rFonts w:ascii="GHEA Mariam" w:hAnsi="GHEA Mariam"/>
                <w:szCs w:val="24"/>
              </w:rPr>
              <w:t xml:space="preserve"> </w:t>
            </w:r>
            <w:proofErr w:type="spellStart"/>
            <w:r w:rsidRPr="00817ECB">
              <w:rPr>
                <w:rFonts w:ascii="GHEA Mariam" w:hAnsi="GHEA Mariam"/>
                <w:szCs w:val="24"/>
              </w:rPr>
              <w:t>լինեն</w:t>
            </w:r>
            <w:proofErr w:type="spellEnd"/>
            <w:r w:rsidRPr="00817ECB">
              <w:rPr>
                <w:rFonts w:ascii="GHEA Mariam" w:hAnsi="GHEA Mariam"/>
                <w:szCs w:val="24"/>
              </w:rPr>
              <w:t xml:space="preserve"> </w:t>
            </w:r>
            <w:proofErr w:type="spellStart"/>
            <w:r w:rsidRPr="00817ECB">
              <w:rPr>
                <w:rFonts w:ascii="GHEA Mariam" w:hAnsi="GHEA Mariam"/>
                <w:szCs w:val="24"/>
              </w:rPr>
              <w:t>դրույթ</w:t>
            </w:r>
            <w:proofErr w:type="spellEnd"/>
            <w:r w:rsidRPr="00817ECB">
              <w:rPr>
                <w:rFonts w:ascii="GHEA Mariam" w:hAnsi="GHEA Mariam"/>
                <w:szCs w:val="24"/>
              </w:rPr>
              <w:t xml:space="preserve"> 3-ի </w:t>
            </w:r>
            <w:proofErr w:type="spellStart"/>
            <w:r w:rsidRPr="00817ECB">
              <w:rPr>
                <w:rFonts w:ascii="GHEA Mariam" w:hAnsi="GHEA Mariam"/>
                <w:szCs w:val="24"/>
              </w:rPr>
              <w:t>բովանդակությանը</w:t>
            </w:r>
            <w:proofErr w:type="spellEnd"/>
            <w:r w:rsidRPr="00817ECB">
              <w:rPr>
                <w:rFonts w:ascii="GHEA Mariam" w:hAnsi="GHEA Mariam"/>
                <w:szCs w:val="24"/>
              </w:rPr>
              <w:t xml:space="preserve"> [</w:t>
            </w:r>
            <w:proofErr w:type="spellStart"/>
            <w:r w:rsidRPr="00817ECB">
              <w:rPr>
                <w:rFonts w:ascii="GHEA Mariam" w:hAnsi="GHEA Mariam"/>
                <w:szCs w:val="24"/>
              </w:rPr>
              <w:t>Խարդախություն</w:t>
            </w:r>
            <w:proofErr w:type="spellEnd"/>
            <w:r w:rsidRPr="00817ECB">
              <w:rPr>
                <w:rFonts w:ascii="GHEA Mariam" w:hAnsi="GHEA Mariam"/>
                <w:szCs w:val="24"/>
              </w:rPr>
              <w:t xml:space="preserve"> և </w:t>
            </w:r>
            <w:proofErr w:type="spellStart"/>
            <w:r w:rsidRPr="00817ECB">
              <w:rPr>
                <w:rFonts w:ascii="GHEA Mariam" w:hAnsi="GHEA Mariam"/>
                <w:szCs w:val="24"/>
              </w:rPr>
              <w:t>կոռուպիա</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ի </w:t>
            </w:r>
            <w:proofErr w:type="spellStart"/>
            <w:r w:rsidRPr="00817ECB">
              <w:rPr>
                <w:rFonts w:ascii="GHEA Mariam" w:hAnsi="GHEA Mariam"/>
                <w:szCs w:val="24"/>
              </w:rPr>
              <w:t>թիվս</w:t>
            </w:r>
            <w:proofErr w:type="spellEnd"/>
            <w:r w:rsidRPr="00817ECB">
              <w:rPr>
                <w:rFonts w:ascii="GHEA Mariam" w:hAnsi="GHEA Mariam"/>
                <w:szCs w:val="24"/>
              </w:rPr>
              <w:t xml:space="preserve"> </w:t>
            </w:r>
            <w:proofErr w:type="spellStart"/>
            <w:r w:rsidRPr="00817ECB">
              <w:rPr>
                <w:rFonts w:ascii="GHEA Mariam" w:hAnsi="GHEA Mariam"/>
                <w:szCs w:val="24"/>
              </w:rPr>
              <w:t>այլոց</w:t>
            </w:r>
            <w:proofErr w:type="spellEnd"/>
            <w:r w:rsidRPr="00817ECB">
              <w:rPr>
                <w:rFonts w:ascii="GHEA Mariam" w:hAnsi="GHEA Mariam"/>
                <w:szCs w:val="24"/>
              </w:rPr>
              <w:t xml:space="preserve">, </w:t>
            </w:r>
            <w:proofErr w:type="spellStart"/>
            <w:r w:rsidRPr="00817ECB">
              <w:rPr>
                <w:rFonts w:ascii="GHEA Mariam" w:hAnsi="GHEA Mariam"/>
                <w:szCs w:val="24"/>
              </w:rPr>
              <w:t>նախատեսում</w:t>
            </w:r>
            <w:proofErr w:type="spellEnd"/>
            <w:r w:rsidRPr="00817ECB">
              <w:rPr>
                <w:rFonts w:ascii="GHEA Mariam" w:hAnsi="GHEA Mariam"/>
                <w:szCs w:val="24"/>
              </w:rPr>
              <w:t xml:space="preserve"> է, </w:t>
            </w:r>
            <w:proofErr w:type="spellStart"/>
            <w:r w:rsidRPr="00817ECB">
              <w:rPr>
                <w:rFonts w:ascii="GHEA Mariam" w:hAnsi="GHEA Mariam"/>
                <w:szCs w:val="24"/>
              </w:rPr>
              <w:t>որ</w:t>
            </w:r>
            <w:proofErr w:type="spellEnd"/>
            <w:r w:rsidRPr="00817ECB">
              <w:rPr>
                <w:rFonts w:ascii="GHEA Mariam" w:hAnsi="GHEA Mariam"/>
                <w:szCs w:val="24"/>
              </w:rPr>
              <w:t xml:space="preserve">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գործողությունները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որոնք</w:t>
            </w:r>
            <w:proofErr w:type="spellEnd"/>
            <w:r w:rsidRPr="00817ECB">
              <w:rPr>
                <w:rFonts w:ascii="GHEA Mariam" w:hAnsi="GHEA Mariam"/>
                <w:szCs w:val="24"/>
              </w:rPr>
              <w:t xml:space="preserve"> </w:t>
            </w:r>
            <w:proofErr w:type="spellStart"/>
            <w:r w:rsidRPr="00817ECB">
              <w:rPr>
                <w:rFonts w:ascii="GHEA Mariam" w:hAnsi="GHEA Mariam"/>
                <w:szCs w:val="24"/>
              </w:rPr>
              <w:t>միտված</w:t>
            </w:r>
            <w:proofErr w:type="spellEnd"/>
            <w:r w:rsidRPr="00817ECB">
              <w:rPr>
                <w:rFonts w:ascii="GHEA Mariam" w:hAnsi="GHEA Mariam"/>
                <w:szCs w:val="24"/>
              </w:rPr>
              <w:t xml:space="preserve">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էապես</w:t>
            </w:r>
            <w:proofErr w:type="spellEnd"/>
            <w:r w:rsidRPr="00817ECB">
              <w:rPr>
                <w:rFonts w:ascii="GHEA Mariam" w:hAnsi="GHEA Mariam"/>
                <w:szCs w:val="24"/>
              </w:rPr>
              <w:t xml:space="preserve"> </w:t>
            </w:r>
            <w:proofErr w:type="spellStart"/>
            <w:r w:rsidRPr="00817ECB">
              <w:rPr>
                <w:rFonts w:ascii="GHEA Mariam" w:hAnsi="GHEA Mariam"/>
                <w:szCs w:val="24"/>
              </w:rPr>
              <w:t>խանգարել</w:t>
            </w:r>
            <w:proofErr w:type="spellEnd"/>
            <w:r w:rsidRPr="00817ECB">
              <w:rPr>
                <w:rFonts w:ascii="GHEA Mariam" w:hAnsi="GHEA Mariam"/>
                <w:szCs w:val="24"/>
              </w:rPr>
              <w:t xml:space="preserve"> </w:t>
            </w:r>
            <w:proofErr w:type="spellStart"/>
            <w:r w:rsidRPr="00817ECB">
              <w:rPr>
                <w:rFonts w:ascii="GHEA Mariam" w:hAnsi="GHEA Mariam"/>
                <w:szCs w:val="24"/>
              </w:rPr>
              <w:t>ստուգումներ</w:t>
            </w:r>
            <w:proofErr w:type="spellEnd"/>
            <w:r w:rsidRPr="00817ECB">
              <w:rPr>
                <w:rFonts w:ascii="GHEA Mariam" w:hAnsi="GHEA Mariam"/>
                <w:szCs w:val="24"/>
              </w:rPr>
              <w:t xml:space="preserve"> և </w:t>
            </w:r>
            <w:proofErr w:type="spellStart"/>
            <w:r w:rsidRPr="00817ECB">
              <w:rPr>
                <w:rFonts w:ascii="GHEA Mariam" w:hAnsi="GHEA Mariam"/>
                <w:szCs w:val="24"/>
              </w:rPr>
              <w:t>աուդիտ</w:t>
            </w:r>
            <w:proofErr w:type="spellEnd"/>
            <w:r w:rsidRPr="00817ECB">
              <w:rPr>
                <w:rFonts w:ascii="GHEA Mariam" w:hAnsi="GHEA Mariam"/>
                <w:szCs w:val="24"/>
              </w:rPr>
              <w:t xml:space="preserve"> </w:t>
            </w:r>
            <w:proofErr w:type="spellStart"/>
            <w:r w:rsidRPr="00817ECB">
              <w:rPr>
                <w:rFonts w:ascii="GHEA Mariam" w:hAnsi="GHEA Mariam"/>
                <w:szCs w:val="24"/>
              </w:rPr>
              <w:t>իրականացնելու</w:t>
            </w:r>
            <w:proofErr w:type="spellEnd"/>
            <w:r w:rsidRPr="00817ECB">
              <w:rPr>
                <w:rFonts w:ascii="GHEA Mariam" w:hAnsi="GHEA Mariam"/>
                <w:szCs w:val="24"/>
              </w:rPr>
              <w:t xml:space="preserve"> </w:t>
            </w:r>
            <w:proofErr w:type="spellStart"/>
            <w:r w:rsidRPr="00817ECB">
              <w:rPr>
                <w:rFonts w:ascii="GHEA Mariam" w:hAnsi="GHEA Mariam"/>
                <w:szCs w:val="24"/>
              </w:rPr>
              <w:t>Բանկի</w:t>
            </w:r>
            <w:proofErr w:type="spellEnd"/>
            <w:r w:rsidRPr="00817ECB">
              <w:rPr>
                <w:rFonts w:ascii="GHEA Mariam" w:hAnsi="GHEA Mariam"/>
                <w:szCs w:val="24"/>
              </w:rPr>
              <w:t xml:space="preserve"> </w:t>
            </w:r>
            <w:proofErr w:type="spellStart"/>
            <w:r w:rsidRPr="00817ECB">
              <w:rPr>
                <w:rFonts w:ascii="GHEA Mariam" w:hAnsi="GHEA Mariam"/>
                <w:szCs w:val="24"/>
              </w:rPr>
              <w:t>իրավունքներին</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սույն</w:t>
            </w:r>
            <w:proofErr w:type="spellEnd"/>
            <w:r w:rsidRPr="00817ECB">
              <w:rPr>
                <w:rFonts w:ascii="GHEA Mariam" w:hAnsi="GHEA Mariam"/>
                <w:szCs w:val="24"/>
              </w:rPr>
              <w:t xml:space="preserve"> 11.1 </w:t>
            </w:r>
            <w:proofErr w:type="spellStart"/>
            <w:r w:rsidRPr="00817ECB">
              <w:rPr>
                <w:rFonts w:ascii="GHEA Mariam" w:hAnsi="GHEA Mariam"/>
                <w:szCs w:val="24"/>
              </w:rPr>
              <w:t>ենթակետի</w:t>
            </w:r>
            <w:proofErr w:type="spellEnd"/>
            <w:r w:rsidRPr="00817ECB">
              <w:rPr>
                <w:rFonts w:ascii="GHEA Mariam" w:hAnsi="GHEA Mariam"/>
                <w:szCs w:val="24"/>
              </w:rPr>
              <w:t xml:space="preserve">, </w:t>
            </w:r>
            <w:proofErr w:type="spellStart"/>
            <w:r w:rsidRPr="00817ECB">
              <w:rPr>
                <w:rFonts w:ascii="GHEA Mariam" w:hAnsi="GHEA Mariam"/>
                <w:szCs w:val="24"/>
              </w:rPr>
              <w:t>հանդիսանում</w:t>
            </w:r>
            <w:proofErr w:type="spellEnd"/>
            <w:r w:rsidRPr="00817ECB">
              <w:rPr>
                <w:rFonts w:ascii="GHEA Mariam" w:hAnsi="GHEA Mariam"/>
                <w:szCs w:val="24"/>
              </w:rPr>
              <w:t xml:space="preserve">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արգելված</w:t>
            </w:r>
            <w:proofErr w:type="spellEnd"/>
            <w:r w:rsidRPr="00817ECB">
              <w:rPr>
                <w:rFonts w:ascii="GHEA Mariam" w:hAnsi="GHEA Mariam"/>
                <w:szCs w:val="24"/>
              </w:rPr>
              <w:t xml:space="preserve"> </w:t>
            </w:r>
            <w:proofErr w:type="spellStart"/>
            <w:r w:rsidRPr="00817ECB">
              <w:rPr>
                <w:rFonts w:ascii="GHEA Mariam" w:hAnsi="GHEA Mariam"/>
                <w:szCs w:val="24"/>
              </w:rPr>
              <w:t>գործունեություն</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կհանգեցնի</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դադարեցմանը</w:t>
            </w:r>
            <w:proofErr w:type="spellEnd"/>
            <w:r w:rsidRPr="00817ECB">
              <w:rPr>
                <w:rFonts w:ascii="GHEA Mariam" w:hAnsi="GHEA Mariam"/>
                <w:szCs w:val="24"/>
              </w:rPr>
              <w:t xml:space="preserve"> (</w:t>
            </w:r>
            <w:proofErr w:type="spellStart"/>
            <w:r w:rsidRPr="00817ECB">
              <w:rPr>
                <w:rFonts w:ascii="GHEA Mariam" w:hAnsi="GHEA Mariam"/>
                <w:szCs w:val="24"/>
              </w:rPr>
              <w:t>ինչպես</w:t>
            </w:r>
            <w:proofErr w:type="spellEnd"/>
            <w:r w:rsidRPr="00817ECB">
              <w:rPr>
                <w:rFonts w:ascii="GHEA Mariam" w:hAnsi="GHEA Mariam"/>
                <w:szCs w:val="24"/>
              </w:rPr>
              <w:t xml:space="preserve">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անընդունելի</w:t>
            </w:r>
            <w:proofErr w:type="spellEnd"/>
            <w:r w:rsidRPr="00817ECB">
              <w:rPr>
                <w:rFonts w:ascii="GHEA Mariam" w:hAnsi="GHEA Mariam"/>
                <w:szCs w:val="24"/>
              </w:rPr>
              <w:t xml:space="preserve"> </w:t>
            </w:r>
            <w:proofErr w:type="spellStart"/>
            <w:r w:rsidRPr="00817ECB">
              <w:rPr>
                <w:rFonts w:ascii="GHEA Mariam" w:hAnsi="GHEA Mariam"/>
                <w:szCs w:val="24"/>
              </w:rPr>
              <w:t>հայտարարվելու</w:t>
            </w:r>
            <w:proofErr w:type="spellEnd"/>
            <w:r w:rsidRPr="00817ECB">
              <w:rPr>
                <w:rFonts w:ascii="GHEA Mariam" w:hAnsi="GHEA Mariam"/>
                <w:szCs w:val="24"/>
              </w:rPr>
              <w:t xml:space="preserve"> </w:t>
            </w:r>
            <w:proofErr w:type="spellStart"/>
            <w:r w:rsidRPr="00817ECB">
              <w:rPr>
                <w:rFonts w:ascii="GHEA Mariam" w:hAnsi="GHEA Mariam"/>
                <w:szCs w:val="24"/>
              </w:rPr>
              <w:t>որոշմանը</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Բանկի</w:t>
            </w:r>
            <w:proofErr w:type="spellEnd"/>
            <w:r w:rsidRPr="00817ECB">
              <w:rPr>
                <w:rFonts w:ascii="GHEA Mariam" w:hAnsi="GHEA Mariam"/>
                <w:szCs w:val="24"/>
              </w:rPr>
              <w:t xml:space="preserve"> </w:t>
            </w:r>
            <w:proofErr w:type="spellStart"/>
            <w:r w:rsidRPr="00817ECB">
              <w:rPr>
                <w:rFonts w:ascii="GHEA Mariam" w:hAnsi="GHEA Mariam"/>
                <w:szCs w:val="24"/>
              </w:rPr>
              <w:t>պատժամիջոցների</w:t>
            </w:r>
            <w:proofErr w:type="spellEnd"/>
            <w:r w:rsidR="00EB0D1D" w:rsidRPr="00817ECB">
              <w:rPr>
                <w:rFonts w:ascii="GHEA Mariam" w:hAnsi="GHEA Mariam"/>
                <w:szCs w:val="24"/>
              </w:rPr>
              <w:t xml:space="preserve"> </w:t>
            </w:r>
            <w:proofErr w:type="spellStart"/>
            <w:r w:rsidR="00EB0D1D" w:rsidRPr="00817ECB">
              <w:rPr>
                <w:rFonts w:ascii="GHEA Mariam" w:hAnsi="GHEA Mariam"/>
                <w:szCs w:val="24"/>
              </w:rPr>
              <w:t>մասին</w:t>
            </w:r>
            <w:proofErr w:type="spellEnd"/>
            <w:r w:rsidR="00EB0D1D" w:rsidRPr="00817ECB">
              <w:rPr>
                <w:rFonts w:ascii="GHEA Mariam" w:hAnsi="GHEA Mariam"/>
                <w:szCs w:val="24"/>
              </w:rPr>
              <w:t xml:space="preserve"> </w:t>
            </w:r>
            <w:proofErr w:type="spellStart"/>
            <w:r w:rsidRPr="00817ECB">
              <w:rPr>
                <w:rFonts w:ascii="GHEA Mariam" w:hAnsi="GHEA Mariam"/>
                <w:szCs w:val="24"/>
              </w:rPr>
              <w:t>ընթացակարգերի</w:t>
            </w:r>
            <w:proofErr w:type="spellEnd"/>
            <w:r w:rsidRPr="00817ECB">
              <w:rPr>
                <w:rFonts w:ascii="GHEA Mariam" w:hAnsi="GHEA Mariam"/>
                <w:szCs w:val="24"/>
              </w:rPr>
              <w:t>):</w:t>
            </w:r>
            <w:bookmarkEnd w:id="396"/>
            <w:bookmarkEnd w:id="397"/>
          </w:p>
        </w:tc>
      </w:tr>
      <w:tr w:rsidR="005E310E" w:rsidRPr="003356B4" w14:paraId="08D2536D" w14:textId="77777777" w:rsidTr="00817ECB">
        <w:trPr>
          <w:gridBefore w:val="1"/>
          <w:gridAfter w:val="1"/>
          <w:wBefore w:w="18" w:type="dxa"/>
          <w:wAfter w:w="18" w:type="dxa"/>
        </w:trPr>
        <w:tc>
          <w:tcPr>
            <w:tcW w:w="2217" w:type="dxa"/>
          </w:tcPr>
          <w:p w14:paraId="6B08D7D2" w14:textId="2F7BCE95" w:rsidR="005E310E" w:rsidRPr="00817ECB" w:rsidRDefault="005E310E">
            <w:pPr>
              <w:pStyle w:val="sec7-clauses"/>
              <w:spacing w:before="0" w:after="200"/>
              <w:rPr>
                <w:rFonts w:ascii="GHEA Mariam" w:hAnsi="GHEA Mariam"/>
                <w:szCs w:val="24"/>
              </w:rPr>
            </w:pPr>
            <w:bookmarkStart w:id="398" w:name="_Toc98766434"/>
            <w:bookmarkStart w:id="399" w:name="_Toc428456701"/>
            <w:bookmarkStart w:id="400" w:name="_Toc507160416"/>
            <w:r w:rsidRPr="00817ECB">
              <w:rPr>
                <w:rFonts w:ascii="GHEA Mariam" w:hAnsi="GHEA Mariam"/>
                <w:szCs w:val="24"/>
              </w:rPr>
              <w:lastRenderedPageBreak/>
              <w:t>12.</w:t>
            </w:r>
            <w:bookmarkStart w:id="401" w:name="_Toc381360283"/>
            <w:r w:rsidR="000514BC" w:rsidRPr="00817ECB">
              <w:rPr>
                <w:rFonts w:ascii="GHEA Mariam" w:hAnsi="GHEA Mariam"/>
                <w:szCs w:val="24"/>
              </w:rPr>
              <w:t xml:space="preserve">Մատակարարման </w:t>
            </w:r>
            <w:proofErr w:type="spellStart"/>
            <w:r w:rsidR="000514BC" w:rsidRPr="00817ECB">
              <w:rPr>
                <w:rFonts w:ascii="GHEA Mariam" w:hAnsi="GHEA Mariam"/>
                <w:szCs w:val="24"/>
              </w:rPr>
              <w:t>շրջանակ</w:t>
            </w:r>
            <w:bookmarkEnd w:id="398"/>
            <w:bookmarkEnd w:id="399"/>
            <w:bookmarkEnd w:id="400"/>
            <w:bookmarkEnd w:id="401"/>
            <w:proofErr w:type="spellEnd"/>
          </w:p>
        </w:tc>
        <w:tc>
          <w:tcPr>
            <w:tcW w:w="6930" w:type="dxa"/>
          </w:tcPr>
          <w:p w14:paraId="4D4C7286" w14:textId="1167ED77" w:rsidR="005E310E" w:rsidRPr="00817ECB" w:rsidRDefault="005E310E" w:rsidP="00B37D39">
            <w:pPr>
              <w:pStyle w:val="Sub-ClauseText"/>
              <w:spacing w:before="0" w:after="200"/>
              <w:ind w:left="612" w:hanging="612"/>
              <w:rPr>
                <w:rFonts w:ascii="GHEA Mariam" w:hAnsi="GHEA Mariam"/>
                <w:spacing w:val="0"/>
                <w:szCs w:val="24"/>
              </w:rPr>
            </w:pPr>
            <w:r w:rsidRPr="00817ECB">
              <w:rPr>
                <w:rFonts w:ascii="GHEA Mariam" w:hAnsi="GHEA Mariam"/>
                <w:spacing w:val="0"/>
                <w:szCs w:val="24"/>
              </w:rPr>
              <w:t>12.1</w:t>
            </w:r>
            <w:r w:rsidRPr="00817ECB">
              <w:rPr>
                <w:rFonts w:ascii="GHEA Mariam" w:hAnsi="GHEA Mariam"/>
                <w:spacing w:val="0"/>
                <w:szCs w:val="24"/>
              </w:rPr>
              <w:tab/>
            </w:r>
            <w:proofErr w:type="spellStart"/>
            <w:r w:rsidR="000514BC" w:rsidRPr="00817ECB">
              <w:rPr>
                <w:rFonts w:ascii="GHEA Mariam" w:hAnsi="GHEA Mariam"/>
                <w:spacing w:val="0"/>
                <w:szCs w:val="24"/>
              </w:rPr>
              <w:t>Մատակարարվելիք</w:t>
            </w:r>
            <w:proofErr w:type="spellEnd"/>
            <w:r w:rsidR="000514BC" w:rsidRPr="00817ECB">
              <w:rPr>
                <w:rFonts w:ascii="GHEA Mariam" w:hAnsi="GHEA Mariam"/>
                <w:spacing w:val="0"/>
                <w:szCs w:val="24"/>
              </w:rPr>
              <w:t xml:space="preserve"> </w:t>
            </w:r>
            <w:proofErr w:type="spellStart"/>
            <w:r w:rsidR="000514BC" w:rsidRPr="00817ECB">
              <w:rPr>
                <w:rFonts w:ascii="GHEA Mariam" w:hAnsi="GHEA Mariam"/>
                <w:spacing w:val="0"/>
                <w:szCs w:val="24"/>
              </w:rPr>
              <w:t>Ապրանքները</w:t>
            </w:r>
            <w:proofErr w:type="spellEnd"/>
            <w:r w:rsidR="000514BC" w:rsidRPr="00817ECB">
              <w:rPr>
                <w:rFonts w:ascii="GHEA Mariam" w:hAnsi="GHEA Mariam"/>
                <w:spacing w:val="0"/>
                <w:szCs w:val="24"/>
              </w:rPr>
              <w:t xml:space="preserve"> և </w:t>
            </w:r>
            <w:proofErr w:type="spellStart"/>
            <w:r w:rsidR="00DE5017" w:rsidRPr="003356B4">
              <w:rPr>
                <w:rFonts w:ascii="GHEA Mariam" w:hAnsi="GHEA Mariam" w:cs="Sylfaen"/>
                <w:spacing w:val="0"/>
                <w:szCs w:val="24"/>
              </w:rPr>
              <w:t>հարակից</w:t>
            </w:r>
            <w:proofErr w:type="spellEnd"/>
            <w:r w:rsidR="000514BC" w:rsidRPr="00817ECB">
              <w:rPr>
                <w:rFonts w:ascii="GHEA Mariam" w:hAnsi="GHEA Mariam"/>
                <w:spacing w:val="0"/>
                <w:szCs w:val="24"/>
              </w:rPr>
              <w:t xml:space="preserve"> </w:t>
            </w:r>
            <w:proofErr w:type="spellStart"/>
            <w:r w:rsidR="000514BC" w:rsidRPr="00817ECB">
              <w:rPr>
                <w:rFonts w:ascii="GHEA Mariam" w:hAnsi="GHEA Mariam"/>
                <w:spacing w:val="0"/>
                <w:szCs w:val="24"/>
              </w:rPr>
              <w:t>ծառայություները</w:t>
            </w:r>
            <w:proofErr w:type="spellEnd"/>
            <w:r w:rsidR="000514BC" w:rsidRPr="00817ECB">
              <w:rPr>
                <w:rFonts w:ascii="GHEA Mariam" w:hAnsi="GHEA Mariam"/>
                <w:spacing w:val="0"/>
                <w:szCs w:val="24"/>
              </w:rPr>
              <w:t xml:space="preserve"> </w:t>
            </w:r>
            <w:proofErr w:type="spellStart"/>
            <w:r w:rsidR="000514BC" w:rsidRPr="00817ECB">
              <w:rPr>
                <w:rFonts w:ascii="GHEA Mariam" w:hAnsi="GHEA Mariam"/>
                <w:spacing w:val="0"/>
                <w:szCs w:val="24"/>
              </w:rPr>
              <w:t>պետք</w:t>
            </w:r>
            <w:proofErr w:type="spellEnd"/>
            <w:r w:rsidR="000514BC" w:rsidRPr="00817ECB">
              <w:rPr>
                <w:rFonts w:ascii="GHEA Mariam" w:hAnsi="GHEA Mariam"/>
                <w:spacing w:val="0"/>
                <w:szCs w:val="24"/>
              </w:rPr>
              <w:t xml:space="preserve"> է </w:t>
            </w:r>
            <w:proofErr w:type="spellStart"/>
            <w:r w:rsidR="000514BC" w:rsidRPr="00817ECB">
              <w:rPr>
                <w:rFonts w:ascii="GHEA Mariam" w:hAnsi="GHEA Mariam"/>
                <w:spacing w:val="0"/>
                <w:szCs w:val="24"/>
              </w:rPr>
              <w:t>հատկորոշված</w:t>
            </w:r>
            <w:proofErr w:type="spellEnd"/>
            <w:r w:rsidR="000514BC" w:rsidRPr="00817ECB">
              <w:rPr>
                <w:rFonts w:ascii="GHEA Mariam" w:hAnsi="GHEA Mariam"/>
                <w:spacing w:val="0"/>
                <w:szCs w:val="24"/>
              </w:rPr>
              <w:t xml:space="preserve"> </w:t>
            </w:r>
            <w:proofErr w:type="spellStart"/>
            <w:r w:rsidR="000514BC" w:rsidRPr="00817ECB">
              <w:rPr>
                <w:rFonts w:ascii="GHEA Mariam" w:hAnsi="GHEA Mariam"/>
                <w:spacing w:val="0"/>
                <w:szCs w:val="24"/>
              </w:rPr>
              <w:t>լինեն</w:t>
            </w:r>
            <w:proofErr w:type="spellEnd"/>
            <w:r w:rsidR="000514BC" w:rsidRPr="00817ECB">
              <w:rPr>
                <w:rFonts w:ascii="GHEA Mariam" w:hAnsi="GHEA Mariam"/>
                <w:spacing w:val="0"/>
                <w:szCs w:val="24"/>
              </w:rPr>
              <w:t xml:space="preserve"> </w:t>
            </w:r>
            <w:proofErr w:type="spellStart"/>
            <w:r w:rsidR="000514BC" w:rsidRPr="00817ECB">
              <w:rPr>
                <w:rFonts w:ascii="GHEA Mariam" w:hAnsi="GHEA Mariam"/>
                <w:spacing w:val="0"/>
                <w:szCs w:val="24"/>
              </w:rPr>
              <w:t>Պահանջների</w:t>
            </w:r>
            <w:proofErr w:type="spellEnd"/>
            <w:r w:rsidR="000514BC" w:rsidRPr="00817ECB">
              <w:rPr>
                <w:rFonts w:ascii="GHEA Mariam" w:hAnsi="GHEA Mariam"/>
                <w:spacing w:val="0"/>
                <w:szCs w:val="24"/>
              </w:rPr>
              <w:t xml:space="preserve"> </w:t>
            </w:r>
            <w:proofErr w:type="spellStart"/>
            <w:r w:rsidR="00E12685" w:rsidRPr="003356B4">
              <w:rPr>
                <w:rFonts w:ascii="GHEA Mariam" w:hAnsi="GHEA Mariam" w:cs="Arial Armenian"/>
                <w:spacing w:val="0"/>
                <w:szCs w:val="24"/>
              </w:rPr>
              <w:t>ժամանակացույց</w:t>
            </w:r>
            <w:r w:rsidR="000514BC" w:rsidRPr="003356B4">
              <w:rPr>
                <w:rFonts w:ascii="GHEA Mariam" w:hAnsi="GHEA Mariam" w:cs="Sylfaen"/>
                <w:spacing w:val="0"/>
                <w:szCs w:val="24"/>
              </w:rPr>
              <w:t>ում</w:t>
            </w:r>
            <w:proofErr w:type="spellEnd"/>
            <w:r w:rsidR="000514BC" w:rsidRPr="00817ECB">
              <w:rPr>
                <w:rFonts w:ascii="GHEA Mariam" w:hAnsi="GHEA Mariam"/>
                <w:spacing w:val="0"/>
                <w:szCs w:val="24"/>
              </w:rPr>
              <w:t>:</w:t>
            </w:r>
          </w:p>
        </w:tc>
      </w:tr>
      <w:tr w:rsidR="005E310E" w:rsidRPr="003356B4" w14:paraId="28CA9069" w14:textId="77777777" w:rsidTr="00817ECB">
        <w:trPr>
          <w:gridBefore w:val="1"/>
          <w:gridAfter w:val="1"/>
          <w:wBefore w:w="18" w:type="dxa"/>
          <w:wAfter w:w="18" w:type="dxa"/>
        </w:trPr>
        <w:tc>
          <w:tcPr>
            <w:tcW w:w="2217" w:type="dxa"/>
          </w:tcPr>
          <w:p w14:paraId="07D740C9" w14:textId="77777777" w:rsidR="005E310E" w:rsidRPr="00817ECB" w:rsidRDefault="005E310E">
            <w:pPr>
              <w:pStyle w:val="sec7-clauses"/>
              <w:spacing w:before="0" w:after="200"/>
              <w:rPr>
                <w:rFonts w:ascii="GHEA Mariam" w:hAnsi="GHEA Mariam"/>
                <w:szCs w:val="24"/>
              </w:rPr>
            </w:pPr>
            <w:bookmarkStart w:id="402" w:name="_Toc98766435"/>
            <w:bookmarkStart w:id="403" w:name="_Toc428456702"/>
            <w:bookmarkStart w:id="404" w:name="_Toc507160417"/>
            <w:r w:rsidRPr="00817ECB">
              <w:rPr>
                <w:rFonts w:ascii="GHEA Mariam" w:hAnsi="GHEA Mariam"/>
                <w:szCs w:val="24"/>
              </w:rPr>
              <w:t>13.</w:t>
            </w:r>
            <w:r w:rsidRPr="00817ECB">
              <w:rPr>
                <w:rFonts w:ascii="GHEA Mariam" w:hAnsi="GHEA Mariam"/>
                <w:szCs w:val="24"/>
              </w:rPr>
              <w:tab/>
            </w:r>
            <w:bookmarkStart w:id="405" w:name="_Toc381360284"/>
            <w:proofErr w:type="spellStart"/>
            <w:r w:rsidR="000514BC" w:rsidRPr="00817ECB">
              <w:rPr>
                <w:rFonts w:ascii="GHEA Mariam" w:hAnsi="GHEA Mariam"/>
                <w:szCs w:val="24"/>
              </w:rPr>
              <w:t>Առաքում</w:t>
            </w:r>
            <w:proofErr w:type="spellEnd"/>
            <w:r w:rsidR="000514BC" w:rsidRPr="00817ECB">
              <w:rPr>
                <w:rFonts w:ascii="GHEA Mariam" w:hAnsi="GHEA Mariam"/>
                <w:szCs w:val="24"/>
              </w:rPr>
              <w:t xml:space="preserve"> և </w:t>
            </w:r>
            <w:proofErr w:type="spellStart"/>
            <w:r w:rsidR="000514BC" w:rsidRPr="00817ECB">
              <w:rPr>
                <w:rFonts w:ascii="GHEA Mariam" w:hAnsi="GHEA Mariam"/>
                <w:szCs w:val="24"/>
              </w:rPr>
              <w:t>փաստաթղթեր</w:t>
            </w:r>
            <w:bookmarkEnd w:id="402"/>
            <w:bookmarkEnd w:id="403"/>
            <w:bookmarkEnd w:id="404"/>
            <w:bookmarkEnd w:id="405"/>
            <w:proofErr w:type="spellEnd"/>
          </w:p>
        </w:tc>
        <w:tc>
          <w:tcPr>
            <w:tcW w:w="6930" w:type="dxa"/>
          </w:tcPr>
          <w:p w14:paraId="67DD1DBB" w14:textId="5F33D24B" w:rsidR="005E310E" w:rsidRPr="00817ECB" w:rsidRDefault="005E310E" w:rsidP="00B37D39">
            <w:pPr>
              <w:pStyle w:val="Sub-ClauseText"/>
              <w:spacing w:before="0" w:after="200"/>
              <w:ind w:left="612" w:hanging="630"/>
              <w:rPr>
                <w:rFonts w:ascii="GHEA Mariam" w:hAnsi="GHEA Mariam"/>
                <w:szCs w:val="24"/>
              </w:rPr>
            </w:pPr>
            <w:r w:rsidRPr="00817ECB">
              <w:rPr>
                <w:rFonts w:ascii="GHEA Mariam" w:hAnsi="GHEA Mariam"/>
                <w:szCs w:val="24"/>
              </w:rPr>
              <w:t>13.1</w:t>
            </w:r>
            <w:r w:rsidRPr="00817ECB">
              <w:rPr>
                <w:rFonts w:ascii="GHEA Mariam" w:hAnsi="GHEA Mariam"/>
                <w:szCs w:val="24"/>
              </w:rPr>
              <w:tab/>
            </w:r>
            <w:proofErr w:type="spellStart"/>
            <w:r w:rsidR="00EC235F" w:rsidRPr="00817ECB">
              <w:rPr>
                <w:rFonts w:ascii="GHEA Mariam" w:hAnsi="GHEA Mariam"/>
                <w:szCs w:val="24"/>
              </w:rPr>
              <w:t>Ըստ</w:t>
            </w:r>
            <w:proofErr w:type="spellEnd"/>
            <w:r w:rsidR="00EC235F" w:rsidRPr="00817ECB">
              <w:rPr>
                <w:rFonts w:ascii="GHEA Mariam" w:hAnsi="GHEA Mariam"/>
                <w:szCs w:val="24"/>
              </w:rPr>
              <w:t xml:space="preserve"> ՊԸՊ-ի 33.1 </w:t>
            </w:r>
            <w:proofErr w:type="spellStart"/>
            <w:r w:rsidR="00EC235F" w:rsidRPr="00817ECB">
              <w:rPr>
                <w:rFonts w:ascii="GHEA Mariam" w:hAnsi="GHEA Mariam"/>
                <w:szCs w:val="24"/>
              </w:rPr>
              <w:t>ենթադրույթի</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Ապրանքների</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առաքումը</w:t>
            </w:r>
            <w:proofErr w:type="spellEnd"/>
            <w:r w:rsidR="00EC235F" w:rsidRPr="00817ECB">
              <w:rPr>
                <w:rFonts w:ascii="GHEA Mariam" w:hAnsi="GHEA Mariam"/>
                <w:szCs w:val="24"/>
              </w:rPr>
              <w:t xml:space="preserve"> և </w:t>
            </w:r>
            <w:proofErr w:type="spellStart"/>
            <w:r w:rsidR="00DE5017" w:rsidRPr="003356B4">
              <w:rPr>
                <w:rFonts w:ascii="GHEA Mariam" w:hAnsi="GHEA Mariam" w:cs="Sylfaen"/>
                <w:szCs w:val="24"/>
              </w:rPr>
              <w:t>հարակից</w:t>
            </w:r>
            <w:proofErr w:type="spellEnd"/>
            <w:r w:rsidR="00EC235F" w:rsidRPr="00817ECB">
              <w:rPr>
                <w:rFonts w:ascii="GHEA Mariam" w:hAnsi="GHEA Mariam"/>
                <w:szCs w:val="24"/>
              </w:rPr>
              <w:t xml:space="preserve"> ծառայությունների </w:t>
            </w:r>
            <w:proofErr w:type="spellStart"/>
            <w:r w:rsidR="00EC235F" w:rsidRPr="00817ECB">
              <w:rPr>
                <w:rFonts w:ascii="GHEA Mariam" w:hAnsi="GHEA Mariam"/>
                <w:szCs w:val="24"/>
              </w:rPr>
              <w:t>տրամադրման</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ավարտը</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կիրականացվի</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համաձայն</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Առաքման</w:t>
            </w:r>
            <w:proofErr w:type="spellEnd"/>
            <w:r w:rsidR="00EC235F" w:rsidRPr="00817ECB">
              <w:rPr>
                <w:rFonts w:ascii="GHEA Mariam" w:hAnsi="GHEA Mariam"/>
                <w:szCs w:val="24"/>
              </w:rPr>
              <w:t xml:space="preserve"> և </w:t>
            </w:r>
            <w:proofErr w:type="spellStart"/>
            <w:r w:rsidR="00EC235F" w:rsidRPr="00817ECB">
              <w:rPr>
                <w:rFonts w:ascii="GHEA Mariam" w:hAnsi="GHEA Mariam"/>
                <w:szCs w:val="24"/>
              </w:rPr>
              <w:t>Ավարտի</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ժամանակացույցի</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Պահանջների</w:t>
            </w:r>
            <w:proofErr w:type="spellEnd"/>
            <w:r w:rsidR="00EC235F" w:rsidRPr="00817ECB">
              <w:rPr>
                <w:rFonts w:ascii="GHEA Mariam" w:hAnsi="GHEA Mariam"/>
                <w:szCs w:val="24"/>
              </w:rPr>
              <w:t xml:space="preserve"> </w:t>
            </w:r>
            <w:proofErr w:type="spellStart"/>
            <w:r w:rsidR="00A302D9" w:rsidRPr="003356B4">
              <w:rPr>
                <w:rFonts w:ascii="GHEA Mariam" w:hAnsi="GHEA Mariam" w:cs="Sylfaen"/>
                <w:szCs w:val="24"/>
              </w:rPr>
              <w:t>ժամանակացույց</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Փոխադրման</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մանրամասները</w:t>
            </w:r>
            <w:proofErr w:type="spellEnd"/>
            <w:r w:rsidR="00EC235F" w:rsidRPr="00817ECB">
              <w:rPr>
                <w:rFonts w:ascii="GHEA Mariam" w:hAnsi="GHEA Mariam"/>
                <w:szCs w:val="24"/>
              </w:rPr>
              <w:t xml:space="preserve"> և </w:t>
            </w:r>
            <w:proofErr w:type="spellStart"/>
            <w:r w:rsidR="00EC235F" w:rsidRPr="00817ECB">
              <w:rPr>
                <w:rFonts w:ascii="GHEA Mariam" w:hAnsi="GHEA Mariam"/>
                <w:szCs w:val="24"/>
              </w:rPr>
              <w:t>այլ</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փաստաթղթեր</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որոնք</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պետք</w:t>
            </w:r>
            <w:proofErr w:type="spellEnd"/>
            <w:r w:rsidR="00EC235F" w:rsidRPr="00817ECB">
              <w:rPr>
                <w:rFonts w:ascii="GHEA Mariam" w:hAnsi="GHEA Mariam"/>
                <w:szCs w:val="24"/>
              </w:rPr>
              <w:t xml:space="preserve"> է </w:t>
            </w:r>
            <w:proofErr w:type="spellStart"/>
            <w:r w:rsidR="00EC235F" w:rsidRPr="00817ECB">
              <w:rPr>
                <w:rFonts w:ascii="GHEA Mariam" w:hAnsi="GHEA Mariam"/>
                <w:szCs w:val="24"/>
              </w:rPr>
              <w:t>ներկայացվեն</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Մատակարարի</w:t>
            </w:r>
            <w:proofErr w:type="spellEnd"/>
            <w:r w:rsidR="00EC235F" w:rsidRPr="00817ECB">
              <w:rPr>
                <w:rFonts w:ascii="GHEA Mariam" w:hAnsi="GHEA Mariam"/>
                <w:szCs w:val="24"/>
              </w:rPr>
              <w:t xml:space="preserve"> կողմից, </w:t>
            </w:r>
            <w:proofErr w:type="spellStart"/>
            <w:r w:rsidR="00EC235F" w:rsidRPr="00817ECB">
              <w:rPr>
                <w:rFonts w:ascii="GHEA Mariam" w:hAnsi="GHEA Mariam"/>
                <w:szCs w:val="24"/>
              </w:rPr>
              <w:t>հատկորոշված</w:t>
            </w:r>
            <w:proofErr w:type="spellEnd"/>
            <w:r w:rsidR="00EC235F" w:rsidRPr="00817ECB">
              <w:rPr>
                <w:rFonts w:ascii="GHEA Mariam" w:hAnsi="GHEA Mariam"/>
                <w:szCs w:val="24"/>
              </w:rPr>
              <w:t xml:space="preserve"> </w:t>
            </w:r>
            <w:proofErr w:type="spellStart"/>
            <w:r w:rsidR="00EC235F" w:rsidRPr="00817ECB">
              <w:rPr>
                <w:rFonts w:ascii="GHEA Mariam" w:hAnsi="GHEA Mariam"/>
                <w:szCs w:val="24"/>
              </w:rPr>
              <w:t>են</w:t>
            </w:r>
            <w:proofErr w:type="spellEnd"/>
            <w:r w:rsidR="00EC235F" w:rsidRPr="00817ECB">
              <w:rPr>
                <w:rFonts w:ascii="GHEA Mariam" w:hAnsi="GHEA Mariam"/>
                <w:szCs w:val="24"/>
              </w:rPr>
              <w:t xml:space="preserve"> </w:t>
            </w:r>
            <w:r w:rsidR="00EC235F" w:rsidRPr="00817ECB">
              <w:rPr>
                <w:rFonts w:ascii="GHEA Mariam" w:hAnsi="GHEA Mariam"/>
                <w:b/>
                <w:szCs w:val="24"/>
              </w:rPr>
              <w:t>ՊՀՊ</w:t>
            </w:r>
            <w:r w:rsidR="00EC235F" w:rsidRPr="00817ECB">
              <w:rPr>
                <w:rFonts w:ascii="GHEA Mariam" w:hAnsi="GHEA Mariam"/>
                <w:szCs w:val="24"/>
              </w:rPr>
              <w:t>-</w:t>
            </w:r>
            <w:proofErr w:type="spellStart"/>
            <w:r w:rsidR="00EC235F" w:rsidRPr="00817ECB">
              <w:rPr>
                <w:rFonts w:ascii="GHEA Mariam" w:hAnsi="GHEA Mariam"/>
                <w:szCs w:val="24"/>
              </w:rPr>
              <w:t>ում</w:t>
            </w:r>
            <w:proofErr w:type="spellEnd"/>
            <w:r w:rsidR="00EC235F" w:rsidRPr="00817ECB">
              <w:rPr>
                <w:rFonts w:ascii="GHEA Mariam" w:hAnsi="GHEA Mariam"/>
                <w:szCs w:val="24"/>
              </w:rPr>
              <w:t xml:space="preserve">:  </w:t>
            </w:r>
          </w:p>
        </w:tc>
      </w:tr>
      <w:tr w:rsidR="005E310E" w:rsidRPr="003356B4" w14:paraId="37DFB2E2" w14:textId="77777777" w:rsidTr="00817ECB">
        <w:trPr>
          <w:gridBefore w:val="1"/>
          <w:gridAfter w:val="1"/>
          <w:wBefore w:w="18" w:type="dxa"/>
          <w:wAfter w:w="18" w:type="dxa"/>
        </w:trPr>
        <w:tc>
          <w:tcPr>
            <w:tcW w:w="2217" w:type="dxa"/>
          </w:tcPr>
          <w:p w14:paraId="7E12E12F" w14:textId="3980B1CC" w:rsidR="005E310E" w:rsidRPr="00817ECB" w:rsidRDefault="005E310E">
            <w:pPr>
              <w:pStyle w:val="sec7-clauses"/>
              <w:spacing w:before="0" w:after="200"/>
              <w:rPr>
                <w:rFonts w:ascii="GHEA Mariam" w:hAnsi="GHEA Mariam"/>
                <w:szCs w:val="24"/>
              </w:rPr>
            </w:pPr>
            <w:bookmarkStart w:id="406" w:name="_Toc98766436"/>
            <w:r w:rsidRPr="003356B4">
              <w:rPr>
                <w:rFonts w:ascii="GHEA Mariam" w:hAnsi="GHEA Mariam"/>
                <w:szCs w:val="24"/>
              </w:rPr>
              <w:t>14.</w:t>
            </w:r>
            <w:bookmarkStart w:id="407" w:name="_Toc381360285"/>
            <w:r w:rsidR="00A302D9" w:rsidRPr="003356B4">
              <w:rPr>
                <w:rFonts w:ascii="GHEA Mariam" w:hAnsi="GHEA Mariam"/>
                <w:szCs w:val="24"/>
              </w:rPr>
              <w:t xml:space="preserve"> </w:t>
            </w:r>
            <w:proofErr w:type="spellStart"/>
            <w:r w:rsidR="00CC164D" w:rsidRPr="003356B4">
              <w:rPr>
                <w:rFonts w:ascii="GHEA Mariam" w:hAnsi="GHEA Mariam" w:cs="Sylfaen"/>
                <w:szCs w:val="24"/>
              </w:rPr>
              <w:t>Մատակարա</w:t>
            </w:r>
            <w:r w:rsidR="00A302D9" w:rsidRPr="003356B4">
              <w:rPr>
                <w:rFonts w:ascii="GHEA Mariam" w:hAnsi="GHEA Mariam" w:cs="Sylfaen"/>
                <w:szCs w:val="24"/>
              </w:rPr>
              <w:t>-</w:t>
            </w:r>
            <w:r w:rsidR="00CC164D" w:rsidRPr="003356B4">
              <w:rPr>
                <w:rFonts w:ascii="GHEA Mariam" w:hAnsi="GHEA Mariam" w:cs="Sylfaen"/>
                <w:szCs w:val="24"/>
              </w:rPr>
              <w:t>րի</w:t>
            </w:r>
            <w:proofErr w:type="spellEnd"/>
            <w:r w:rsidR="00CC164D" w:rsidRPr="003356B4">
              <w:rPr>
                <w:rFonts w:ascii="GHEA Mariam" w:hAnsi="GHEA Mariam" w:cs="Arial Armenian"/>
                <w:szCs w:val="24"/>
              </w:rPr>
              <w:t xml:space="preserve"> </w:t>
            </w:r>
            <w:proofErr w:type="spellStart"/>
            <w:r w:rsidR="00CC164D" w:rsidRPr="003356B4">
              <w:rPr>
                <w:rFonts w:ascii="GHEA Mariam" w:hAnsi="GHEA Mariam" w:cs="Sylfaen"/>
                <w:szCs w:val="24"/>
              </w:rPr>
              <w:t>պարտա</w:t>
            </w:r>
            <w:r w:rsidR="00A302D9" w:rsidRPr="003356B4">
              <w:rPr>
                <w:rFonts w:ascii="GHEA Mariam" w:hAnsi="GHEA Mariam" w:cs="Sylfaen"/>
                <w:szCs w:val="24"/>
              </w:rPr>
              <w:t>-</w:t>
            </w:r>
            <w:r w:rsidR="00CC164D" w:rsidRPr="003356B4">
              <w:rPr>
                <w:rFonts w:ascii="GHEA Mariam" w:hAnsi="GHEA Mariam" w:cs="Sylfaen"/>
                <w:szCs w:val="24"/>
              </w:rPr>
              <w:t>կանություն</w:t>
            </w:r>
            <w:r w:rsidR="00A302D9" w:rsidRPr="003356B4">
              <w:rPr>
                <w:rFonts w:ascii="GHEA Mariam" w:hAnsi="GHEA Mariam" w:cs="Sylfaen"/>
                <w:szCs w:val="24"/>
              </w:rPr>
              <w:t>-</w:t>
            </w:r>
            <w:r w:rsidR="00CC164D" w:rsidRPr="003356B4">
              <w:rPr>
                <w:rFonts w:ascii="GHEA Mariam" w:hAnsi="GHEA Mariam" w:cs="Sylfaen"/>
                <w:szCs w:val="24"/>
              </w:rPr>
              <w:t>ները</w:t>
            </w:r>
            <w:bookmarkEnd w:id="406"/>
            <w:bookmarkEnd w:id="407"/>
            <w:proofErr w:type="spellEnd"/>
          </w:p>
        </w:tc>
        <w:tc>
          <w:tcPr>
            <w:tcW w:w="6930" w:type="dxa"/>
          </w:tcPr>
          <w:p w14:paraId="3555CE7F" w14:textId="1931BA99" w:rsidR="005E310E" w:rsidRPr="00817ECB" w:rsidRDefault="005E310E" w:rsidP="00B37D39">
            <w:pPr>
              <w:pStyle w:val="Sub-ClauseText"/>
              <w:spacing w:before="0" w:after="200"/>
              <w:ind w:left="612" w:hanging="630"/>
              <w:rPr>
                <w:rFonts w:ascii="GHEA Mariam" w:hAnsi="GHEA Mariam"/>
                <w:spacing w:val="0"/>
                <w:szCs w:val="24"/>
              </w:rPr>
            </w:pPr>
            <w:r w:rsidRPr="00817ECB">
              <w:rPr>
                <w:rFonts w:ascii="GHEA Mariam" w:hAnsi="GHEA Mariam"/>
                <w:spacing w:val="0"/>
                <w:szCs w:val="24"/>
              </w:rPr>
              <w:t>14.1</w:t>
            </w:r>
            <w:r w:rsidRPr="00817ECB">
              <w:rPr>
                <w:rFonts w:ascii="GHEA Mariam" w:hAnsi="GHEA Mariam"/>
                <w:spacing w:val="0"/>
                <w:szCs w:val="24"/>
              </w:rPr>
              <w:tab/>
            </w:r>
            <w:proofErr w:type="spellStart"/>
            <w:r w:rsidR="004F488D" w:rsidRPr="00817ECB">
              <w:rPr>
                <w:rFonts w:ascii="GHEA Mariam" w:hAnsi="GHEA Mariam"/>
                <w:spacing w:val="0"/>
                <w:szCs w:val="24"/>
              </w:rPr>
              <w:t>Մատակարարը</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պետք</w:t>
            </w:r>
            <w:proofErr w:type="spellEnd"/>
            <w:r w:rsidR="004F488D" w:rsidRPr="00817ECB">
              <w:rPr>
                <w:rFonts w:ascii="GHEA Mariam" w:hAnsi="GHEA Mariam"/>
                <w:spacing w:val="0"/>
                <w:szCs w:val="24"/>
              </w:rPr>
              <w:t xml:space="preserve"> է </w:t>
            </w:r>
            <w:proofErr w:type="spellStart"/>
            <w:r w:rsidR="004F488D" w:rsidRPr="00817ECB">
              <w:rPr>
                <w:rFonts w:ascii="GHEA Mariam" w:hAnsi="GHEA Mariam"/>
                <w:spacing w:val="0"/>
                <w:szCs w:val="24"/>
              </w:rPr>
              <w:t>մատակարարի</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բոլոր</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Ապրանքները</w:t>
            </w:r>
            <w:proofErr w:type="spellEnd"/>
            <w:r w:rsidR="004F488D" w:rsidRPr="00817ECB">
              <w:rPr>
                <w:rFonts w:ascii="GHEA Mariam" w:hAnsi="GHEA Mariam"/>
                <w:spacing w:val="0"/>
                <w:szCs w:val="24"/>
              </w:rPr>
              <w:t xml:space="preserve"> և </w:t>
            </w:r>
            <w:proofErr w:type="spellStart"/>
            <w:r w:rsidR="00DE5017" w:rsidRPr="003356B4">
              <w:rPr>
                <w:rFonts w:ascii="GHEA Mariam" w:hAnsi="GHEA Mariam" w:cs="Sylfaen"/>
                <w:spacing w:val="0"/>
                <w:szCs w:val="24"/>
              </w:rPr>
              <w:t>հարակից</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ծառայությունները</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համաձայն</w:t>
            </w:r>
            <w:proofErr w:type="spellEnd"/>
            <w:r w:rsidR="004F488D" w:rsidRPr="00817ECB">
              <w:rPr>
                <w:rFonts w:ascii="GHEA Mariam" w:hAnsi="GHEA Mariam"/>
                <w:spacing w:val="0"/>
                <w:szCs w:val="24"/>
              </w:rPr>
              <w:t xml:space="preserve"> ՊԸՊ-ի 12-րդ </w:t>
            </w:r>
            <w:proofErr w:type="spellStart"/>
            <w:r w:rsidR="004F488D" w:rsidRPr="00817ECB">
              <w:rPr>
                <w:rFonts w:ascii="GHEA Mariam" w:hAnsi="GHEA Mariam"/>
                <w:spacing w:val="0"/>
                <w:szCs w:val="24"/>
              </w:rPr>
              <w:t>դրույթի</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Մատակարարման</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շրջանակ</w:t>
            </w:r>
            <w:proofErr w:type="spellEnd"/>
            <w:r w:rsidR="004F488D" w:rsidRPr="00817ECB">
              <w:rPr>
                <w:rFonts w:ascii="GHEA Mariam" w:hAnsi="GHEA Mariam"/>
                <w:spacing w:val="0"/>
                <w:szCs w:val="24"/>
              </w:rPr>
              <w:t xml:space="preserve">) և ՊԸՊ-ի 13-րդ </w:t>
            </w:r>
            <w:proofErr w:type="spellStart"/>
            <w:r w:rsidR="004F488D" w:rsidRPr="00817ECB">
              <w:rPr>
                <w:rFonts w:ascii="GHEA Mariam" w:hAnsi="GHEA Mariam"/>
                <w:spacing w:val="0"/>
                <w:szCs w:val="24"/>
              </w:rPr>
              <w:t>դրույթի</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Առաքման</w:t>
            </w:r>
            <w:proofErr w:type="spellEnd"/>
            <w:r w:rsidR="004F488D" w:rsidRPr="00817ECB">
              <w:rPr>
                <w:rFonts w:ascii="GHEA Mariam" w:hAnsi="GHEA Mariam"/>
                <w:spacing w:val="0"/>
                <w:szCs w:val="24"/>
              </w:rPr>
              <w:t xml:space="preserve"> և </w:t>
            </w:r>
            <w:proofErr w:type="spellStart"/>
            <w:r w:rsidR="004F488D" w:rsidRPr="00817ECB">
              <w:rPr>
                <w:rFonts w:ascii="GHEA Mariam" w:hAnsi="GHEA Mariam"/>
                <w:spacing w:val="0"/>
                <w:szCs w:val="24"/>
              </w:rPr>
              <w:t>ավարտի</w:t>
            </w:r>
            <w:proofErr w:type="spellEnd"/>
            <w:r w:rsidR="004F488D" w:rsidRPr="00817ECB">
              <w:rPr>
                <w:rFonts w:ascii="GHEA Mariam" w:hAnsi="GHEA Mariam"/>
                <w:spacing w:val="0"/>
                <w:szCs w:val="24"/>
              </w:rPr>
              <w:t xml:space="preserve"> </w:t>
            </w:r>
            <w:proofErr w:type="spellStart"/>
            <w:r w:rsidR="004F488D" w:rsidRPr="00817ECB">
              <w:rPr>
                <w:rFonts w:ascii="GHEA Mariam" w:hAnsi="GHEA Mariam"/>
                <w:spacing w:val="0"/>
                <w:szCs w:val="24"/>
              </w:rPr>
              <w:t>ժամանակացույց</w:t>
            </w:r>
            <w:proofErr w:type="spellEnd"/>
            <w:r w:rsidR="004F488D" w:rsidRPr="00817ECB">
              <w:rPr>
                <w:rFonts w:ascii="GHEA Mariam" w:hAnsi="GHEA Mariam"/>
                <w:spacing w:val="0"/>
                <w:szCs w:val="24"/>
              </w:rPr>
              <w:t>):</w:t>
            </w:r>
          </w:p>
        </w:tc>
      </w:tr>
      <w:tr w:rsidR="005E310E" w:rsidRPr="003356B4" w14:paraId="300FD5B2" w14:textId="77777777" w:rsidTr="00817ECB">
        <w:trPr>
          <w:gridBefore w:val="1"/>
          <w:gridAfter w:val="1"/>
          <w:wBefore w:w="18" w:type="dxa"/>
          <w:wAfter w:w="18" w:type="dxa"/>
        </w:trPr>
        <w:tc>
          <w:tcPr>
            <w:tcW w:w="2217" w:type="dxa"/>
          </w:tcPr>
          <w:p w14:paraId="1BDE4C4A" w14:textId="77777777" w:rsidR="005E310E" w:rsidRPr="00817ECB" w:rsidRDefault="005E310E">
            <w:pPr>
              <w:pStyle w:val="sec7-clauses"/>
              <w:spacing w:before="0" w:after="200"/>
              <w:rPr>
                <w:rFonts w:ascii="GHEA Mariam" w:hAnsi="GHEA Mariam"/>
                <w:szCs w:val="24"/>
              </w:rPr>
            </w:pPr>
            <w:bookmarkStart w:id="408" w:name="_Toc98766437"/>
            <w:bookmarkStart w:id="409" w:name="_Toc428456704"/>
            <w:bookmarkStart w:id="410" w:name="_Toc507160419"/>
            <w:r w:rsidRPr="00817ECB">
              <w:rPr>
                <w:rFonts w:ascii="GHEA Mariam" w:hAnsi="GHEA Mariam"/>
                <w:szCs w:val="24"/>
              </w:rPr>
              <w:t>15</w:t>
            </w:r>
            <w:r w:rsidRPr="00817ECB">
              <w:rPr>
                <w:rFonts w:ascii="GHEA Mariam" w:hAnsi="GHEA Mariam"/>
                <w:szCs w:val="24"/>
              </w:rPr>
              <w:tab/>
            </w:r>
            <w:bookmarkStart w:id="411" w:name="_Toc381360286"/>
            <w:proofErr w:type="spellStart"/>
            <w:r w:rsidR="004F488D" w:rsidRPr="00817ECB">
              <w:rPr>
                <w:rFonts w:ascii="GHEA Mariam" w:hAnsi="GHEA Mariam"/>
                <w:szCs w:val="24"/>
              </w:rPr>
              <w:t>Պայմանա</w:t>
            </w:r>
            <w:r w:rsidR="004F488D" w:rsidRPr="00817ECB">
              <w:rPr>
                <w:rFonts w:ascii="GHEA Mariam" w:hAnsi="GHEA Mariam"/>
                <w:szCs w:val="24"/>
              </w:rPr>
              <w:lastRenderedPageBreak/>
              <w:t>գրի</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գինը</w:t>
            </w:r>
            <w:bookmarkEnd w:id="408"/>
            <w:bookmarkEnd w:id="409"/>
            <w:bookmarkEnd w:id="410"/>
            <w:bookmarkEnd w:id="411"/>
            <w:proofErr w:type="spellEnd"/>
            <w:r w:rsidR="004F488D" w:rsidRPr="00817ECB">
              <w:rPr>
                <w:rFonts w:ascii="GHEA Mariam" w:hAnsi="GHEA Mariam"/>
                <w:szCs w:val="24"/>
              </w:rPr>
              <w:t xml:space="preserve">  </w:t>
            </w:r>
          </w:p>
        </w:tc>
        <w:tc>
          <w:tcPr>
            <w:tcW w:w="6930" w:type="dxa"/>
          </w:tcPr>
          <w:p w14:paraId="3A217199" w14:textId="23D0511B" w:rsidR="005E310E" w:rsidRPr="00817ECB" w:rsidRDefault="005E310E" w:rsidP="00934E6D">
            <w:pPr>
              <w:pStyle w:val="Sub-ClauseText"/>
              <w:spacing w:before="0" w:after="200"/>
              <w:ind w:left="612" w:hanging="612"/>
              <w:rPr>
                <w:rFonts w:ascii="GHEA Mariam" w:hAnsi="GHEA Mariam"/>
                <w:spacing w:val="0"/>
                <w:szCs w:val="24"/>
              </w:rPr>
            </w:pPr>
            <w:r w:rsidRPr="00817ECB">
              <w:rPr>
                <w:rFonts w:ascii="GHEA Mariam" w:hAnsi="GHEA Mariam"/>
                <w:spacing w:val="0"/>
                <w:szCs w:val="24"/>
              </w:rPr>
              <w:lastRenderedPageBreak/>
              <w:t>15.1</w:t>
            </w:r>
            <w:r w:rsidRPr="00817ECB">
              <w:rPr>
                <w:rFonts w:ascii="GHEA Mariam" w:hAnsi="GHEA Mariam"/>
                <w:spacing w:val="0"/>
                <w:szCs w:val="24"/>
              </w:rPr>
              <w:tab/>
            </w:r>
            <w:proofErr w:type="spellStart"/>
            <w:r w:rsidR="004F488D" w:rsidRPr="00817ECB">
              <w:rPr>
                <w:rFonts w:ascii="GHEA Mariam" w:hAnsi="GHEA Mariam"/>
                <w:szCs w:val="24"/>
              </w:rPr>
              <w:t>Մատակարարի</w:t>
            </w:r>
            <w:proofErr w:type="spellEnd"/>
            <w:r w:rsidR="004F488D" w:rsidRPr="00817ECB">
              <w:rPr>
                <w:rFonts w:ascii="GHEA Mariam" w:hAnsi="GHEA Mariam"/>
                <w:szCs w:val="24"/>
              </w:rPr>
              <w:t xml:space="preserve"> կողմից </w:t>
            </w:r>
            <w:proofErr w:type="spellStart"/>
            <w:r w:rsidR="004F488D" w:rsidRPr="00817ECB">
              <w:rPr>
                <w:rFonts w:ascii="GHEA Mariam" w:hAnsi="GHEA Mariam"/>
                <w:szCs w:val="24"/>
              </w:rPr>
              <w:t>ըստ</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Պայմանգրի</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առաքվող</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Ապրանքների</w:t>
            </w:r>
            <w:proofErr w:type="spellEnd"/>
            <w:r w:rsidR="004F488D" w:rsidRPr="00817ECB">
              <w:rPr>
                <w:rFonts w:ascii="GHEA Mariam" w:hAnsi="GHEA Mariam"/>
                <w:szCs w:val="24"/>
              </w:rPr>
              <w:t xml:space="preserve"> և </w:t>
            </w:r>
            <w:proofErr w:type="spellStart"/>
            <w:r w:rsidR="004F488D" w:rsidRPr="00817ECB">
              <w:rPr>
                <w:rFonts w:ascii="GHEA Mariam" w:hAnsi="GHEA Mariam"/>
                <w:szCs w:val="24"/>
              </w:rPr>
              <w:t>մատուցվող</w:t>
            </w:r>
            <w:proofErr w:type="spellEnd"/>
            <w:r w:rsidR="004F488D" w:rsidRPr="00817ECB">
              <w:rPr>
                <w:rFonts w:ascii="GHEA Mariam" w:hAnsi="GHEA Mariam"/>
                <w:szCs w:val="24"/>
              </w:rPr>
              <w:t xml:space="preserve"> </w:t>
            </w:r>
            <w:proofErr w:type="spellStart"/>
            <w:r w:rsidR="00DE5017" w:rsidRPr="003356B4">
              <w:rPr>
                <w:rFonts w:ascii="GHEA Mariam" w:hAnsi="GHEA Mariam" w:cs="Sylfaen"/>
                <w:iCs/>
                <w:szCs w:val="24"/>
              </w:rPr>
              <w:t>հարակից</w:t>
            </w:r>
            <w:proofErr w:type="spellEnd"/>
            <w:r w:rsidR="004F488D" w:rsidRPr="00817ECB">
              <w:rPr>
                <w:rFonts w:ascii="GHEA Mariam" w:hAnsi="GHEA Mariam"/>
                <w:szCs w:val="24"/>
              </w:rPr>
              <w:t xml:space="preserve"> </w:t>
            </w:r>
            <w:r w:rsidR="004F488D" w:rsidRPr="00817ECB">
              <w:rPr>
                <w:rFonts w:ascii="GHEA Mariam" w:hAnsi="GHEA Mariam"/>
                <w:szCs w:val="24"/>
              </w:rPr>
              <w:lastRenderedPageBreak/>
              <w:t xml:space="preserve">ծառայությունների </w:t>
            </w:r>
            <w:proofErr w:type="spellStart"/>
            <w:r w:rsidR="004F488D" w:rsidRPr="00817ECB">
              <w:rPr>
                <w:rFonts w:ascii="GHEA Mariam" w:hAnsi="GHEA Mariam"/>
                <w:szCs w:val="24"/>
              </w:rPr>
              <w:t>դիմաց</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պահանջվող</w:t>
            </w:r>
            <w:proofErr w:type="spellEnd"/>
            <w:r w:rsidR="004F488D" w:rsidRPr="00817ECB">
              <w:rPr>
                <w:rFonts w:ascii="GHEA Mariam" w:hAnsi="GHEA Mariam"/>
                <w:szCs w:val="24"/>
              </w:rPr>
              <w:t xml:space="preserve"> </w:t>
            </w:r>
            <w:r w:rsidR="004F488D" w:rsidRPr="00817ECB">
              <w:rPr>
                <w:rFonts w:ascii="GHEA Mariam" w:hAnsi="GHEA Mariam"/>
                <w:szCs w:val="24"/>
              </w:rPr>
              <w:tab/>
            </w:r>
            <w:proofErr w:type="spellStart"/>
            <w:r w:rsidR="004F488D" w:rsidRPr="00817ECB">
              <w:rPr>
                <w:rFonts w:ascii="GHEA Mariam" w:hAnsi="GHEA Mariam"/>
                <w:szCs w:val="24"/>
              </w:rPr>
              <w:t>գները</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չպետք</w:t>
            </w:r>
            <w:proofErr w:type="spellEnd"/>
            <w:r w:rsidR="004F488D" w:rsidRPr="00817ECB">
              <w:rPr>
                <w:rFonts w:ascii="GHEA Mariam" w:hAnsi="GHEA Mariam"/>
                <w:szCs w:val="24"/>
              </w:rPr>
              <w:t xml:space="preserve"> է </w:t>
            </w:r>
            <w:proofErr w:type="spellStart"/>
            <w:r w:rsidR="004F488D" w:rsidRPr="00817ECB">
              <w:rPr>
                <w:rFonts w:ascii="GHEA Mariam" w:hAnsi="GHEA Mariam"/>
                <w:szCs w:val="24"/>
              </w:rPr>
              <w:t>տարբերվեն</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Մատակարարի</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հայտում</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նշված</w:t>
            </w:r>
            <w:proofErr w:type="spellEnd"/>
            <w:r w:rsidR="004F488D" w:rsidRPr="00817ECB">
              <w:rPr>
                <w:rFonts w:ascii="GHEA Mariam" w:hAnsi="GHEA Mariam"/>
                <w:szCs w:val="24"/>
              </w:rPr>
              <w:t xml:space="preserve"> </w:t>
            </w:r>
            <w:proofErr w:type="spellStart"/>
            <w:r w:rsidR="004F488D" w:rsidRPr="00817ECB">
              <w:rPr>
                <w:rFonts w:ascii="GHEA Mariam" w:hAnsi="GHEA Mariam"/>
                <w:szCs w:val="24"/>
              </w:rPr>
              <w:t>գներից</w:t>
            </w:r>
            <w:proofErr w:type="spellEnd"/>
            <w:r w:rsidR="004F488D" w:rsidRPr="00817ECB">
              <w:rPr>
                <w:rFonts w:ascii="GHEA Mariam" w:hAnsi="GHEA Mariam"/>
                <w:szCs w:val="24"/>
              </w:rPr>
              <w:t>:</w:t>
            </w:r>
          </w:p>
        </w:tc>
      </w:tr>
      <w:tr w:rsidR="005E310E" w:rsidRPr="003356B4" w14:paraId="2D8DA61C" w14:textId="77777777" w:rsidTr="00817ECB">
        <w:trPr>
          <w:gridBefore w:val="1"/>
          <w:gridAfter w:val="1"/>
          <w:wBefore w:w="18" w:type="dxa"/>
          <w:wAfter w:w="18" w:type="dxa"/>
        </w:trPr>
        <w:tc>
          <w:tcPr>
            <w:tcW w:w="2217" w:type="dxa"/>
          </w:tcPr>
          <w:p w14:paraId="6A85E2B5" w14:textId="77777777" w:rsidR="005E310E" w:rsidRPr="00817ECB" w:rsidRDefault="005E310E">
            <w:pPr>
              <w:pStyle w:val="sec7-clauses"/>
              <w:spacing w:before="0" w:after="200"/>
              <w:rPr>
                <w:rFonts w:ascii="GHEA Mariam" w:hAnsi="GHEA Mariam"/>
                <w:szCs w:val="24"/>
              </w:rPr>
            </w:pPr>
            <w:bookmarkStart w:id="412" w:name="_Toc98766438"/>
            <w:bookmarkStart w:id="413" w:name="_Toc428456705"/>
            <w:bookmarkStart w:id="414" w:name="_Toc507160420"/>
            <w:r w:rsidRPr="00817ECB">
              <w:rPr>
                <w:rFonts w:ascii="GHEA Mariam" w:hAnsi="GHEA Mariam"/>
                <w:szCs w:val="24"/>
              </w:rPr>
              <w:lastRenderedPageBreak/>
              <w:t>16.</w:t>
            </w:r>
            <w:r w:rsidRPr="00817ECB">
              <w:rPr>
                <w:rFonts w:ascii="GHEA Mariam" w:hAnsi="GHEA Mariam"/>
                <w:szCs w:val="24"/>
              </w:rPr>
              <w:tab/>
            </w:r>
            <w:bookmarkStart w:id="415" w:name="_Toc381360287"/>
            <w:proofErr w:type="spellStart"/>
            <w:r w:rsidR="007F6FE2" w:rsidRPr="00817ECB">
              <w:rPr>
                <w:rFonts w:ascii="GHEA Mariam" w:hAnsi="GHEA Mariam"/>
                <w:szCs w:val="24"/>
              </w:rPr>
              <w:t>Վճարման</w:t>
            </w:r>
            <w:proofErr w:type="spellEnd"/>
            <w:r w:rsidR="007F6FE2" w:rsidRPr="00817ECB">
              <w:rPr>
                <w:rFonts w:ascii="GHEA Mariam" w:hAnsi="GHEA Mariam"/>
                <w:szCs w:val="24"/>
              </w:rPr>
              <w:t xml:space="preserve"> </w:t>
            </w:r>
            <w:proofErr w:type="spellStart"/>
            <w:r w:rsidR="007F6FE2" w:rsidRPr="00817ECB">
              <w:rPr>
                <w:rFonts w:ascii="GHEA Mariam" w:hAnsi="GHEA Mariam"/>
                <w:szCs w:val="24"/>
              </w:rPr>
              <w:t>պայմաններ</w:t>
            </w:r>
            <w:bookmarkEnd w:id="412"/>
            <w:bookmarkEnd w:id="413"/>
            <w:bookmarkEnd w:id="414"/>
            <w:bookmarkEnd w:id="415"/>
            <w:proofErr w:type="spellEnd"/>
          </w:p>
        </w:tc>
        <w:tc>
          <w:tcPr>
            <w:tcW w:w="6930" w:type="dxa"/>
          </w:tcPr>
          <w:p w14:paraId="2D5719D0" w14:textId="77777777" w:rsidR="005E310E" w:rsidRPr="00817ECB" w:rsidRDefault="005E310E" w:rsidP="00B37D39">
            <w:pPr>
              <w:pStyle w:val="Sub-ClauseText"/>
              <w:spacing w:before="0" w:after="200"/>
              <w:ind w:left="612" w:hanging="612"/>
              <w:rPr>
                <w:rFonts w:ascii="GHEA Mariam" w:hAnsi="GHEA Mariam"/>
                <w:spacing w:val="0"/>
                <w:szCs w:val="24"/>
              </w:rPr>
            </w:pPr>
            <w:r w:rsidRPr="00817ECB">
              <w:rPr>
                <w:rFonts w:ascii="GHEA Mariam" w:hAnsi="GHEA Mariam"/>
                <w:spacing w:val="0"/>
                <w:szCs w:val="24"/>
              </w:rPr>
              <w:t>16.1</w:t>
            </w:r>
            <w:r w:rsidRPr="00817ECB">
              <w:rPr>
                <w:rFonts w:ascii="GHEA Mariam" w:hAnsi="GHEA Mariam"/>
                <w:spacing w:val="0"/>
                <w:szCs w:val="24"/>
              </w:rPr>
              <w:tab/>
            </w:r>
            <w:proofErr w:type="spellStart"/>
            <w:r w:rsidR="007F6FE2" w:rsidRPr="00817ECB">
              <w:rPr>
                <w:rFonts w:ascii="GHEA Mariam" w:hAnsi="GHEA Mariam"/>
                <w:spacing w:val="0"/>
                <w:szCs w:val="24"/>
              </w:rPr>
              <w:t>Պայմանագրի</w:t>
            </w:r>
            <w:proofErr w:type="spellEnd"/>
            <w:r w:rsidR="007F6FE2" w:rsidRPr="00817ECB">
              <w:rPr>
                <w:rFonts w:ascii="GHEA Mariam" w:hAnsi="GHEA Mariam"/>
                <w:spacing w:val="0"/>
                <w:szCs w:val="24"/>
              </w:rPr>
              <w:t xml:space="preserve"> </w:t>
            </w:r>
            <w:proofErr w:type="spellStart"/>
            <w:r w:rsidR="007F6FE2" w:rsidRPr="00817ECB">
              <w:rPr>
                <w:rFonts w:ascii="GHEA Mariam" w:hAnsi="GHEA Mariam"/>
                <w:spacing w:val="0"/>
                <w:szCs w:val="24"/>
              </w:rPr>
              <w:t>գինը</w:t>
            </w:r>
            <w:proofErr w:type="spellEnd"/>
            <w:r w:rsidR="007F6FE2" w:rsidRPr="00817ECB">
              <w:rPr>
                <w:rFonts w:ascii="GHEA Mariam" w:hAnsi="GHEA Mariam"/>
                <w:spacing w:val="0"/>
                <w:szCs w:val="24"/>
              </w:rPr>
              <w:t xml:space="preserve">, </w:t>
            </w:r>
            <w:proofErr w:type="spellStart"/>
            <w:r w:rsidR="007F6FE2" w:rsidRPr="00817ECB">
              <w:rPr>
                <w:rFonts w:ascii="GHEA Mariam" w:hAnsi="GHEA Mariam"/>
                <w:spacing w:val="0"/>
                <w:szCs w:val="24"/>
              </w:rPr>
              <w:t>ներառյալ</w:t>
            </w:r>
            <w:proofErr w:type="spellEnd"/>
            <w:r w:rsidR="007F6FE2" w:rsidRPr="00817ECB">
              <w:rPr>
                <w:rFonts w:ascii="GHEA Mariam" w:hAnsi="GHEA Mariam"/>
                <w:spacing w:val="0"/>
                <w:szCs w:val="24"/>
              </w:rPr>
              <w:t xml:space="preserve"> </w:t>
            </w:r>
            <w:proofErr w:type="spellStart"/>
            <w:r w:rsidR="007F6FE2" w:rsidRPr="00817ECB">
              <w:rPr>
                <w:rFonts w:ascii="GHEA Mariam" w:hAnsi="GHEA Mariam"/>
                <w:spacing w:val="0"/>
                <w:szCs w:val="24"/>
              </w:rPr>
              <w:t>Կանխավճարները</w:t>
            </w:r>
            <w:proofErr w:type="spellEnd"/>
            <w:r w:rsidR="007F6FE2" w:rsidRPr="00817ECB">
              <w:rPr>
                <w:rFonts w:ascii="GHEA Mariam" w:hAnsi="GHEA Mariam"/>
                <w:spacing w:val="0"/>
                <w:szCs w:val="24"/>
              </w:rPr>
              <w:t xml:space="preserve">, </w:t>
            </w:r>
            <w:proofErr w:type="spellStart"/>
            <w:r w:rsidR="007F6FE2" w:rsidRPr="00817ECB">
              <w:rPr>
                <w:rFonts w:ascii="GHEA Mariam" w:hAnsi="GHEA Mariam"/>
                <w:spacing w:val="0"/>
                <w:szCs w:val="24"/>
              </w:rPr>
              <w:t>կիրառելիության</w:t>
            </w:r>
            <w:proofErr w:type="spellEnd"/>
            <w:r w:rsidR="007F6FE2" w:rsidRPr="00817ECB">
              <w:rPr>
                <w:rFonts w:ascii="GHEA Mariam" w:hAnsi="GHEA Mariam"/>
                <w:spacing w:val="0"/>
                <w:szCs w:val="24"/>
              </w:rPr>
              <w:t xml:space="preserve"> </w:t>
            </w:r>
            <w:proofErr w:type="spellStart"/>
            <w:r w:rsidR="007F6FE2" w:rsidRPr="00817ECB">
              <w:rPr>
                <w:rFonts w:ascii="GHEA Mariam" w:hAnsi="GHEA Mariam"/>
                <w:spacing w:val="0"/>
                <w:szCs w:val="24"/>
              </w:rPr>
              <w:t>դեպքում</w:t>
            </w:r>
            <w:proofErr w:type="spellEnd"/>
            <w:r w:rsidR="007F6FE2" w:rsidRPr="00817ECB">
              <w:rPr>
                <w:rFonts w:ascii="GHEA Mariam" w:hAnsi="GHEA Mariam"/>
                <w:spacing w:val="0"/>
                <w:szCs w:val="24"/>
              </w:rPr>
              <w:t xml:space="preserve">, </w:t>
            </w:r>
            <w:proofErr w:type="spellStart"/>
            <w:r w:rsidR="007F6FE2" w:rsidRPr="00817ECB">
              <w:rPr>
                <w:rFonts w:ascii="GHEA Mariam" w:hAnsi="GHEA Mariam"/>
                <w:spacing w:val="0"/>
                <w:szCs w:val="24"/>
              </w:rPr>
              <w:t>պետք</w:t>
            </w:r>
            <w:proofErr w:type="spellEnd"/>
            <w:r w:rsidR="007F6FE2" w:rsidRPr="00817ECB">
              <w:rPr>
                <w:rFonts w:ascii="GHEA Mariam" w:hAnsi="GHEA Mariam"/>
                <w:spacing w:val="0"/>
                <w:szCs w:val="24"/>
              </w:rPr>
              <w:t xml:space="preserve"> է </w:t>
            </w:r>
            <w:proofErr w:type="spellStart"/>
            <w:r w:rsidR="007F6FE2" w:rsidRPr="00817ECB">
              <w:rPr>
                <w:rFonts w:ascii="GHEA Mariam" w:hAnsi="GHEA Mariam"/>
                <w:spacing w:val="0"/>
                <w:szCs w:val="24"/>
              </w:rPr>
              <w:t>վճարվեն</w:t>
            </w:r>
            <w:proofErr w:type="spellEnd"/>
            <w:r w:rsidR="007F6FE2" w:rsidRPr="00817ECB">
              <w:rPr>
                <w:rFonts w:ascii="GHEA Mariam" w:hAnsi="GHEA Mariam"/>
                <w:spacing w:val="0"/>
                <w:szCs w:val="24"/>
              </w:rPr>
              <w:t xml:space="preserve">` </w:t>
            </w:r>
            <w:proofErr w:type="spellStart"/>
            <w:r w:rsidR="007F6FE2" w:rsidRPr="00817ECB">
              <w:rPr>
                <w:rFonts w:ascii="GHEA Mariam" w:hAnsi="GHEA Mariam"/>
                <w:spacing w:val="0"/>
                <w:szCs w:val="24"/>
              </w:rPr>
              <w:t>համաձայն</w:t>
            </w:r>
            <w:proofErr w:type="spellEnd"/>
            <w:r w:rsidR="007F6FE2" w:rsidRPr="00817ECB">
              <w:rPr>
                <w:rFonts w:ascii="GHEA Mariam" w:hAnsi="GHEA Mariam"/>
                <w:spacing w:val="0"/>
                <w:szCs w:val="24"/>
              </w:rPr>
              <w:t xml:space="preserve"> </w:t>
            </w:r>
            <w:r w:rsidR="007F6FE2" w:rsidRPr="00817ECB">
              <w:rPr>
                <w:rFonts w:ascii="GHEA Mariam" w:hAnsi="GHEA Mariam"/>
                <w:b/>
                <w:spacing w:val="0"/>
                <w:szCs w:val="24"/>
              </w:rPr>
              <w:t>ՊՀՊ-ի</w:t>
            </w:r>
            <w:r w:rsidR="007F6FE2" w:rsidRPr="00817ECB">
              <w:rPr>
                <w:rFonts w:ascii="GHEA Mariam" w:hAnsi="GHEA Mariam"/>
                <w:spacing w:val="0"/>
                <w:szCs w:val="24"/>
              </w:rPr>
              <w:t>:</w:t>
            </w:r>
          </w:p>
          <w:p w14:paraId="01861529" w14:textId="497B94CF" w:rsidR="009B2A99" w:rsidRPr="00817ECB" w:rsidRDefault="005E310E" w:rsidP="009B2A99">
            <w:pPr>
              <w:pStyle w:val="Sub-ClauseText"/>
              <w:spacing w:before="0" w:after="200"/>
              <w:ind w:left="612" w:hanging="612"/>
              <w:rPr>
                <w:rFonts w:ascii="GHEA Mariam" w:hAnsi="GHEA Mariam"/>
                <w:spacing w:val="0"/>
                <w:szCs w:val="24"/>
              </w:rPr>
            </w:pPr>
            <w:r w:rsidRPr="00817ECB">
              <w:rPr>
                <w:rFonts w:ascii="GHEA Mariam" w:hAnsi="GHEA Mariam"/>
                <w:spacing w:val="0"/>
                <w:szCs w:val="24"/>
              </w:rPr>
              <w:t>16.2</w:t>
            </w:r>
            <w:r w:rsidRPr="00817ECB">
              <w:rPr>
                <w:rFonts w:ascii="GHEA Mariam" w:hAnsi="GHEA Mariam"/>
                <w:spacing w:val="0"/>
                <w:szCs w:val="24"/>
              </w:rPr>
              <w:tab/>
            </w:r>
            <w:proofErr w:type="spellStart"/>
            <w:r w:rsidR="009B2A99" w:rsidRPr="00817ECB">
              <w:rPr>
                <w:rFonts w:ascii="GHEA Mariam" w:hAnsi="GHEA Mariam"/>
                <w:szCs w:val="24"/>
              </w:rPr>
              <w:t>Մատակարարը</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վճարման</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պահանջը</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պետք</w:t>
            </w:r>
            <w:proofErr w:type="spellEnd"/>
            <w:r w:rsidR="009B2A99" w:rsidRPr="00817ECB">
              <w:rPr>
                <w:rFonts w:ascii="GHEA Mariam" w:hAnsi="GHEA Mariam"/>
                <w:szCs w:val="24"/>
              </w:rPr>
              <w:t xml:space="preserve"> է </w:t>
            </w:r>
            <w:proofErr w:type="spellStart"/>
            <w:r w:rsidR="009B2A99" w:rsidRPr="00817ECB">
              <w:rPr>
                <w:rFonts w:ascii="GHEA Mariam" w:hAnsi="GHEA Mariam"/>
                <w:szCs w:val="24"/>
              </w:rPr>
              <w:t>ներկայացնի</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Գնորդին</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գրավոր</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ձևով</w:t>
            </w:r>
            <w:proofErr w:type="spellEnd"/>
            <w:r w:rsidR="009B2A99" w:rsidRPr="00817ECB">
              <w:rPr>
                <w:rFonts w:ascii="GHEA Mariam" w:hAnsi="GHEA Mariam"/>
                <w:szCs w:val="24"/>
              </w:rPr>
              <w:t xml:space="preserve"> և </w:t>
            </w:r>
            <w:proofErr w:type="spellStart"/>
            <w:r w:rsidR="009B2A99" w:rsidRPr="00817ECB">
              <w:rPr>
                <w:rFonts w:ascii="GHEA Mariam" w:hAnsi="GHEA Mariam"/>
                <w:szCs w:val="24"/>
              </w:rPr>
              <w:t>կից</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ներկայացնի</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վճարման</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պահանջագրերը</w:t>
            </w:r>
            <w:proofErr w:type="spellEnd"/>
            <w:r w:rsidR="009B2A99" w:rsidRPr="00817ECB">
              <w:rPr>
                <w:rFonts w:ascii="GHEA Mariam" w:hAnsi="GHEA Mariam"/>
                <w:szCs w:val="24"/>
              </w:rPr>
              <w:t xml:space="preserve">՝ </w:t>
            </w:r>
            <w:proofErr w:type="spellStart"/>
            <w:r w:rsidR="005B0BFE" w:rsidRPr="003356B4">
              <w:rPr>
                <w:rFonts w:ascii="GHEA Mariam" w:hAnsi="GHEA Mariam" w:cs="Arial Armenian"/>
                <w:szCs w:val="24"/>
              </w:rPr>
              <w:t>ա</w:t>
            </w:r>
            <w:r w:rsidR="009B2A99" w:rsidRPr="003356B4">
              <w:rPr>
                <w:rFonts w:ascii="GHEA Mariam" w:hAnsi="GHEA Mariam" w:cs="Sylfaen"/>
                <w:szCs w:val="24"/>
              </w:rPr>
              <w:t>ռաքված</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Ապրանքների</w:t>
            </w:r>
            <w:proofErr w:type="spellEnd"/>
            <w:r w:rsidR="009B2A99" w:rsidRPr="00817ECB">
              <w:rPr>
                <w:rFonts w:ascii="GHEA Mariam" w:hAnsi="GHEA Mariam"/>
                <w:szCs w:val="24"/>
              </w:rPr>
              <w:t xml:space="preserve"> և </w:t>
            </w:r>
            <w:proofErr w:type="spellStart"/>
            <w:r w:rsidR="009B2A99" w:rsidRPr="00817ECB">
              <w:rPr>
                <w:rFonts w:ascii="GHEA Mariam" w:hAnsi="GHEA Mariam"/>
                <w:szCs w:val="24"/>
              </w:rPr>
              <w:t>մատուցված</w:t>
            </w:r>
            <w:proofErr w:type="spellEnd"/>
            <w:r w:rsidR="009B2A99" w:rsidRPr="00817ECB">
              <w:rPr>
                <w:rFonts w:ascii="GHEA Mariam" w:hAnsi="GHEA Mariam"/>
                <w:szCs w:val="24"/>
              </w:rPr>
              <w:t xml:space="preserve"> Ծառայությունների </w:t>
            </w:r>
            <w:proofErr w:type="spellStart"/>
            <w:r w:rsidR="009B2A99" w:rsidRPr="00817ECB">
              <w:rPr>
                <w:rFonts w:ascii="GHEA Mariam" w:hAnsi="GHEA Mariam"/>
                <w:szCs w:val="24"/>
              </w:rPr>
              <w:t>նկարագրությամբ</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ինչպես</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նաև</w:t>
            </w:r>
            <w:proofErr w:type="spellEnd"/>
            <w:r w:rsidR="009B2A99" w:rsidRPr="00817ECB">
              <w:rPr>
                <w:rFonts w:ascii="GHEA Mariam" w:hAnsi="GHEA Mariam"/>
                <w:szCs w:val="24"/>
              </w:rPr>
              <w:t xml:space="preserve"> ՊԸՊ-ի </w:t>
            </w:r>
            <w:r w:rsidR="009B2A99" w:rsidRPr="003356B4">
              <w:rPr>
                <w:rFonts w:ascii="GHEA Mariam" w:hAnsi="GHEA Mariam" w:cs="Arial Armenian"/>
                <w:szCs w:val="24"/>
              </w:rPr>
              <w:t>13</w:t>
            </w:r>
            <w:r w:rsidR="005B0BFE" w:rsidRPr="003356B4">
              <w:rPr>
                <w:rFonts w:ascii="GHEA Mariam" w:hAnsi="GHEA Mariam" w:cs="Arial Armenian"/>
                <w:szCs w:val="24"/>
              </w:rPr>
              <w:t>-</w:t>
            </w:r>
            <w:r w:rsidR="009B2A99" w:rsidRPr="003356B4">
              <w:rPr>
                <w:rFonts w:ascii="GHEA Mariam" w:hAnsi="GHEA Mariam" w:cs="Sylfaen"/>
                <w:szCs w:val="24"/>
              </w:rPr>
              <w:t>րդ</w:t>
            </w:r>
            <w:r w:rsidR="009B2A99" w:rsidRPr="00817ECB">
              <w:rPr>
                <w:rFonts w:ascii="GHEA Mariam" w:hAnsi="GHEA Mariam"/>
                <w:szCs w:val="24"/>
              </w:rPr>
              <w:t xml:space="preserve"> </w:t>
            </w:r>
            <w:proofErr w:type="spellStart"/>
            <w:r w:rsidR="009B2A99" w:rsidRPr="00817ECB">
              <w:rPr>
                <w:rFonts w:ascii="GHEA Mariam" w:hAnsi="GHEA Mariam"/>
                <w:szCs w:val="24"/>
              </w:rPr>
              <w:t>դրույթում</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նշված</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փաստաթղթերը</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Վճարման</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պահանջը</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պետք</w:t>
            </w:r>
            <w:proofErr w:type="spellEnd"/>
            <w:r w:rsidR="009B2A99" w:rsidRPr="00817ECB">
              <w:rPr>
                <w:rFonts w:ascii="GHEA Mariam" w:hAnsi="GHEA Mariam"/>
                <w:szCs w:val="24"/>
              </w:rPr>
              <w:t xml:space="preserve"> է </w:t>
            </w:r>
            <w:proofErr w:type="spellStart"/>
            <w:r w:rsidR="009B2A99" w:rsidRPr="00817ECB">
              <w:rPr>
                <w:rFonts w:ascii="GHEA Mariam" w:hAnsi="GHEA Mariam"/>
                <w:szCs w:val="24"/>
              </w:rPr>
              <w:t>ներկայացվի</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Մատակարարի</w:t>
            </w:r>
            <w:proofErr w:type="spellEnd"/>
            <w:r w:rsidR="009B2A99" w:rsidRPr="00817ECB">
              <w:rPr>
                <w:rFonts w:ascii="GHEA Mariam" w:hAnsi="GHEA Mariam"/>
                <w:szCs w:val="24"/>
              </w:rPr>
              <w:t xml:space="preserve"> կողմից </w:t>
            </w:r>
            <w:proofErr w:type="spellStart"/>
            <w:r w:rsidR="009B2A99" w:rsidRPr="00817ECB">
              <w:rPr>
                <w:rFonts w:ascii="GHEA Mariam" w:hAnsi="GHEA Mariam"/>
                <w:szCs w:val="24"/>
              </w:rPr>
              <w:t>Պայմանագրվ</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ստանձնած</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բոլոր</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մյուս</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պարտավորությունները</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կատարելուց</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հետո</w:t>
            </w:r>
            <w:proofErr w:type="spellEnd"/>
            <w:r w:rsidR="009B2A99" w:rsidRPr="00817ECB">
              <w:rPr>
                <w:rFonts w:ascii="GHEA Mariam" w:hAnsi="GHEA Mariam"/>
                <w:szCs w:val="24"/>
              </w:rPr>
              <w:t xml:space="preserve">:  </w:t>
            </w:r>
          </w:p>
          <w:p w14:paraId="0FE67C25" w14:textId="77777777" w:rsidR="009B2A99" w:rsidRPr="00817ECB" w:rsidRDefault="009B2A99" w:rsidP="009B2A99">
            <w:pPr>
              <w:pStyle w:val="Sub-ClauseText"/>
              <w:spacing w:before="0" w:after="200"/>
              <w:ind w:left="612" w:hanging="612"/>
              <w:rPr>
                <w:rFonts w:ascii="GHEA Mariam" w:hAnsi="GHEA Mariam"/>
                <w:spacing w:val="0"/>
                <w:szCs w:val="24"/>
              </w:rPr>
            </w:pPr>
            <w:r w:rsidRPr="00817ECB">
              <w:rPr>
                <w:rFonts w:ascii="GHEA Mariam" w:hAnsi="GHEA Mariam"/>
                <w:spacing w:val="0"/>
                <w:szCs w:val="24"/>
              </w:rPr>
              <w:t>16.3</w:t>
            </w:r>
            <w:r w:rsidRPr="00817ECB">
              <w:rPr>
                <w:rFonts w:ascii="GHEA Mariam" w:hAnsi="GHEA Mariam"/>
                <w:spacing w:val="0"/>
                <w:szCs w:val="24"/>
              </w:rPr>
              <w:tab/>
            </w:r>
            <w:proofErr w:type="spellStart"/>
            <w:r w:rsidRPr="00817ECB">
              <w:rPr>
                <w:rFonts w:ascii="GHEA Mariam" w:hAnsi="GHEA Mariam"/>
                <w:szCs w:val="24"/>
              </w:rPr>
              <w:t>Վճարումները</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կողմից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կատարվեն</w:t>
            </w:r>
            <w:proofErr w:type="spellEnd"/>
            <w:r w:rsidRPr="00817ECB">
              <w:rPr>
                <w:rFonts w:ascii="GHEA Mariam" w:hAnsi="GHEA Mariam"/>
                <w:szCs w:val="24"/>
              </w:rPr>
              <w:t xml:space="preserve"> </w:t>
            </w:r>
            <w:proofErr w:type="spellStart"/>
            <w:r w:rsidRPr="00817ECB">
              <w:rPr>
                <w:rFonts w:ascii="GHEA Mariam" w:hAnsi="GHEA Mariam"/>
                <w:szCs w:val="24"/>
              </w:rPr>
              <w:t>անհապաղ</w:t>
            </w:r>
            <w:proofErr w:type="spellEnd"/>
            <w:r w:rsidRPr="00817ECB">
              <w:rPr>
                <w:rFonts w:ascii="GHEA Mariam" w:hAnsi="GHEA Mariam"/>
                <w:szCs w:val="24"/>
              </w:rPr>
              <w:t xml:space="preserve">, </w:t>
            </w:r>
            <w:proofErr w:type="spellStart"/>
            <w:r w:rsidRPr="00817ECB">
              <w:rPr>
                <w:rFonts w:ascii="GHEA Mariam" w:hAnsi="GHEA Mariam"/>
                <w:szCs w:val="24"/>
              </w:rPr>
              <w:t>սակայն</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ապրանքագրի</w:t>
            </w:r>
            <w:proofErr w:type="spellEnd"/>
            <w:r w:rsidRPr="00817ECB">
              <w:rPr>
                <w:rFonts w:ascii="GHEA Mariam" w:hAnsi="GHEA Mariam"/>
                <w:szCs w:val="24"/>
              </w:rPr>
              <w:t xml:space="preserve"> կամ </w:t>
            </w:r>
            <w:proofErr w:type="spellStart"/>
            <w:r w:rsidRPr="00817ECB">
              <w:rPr>
                <w:rFonts w:ascii="GHEA Mariam" w:hAnsi="GHEA Mariam"/>
                <w:szCs w:val="24"/>
              </w:rPr>
              <w:t>պահանջի</w:t>
            </w:r>
            <w:proofErr w:type="spellEnd"/>
            <w:r w:rsidRPr="00817ECB">
              <w:rPr>
                <w:rFonts w:ascii="GHEA Mariam" w:hAnsi="GHEA Mariam"/>
                <w:szCs w:val="24"/>
              </w:rPr>
              <w:t xml:space="preserve"> </w:t>
            </w:r>
            <w:proofErr w:type="spellStart"/>
            <w:r w:rsidRPr="00817ECB">
              <w:rPr>
                <w:rFonts w:ascii="GHEA Mariam" w:hAnsi="GHEA Mariam"/>
                <w:szCs w:val="24"/>
              </w:rPr>
              <w:t>նեկայացման</w:t>
            </w:r>
            <w:proofErr w:type="spellEnd"/>
            <w:r w:rsidRPr="00817ECB">
              <w:rPr>
                <w:rFonts w:ascii="GHEA Mariam" w:hAnsi="GHEA Mariam"/>
                <w:szCs w:val="24"/>
              </w:rPr>
              <w:t xml:space="preserve"> և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ստանալու</w:t>
            </w:r>
            <w:proofErr w:type="spellEnd"/>
            <w:r w:rsidRPr="00817ECB">
              <w:rPr>
                <w:rFonts w:ascii="GHEA Mariam" w:hAnsi="GHEA Mariam"/>
                <w:szCs w:val="24"/>
              </w:rPr>
              <w:t xml:space="preserve"> </w:t>
            </w:r>
            <w:proofErr w:type="spellStart"/>
            <w:r w:rsidRPr="00817ECB">
              <w:rPr>
                <w:rFonts w:ascii="GHEA Mariam" w:hAnsi="GHEA Mariam"/>
                <w:szCs w:val="24"/>
              </w:rPr>
              <w:t>պահից</w:t>
            </w:r>
            <w:proofErr w:type="spellEnd"/>
            <w:r w:rsidRPr="00817ECB">
              <w:rPr>
                <w:rFonts w:ascii="GHEA Mariam" w:hAnsi="GHEA Mariam"/>
                <w:szCs w:val="24"/>
              </w:rPr>
              <w:t xml:space="preserve"> </w:t>
            </w:r>
            <w:proofErr w:type="spellStart"/>
            <w:r w:rsidRPr="00817ECB">
              <w:rPr>
                <w:rFonts w:ascii="GHEA Mariam" w:hAnsi="GHEA Mariam"/>
                <w:szCs w:val="24"/>
              </w:rPr>
              <w:t>ոչ</w:t>
            </w:r>
            <w:proofErr w:type="spellEnd"/>
            <w:r w:rsidRPr="00817ECB">
              <w:rPr>
                <w:rFonts w:ascii="GHEA Mariam" w:hAnsi="GHEA Mariam"/>
                <w:szCs w:val="24"/>
              </w:rPr>
              <w:t xml:space="preserve"> </w:t>
            </w:r>
            <w:proofErr w:type="spellStart"/>
            <w:r w:rsidRPr="00817ECB">
              <w:rPr>
                <w:rFonts w:ascii="GHEA Mariam" w:hAnsi="GHEA Mariam"/>
                <w:szCs w:val="24"/>
              </w:rPr>
              <w:t>ուշ</w:t>
            </w:r>
            <w:proofErr w:type="spellEnd"/>
            <w:r w:rsidRPr="00817ECB">
              <w:rPr>
                <w:rFonts w:ascii="GHEA Mariam" w:hAnsi="GHEA Mariam"/>
                <w:szCs w:val="24"/>
              </w:rPr>
              <w:t xml:space="preserve"> </w:t>
            </w:r>
            <w:proofErr w:type="spellStart"/>
            <w:r w:rsidRPr="00817ECB">
              <w:rPr>
                <w:rFonts w:ascii="GHEA Mariam" w:hAnsi="GHEA Mariam"/>
                <w:szCs w:val="24"/>
              </w:rPr>
              <w:t>քան</w:t>
            </w:r>
            <w:proofErr w:type="spellEnd"/>
            <w:r w:rsidRPr="00817ECB">
              <w:rPr>
                <w:rFonts w:ascii="GHEA Mariam" w:hAnsi="GHEA Mariam"/>
                <w:szCs w:val="24"/>
              </w:rPr>
              <w:t xml:space="preserve"> </w:t>
            </w:r>
            <w:proofErr w:type="spellStart"/>
            <w:r w:rsidRPr="00817ECB">
              <w:rPr>
                <w:rFonts w:ascii="GHEA Mariam" w:hAnsi="GHEA Mariam"/>
                <w:szCs w:val="24"/>
              </w:rPr>
              <w:t>վաթսուն</w:t>
            </w:r>
            <w:proofErr w:type="spellEnd"/>
            <w:r w:rsidRPr="00817ECB">
              <w:rPr>
                <w:rFonts w:ascii="GHEA Mariam" w:hAnsi="GHEA Mariam"/>
                <w:szCs w:val="24"/>
              </w:rPr>
              <w:t xml:space="preserve"> (60) </w:t>
            </w:r>
            <w:proofErr w:type="spellStart"/>
            <w:r w:rsidRPr="00817ECB">
              <w:rPr>
                <w:rFonts w:ascii="GHEA Mariam" w:hAnsi="GHEA Mariam"/>
                <w:szCs w:val="24"/>
              </w:rPr>
              <w:t>օրվա</w:t>
            </w:r>
            <w:proofErr w:type="spellEnd"/>
            <w:r w:rsidRPr="00817ECB">
              <w:rPr>
                <w:rFonts w:ascii="GHEA Mariam" w:hAnsi="GHEA Mariam"/>
                <w:szCs w:val="24"/>
              </w:rPr>
              <w:t xml:space="preserve"> </w:t>
            </w:r>
            <w:proofErr w:type="spellStart"/>
            <w:r w:rsidRPr="00817ECB">
              <w:rPr>
                <w:rFonts w:ascii="GHEA Mariam" w:hAnsi="GHEA Mariam"/>
                <w:szCs w:val="24"/>
              </w:rPr>
              <w:t>ընթացքում</w:t>
            </w:r>
            <w:proofErr w:type="spellEnd"/>
            <w:r w:rsidRPr="00817ECB">
              <w:rPr>
                <w:rFonts w:ascii="GHEA Mariam" w:hAnsi="GHEA Mariam"/>
                <w:szCs w:val="24"/>
              </w:rPr>
              <w:t>:</w:t>
            </w:r>
          </w:p>
          <w:p w14:paraId="18355E67" w14:textId="77777777" w:rsidR="009B2A99" w:rsidRPr="00817ECB" w:rsidRDefault="009B2A99" w:rsidP="009B2A99">
            <w:pPr>
              <w:pStyle w:val="Sub-ClauseText"/>
              <w:spacing w:before="0" w:after="200"/>
              <w:ind w:left="612" w:hanging="612"/>
              <w:rPr>
                <w:rFonts w:ascii="GHEA Mariam" w:hAnsi="GHEA Mariam"/>
                <w:spacing w:val="0"/>
                <w:szCs w:val="24"/>
              </w:rPr>
            </w:pPr>
            <w:r w:rsidRPr="00817ECB">
              <w:rPr>
                <w:rFonts w:ascii="GHEA Mariam" w:hAnsi="GHEA Mariam"/>
                <w:spacing w:val="0"/>
                <w:szCs w:val="24"/>
              </w:rPr>
              <w:t>16.4</w:t>
            </w:r>
            <w:r w:rsidRPr="00817ECB">
              <w:rPr>
                <w:rFonts w:ascii="GHEA Mariam" w:hAnsi="GHEA Mariam"/>
                <w:spacing w:val="0"/>
                <w:szCs w:val="24"/>
              </w:rPr>
              <w:tab/>
            </w:r>
            <w:proofErr w:type="spellStart"/>
            <w:r w:rsidRPr="00817ECB">
              <w:rPr>
                <w:rFonts w:ascii="GHEA Mariam" w:hAnsi="GHEA Mariam"/>
                <w:szCs w:val="24"/>
              </w:rPr>
              <w:t>Վ</w:t>
            </w:r>
            <w:r w:rsidRPr="00817ECB">
              <w:rPr>
                <w:rFonts w:ascii="GHEA Mariam" w:hAnsi="GHEA Mariam"/>
                <w:spacing w:val="0"/>
                <w:szCs w:val="24"/>
              </w:rPr>
              <w:t>ճարումները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Մատակարարին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կիրականացվեն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ազգային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արժույթով</w:t>
            </w:r>
            <w:proofErr w:type="spellEnd"/>
            <w:r w:rsidRPr="00817ECB">
              <w:rPr>
                <w:rFonts w:ascii="GHEA Mariam" w:hAnsi="GHEA Mariam"/>
                <w:spacing w:val="0"/>
                <w:szCs w:val="24"/>
              </w:rPr>
              <w:t xml:space="preserve">: </w:t>
            </w:r>
          </w:p>
          <w:p w14:paraId="527354EB" w14:textId="77777777" w:rsidR="005E310E" w:rsidRPr="00817ECB" w:rsidRDefault="009B2A99" w:rsidP="009B2A99">
            <w:pPr>
              <w:pStyle w:val="Sub-ClauseText"/>
              <w:spacing w:before="0" w:after="200"/>
              <w:ind w:left="612" w:hanging="612"/>
              <w:rPr>
                <w:rFonts w:ascii="GHEA Mariam" w:hAnsi="GHEA Mariam"/>
                <w:spacing w:val="0"/>
                <w:szCs w:val="24"/>
              </w:rPr>
            </w:pPr>
            <w:r w:rsidRPr="00817ECB">
              <w:rPr>
                <w:rFonts w:ascii="GHEA Mariam" w:hAnsi="GHEA Mariam"/>
                <w:spacing w:val="0"/>
                <w:szCs w:val="24"/>
              </w:rPr>
              <w:t>16.5</w:t>
            </w:r>
            <w:r w:rsidRPr="00817ECB">
              <w:rPr>
                <w:rFonts w:ascii="GHEA Mariam" w:hAnsi="GHEA Mariam"/>
                <w:spacing w:val="0"/>
                <w:szCs w:val="24"/>
              </w:rPr>
              <w:tab/>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դեպքում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վճարում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Մատակարարին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վճարման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օրը</w:t>
            </w:r>
            <w:proofErr w:type="spellEnd"/>
            <w:r w:rsidRPr="00817ECB">
              <w:rPr>
                <w:rFonts w:ascii="GHEA Mariam" w:hAnsi="GHEA Mariam"/>
                <w:spacing w:val="0"/>
                <w:szCs w:val="24"/>
              </w:rPr>
              <w:t xml:space="preserve"> կամ ՊՀՊ-</w:t>
            </w:r>
            <w:proofErr w:type="spellStart"/>
            <w:r w:rsidRPr="00817ECB">
              <w:rPr>
                <w:rFonts w:ascii="GHEA Mariam" w:hAnsi="GHEA Mariam"/>
                <w:spacing w:val="0"/>
                <w:szCs w:val="24"/>
              </w:rPr>
              <w:t>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ժամկետի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շրջանակներում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Մատակարարին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վճարի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տոկոս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վճարումը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հետաձգելու</w:t>
            </w:r>
            <w:proofErr w:type="spellEnd"/>
            <w:r w:rsidRPr="00817ECB">
              <w:rPr>
                <w:rFonts w:ascii="GHEA Mariam" w:hAnsi="GHEA Mariam"/>
                <w:spacing w:val="0"/>
                <w:szCs w:val="24"/>
              </w:rPr>
              <w:t xml:space="preserve"> համար՝ ՊՀՊ-</w:t>
            </w:r>
            <w:proofErr w:type="spellStart"/>
            <w:r w:rsidRPr="00817ECB">
              <w:rPr>
                <w:rFonts w:ascii="GHEA Mariam" w:hAnsi="GHEA Mariam"/>
                <w:spacing w:val="0"/>
                <w:szCs w:val="24"/>
              </w:rPr>
              <w:t>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նշված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դրույքաչափով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մինչև</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լրիվ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վճարման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կատարումը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ուշացման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ժամանակահատվածի</w:t>
            </w:r>
            <w:proofErr w:type="spellEnd"/>
            <w:r w:rsidRPr="00817ECB">
              <w:rPr>
                <w:rFonts w:ascii="GHEA Mariam" w:hAnsi="GHEA Mariam"/>
                <w:spacing w:val="0"/>
                <w:szCs w:val="24"/>
              </w:rPr>
              <w:t xml:space="preserve"> համար՝ </w:t>
            </w:r>
            <w:proofErr w:type="spellStart"/>
            <w:r w:rsidRPr="00817ECB">
              <w:rPr>
                <w:rFonts w:ascii="GHEA Mariam" w:hAnsi="GHEA Mariam"/>
                <w:spacing w:val="0"/>
                <w:szCs w:val="24"/>
              </w:rPr>
              <w:t>դատարանի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արբիտրաժի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որոշումից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հետո</w:t>
            </w:r>
            <w:proofErr w:type="spellEnd"/>
            <w:r w:rsidRPr="00817ECB">
              <w:rPr>
                <w:rFonts w:ascii="GHEA Mariam" w:hAnsi="GHEA Mariam"/>
                <w:spacing w:val="0"/>
                <w:szCs w:val="24"/>
              </w:rPr>
              <w:t>:</w:t>
            </w:r>
          </w:p>
        </w:tc>
      </w:tr>
      <w:tr w:rsidR="005E310E" w:rsidRPr="003356B4" w14:paraId="38E13053" w14:textId="77777777" w:rsidTr="00817ECB">
        <w:trPr>
          <w:gridBefore w:val="1"/>
          <w:gridAfter w:val="1"/>
          <w:wBefore w:w="18" w:type="dxa"/>
          <w:wAfter w:w="18" w:type="dxa"/>
        </w:trPr>
        <w:tc>
          <w:tcPr>
            <w:tcW w:w="2217" w:type="dxa"/>
          </w:tcPr>
          <w:p w14:paraId="2E2A3D2A" w14:textId="77777777" w:rsidR="005E310E" w:rsidRPr="00817ECB" w:rsidRDefault="005E310E">
            <w:pPr>
              <w:pStyle w:val="sec7-clauses"/>
              <w:spacing w:before="0" w:after="200"/>
              <w:rPr>
                <w:rFonts w:ascii="GHEA Mariam" w:hAnsi="GHEA Mariam"/>
                <w:szCs w:val="24"/>
              </w:rPr>
            </w:pPr>
            <w:bookmarkStart w:id="416" w:name="_Toc98766439"/>
            <w:bookmarkStart w:id="417" w:name="_Toc428456706"/>
            <w:bookmarkStart w:id="418" w:name="_Toc507160421"/>
            <w:r w:rsidRPr="00817ECB">
              <w:rPr>
                <w:rFonts w:ascii="GHEA Mariam" w:hAnsi="GHEA Mariam"/>
                <w:szCs w:val="24"/>
              </w:rPr>
              <w:t>17.</w:t>
            </w:r>
            <w:r w:rsidRPr="00817ECB">
              <w:rPr>
                <w:rFonts w:ascii="GHEA Mariam" w:hAnsi="GHEA Mariam"/>
                <w:szCs w:val="24"/>
              </w:rPr>
              <w:tab/>
            </w:r>
            <w:bookmarkStart w:id="419" w:name="_Toc381360288"/>
            <w:proofErr w:type="spellStart"/>
            <w:r w:rsidR="009B2A99" w:rsidRPr="00817ECB">
              <w:rPr>
                <w:rFonts w:ascii="GHEA Mariam" w:hAnsi="GHEA Mariam"/>
                <w:szCs w:val="24"/>
              </w:rPr>
              <w:t>Հարկեր</w:t>
            </w:r>
            <w:proofErr w:type="spellEnd"/>
            <w:r w:rsidR="009B2A99" w:rsidRPr="00817ECB">
              <w:rPr>
                <w:rFonts w:ascii="GHEA Mariam" w:hAnsi="GHEA Mariam"/>
                <w:szCs w:val="24"/>
              </w:rPr>
              <w:t xml:space="preserve"> և </w:t>
            </w:r>
            <w:proofErr w:type="spellStart"/>
            <w:r w:rsidR="009B2A99" w:rsidRPr="00817ECB">
              <w:rPr>
                <w:rFonts w:ascii="GHEA Mariam" w:hAnsi="GHEA Mariam"/>
                <w:szCs w:val="24"/>
              </w:rPr>
              <w:t>տուրքեր</w:t>
            </w:r>
            <w:bookmarkEnd w:id="416"/>
            <w:bookmarkEnd w:id="417"/>
            <w:bookmarkEnd w:id="418"/>
            <w:bookmarkEnd w:id="419"/>
            <w:proofErr w:type="spellEnd"/>
          </w:p>
        </w:tc>
        <w:tc>
          <w:tcPr>
            <w:tcW w:w="6930" w:type="dxa"/>
          </w:tcPr>
          <w:p w14:paraId="2579488E" w14:textId="77777777" w:rsidR="005E310E" w:rsidRPr="00817ECB" w:rsidRDefault="005E310E" w:rsidP="00AB31B5">
            <w:pPr>
              <w:pStyle w:val="Sub-ClauseText"/>
              <w:spacing w:before="0" w:after="240"/>
              <w:ind w:left="612" w:hanging="612"/>
              <w:rPr>
                <w:rFonts w:ascii="GHEA Mariam" w:hAnsi="GHEA Mariam"/>
                <w:spacing w:val="0"/>
                <w:szCs w:val="24"/>
              </w:rPr>
            </w:pPr>
            <w:r w:rsidRPr="00817ECB">
              <w:rPr>
                <w:rFonts w:ascii="GHEA Mariam" w:hAnsi="GHEA Mariam"/>
                <w:spacing w:val="0"/>
                <w:szCs w:val="24"/>
              </w:rPr>
              <w:t>17.1</w:t>
            </w:r>
            <w:r w:rsidRPr="00817ECB">
              <w:rPr>
                <w:rFonts w:ascii="GHEA Mariam" w:hAnsi="GHEA Mariam"/>
                <w:spacing w:val="0"/>
                <w:szCs w:val="24"/>
              </w:rPr>
              <w:tab/>
            </w:r>
            <w:proofErr w:type="spellStart"/>
            <w:r w:rsidR="00AB31B5" w:rsidRPr="00817ECB">
              <w:rPr>
                <w:rFonts w:ascii="GHEA Mariam" w:hAnsi="GHEA Mariam"/>
                <w:spacing w:val="0"/>
                <w:szCs w:val="24"/>
              </w:rPr>
              <w:t>Շրջանառության</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բոլոր</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հարկերը</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տուրքերը</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եթե</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կան</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ներառված</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են</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Պայմանագրի</w:t>
            </w:r>
            <w:proofErr w:type="spellEnd"/>
            <w:r w:rsidR="00AB31B5" w:rsidRPr="00817ECB">
              <w:rPr>
                <w:rFonts w:ascii="GHEA Mariam" w:hAnsi="GHEA Mariam"/>
                <w:spacing w:val="0"/>
                <w:szCs w:val="24"/>
              </w:rPr>
              <w:t xml:space="preserve"> </w:t>
            </w:r>
            <w:proofErr w:type="spellStart"/>
            <w:r w:rsidR="00AB31B5" w:rsidRPr="00817ECB">
              <w:rPr>
                <w:rFonts w:ascii="GHEA Mariam" w:hAnsi="GHEA Mariam"/>
                <w:spacing w:val="0"/>
                <w:szCs w:val="24"/>
              </w:rPr>
              <w:t>գնի</w:t>
            </w:r>
            <w:proofErr w:type="spellEnd"/>
            <w:r w:rsidR="00AB31B5" w:rsidRPr="00817ECB">
              <w:rPr>
                <w:rFonts w:ascii="GHEA Mariam" w:hAnsi="GHEA Mariam"/>
                <w:spacing w:val="0"/>
                <w:szCs w:val="24"/>
              </w:rPr>
              <w:t xml:space="preserve"> մեջ: </w:t>
            </w:r>
          </w:p>
        </w:tc>
      </w:tr>
      <w:tr w:rsidR="005E310E" w:rsidRPr="003356B4" w14:paraId="253BBA0A" w14:textId="77777777" w:rsidTr="00817ECB">
        <w:trPr>
          <w:gridBefore w:val="1"/>
          <w:gridAfter w:val="1"/>
          <w:wBefore w:w="18" w:type="dxa"/>
          <w:wAfter w:w="18" w:type="dxa"/>
        </w:trPr>
        <w:tc>
          <w:tcPr>
            <w:tcW w:w="2217" w:type="dxa"/>
          </w:tcPr>
          <w:p w14:paraId="3207B798" w14:textId="1A7343B7" w:rsidR="005E310E" w:rsidRPr="00817ECB" w:rsidRDefault="005E310E">
            <w:pPr>
              <w:pStyle w:val="sec7-clauses"/>
              <w:spacing w:before="0" w:after="200"/>
              <w:rPr>
                <w:rFonts w:ascii="GHEA Mariam" w:hAnsi="GHEA Mariam"/>
                <w:szCs w:val="24"/>
              </w:rPr>
            </w:pPr>
            <w:bookmarkStart w:id="420" w:name="_Toc98766440"/>
            <w:bookmarkStart w:id="421" w:name="_Toc428456707"/>
            <w:bookmarkStart w:id="422" w:name="_Toc507160422"/>
            <w:r w:rsidRPr="00817ECB">
              <w:rPr>
                <w:rFonts w:ascii="GHEA Mariam" w:hAnsi="GHEA Mariam"/>
                <w:szCs w:val="24"/>
              </w:rPr>
              <w:t>18.</w:t>
            </w:r>
            <w:bookmarkStart w:id="423" w:name="_Toc381360289"/>
            <w:r w:rsidR="009B2A99" w:rsidRPr="00817ECB">
              <w:rPr>
                <w:rFonts w:ascii="GHEA Mariam" w:hAnsi="GHEA Mariam"/>
                <w:szCs w:val="24"/>
              </w:rPr>
              <w:t xml:space="preserve">Պայմանագրի </w:t>
            </w:r>
            <w:proofErr w:type="spellStart"/>
            <w:r w:rsidR="009B2A99" w:rsidRPr="00817ECB">
              <w:rPr>
                <w:rFonts w:ascii="GHEA Mariam" w:hAnsi="GHEA Mariam"/>
                <w:szCs w:val="24"/>
              </w:rPr>
              <w:t>կատարման</w:t>
            </w:r>
            <w:proofErr w:type="spellEnd"/>
            <w:r w:rsidR="009B2A99" w:rsidRPr="00817ECB">
              <w:rPr>
                <w:rFonts w:ascii="GHEA Mariam" w:hAnsi="GHEA Mariam"/>
                <w:szCs w:val="24"/>
              </w:rPr>
              <w:t xml:space="preserve"> </w:t>
            </w:r>
            <w:proofErr w:type="spellStart"/>
            <w:r w:rsidR="009B2A99" w:rsidRPr="00817ECB">
              <w:rPr>
                <w:rFonts w:ascii="GHEA Mariam" w:hAnsi="GHEA Mariam"/>
                <w:szCs w:val="24"/>
              </w:rPr>
              <w:t>երաշխիք</w:t>
            </w:r>
            <w:bookmarkEnd w:id="420"/>
            <w:bookmarkEnd w:id="421"/>
            <w:bookmarkEnd w:id="422"/>
            <w:bookmarkEnd w:id="423"/>
            <w:proofErr w:type="spellEnd"/>
          </w:p>
        </w:tc>
        <w:tc>
          <w:tcPr>
            <w:tcW w:w="6930" w:type="dxa"/>
          </w:tcPr>
          <w:p w14:paraId="6D1B1B15" w14:textId="77777777" w:rsidR="005E310E" w:rsidRPr="00817ECB" w:rsidRDefault="005E310E" w:rsidP="00B37D39">
            <w:pPr>
              <w:pStyle w:val="Sub-ClauseText"/>
              <w:spacing w:before="0" w:after="240"/>
              <w:ind w:left="612" w:hanging="612"/>
              <w:rPr>
                <w:rFonts w:ascii="GHEA Mariam" w:hAnsi="GHEA Mariam"/>
                <w:spacing w:val="0"/>
                <w:szCs w:val="24"/>
              </w:rPr>
            </w:pPr>
            <w:r w:rsidRPr="00817ECB">
              <w:rPr>
                <w:rFonts w:ascii="GHEA Mariam" w:hAnsi="GHEA Mariam"/>
                <w:spacing w:val="0"/>
                <w:szCs w:val="24"/>
              </w:rPr>
              <w:t>18.1</w:t>
            </w:r>
            <w:r w:rsidRPr="00817ECB">
              <w:rPr>
                <w:rFonts w:ascii="GHEA Mariam" w:hAnsi="GHEA Mariam"/>
                <w:spacing w:val="0"/>
                <w:szCs w:val="24"/>
              </w:rPr>
              <w:tab/>
            </w:r>
            <w:proofErr w:type="spellStart"/>
            <w:r w:rsidR="0091229A" w:rsidRPr="00817ECB">
              <w:rPr>
                <w:rFonts w:ascii="GHEA Mariam" w:hAnsi="GHEA Mariam"/>
                <w:szCs w:val="24"/>
              </w:rPr>
              <w:t>Պայմանագրի</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շնորհման</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վերաբերյալ</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ծանուցում</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ստանալուց</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հետո</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քսանութ</w:t>
            </w:r>
            <w:proofErr w:type="spellEnd"/>
            <w:r w:rsidR="0091229A" w:rsidRPr="00817ECB">
              <w:rPr>
                <w:rFonts w:ascii="GHEA Mariam" w:hAnsi="GHEA Mariam"/>
                <w:szCs w:val="24"/>
              </w:rPr>
              <w:t xml:space="preserve"> (28) </w:t>
            </w:r>
            <w:proofErr w:type="spellStart"/>
            <w:r w:rsidR="0091229A" w:rsidRPr="00817ECB">
              <w:rPr>
                <w:rFonts w:ascii="GHEA Mariam" w:hAnsi="GHEA Mariam"/>
                <w:szCs w:val="24"/>
              </w:rPr>
              <w:t>օրվա</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ընթացքում</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Մատակարարը</w:t>
            </w:r>
            <w:proofErr w:type="spellEnd"/>
            <w:r w:rsidR="0091229A" w:rsidRPr="00817ECB">
              <w:rPr>
                <w:rFonts w:ascii="GHEA Mariam" w:hAnsi="GHEA Mariam"/>
                <w:szCs w:val="24"/>
              </w:rPr>
              <w:t xml:space="preserve">, ՊՀՊ-ի </w:t>
            </w:r>
            <w:proofErr w:type="spellStart"/>
            <w:r w:rsidR="0091229A" w:rsidRPr="00817ECB">
              <w:rPr>
                <w:rFonts w:ascii="GHEA Mariam" w:hAnsi="GHEA Mariam"/>
                <w:szCs w:val="24"/>
              </w:rPr>
              <w:t>պայմանների</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համաձայն</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պետք</w:t>
            </w:r>
            <w:proofErr w:type="spellEnd"/>
            <w:r w:rsidR="0091229A" w:rsidRPr="00817ECB">
              <w:rPr>
                <w:rFonts w:ascii="GHEA Mariam" w:hAnsi="GHEA Mariam"/>
                <w:szCs w:val="24"/>
              </w:rPr>
              <w:t xml:space="preserve"> է </w:t>
            </w:r>
            <w:proofErr w:type="spellStart"/>
            <w:r w:rsidR="0091229A" w:rsidRPr="00817ECB">
              <w:rPr>
                <w:rFonts w:ascii="GHEA Mariam" w:hAnsi="GHEA Mariam"/>
                <w:szCs w:val="24"/>
              </w:rPr>
              <w:t>ներկայացնի</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Պայմանագրի</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կատարման</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երաշխիք</w:t>
            </w:r>
            <w:proofErr w:type="spellEnd"/>
            <w:r w:rsidR="0091229A" w:rsidRPr="00817ECB">
              <w:rPr>
                <w:rFonts w:ascii="GHEA Mariam" w:hAnsi="GHEA Mariam"/>
                <w:szCs w:val="24"/>
              </w:rPr>
              <w:t xml:space="preserve">՝ </w:t>
            </w:r>
            <w:r w:rsidR="0091229A" w:rsidRPr="00817ECB">
              <w:rPr>
                <w:rFonts w:ascii="GHEA Mariam" w:hAnsi="GHEA Mariam"/>
                <w:b/>
                <w:szCs w:val="24"/>
              </w:rPr>
              <w:t>ՊՀՊ</w:t>
            </w:r>
            <w:r w:rsidR="0091229A" w:rsidRPr="00817ECB">
              <w:rPr>
                <w:rFonts w:ascii="GHEA Mariam" w:hAnsi="GHEA Mariam"/>
                <w:szCs w:val="24"/>
              </w:rPr>
              <w:t>-</w:t>
            </w:r>
            <w:proofErr w:type="spellStart"/>
            <w:r w:rsidR="0091229A" w:rsidRPr="00817ECB">
              <w:rPr>
                <w:rFonts w:ascii="GHEA Mariam" w:hAnsi="GHEA Mariam"/>
                <w:szCs w:val="24"/>
              </w:rPr>
              <w:t>ում</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նշված</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գումարի</w:t>
            </w:r>
            <w:proofErr w:type="spellEnd"/>
            <w:r w:rsidR="0091229A" w:rsidRPr="00817ECB">
              <w:rPr>
                <w:rFonts w:ascii="GHEA Mariam" w:hAnsi="GHEA Mariam"/>
                <w:szCs w:val="24"/>
              </w:rPr>
              <w:t xml:space="preserve"> </w:t>
            </w:r>
            <w:proofErr w:type="spellStart"/>
            <w:r w:rsidR="0091229A" w:rsidRPr="00817ECB">
              <w:rPr>
                <w:rFonts w:ascii="GHEA Mariam" w:hAnsi="GHEA Mariam"/>
                <w:szCs w:val="24"/>
              </w:rPr>
              <w:t>չափով</w:t>
            </w:r>
            <w:proofErr w:type="spellEnd"/>
            <w:r w:rsidR="0091229A" w:rsidRPr="00817ECB">
              <w:rPr>
                <w:rFonts w:ascii="GHEA Mariam" w:hAnsi="GHEA Mariam"/>
                <w:szCs w:val="24"/>
              </w:rPr>
              <w:t xml:space="preserve">: </w:t>
            </w:r>
          </w:p>
          <w:p w14:paraId="43EADECD" w14:textId="25089434" w:rsidR="004F556B" w:rsidRPr="00817ECB" w:rsidRDefault="005E310E" w:rsidP="004F556B">
            <w:pPr>
              <w:pStyle w:val="Sub-ClauseText"/>
              <w:spacing w:before="0" w:after="240"/>
              <w:ind w:left="612" w:hanging="612"/>
              <w:rPr>
                <w:rFonts w:ascii="GHEA Mariam" w:hAnsi="GHEA Mariam"/>
                <w:spacing w:val="0"/>
                <w:szCs w:val="24"/>
              </w:rPr>
            </w:pPr>
            <w:r w:rsidRPr="00817ECB">
              <w:rPr>
                <w:rFonts w:ascii="GHEA Mariam" w:hAnsi="GHEA Mariam"/>
                <w:spacing w:val="0"/>
                <w:szCs w:val="24"/>
              </w:rPr>
              <w:t>18.2</w:t>
            </w:r>
            <w:r w:rsidRPr="00817ECB">
              <w:rPr>
                <w:rFonts w:ascii="GHEA Mariam" w:hAnsi="GHEA Mariam"/>
                <w:spacing w:val="0"/>
                <w:szCs w:val="24"/>
              </w:rPr>
              <w:tab/>
            </w:r>
            <w:proofErr w:type="spellStart"/>
            <w:r w:rsidR="004F556B" w:rsidRPr="00817ECB">
              <w:rPr>
                <w:rFonts w:ascii="GHEA Mariam" w:hAnsi="GHEA Mariam"/>
                <w:szCs w:val="24"/>
              </w:rPr>
              <w:t>Երաշխիքի</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գումարը</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ենթակա</w:t>
            </w:r>
            <w:proofErr w:type="spellEnd"/>
            <w:r w:rsidR="004F556B" w:rsidRPr="00817ECB">
              <w:rPr>
                <w:rFonts w:ascii="GHEA Mariam" w:hAnsi="GHEA Mariam"/>
                <w:szCs w:val="24"/>
              </w:rPr>
              <w:t xml:space="preserve"> է </w:t>
            </w:r>
            <w:proofErr w:type="spellStart"/>
            <w:r w:rsidR="004F556B" w:rsidRPr="00817ECB">
              <w:rPr>
                <w:rFonts w:ascii="GHEA Mariam" w:hAnsi="GHEA Mariam"/>
                <w:szCs w:val="24"/>
              </w:rPr>
              <w:t>Գնորդին</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վճարման</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սույն</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lastRenderedPageBreak/>
              <w:t>Պայմանագրով</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ամրագրված</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Մատակարարի</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որևէ</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պարտականության</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չկատարման</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դեպքում</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որպես</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դրանից</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բխող</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վնասների</w:t>
            </w:r>
            <w:proofErr w:type="spellEnd"/>
            <w:r w:rsidR="004F556B" w:rsidRPr="00817ECB">
              <w:rPr>
                <w:rFonts w:ascii="GHEA Mariam" w:hAnsi="GHEA Mariam"/>
                <w:szCs w:val="24"/>
              </w:rPr>
              <w:t xml:space="preserve"> </w:t>
            </w:r>
            <w:proofErr w:type="spellStart"/>
            <w:r w:rsidR="004F556B" w:rsidRPr="00817ECB">
              <w:rPr>
                <w:rFonts w:ascii="GHEA Mariam" w:hAnsi="GHEA Mariam"/>
                <w:szCs w:val="24"/>
              </w:rPr>
              <w:t>փոխհատուցում</w:t>
            </w:r>
            <w:proofErr w:type="spellEnd"/>
            <w:r w:rsidR="004F556B" w:rsidRPr="00817ECB">
              <w:rPr>
                <w:rFonts w:ascii="GHEA Mariam" w:hAnsi="GHEA Mariam"/>
                <w:szCs w:val="24"/>
              </w:rPr>
              <w:t>:</w:t>
            </w:r>
          </w:p>
          <w:p w14:paraId="24724726" w14:textId="552A61E9" w:rsidR="004F556B" w:rsidRPr="00817ECB" w:rsidRDefault="004F556B" w:rsidP="004F556B">
            <w:pPr>
              <w:pStyle w:val="Sub-ClauseText"/>
              <w:spacing w:before="0" w:after="240"/>
              <w:ind w:left="612" w:hanging="612"/>
              <w:rPr>
                <w:rFonts w:ascii="GHEA Mariam" w:hAnsi="GHEA Mariam"/>
                <w:spacing w:val="0"/>
                <w:szCs w:val="24"/>
              </w:rPr>
            </w:pPr>
            <w:r w:rsidRPr="00817ECB">
              <w:rPr>
                <w:rFonts w:ascii="GHEA Mariam" w:hAnsi="GHEA Mariam"/>
                <w:spacing w:val="0"/>
                <w:szCs w:val="24"/>
              </w:rPr>
              <w:t>18.3</w:t>
            </w:r>
            <w:r w:rsidRPr="00817ECB">
              <w:rPr>
                <w:rFonts w:ascii="GHEA Mariam" w:hAnsi="GHEA Mariam"/>
                <w:spacing w:val="0"/>
                <w:szCs w:val="24"/>
              </w:rPr>
              <w:tab/>
            </w:r>
            <w:proofErr w:type="spellStart"/>
            <w:r w:rsidRPr="00817ECB">
              <w:rPr>
                <w:rFonts w:ascii="GHEA Mariam" w:hAnsi="GHEA Mariam"/>
                <w:szCs w:val="24"/>
              </w:rPr>
              <w:t>Կատարման</w:t>
            </w:r>
            <w:proofErr w:type="spellEnd"/>
            <w:r w:rsidRPr="00817ECB">
              <w:rPr>
                <w:rFonts w:ascii="GHEA Mariam" w:hAnsi="GHEA Mariam"/>
                <w:szCs w:val="24"/>
              </w:rPr>
              <w:t xml:space="preserve"> </w:t>
            </w:r>
            <w:proofErr w:type="spellStart"/>
            <w:r w:rsidRPr="00817ECB">
              <w:rPr>
                <w:rFonts w:ascii="GHEA Mariam" w:hAnsi="GHEA Mariam"/>
                <w:szCs w:val="24"/>
              </w:rPr>
              <w:t>երաշխիքը</w:t>
            </w:r>
            <w:proofErr w:type="spellEnd"/>
            <w:r w:rsidRPr="00817ECB">
              <w:rPr>
                <w:rFonts w:ascii="GHEA Mariam" w:hAnsi="GHEA Mariam"/>
                <w:szCs w:val="24"/>
              </w:rPr>
              <w:t xml:space="preserve"> </w:t>
            </w:r>
            <w:proofErr w:type="spellStart"/>
            <w:r w:rsidRPr="00817ECB">
              <w:rPr>
                <w:rFonts w:ascii="GHEA Mariam" w:hAnsi="GHEA Mariam"/>
                <w:szCs w:val="24"/>
              </w:rPr>
              <w:t>վճարվում</w:t>
            </w:r>
            <w:proofErr w:type="spellEnd"/>
            <w:r w:rsidRPr="00817ECB">
              <w:rPr>
                <w:rFonts w:ascii="GHEA Mariam" w:hAnsi="GHEA Mariam"/>
                <w:szCs w:val="24"/>
              </w:rPr>
              <w:t xml:space="preserve"> է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սահմանված</w:t>
            </w:r>
            <w:proofErr w:type="spellEnd"/>
            <w:r w:rsidRPr="00817ECB">
              <w:rPr>
                <w:rFonts w:ascii="GHEA Mariam" w:hAnsi="GHEA Mariam"/>
                <w:szCs w:val="24"/>
              </w:rPr>
              <w:t xml:space="preserve"> </w:t>
            </w:r>
            <w:proofErr w:type="spellStart"/>
            <w:r w:rsidRPr="00817ECB">
              <w:rPr>
                <w:rFonts w:ascii="GHEA Mariam" w:hAnsi="GHEA Mariam"/>
                <w:szCs w:val="24"/>
              </w:rPr>
              <w:t>արժույթով</w:t>
            </w:r>
            <w:proofErr w:type="spellEnd"/>
            <w:r w:rsidRPr="00817ECB">
              <w:rPr>
                <w:rFonts w:ascii="GHEA Mariam" w:hAnsi="GHEA Mariam"/>
                <w:szCs w:val="24"/>
              </w:rPr>
              <w:t xml:space="preserve">, կամ </w:t>
            </w:r>
            <w:proofErr w:type="spellStart"/>
            <w:r w:rsidRPr="00817ECB">
              <w:rPr>
                <w:rFonts w:ascii="GHEA Mariam" w:hAnsi="GHEA Mariam"/>
                <w:szCs w:val="24"/>
              </w:rPr>
              <w:t>Գնորդի</w:t>
            </w:r>
            <w:proofErr w:type="spellEnd"/>
            <w:r w:rsidRPr="00817ECB">
              <w:rPr>
                <w:rFonts w:ascii="GHEA Mariam" w:hAnsi="GHEA Mariam"/>
                <w:szCs w:val="24"/>
              </w:rPr>
              <w:t xml:space="preserve"> համար </w:t>
            </w:r>
            <w:proofErr w:type="spellStart"/>
            <w:r w:rsidRPr="00817ECB">
              <w:rPr>
                <w:rFonts w:ascii="GHEA Mariam" w:hAnsi="GHEA Mariam"/>
                <w:szCs w:val="24"/>
              </w:rPr>
              <w:t>ընդունելի</w:t>
            </w:r>
            <w:proofErr w:type="spellEnd"/>
            <w:r w:rsidRPr="00817ECB">
              <w:rPr>
                <w:rFonts w:ascii="GHEA Mariam" w:hAnsi="GHEA Mariam"/>
                <w:szCs w:val="24"/>
              </w:rPr>
              <w:t xml:space="preserve"> </w:t>
            </w:r>
            <w:proofErr w:type="spellStart"/>
            <w:r w:rsidRPr="00817ECB">
              <w:rPr>
                <w:rFonts w:ascii="GHEA Mariam" w:hAnsi="GHEA Mariam"/>
                <w:szCs w:val="24"/>
              </w:rPr>
              <w:t>ազատ</w:t>
            </w:r>
            <w:proofErr w:type="spellEnd"/>
            <w:r w:rsidRPr="00817ECB">
              <w:rPr>
                <w:rFonts w:ascii="GHEA Mariam" w:hAnsi="GHEA Mariam"/>
                <w:szCs w:val="24"/>
              </w:rPr>
              <w:t xml:space="preserve"> </w:t>
            </w:r>
            <w:proofErr w:type="spellStart"/>
            <w:r w:rsidRPr="00817ECB">
              <w:rPr>
                <w:rFonts w:ascii="GHEA Mariam" w:hAnsi="GHEA Mariam"/>
                <w:szCs w:val="24"/>
              </w:rPr>
              <w:t>փոխարկելի</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արժույթով</w:t>
            </w:r>
            <w:proofErr w:type="spellEnd"/>
            <w:r w:rsidRPr="00817ECB">
              <w:rPr>
                <w:rFonts w:ascii="GHEA Mariam" w:hAnsi="GHEA Mariam"/>
                <w:szCs w:val="24"/>
              </w:rPr>
              <w:t xml:space="preserve"> և </w:t>
            </w:r>
            <w:proofErr w:type="spellStart"/>
            <w:r w:rsidRPr="00817ECB">
              <w:rPr>
                <w:rFonts w:ascii="GHEA Mariam" w:hAnsi="GHEA Mariam"/>
                <w:szCs w:val="24"/>
              </w:rPr>
              <w:t>արտահայտվում</w:t>
            </w:r>
            <w:proofErr w:type="spellEnd"/>
            <w:r w:rsidRPr="00817ECB">
              <w:rPr>
                <w:rFonts w:ascii="GHEA Mariam" w:hAnsi="GHEA Mariam"/>
                <w:szCs w:val="24"/>
              </w:rPr>
              <w:t xml:space="preserve"> է </w:t>
            </w:r>
            <w:proofErr w:type="spellStart"/>
            <w:r w:rsidRPr="00817ECB">
              <w:rPr>
                <w:rFonts w:ascii="GHEA Mariam" w:hAnsi="GHEA Mariam"/>
                <w:szCs w:val="24"/>
              </w:rPr>
              <w:t>Գնորդի</w:t>
            </w:r>
            <w:proofErr w:type="spellEnd"/>
            <w:r w:rsidRPr="00817ECB">
              <w:rPr>
                <w:rFonts w:ascii="GHEA Mariam" w:hAnsi="GHEA Mariam"/>
                <w:szCs w:val="24"/>
              </w:rPr>
              <w:t xml:space="preserve"> համար </w:t>
            </w:r>
            <w:proofErr w:type="spellStart"/>
            <w:r w:rsidRPr="00817ECB">
              <w:rPr>
                <w:rFonts w:ascii="GHEA Mariam" w:hAnsi="GHEA Mariam"/>
                <w:szCs w:val="24"/>
              </w:rPr>
              <w:t>ընդունելի</w:t>
            </w:r>
            <w:proofErr w:type="spellEnd"/>
            <w:r w:rsidRPr="00817ECB">
              <w:rPr>
                <w:rFonts w:ascii="GHEA Mariam" w:hAnsi="GHEA Mariam"/>
                <w:szCs w:val="24"/>
              </w:rPr>
              <w:t xml:space="preserve">` </w:t>
            </w:r>
            <w:r w:rsidRPr="003356B4">
              <w:rPr>
                <w:rFonts w:ascii="GHEA Mariam" w:hAnsi="GHEA Mariam" w:cs="Sylfaen"/>
                <w:szCs w:val="24"/>
              </w:rPr>
              <w:t>Պ</w:t>
            </w:r>
            <w:r w:rsidR="005B0BFE" w:rsidRPr="003356B4">
              <w:rPr>
                <w:rFonts w:ascii="GHEA Mariam" w:hAnsi="GHEA Mariam" w:cs="Sylfaen"/>
                <w:szCs w:val="24"/>
              </w:rPr>
              <w:t>Հ</w:t>
            </w:r>
            <w:r w:rsidRPr="003356B4">
              <w:rPr>
                <w:rFonts w:ascii="GHEA Mariam" w:hAnsi="GHEA Mariam" w:cs="Sylfaen"/>
                <w:szCs w:val="24"/>
              </w:rPr>
              <w:t>Պ</w:t>
            </w:r>
            <w:r w:rsidRPr="00817ECB">
              <w:rPr>
                <w:rFonts w:ascii="GHEA Mariam" w:hAnsi="GHEA Mariam"/>
                <w:szCs w:val="24"/>
              </w:rPr>
              <w:t>-</w:t>
            </w:r>
            <w:proofErr w:type="spellStart"/>
            <w:r w:rsidRPr="00817ECB">
              <w:rPr>
                <w:rFonts w:ascii="GHEA Mariam" w:hAnsi="GHEA Mariam"/>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ամրագրված</w:t>
            </w:r>
            <w:proofErr w:type="spellEnd"/>
            <w:r w:rsidRPr="00817ECB">
              <w:rPr>
                <w:rFonts w:ascii="GHEA Mariam" w:hAnsi="GHEA Mariam"/>
                <w:szCs w:val="24"/>
              </w:rPr>
              <w:t xml:space="preserve"> </w:t>
            </w:r>
            <w:proofErr w:type="spellStart"/>
            <w:r w:rsidRPr="00817ECB">
              <w:rPr>
                <w:rFonts w:ascii="GHEA Mariam" w:hAnsi="GHEA Mariam"/>
                <w:szCs w:val="24"/>
              </w:rPr>
              <w:t>ձևով</w:t>
            </w:r>
            <w:proofErr w:type="spellEnd"/>
            <w:r w:rsidRPr="00817ECB">
              <w:rPr>
                <w:rFonts w:ascii="GHEA Mariam" w:hAnsi="GHEA Mariam"/>
                <w:szCs w:val="24"/>
              </w:rPr>
              <w:t xml:space="preserve">, կամ </w:t>
            </w:r>
            <w:proofErr w:type="spellStart"/>
            <w:r w:rsidRPr="00817ECB">
              <w:rPr>
                <w:rFonts w:ascii="GHEA Mariam" w:hAnsi="GHEA Mariam"/>
                <w:szCs w:val="24"/>
              </w:rPr>
              <w:t>Գնորդին</w:t>
            </w:r>
            <w:proofErr w:type="spellEnd"/>
            <w:r w:rsidRPr="00817ECB">
              <w:rPr>
                <w:rFonts w:ascii="GHEA Mariam" w:hAnsi="GHEA Mariam"/>
                <w:szCs w:val="24"/>
              </w:rPr>
              <w:t xml:space="preserve"> </w:t>
            </w:r>
            <w:proofErr w:type="spellStart"/>
            <w:r w:rsidRPr="00817ECB">
              <w:rPr>
                <w:rFonts w:ascii="GHEA Mariam" w:hAnsi="GHEA Mariam"/>
                <w:szCs w:val="24"/>
              </w:rPr>
              <w:t>հարմար</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ձևով</w:t>
            </w:r>
            <w:proofErr w:type="spellEnd"/>
            <w:r w:rsidRPr="00817ECB">
              <w:rPr>
                <w:rFonts w:ascii="GHEA Mariam" w:hAnsi="GHEA Mariam"/>
                <w:szCs w:val="24"/>
              </w:rPr>
              <w:t xml:space="preserve">: </w:t>
            </w:r>
          </w:p>
          <w:p w14:paraId="4F204D21" w14:textId="77777777" w:rsidR="005E310E" w:rsidRPr="00817ECB" w:rsidRDefault="004F556B" w:rsidP="004F556B">
            <w:pPr>
              <w:pStyle w:val="Sub-ClauseText"/>
              <w:spacing w:before="0" w:after="240"/>
              <w:ind w:left="612" w:hanging="612"/>
              <w:rPr>
                <w:rFonts w:ascii="GHEA Mariam" w:hAnsi="GHEA Mariam"/>
                <w:spacing w:val="0"/>
                <w:szCs w:val="24"/>
              </w:rPr>
            </w:pPr>
            <w:r w:rsidRPr="00817ECB">
              <w:rPr>
                <w:rFonts w:ascii="GHEA Mariam" w:hAnsi="GHEA Mariam"/>
                <w:spacing w:val="0"/>
                <w:szCs w:val="24"/>
              </w:rPr>
              <w:t>18.4</w:t>
            </w:r>
            <w:r w:rsidRPr="00817ECB">
              <w:rPr>
                <w:rFonts w:ascii="GHEA Mariam" w:hAnsi="GHEA Mariam"/>
                <w:spacing w:val="0"/>
                <w:szCs w:val="24"/>
              </w:rPr>
              <w:tab/>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կատարման</w:t>
            </w:r>
            <w:proofErr w:type="spellEnd"/>
            <w:r w:rsidRPr="00817ECB">
              <w:rPr>
                <w:rFonts w:ascii="GHEA Mariam" w:hAnsi="GHEA Mariam"/>
                <w:szCs w:val="24"/>
              </w:rPr>
              <w:t xml:space="preserve"> </w:t>
            </w:r>
            <w:proofErr w:type="spellStart"/>
            <w:r w:rsidRPr="00817ECB">
              <w:rPr>
                <w:rFonts w:ascii="GHEA Mariam" w:hAnsi="GHEA Mariam"/>
                <w:szCs w:val="24"/>
              </w:rPr>
              <w:t>երաշխիքը</w:t>
            </w:r>
            <w:proofErr w:type="spellEnd"/>
            <w:r w:rsidRPr="00817ECB">
              <w:rPr>
                <w:rFonts w:ascii="GHEA Mariam" w:hAnsi="GHEA Mariam"/>
                <w:szCs w:val="24"/>
              </w:rPr>
              <w:t xml:space="preserve"> </w:t>
            </w:r>
            <w:proofErr w:type="spellStart"/>
            <w:r w:rsidRPr="00817ECB">
              <w:rPr>
                <w:rFonts w:ascii="GHEA Mariam" w:hAnsi="GHEA Mariam"/>
                <w:szCs w:val="24"/>
              </w:rPr>
              <w:t>Գնորդը</w:t>
            </w:r>
            <w:proofErr w:type="spellEnd"/>
            <w:r w:rsidRPr="00817ECB">
              <w:rPr>
                <w:rFonts w:ascii="GHEA Mariam" w:hAnsi="GHEA Mariam"/>
                <w:szCs w:val="24"/>
              </w:rPr>
              <w:t xml:space="preserve"> </w:t>
            </w:r>
            <w:proofErr w:type="spellStart"/>
            <w:r w:rsidRPr="00817ECB">
              <w:rPr>
                <w:rFonts w:ascii="GHEA Mariam" w:hAnsi="GHEA Mariam"/>
                <w:szCs w:val="24"/>
              </w:rPr>
              <w:t>կվերադարձնի</w:t>
            </w:r>
            <w:proofErr w:type="spellEnd"/>
            <w:r w:rsidRPr="00817ECB">
              <w:rPr>
                <w:rFonts w:ascii="GHEA Mariam" w:hAnsi="GHEA Mariam"/>
                <w:szCs w:val="24"/>
              </w:rPr>
              <w:t xml:space="preserve"> </w:t>
            </w:r>
            <w:proofErr w:type="spellStart"/>
            <w:r w:rsidRPr="00817ECB">
              <w:rPr>
                <w:rFonts w:ascii="GHEA Mariam" w:hAnsi="GHEA Mariam"/>
                <w:szCs w:val="24"/>
              </w:rPr>
              <w:t>Մատակարարին</w:t>
            </w:r>
            <w:proofErr w:type="spellEnd"/>
            <w:r w:rsidRPr="00817ECB">
              <w:rPr>
                <w:rFonts w:ascii="GHEA Mariam" w:hAnsi="GHEA Mariam"/>
                <w:szCs w:val="24"/>
              </w:rPr>
              <w:t xml:space="preserve"> </w:t>
            </w:r>
            <w:proofErr w:type="spellStart"/>
            <w:r w:rsidRPr="00817ECB">
              <w:rPr>
                <w:rFonts w:ascii="GHEA Mariam" w:hAnsi="GHEA Mariam"/>
                <w:szCs w:val="24"/>
              </w:rPr>
              <w:t>սույն</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ամրագրված</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w:t>
            </w:r>
            <w:proofErr w:type="spellStart"/>
            <w:r w:rsidRPr="00817ECB">
              <w:rPr>
                <w:rFonts w:ascii="GHEA Mariam" w:hAnsi="GHEA Mariam"/>
                <w:szCs w:val="24"/>
              </w:rPr>
              <w:t>պարտականությունների</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թվում</w:t>
            </w:r>
            <w:proofErr w:type="spellEnd"/>
            <w:r w:rsidRPr="00817ECB">
              <w:rPr>
                <w:rFonts w:ascii="GHEA Mariam" w:hAnsi="GHEA Mariam"/>
                <w:szCs w:val="24"/>
              </w:rPr>
              <w:t xml:space="preserve">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երաշխավորման</w:t>
            </w:r>
            <w:proofErr w:type="spellEnd"/>
            <w:r w:rsidRPr="00817ECB">
              <w:rPr>
                <w:rFonts w:ascii="GHEA Mariam" w:hAnsi="GHEA Mariam"/>
                <w:szCs w:val="24"/>
              </w:rPr>
              <w:t xml:space="preserve"> </w:t>
            </w:r>
            <w:proofErr w:type="spellStart"/>
            <w:r w:rsidRPr="00817ECB">
              <w:rPr>
                <w:rFonts w:ascii="GHEA Mariam" w:hAnsi="GHEA Mariam"/>
                <w:szCs w:val="24"/>
              </w:rPr>
              <w:t>պարտականությունների</w:t>
            </w:r>
            <w:proofErr w:type="spellEnd"/>
            <w:r w:rsidRPr="00817ECB">
              <w:rPr>
                <w:rFonts w:ascii="GHEA Mariam" w:hAnsi="GHEA Mariam"/>
                <w:szCs w:val="24"/>
              </w:rPr>
              <w:t xml:space="preserve"> </w:t>
            </w:r>
            <w:proofErr w:type="spellStart"/>
            <w:r w:rsidRPr="00817ECB">
              <w:rPr>
                <w:rFonts w:ascii="GHEA Mariam" w:hAnsi="GHEA Mariam"/>
                <w:szCs w:val="24"/>
              </w:rPr>
              <w:t>կատարման</w:t>
            </w:r>
            <w:proofErr w:type="spellEnd"/>
            <w:r w:rsidRPr="00817ECB">
              <w:rPr>
                <w:rFonts w:ascii="GHEA Mariam" w:hAnsi="GHEA Mariam"/>
                <w:szCs w:val="24"/>
              </w:rPr>
              <w:t xml:space="preserve"> </w:t>
            </w:r>
            <w:proofErr w:type="spellStart"/>
            <w:r w:rsidRPr="00817ECB">
              <w:rPr>
                <w:rFonts w:ascii="GHEA Mariam" w:hAnsi="GHEA Mariam"/>
                <w:szCs w:val="24"/>
              </w:rPr>
              <w:t>ավարտից</w:t>
            </w:r>
            <w:proofErr w:type="spellEnd"/>
            <w:r w:rsidRPr="00817ECB">
              <w:rPr>
                <w:rFonts w:ascii="GHEA Mariam" w:hAnsi="GHEA Mariam"/>
                <w:szCs w:val="24"/>
              </w:rPr>
              <w:t xml:space="preserve"> </w:t>
            </w:r>
            <w:proofErr w:type="spellStart"/>
            <w:r w:rsidRPr="00817ECB">
              <w:rPr>
                <w:rFonts w:ascii="GHEA Mariam" w:hAnsi="GHEA Mariam"/>
                <w:szCs w:val="24"/>
              </w:rPr>
              <w:t>հետո</w:t>
            </w:r>
            <w:proofErr w:type="spellEnd"/>
            <w:r w:rsidRPr="00817ECB">
              <w:rPr>
                <w:rFonts w:ascii="GHEA Mariam" w:hAnsi="GHEA Mariam"/>
                <w:szCs w:val="24"/>
              </w:rPr>
              <w:t xml:space="preserve"> </w:t>
            </w:r>
            <w:proofErr w:type="spellStart"/>
            <w:r w:rsidRPr="00817ECB">
              <w:rPr>
                <w:rFonts w:ascii="GHEA Mariam" w:hAnsi="GHEA Mariam"/>
                <w:szCs w:val="24"/>
              </w:rPr>
              <w:t>ոչ</w:t>
            </w:r>
            <w:proofErr w:type="spellEnd"/>
            <w:r w:rsidRPr="00817ECB">
              <w:rPr>
                <w:rFonts w:ascii="GHEA Mariam" w:hAnsi="GHEA Mariam"/>
                <w:szCs w:val="24"/>
              </w:rPr>
              <w:t xml:space="preserve"> </w:t>
            </w:r>
            <w:proofErr w:type="spellStart"/>
            <w:r w:rsidRPr="00817ECB">
              <w:rPr>
                <w:rFonts w:ascii="GHEA Mariam" w:hAnsi="GHEA Mariam"/>
                <w:szCs w:val="24"/>
              </w:rPr>
              <w:t>ուշ</w:t>
            </w:r>
            <w:proofErr w:type="spellEnd"/>
            <w:r w:rsidRPr="00817ECB">
              <w:rPr>
                <w:rFonts w:ascii="GHEA Mariam" w:hAnsi="GHEA Mariam"/>
                <w:szCs w:val="24"/>
              </w:rPr>
              <w:t xml:space="preserve"> </w:t>
            </w:r>
            <w:proofErr w:type="spellStart"/>
            <w:r w:rsidRPr="00817ECB">
              <w:rPr>
                <w:rFonts w:ascii="GHEA Mariam" w:hAnsi="GHEA Mariam"/>
                <w:szCs w:val="24"/>
              </w:rPr>
              <w:t>քան</w:t>
            </w:r>
            <w:proofErr w:type="spellEnd"/>
            <w:r w:rsidRPr="00817ECB">
              <w:rPr>
                <w:rFonts w:ascii="GHEA Mariam" w:hAnsi="GHEA Mariam"/>
                <w:szCs w:val="24"/>
              </w:rPr>
              <w:t xml:space="preserve"> </w:t>
            </w:r>
            <w:proofErr w:type="spellStart"/>
            <w:r w:rsidRPr="00817ECB">
              <w:rPr>
                <w:rFonts w:ascii="GHEA Mariam" w:hAnsi="GHEA Mariam"/>
                <w:szCs w:val="24"/>
              </w:rPr>
              <w:t>քսանութ</w:t>
            </w:r>
            <w:proofErr w:type="spellEnd"/>
            <w:r w:rsidRPr="00817ECB">
              <w:rPr>
                <w:rFonts w:ascii="GHEA Mariam" w:hAnsi="GHEA Mariam"/>
                <w:szCs w:val="24"/>
              </w:rPr>
              <w:t xml:space="preserve"> (28) </w:t>
            </w:r>
            <w:proofErr w:type="spellStart"/>
            <w:r w:rsidRPr="00817ECB">
              <w:rPr>
                <w:rFonts w:ascii="GHEA Mariam" w:hAnsi="GHEA Mariam"/>
                <w:szCs w:val="24"/>
              </w:rPr>
              <w:t>օր</w:t>
            </w:r>
            <w:proofErr w:type="spellEnd"/>
            <w:r w:rsidRPr="00817ECB">
              <w:rPr>
                <w:rFonts w:ascii="GHEA Mariam" w:hAnsi="GHEA Mariam"/>
                <w:szCs w:val="24"/>
              </w:rPr>
              <w:t xml:space="preserve"> </w:t>
            </w:r>
            <w:proofErr w:type="spellStart"/>
            <w:r w:rsidRPr="00817ECB">
              <w:rPr>
                <w:rFonts w:ascii="GHEA Mariam" w:hAnsi="GHEA Mariam"/>
                <w:szCs w:val="24"/>
              </w:rPr>
              <w:t>անց</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կերպ</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չէ</w:t>
            </w:r>
            <w:proofErr w:type="spellEnd"/>
            <w:r w:rsidRPr="00817ECB">
              <w:rPr>
                <w:rFonts w:ascii="GHEA Mariam" w:hAnsi="GHEA Mariam"/>
                <w:szCs w:val="24"/>
              </w:rPr>
              <w:t xml:space="preserve"> ՊՀՊ-</w:t>
            </w:r>
            <w:proofErr w:type="spellStart"/>
            <w:r w:rsidRPr="00817ECB">
              <w:rPr>
                <w:rFonts w:ascii="GHEA Mariam" w:hAnsi="GHEA Mariam"/>
                <w:szCs w:val="24"/>
              </w:rPr>
              <w:t>ում</w:t>
            </w:r>
            <w:proofErr w:type="spellEnd"/>
            <w:r w:rsidRPr="00817ECB">
              <w:rPr>
                <w:rFonts w:ascii="GHEA Mariam" w:hAnsi="GHEA Mariam"/>
                <w:szCs w:val="24"/>
              </w:rPr>
              <w:t>:</w:t>
            </w:r>
          </w:p>
        </w:tc>
      </w:tr>
      <w:tr w:rsidR="005E310E" w:rsidRPr="003356B4" w14:paraId="11EC969F" w14:textId="77777777" w:rsidTr="00817ECB">
        <w:trPr>
          <w:gridBefore w:val="1"/>
          <w:gridAfter w:val="1"/>
          <w:wBefore w:w="18" w:type="dxa"/>
          <w:wAfter w:w="18" w:type="dxa"/>
        </w:trPr>
        <w:tc>
          <w:tcPr>
            <w:tcW w:w="2217" w:type="dxa"/>
          </w:tcPr>
          <w:p w14:paraId="7F5CDD4F" w14:textId="75320192" w:rsidR="005E310E" w:rsidRPr="00817ECB" w:rsidRDefault="005E310E">
            <w:pPr>
              <w:pStyle w:val="sec7-clauses"/>
              <w:spacing w:before="0" w:after="200"/>
              <w:rPr>
                <w:rFonts w:ascii="GHEA Mariam" w:hAnsi="GHEA Mariam"/>
                <w:szCs w:val="24"/>
              </w:rPr>
            </w:pPr>
            <w:bookmarkStart w:id="424" w:name="_Toc98766441"/>
            <w:bookmarkStart w:id="425" w:name="_Toc428456708"/>
            <w:bookmarkStart w:id="426" w:name="_Toc507160423"/>
            <w:r w:rsidRPr="00817ECB">
              <w:rPr>
                <w:rFonts w:ascii="GHEA Mariam" w:hAnsi="GHEA Mariam"/>
                <w:szCs w:val="24"/>
              </w:rPr>
              <w:lastRenderedPageBreak/>
              <w:t>19.</w:t>
            </w:r>
            <w:bookmarkStart w:id="427" w:name="_Toc381360290"/>
            <w:r w:rsidR="00B278A0" w:rsidRPr="00817ECB">
              <w:rPr>
                <w:rFonts w:ascii="GHEA Mariam" w:hAnsi="GHEA Mariam"/>
                <w:szCs w:val="24"/>
              </w:rPr>
              <w:t xml:space="preserve">Հեղինակային </w:t>
            </w:r>
            <w:proofErr w:type="spellStart"/>
            <w:r w:rsidR="00B278A0" w:rsidRPr="00817ECB">
              <w:rPr>
                <w:rFonts w:ascii="GHEA Mariam" w:hAnsi="GHEA Mariam"/>
                <w:szCs w:val="24"/>
              </w:rPr>
              <w:t>իրավունք</w:t>
            </w:r>
            <w:bookmarkEnd w:id="424"/>
            <w:bookmarkEnd w:id="425"/>
            <w:bookmarkEnd w:id="426"/>
            <w:bookmarkEnd w:id="427"/>
            <w:proofErr w:type="spellEnd"/>
          </w:p>
        </w:tc>
        <w:tc>
          <w:tcPr>
            <w:tcW w:w="6930" w:type="dxa"/>
          </w:tcPr>
          <w:p w14:paraId="28A30B13" w14:textId="55FB0B60" w:rsidR="005E310E" w:rsidRPr="00817ECB" w:rsidRDefault="005E310E" w:rsidP="00B37D39">
            <w:pPr>
              <w:pStyle w:val="Sub-ClauseText"/>
              <w:spacing w:before="0" w:after="180"/>
              <w:ind w:left="612" w:hanging="612"/>
              <w:rPr>
                <w:rFonts w:ascii="GHEA Mariam" w:hAnsi="GHEA Mariam"/>
                <w:spacing w:val="0"/>
                <w:szCs w:val="24"/>
              </w:rPr>
            </w:pPr>
            <w:r w:rsidRPr="00817ECB">
              <w:rPr>
                <w:rFonts w:ascii="GHEA Mariam" w:hAnsi="GHEA Mariam"/>
                <w:spacing w:val="0"/>
                <w:szCs w:val="24"/>
              </w:rPr>
              <w:t>19.1</w:t>
            </w:r>
            <w:r w:rsidRPr="00817ECB">
              <w:rPr>
                <w:rFonts w:ascii="GHEA Mariam" w:hAnsi="GHEA Mariam"/>
                <w:spacing w:val="0"/>
                <w:szCs w:val="24"/>
              </w:rPr>
              <w:tab/>
            </w:r>
            <w:proofErr w:type="spellStart"/>
            <w:r w:rsidR="00933419" w:rsidRPr="00817ECB">
              <w:rPr>
                <w:rFonts w:ascii="GHEA Mariam" w:hAnsi="GHEA Mariam"/>
                <w:spacing w:val="0"/>
                <w:szCs w:val="24"/>
              </w:rPr>
              <w:t>Մատակարարի</w:t>
            </w:r>
            <w:proofErr w:type="spellEnd"/>
            <w:r w:rsidR="00933419" w:rsidRPr="00817ECB">
              <w:rPr>
                <w:rFonts w:ascii="GHEA Mariam" w:hAnsi="GHEA Mariam"/>
                <w:spacing w:val="0"/>
                <w:szCs w:val="24"/>
              </w:rPr>
              <w:t xml:space="preserve"> կողմից </w:t>
            </w:r>
            <w:proofErr w:type="spellStart"/>
            <w:r w:rsidR="00933419" w:rsidRPr="00817ECB">
              <w:rPr>
                <w:rFonts w:ascii="GHEA Mariam" w:hAnsi="GHEA Mariam"/>
                <w:spacing w:val="0"/>
                <w:szCs w:val="24"/>
              </w:rPr>
              <w:t>Գնորդին</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ներկայացված</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բոլոր</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գծագրերի</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փաստաթղթերի</w:t>
            </w:r>
            <w:proofErr w:type="spellEnd"/>
            <w:r w:rsidR="00933419" w:rsidRPr="00817ECB">
              <w:rPr>
                <w:rFonts w:ascii="GHEA Mariam" w:hAnsi="GHEA Mariam"/>
                <w:spacing w:val="0"/>
                <w:szCs w:val="24"/>
              </w:rPr>
              <w:t xml:space="preserve"> և </w:t>
            </w:r>
            <w:proofErr w:type="spellStart"/>
            <w:r w:rsidR="00933419" w:rsidRPr="00817ECB">
              <w:rPr>
                <w:rFonts w:ascii="GHEA Mariam" w:hAnsi="GHEA Mariam"/>
                <w:spacing w:val="0"/>
                <w:szCs w:val="24"/>
              </w:rPr>
              <w:t>տվյալներ</w:t>
            </w:r>
            <w:proofErr w:type="spellEnd"/>
            <w:r w:rsidR="00933419" w:rsidRPr="00817ECB">
              <w:rPr>
                <w:rFonts w:ascii="GHEA Mariam" w:hAnsi="GHEA Mariam"/>
                <w:spacing w:val="0"/>
                <w:szCs w:val="24"/>
              </w:rPr>
              <w:t xml:space="preserve"> և </w:t>
            </w:r>
            <w:proofErr w:type="spellStart"/>
            <w:r w:rsidR="00933419" w:rsidRPr="00817ECB">
              <w:rPr>
                <w:rFonts w:ascii="GHEA Mariam" w:hAnsi="GHEA Mariam"/>
                <w:spacing w:val="0"/>
                <w:szCs w:val="24"/>
              </w:rPr>
              <w:t>տեղեկատվություն</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պարունակող</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բոլոր</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փաստաթղթերի</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հեղինակային</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իրավունքը</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պետք</w:t>
            </w:r>
            <w:proofErr w:type="spellEnd"/>
            <w:r w:rsidR="00933419" w:rsidRPr="00817ECB">
              <w:rPr>
                <w:rFonts w:ascii="GHEA Mariam" w:hAnsi="GHEA Mariam"/>
                <w:spacing w:val="0"/>
                <w:szCs w:val="24"/>
              </w:rPr>
              <w:t xml:space="preserve"> է </w:t>
            </w:r>
            <w:proofErr w:type="spellStart"/>
            <w:r w:rsidR="00933419" w:rsidRPr="00817ECB">
              <w:rPr>
                <w:rFonts w:ascii="GHEA Mariam" w:hAnsi="GHEA Mariam"/>
                <w:spacing w:val="0"/>
                <w:szCs w:val="24"/>
              </w:rPr>
              <w:t>պատկանի</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Մատակարարին</w:t>
            </w:r>
            <w:proofErr w:type="spellEnd"/>
            <w:r w:rsidR="00933419" w:rsidRPr="00817ECB">
              <w:rPr>
                <w:rFonts w:ascii="GHEA Mariam" w:hAnsi="GHEA Mariam"/>
                <w:spacing w:val="0"/>
                <w:szCs w:val="24"/>
              </w:rPr>
              <w:t xml:space="preserve"> կամ, </w:t>
            </w:r>
            <w:proofErr w:type="spellStart"/>
            <w:r w:rsidR="00933419" w:rsidRPr="00817ECB">
              <w:rPr>
                <w:rFonts w:ascii="GHEA Mariam" w:hAnsi="GHEA Mariam"/>
                <w:spacing w:val="0"/>
                <w:szCs w:val="24"/>
              </w:rPr>
              <w:t>եթե</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դրանք</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Գնորդին</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ներկայացվում</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են</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ուղղակի</w:t>
            </w:r>
            <w:proofErr w:type="spellEnd"/>
            <w:r w:rsidR="00933419" w:rsidRPr="00817ECB">
              <w:rPr>
                <w:rFonts w:ascii="GHEA Mariam" w:hAnsi="GHEA Mariam"/>
                <w:spacing w:val="0"/>
                <w:szCs w:val="24"/>
              </w:rPr>
              <w:t xml:space="preserve"> կամ </w:t>
            </w:r>
            <w:proofErr w:type="spellStart"/>
            <w:r w:rsidR="00933419" w:rsidRPr="00817ECB">
              <w:rPr>
                <w:rFonts w:ascii="GHEA Mariam" w:hAnsi="GHEA Mariam"/>
                <w:spacing w:val="0"/>
                <w:szCs w:val="24"/>
              </w:rPr>
              <w:t>որևէ</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երրորդ</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կողմի</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միջոցով</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ներառելով</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նյութերի</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մատակարարներին</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ապա</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այդ</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նյութերի</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հեղինակային</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իրավունքը</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պետք</w:t>
            </w:r>
            <w:proofErr w:type="spellEnd"/>
            <w:r w:rsidR="00933419" w:rsidRPr="00817ECB">
              <w:rPr>
                <w:rFonts w:ascii="GHEA Mariam" w:hAnsi="GHEA Mariam"/>
                <w:spacing w:val="0"/>
                <w:szCs w:val="24"/>
              </w:rPr>
              <w:t xml:space="preserve"> է </w:t>
            </w:r>
            <w:proofErr w:type="spellStart"/>
            <w:r w:rsidR="00933419" w:rsidRPr="00817ECB">
              <w:rPr>
                <w:rFonts w:ascii="GHEA Mariam" w:hAnsi="GHEA Mariam"/>
                <w:spacing w:val="0"/>
                <w:szCs w:val="24"/>
              </w:rPr>
              <w:t>պատկանի</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մատակարարող</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երրորդ</w:t>
            </w:r>
            <w:proofErr w:type="spellEnd"/>
            <w:r w:rsidR="00933419" w:rsidRPr="00817ECB">
              <w:rPr>
                <w:rFonts w:ascii="GHEA Mariam" w:hAnsi="GHEA Mariam"/>
                <w:spacing w:val="0"/>
                <w:szCs w:val="24"/>
              </w:rPr>
              <w:t xml:space="preserve"> </w:t>
            </w:r>
            <w:proofErr w:type="spellStart"/>
            <w:r w:rsidR="00933419" w:rsidRPr="00817ECB">
              <w:rPr>
                <w:rFonts w:ascii="GHEA Mariam" w:hAnsi="GHEA Mariam"/>
                <w:spacing w:val="0"/>
                <w:szCs w:val="24"/>
              </w:rPr>
              <w:t>կողմին</w:t>
            </w:r>
            <w:proofErr w:type="spellEnd"/>
            <w:r w:rsidR="00933419" w:rsidRPr="00817ECB">
              <w:rPr>
                <w:rFonts w:ascii="GHEA Mariam" w:hAnsi="GHEA Mariam"/>
                <w:spacing w:val="0"/>
                <w:szCs w:val="24"/>
              </w:rPr>
              <w:t>:</w:t>
            </w:r>
          </w:p>
        </w:tc>
      </w:tr>
      <w:tr w:rsidR="005E310E" w:rsidRPr="003356B4" w14:paraId="5F7F689B" w14:textId="77777777" w:rsidTr="00817ECB">
        <w:trPr>
          <w:gridBefore w:val="1"/>
          <w:gridAfter w:val="1"/>
          <w:wBefore w:w="18" w:type="dxa"/>
          <w:wAfter w:w="18" w:type="dxa"/>
        </w:trPr>
        <w:tc>
          <w:tcPr>
            <w:tcW w:w="2217" w:type="dxa"/>
          </w:tcPr>
          <w:p w14:paraId="3C5B0683" w14:textId="77777777" w:rsidR="005E310E" w:rsidRPr="00817ECB" w:rsidRDefault="005E310E">
            <w:pPr>
              <w:pStyle w:val="sec7-clauses"/>
              <w:spacing w:before="0" w:after="200"/>
              <w:rPr>
                <w:rFonts w:ascii="GHEA Mariam" w:hAnsi="GHEA Mariam"/>
                <w:szCs w:val="24"/>
              </w:rPr>
            </w:pPr>
            <w:bookmarkStart w:id="428" w:name="_Toc98766442"/>
            <w:bookmarkStart w:id="429" w:name="_Toc428456709"/>
            <w:bookmarkStart w:id="430" w:name="_Toc507160424"/>
            <w:r w:rsidRPr="00817ECB">
              <w:rPr>
                <w:rFonts w:ascii="GHEA Mariam" w:hAnsi="GHEA Mariam"/>
                <w:szCs w:val="24"/>
              </w:rPr>
              <w:t>20.</w:t>
            </w:r>
            <w:r w:rsidRPr="00817ECB">
              <w:rPr>
                <w:rFonts w:ascii="GHEA Mariam" w:hAnsi="GHEA Mariam"/>
                <w:szCs w:val="24"/>
              </w:rPr>
              <w:tab/>
            </w:r>
            <w:bookmarkStart w:id="431" w:name="_Toc381360291"/>
            <w:proofErr w:type="spellStart"/>
            <w:r w:rsidR="00233094" w:rsidRPr="00817ECB">
              <w:rPr>
                <w:rFonts w:ascii="GHEA Mariam" w:hAnsi="GHEA Mariam"/>
                <w:szCs w:val="24"/>
              </w:rPr>
              <w:t>Գաղտնի</w:t>
            </w:r>
            <w:proofErr w:type="spellEnd"/>
            <w:r w:rsidR="00233094" w:rsidRPr="00817ECB">
              <w:rPr>
                <w:rFonts w:ascii="GHEA Mariam" w:hAnsi="GHEA Mariam"/>
                <w:szCs w:val="24"/>
              </w:rPr>
              <w:t xml:space="preserve"> </w:t>
            </w:r>
            <w:proofErr w:type="spellStart"/>
            <w:r w:rsidR="00233094" w:rsidRPr="00817ECB">
              <w:rPr>
                <w:rFonts w:ascii="GHEA Mariam" w:hAnsi="GHEA Mariam"/>
                <w:szCs w:val="24"/>
              </w:rPr>
              <w:t>տեղեկություններ</w:t>
            </w:r>
            <w:bookmarkEnd w:id="428"/>
            <w:bookmarkEnd w:id="429"/>
            <w:bookmarkEnd w:id="430"/>
            <w:bookmarkEnd w:id="431"/>
            <w:proofErr w:type="spellEnd"/>
          </w:p>
        </w:tc>
        <w:tc>
          <w:tcPr>
            <w:tcW w:w="6930" w:type="dxa"/>
          </w:tcPr>
          <w:p w14:paraId="0B15A4A3" w14:textId="77777777" w:rsidR="005E310E" w:rsidRPr="00817ECB" w:rsidRDefault="005E310E" w:rsidP="00D25F61">
            <w:pPr>
              <w:pStyle w:val="Sub-ClauseText"/>
              <w:spacing w:before="0" w:after="160"/>
              <w:ind w:left="612" w:hanging="612"/>
              <w:rPr>
                <w:rFonts w:ascii="GHEA Mariam" w:hAnsi="GHEA Mariam"/>
                <w:spacing w:val="0"/>
                <w:szCs w:val="24"/>
              </w:rPr>
            </w:pPr>
            <w:r w:rsidRPr="00817ECB">
              <w:rPr>
                <w:rFonts w:ascii="GHEA Mariam" w:hAnsi="GHEA Mariam"/>
                <w:spacing w:val="0"/>
                <w:szCs w:val="24"/>
              </w:rPr>
              <w:t>20.1</w:t>
            </w:r>
            <w:r w:rsidRPr="00817ECB">
              <w:rPr>
                <w:rFonts w:ascii="GHEA Mariam" w:hAnsi="GHEA Mariam"/>
                <w:spacing w:val="0"/>
                <w:szCs w:val="24"/>
              </w:rPr>
              <w:tab/>
            </w:r>
            <w:proofErr w:type="spellStart"/>
            <w:r w:rsidR="00233094" w:rsidRPr="00817ECB">
              <w:rPr>
                <w:rFonts w:ascii="GHEA Mariam" w:hAnsi="GHEA Mariam"/>
                <w:spacing w:val="0"/>
                <w:szCs w:val="24"/>
              </w:rPr>
              <w:t>Գնորդը</w:t>
            </w:r>
            <w:proofErr w:type="spellEnd"/>
            <w:r w:rsidR="00233094" w:rsidRPr="00817ECB">
              <w:rPr>
                <w:rFonts w:ascii="GHEA Mariam" w:hAnsi="GHEA Mariam"/>
                <w:spacing w:val="0"/>
                <w:szCs w:val="24"/>
              </w:rPr>
              <w:t xml:space="preserve"> և </w:t>
            </w:r>
            <w:proofErr w:type="spellStart"/>
            <w:r w:rsidR="00233094" w:rsidRPr="00817ECB">
              <w:rPr>
                <w:rFonts w:ascii="GHEA Mariam" w:hAnsi="GHEA Mariam"/>
                <w:spacing w:val="0"/>
                <w:szCs w:val="24"/>
              </w:rPr>
              <w:t>Մատակարարը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գաղտնի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կպահեն</w:t>
            </w:r>
            <w:proofErr w:type="spellEnd"/>
            <w:r w:rsidR="00233094" w:rsidRPr="00817ECB">
              <w:rPr>
                <w:rFonts w:ascii="GHEA Mariam" w:hAnsi="GHEA Mariam"/>
                <w:spacing w:val="0"/>
                <w:szCs w:val="24"/>
              </w:rPr>
              <w:t xml:space="preserve"> և </w:t>
            </w:r>
            <w:proofErr w:type="spellStart"/>
            <w:r w:rsidR="00233094" w:rsidRPr="00817ECB">
              <w:rPr>
                <w:rFonts w:ascii="GHEA Mariam" w:hAnsi="GHEA Mariam"/>
                <w:spacing w:val="0"/>
                <w:szCs w:val="24"/>
              </w:rPr>
              <w:t>առանց</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երրորդ</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կողմի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գրավոր</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համաձայնության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չեն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հրապարակի</w:t>
            </w:r>
            <w:proofErr w:type="spellEnd"/>
            <w:r w:rsidR="00233094" w:rsidRPr="00817ECB">
              <w:rPr>
                <w:rFonts w:ascii="GHEA Mariam" w:hAnsi="GHEA Mariam"/>
                <w:spacing w:val="0"/>
                <w:szCs w:val="24"/>
              </w:rPr>
              <w:t>/</w:t>
            </w:r>
            <w:proofErr w:type="spellStart"/>
            <w:r w:rsidR="00233094" w:rsidRPr="00817ECB">
              <w:rPr>
                <w:rFonts w:ascii="GHEA Mariam" w:hAnsi="GHEA Mariam"/>
                <w:spacing w:val="0"/>
                <w:szCs w:val="24"/>
              </w:rPr>
              <w:t>տրամադրի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մեկ</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այլ</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կողմի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որևէ</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փաստաթուղթ</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տվյալ</w:t>
            </w:r>
            <w:proofErr w:type="spellEnd"/>
            <w:r w:rsidR="00233094" w:rsidRPr="00817ECB">
              <w:rPr>
                <w:rFonts w:ascii="GHEA Mariam" w:hAnsi="GHEA Mariam"/>
                <w:spacing w:val="0"/>
                <w:szCs w:val="24"/>
              </w:rPr>
              <w:t xml:space="preserve"> կամ </w:t>
            </w:r>
            <w:proofErr w:type="spellStart"/>
            <w:r w:rsidR="00233094" w:rsidRPr="00817ECB">
              <w:rPr>
                <w:rFonts w:ascii="GHEA Mariam" w:hAnsi="GHEA Mariam"/>
                <w:spacing w:val="0"/>
                <w:szCs w:val="24"/>
              </w:rPr>
              <w:t>այլ</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տեղեկատվություն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որը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ներկայացվել</w:t>
            </w:r>
            <w:proofErr w:type="spellEnd"/>
            <w:r w:rsidR="00233094" w:rsidRPr="00817ECB">
              <w:rPr>
                <w:rFonts w:ascii="GHEA Mariam" w:hAnsi="GHEA Mariam"/>
                <w:spacing w:val="0"/>
                <w:szCs w:val="24"/>
              </w:rPr>
              <w:t xml:space="preserve"> է </w:t>
            </w:r>
            <w:proofErr w:type="spellStart"/>
            <w:r w:rsidR="00233094" w:rsidRPr="00817ECB">
              <w:rPr>
                <w:rFonts w:ascii="GHEA Mariam" w:hAnsi="GHEA Mariam"/>
                <w:spacing w:val="0"/>
                <w:szCs w:val="24"/>
              </w:rPr>
              <w:t>Պայմանագրի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իրականացման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հետ</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կապված</w:t>
            </w:r>
            <w:proofErr w:type="spellEnd"/>
            <w:r w:rsidR="00233094" w:rsidRPr="00817ECB">
              <w:rPr>
                <w:rFonts w:ascii="GHEA Mariam" w:hAnsi="GHEA Mariam"/>
                <w:spacing w:val="0"/>
                <w:szCs w:val="24"/>
              </w:rPr>
              <w:t xml:space="preserve"> կողմից </w:t>
            </w:r>
            <w:proofErr w:type="spellStart"/>
            <w:r w:rsidR="00233094" w:rsidRPr="00817ECB">
              <w:rPr>
                <w:rFonts w:ascii="GHEA Mariam" w:hAnsi="GHEA Mariam"/>
                <w:spacing w:val="0"/>
                <w:szCs w:val="24"/>
              </w:rPr>
              <w:t>մեկի</w:t>
            </w:r>
            <w:proofErr w:type="spellEnd"/>
            <w:r w:rsidR="00233094" w:rsidRPr="00817ECB">
              <w:rPr>
                <w:rFonts w:ascii="GHEA Mariam" w:hAnsi="GHEA Mariam"/>
                <w:spacing w:val="0"/>
                <w:szCs w:val="24"/>
              </w:rPr>
              <w:t xml:space="preserve"> կողմից, </w:t>
            </w:r>
            <w:proofErr w:type="spellStart"/>
            <w:r w:rsidR="00233094" w:rsidRPr="00817ECB">
              <w:rPr>
                <w:rFonts w:ascii="GHEA Mariam" w:hAnsi="GHEA Mariam"/>
                <w:spacing w:val="0"/>
                <w:szCs w:val="24"/>
              </w:rPr>
              <w:t>անկախ</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այն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փաստից</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թե</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այդ</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տեղեկատվությունը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ներկայացվել</w:t>
            </w:r>
            <w:proofErr w:type="spellEnd"/>
            <w:r w:rsidR="00233094" w:rsidRPr="00817ECB">
              <w:rPr>
                <w:rFonts w:ascii="GHEA Mariam" w:hAnsi="GHEA Mariam"/>
                <w:spacing w:val="0"/>
                <w:szCs w:val="24"/>
              </w:rPr>
              <w:t xml:space="preserve"> է </w:t>
            </w:r>
            <w:proofErr w:type="spellStart"/>
            <w:r w:rsidR="00233094" w:rsidRPr="00817ECB">
              <w:rPr>
                <w:rFonts w:ascii="GHEA Mariam" w:hAnsi="GHEA Mariam"/>
                <w:spacing w:val="0"/>
                <w:szCs w:val="24"/>
              </w:rPr>
              <w:t>պայմանագրի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կատարման</w:t>
            </w:r>
            <w:proofErr w:type="spellEnd"/>
            <w:r w:rsidR="00233094" w:rsidRPr="00817ECB">
              <w:rPr>
                <w:rFonts w:ascii="GHEA Mariam" w:hAnsi="GHEA Mariam"/>
                <w:spacing w:val="0"/>
                <w:szCs w:val="24"/>
              </w:rPr>
              <w:t xml:space="preserve"> կամ </w:t>
            </w:r>
            <w:proofErr w:type="spellStart"/>
            <w:r w:rsidR="00233094" w:rsidRPr="00817ECB">
              <w:rPr>
                <w:rFonts w:ascii="GHEA Mariam" w:hAnsi="GHEA Mariam"/>
                <w:spacing w:val="0"/>
                <w:szCs w:val="24"/>
              </w:rPr>
              <w:t>դադերցման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ընթացքում</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մինչ</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այդ</w:t>
            </w:r>
            <w:proofErr w:type="spellEnd"/>
            <w:r w:rsidR="00233094" w:rsidRPr="00817ECB">
              <w:rPr>
                <w:rFonts w:ascii="GHEA Mariam" w:hAnsi="GHEA Mariam"/>
                <w:spacing w:val="0"/>
                <w:szCs w:val="24"/>
              </w:rPr>
              <w:t xml:space="preserve"> կամ </w:t>
            </w:r>
            <w:proofErr w:type="spellStart"/>
            <w:r w:rsidR="00233094" w:rsidRPr="00817ECB">
              <w:rPr>
                <w:rFonts w:ascii="GHEA Mariam" w:hAnsi="GHEA Mariam"/>
                <w:spacing w:val="0"/>
                <w:szCs w:val="24"/>
              </w:rPr>
              <w:t>դրա</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ավարտից</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հետո</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Չնայած</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վերոնշյալի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Մատակարարը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կարղ</w:t>
            </w:r>
            <w:proofErr w:type="spellEnd"/>
            <w:r w:rsidR="00233094" w:rsidRPr="00817ECB">
              <w:rPr>
                <w:rFonts w:ascii="GHEA Mariam" w:hAnsi="GHEA Mariam"/>
                <w:spacing w:val="0"/>
                <w:szCs w:val="24"/>
              </w:rPr>
              <w:t xml:space="preserve"> է </w:t>
            </w:r>
            <w:proofErr w:type="spellStart"/>
            <w:r w:rsidR="00233094" w:rsidRPr="00817ECB">
              <w:rPr>
                <w:rFonts w:ascii="GHEA Mariam" w:hAnsi="GHEA Mariam"/>
                <w:spacing w:val="0"/>
                <w:szCs w:val="24"/>
              </w:rPr>
              <w:t>իր</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ենթակապալառուին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ներկայացնել</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Գնորդից</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ստացված</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այնպիսի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փաստաթղթեր</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տվյալներ</w:t>
            </w:r>
            <w:proofErr w:type="spellEnd"/>
            <w:r w:rsidR="00233094" w:rsidRPr="00817ECB">
              <w:rPr>
                <w:rFonts w:ascii="GHEA Mariam" w:hAnsi="GHEA Mariam"/>
                <w:spacing w:val="0"/>
                <w:szCs w:val="24"/>
              </w:rPr>
              <w:t xml:space="preserve"> և </w:t>
            </w:r>
            <w:proofErr w:type="spellStart"/>
            <w:r w:rsidR="00233094" w:rsidRPr="00817ECB">
              <w:rPr>
                <w:rFonts w:ascii="GHEA Mariam" w:hAnsi="GHEA Mariam"/>
                <w:spacing w:val="0"/>
                <w:szCs w:val="24"/>
              </w:rPr>
              <w:t>այլ</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տեղեկատվություն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որոնք</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պահանջվում</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են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Պայմանագիրը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կատարելու</w:t>
            </w:r>
            <w:proofErr w:type="spellEnd"/>
            <w:r w:rsidR="00233094" w:rsidRPr="00817ECB">
              <w:rPr>
                <w:rFonts w:ascii="GHEA Mariam" w:hAnsi="GHEA Mariam"/>
                <w:spacing w:val="0"/>
                <w:szCs w:val="24"/>
              </w:rPr>
              <w:t xml:space="preserve"> համար: </w:t>
            </w:r>
            <w:proofErr w:type="spellStart"/>
            <w:r w:rsidR="00233094" w:rsidRPr="00817ECB">
              <w:rPr>
                <w:rFonts w:ascii="GHEA Mariam" w:hAnsi="GHEA Mariam"/>
                <w:spacing w:val="0"/>
                <w:szCs w:val="24"/>
              </w:rPr>
              <w:t>Այդ</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դեպքում</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lastRenderedPageBreak/>
              <w:t>Մատակարարը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պետք</w:t>
            </w:r>
            <w:proofErr w:type="spellEnd"/>
            <w:r w:rsidR="00233094" w:rsidRPr="00817ECB">
              <w:rPr>
                <w:rFonts w:ascii="GHEA Mariam" w:hAnsi="GHEA Mariam"/>
                <w:spacing w:val="0"/>
                <w:szCs w:val="24"/>
              </w:rPr>
              <w:t xml:space="preserve"> է </w:t>
            </w:r>
            <w:proofErr w:type="spellStart"/>
            <w:r w:rsidR="00233094" w:rsidRPr="00817ECB">
              <w:rPr>
                <w:rFonts w:ascii="GHEA Mariam" w:hAnsi="GHEA Mariam"/>
                <w:spacing w:val="0"/>
                <w:szCs w:val="24"/>
              </w:rPr>
              <w:t>ենթակապալառուից</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պահաջի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գաղտնիությունը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պահպանելու</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նույն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պարտավորվածությանը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որին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ենթակա</w:t>
            </w:r>
            <w:proofErr w:type="spellEnd"/>
            <w:r w:rsidR="00233094" w:rsidRPr="00817ECB">
              <w:rPr>
                <w:rFonts w:ascii="GHEA Mariam" w:hAnsi="GHEA Mariam"/>
                <w:spacing w:val="0"/>
                <w:szCs w:val="24"/>
              </w:rPr>
              <w:t xml:space="preserve"> է </w:t>
            </w:r>
            <w:proofErr w:type="spellStart"/>
            <w:r w:rsidR="00233094" w:rsidRPr="00817ECB">
              <w:rPr>
                <w:rFonts w:ascii="GHEA Mariam" w:hAnsi="GHEA Mariam"/>
                <w:spacing w:val="0"/>
                <w:szCs w:val="24"/>
              </w:rPr>
              <w:t>Մատակարարը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ինքը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համաձայն</w:t>
            </w:r>
            <w:proofErr w:type="spellEnd"/>
            <w:r w:rsidR="00233094" w:rsidRPr="00817ECB">
              <w:rPr>
                <w:rFonts w:ascii="GHEA Mariam" w:hAnsi="GHEA Mariam"/>
                <w:spacing w:val="0"/>
                <w:szCs w:val="24"/>
              </w:rPr>
              <w:t xml:space="preserve"> ՊԸՊ-ի 20-րդ </w:t>
            </w:r>
            <w:proofErr w:type="spellStart"/>
            <w:r w:rsidR="00233094" w:rsidRPr="00817ECB">
              <w:rPr>
                <w:rFonts w:ascii="GHEA Mariam" w:hAnsi="GHEA Mariam"/>
                <w:spacing w:val="0"/>
                <w:szCs w:val="24"/>
              </w:rPr>
              <w:t>դրույթի</w:t>
            </w:r>
            <w:proofErr w:type="spellEnd"/>
            <w:r w:rsidR="00233094" w:rsidRPr="00817ECB">
              <w:rPr>
                <w:rFonts w:ascii="GHEA Mariam" w:hAnsi="GHEA Mariam"/>
                <w:spacing w:val="0"/>
                <w:szCs w:val="24"/>
              </w:rPr>
              <w:t>:</w:t>
            </w:r>
          </w:p>
          <w:p w14:paraId="5859BAE9" w14:textId="77777777" w:rsidR="00233094" w:rsidRPr="00817ECB" w:rsidRDefault="005E310E" w:rsidP="00D25F61">
            <w:pPr>
              <w:pStyle w:val="Sub-ClauseText"/>
              <w:spacing w:before="0" w:after="160"/>
              <w:ind w:left="612" w:hanging="612"/>
              <w:rPr>
                <w:rFonts w:ascii="GHEA Mariam" w:hAnsi="GHEA Mariam"/>
                <w:spacing w:val="0"/>
                <w:szCs w:val="24"/>
              </w:rPr>
            </w:pPr>
            <w:r w:rsidRPr="00817ECB">
              <w:rPr>
                <w:rFonts w:ascii="GHEA Mariam" w:hAnsi="GHEA Mariam"/>
                <w:spacing w:val="0"/>
                <w:szCs w:val="24"/>
              </w:rPr>
              <w:t>20.2</w:t>
            </w:r>
            <w:r w:rsidRPr="00817ECB">
              <w:rPr>
                <w:rFonts w:ascii="GHEA Mariam" w:hAnsi="GHEA Mariam"/>
                <w:spacing w:val="0"/>
                <w:szCs w:val="24"/>
              </w:rPr>
              <w:tab/>
            </w:r>
            <w:proofErr w:type="spellStart"/>
            <w:r w:rsidR="00233094" w:rsidRPr="00817ECB">
              <w:rPr>
                <w:rFonts w:ascii="GHEA Mariam" w:hAnsi="GHEA Mariam"/>
                <w:spacing w:val="0"/>
                <w:szCs w:val="24"/>
              </w:rPr>
              <w:t>Գնորդը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չի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օգտագործի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Մատակարարի</w:t>
            </w:r>
            <w:proofErr w:type="spellEnd"/>
            <w:r w:rsidR="00233094" w:rsidRPr="00817ECB">
              <w:rPr>
                <w:rFonts w:ascii="GHEA Mariam" w:hAnsi="GHEA Mariam"/>
                <w:spacing w:val="0"/>
                <w:szCs w:val="24"/>
              </w:rPr>
              <w:t xml:space="preserve"> կողմից </w:t>
            </w:r>
            <w:proofErr w:type="spellStart"/>
            <w:r w:rsidR="00233094" w:rsidRPr="00817ECB">
              <w:rPr>
                <w:rFonts w:ascii="GHEA Mariam" w:hAnsi="GHEA Mariam"/>
                <w:spacing w:val="0"/>
                <w:szCs w:val="24"/>
              </w:rPr>
              <w:t>ստացված</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այնպիսի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փաստաթղթեր</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տվյալներ</w:t>
            </w:r>
            <w:proofErr w:type="spellEnd"/>
            <w:r w:rsidR="00233094" w:rsidRPr="00817ECB">
              <w:rPr>
                <w:rFonts w:ascii="GHEA Mariam" w:hAnsi="GHEA Mariam"/>
                <w:spacing w:val="0"/>
                <w:szCs w:val="24"/>
              </w:rPr>
              <w:t xml:space="preserve"> և </w:t>
            </w:r>
            <w:proofErr w:type="spellStart"/>
            <w:r w:rsidR="00233094" w:rsidRPr="00817ECB">
              <w:rPr>
                <w:rFonts w:ascii="GHEA Mariam" w:hAnsi="GHEA Mariam"/>
                <w:spacing w:val="0"/>
                <w:szCs w:val="24"/>
              </w:rPr>
              <w:t>այլ</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տեղեկատվություն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որոնք</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չեն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վերաբերում</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պայմանագրին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Նմանապես</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Մատակարարը</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չպետք</w:t>
            </w:r>
            <w:proofErr w:type="spellEnd"/>
            <w:r w:rsidR="00233094" w:rsidRPr="00817ECB">
              <w:rPr>
                <w:rFonts w:ascii="GHEA Mariam" w:hAnsi="GHEA Mariam"/>
                <w:spacing w:val="0"/>
                <w:szCs w:val="24"/>
              </w:rPr>
              <w:t xml:space="preserve"> է </w:t>
            </w:r>
            <w:proofErr w:type="spellStart"/>
            <w:r w:rsidR="00233094" w:rsidRPr="00817ECB">
              <w:rPr>
                <w:rFonts w:ascii="GHEA Mariam" w:hAnsi="GHEA Mariam"/>
                <w:spacing w:val="0"/>
                <w:szCs w:val="24"/>
              </w:rPr>
              <w:t>օգտագործի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Գնորդի</w:t>
            </w:r>
            <w:proofErr w:type="spellEnd"/>
            <w:r w:rsidR="00233094" w:rsidRPr="00817ECB">
              <w:rPr>
                <w:rFonts w:ascii="GHEA Mariam" w:hAnsi="GHEA Mariam"/>
                <w:spacing w:val="0"/>
                <w:szCs w:val="24"/>
              </w:rPr>
              <w:t xml:space="preserve"> կողմից </w:t>
            </w:r>
            <w:proofErr w:type="spellStart"/>
            <w:r w:rsidR="00233094" w:rsidRPr="00817ECB">
              <w:rPr>
                <w:rFonts w:ascii="GHEA Mariam" w:hAnsi="GHEA Mariam"/>
                <w:spacing w:val="0"/>
                <w:szCs w:val="24"/>
              </w:rPr>
              <w:t>ստացված</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այնպիսի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փաստաթղթեր</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տվյալներ</w:t>
            </w:r>
            <w:proofErr w:type="spellEnd"/>
            <w:r w:rsidR="00233094" w:rsidRPr="00817ECB">
              <w:rPr>
                <w:rFonts w:ascii="GHEA Mariam" w:hAnsi="GHEA Mariam"/>
                <w:spacing w:val="0"/>
                <w:szCs w:val="24"/>
              </w:rPr>
              <w:t xml:space="preserve"> և </w:t>
            </w:r>
            <w:proofErr w:type="spellStart"/>
            <w:r w:rsidR="00233094" w:rsidRPr="00817ECB">
              <w:rPr>
                <w:rFonts w:ascii="GHEA Mariam" w:hAnsi="GHEA Mariam"/>
                <w:spacing w:val="0"/>
                <w:szCs w:val="24"/>
              </w:rPr>
              <w:t>այլ</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տեղեկատվություն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որոնք</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չեն</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վերաբերում</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Պայմանագրի</w:t>
            </w:r>
            <w:proofErr w:type="spellEnd"/>
            <w:r w:rsidR="00233094" w:rsidRPr="00817ECB">
              <w:rPr>
                <w:rFonts w:ascii="GHEA Mariam" w:hAnsi="GHEA Mariam"/>
                <w:spacing w:val="0"/>
                <w:szCs w:val="24"/>
              </w:rPr>
              <w:t xml:space="preserve"> </w:t>
            </w:r>
            <w:proofErr w:type="spellStart"/>
            <w:r w:rsidR="00233094" w:rsidRPr="00817ECB">
              <w:rPr>
                <w:rFonts w:ascii="GHEA Mariam" w:hAnsi="GHEA Mariam"/>
                <w:spacing w:val="0"/>
                <w:szCs w:val="24"/>
              </w:rPr>
              <w:t>կատարմանը</w:t>
            </w:r>
            <w:proofErr w:type="spellEnd"/>
            <w:r w:rsidR="00233094" w:rsidRPr="00817ECB">
              <w:rPr>
                <w:rFonts w:ascii="GHEA Mariam" w:hAnsi="GHEA Mariam"/>
                <w:spacing w:val="0"/>
                <w:szCs w:val="24"/>
              </w:rPr>
              <w:t>:</w:t>
            </w:r>
          </w:p>
          <w:p w14:paraId="0564513E" w14:textId="77777777" w:rsidR="00682F5C" w:rsidRPr="00817ECB" w:rsidRDefault="005E310E" w:rsidP="00682F5C">
            <w:pPr>
              <w:pStyle w:val="Sub-ClauseText"/>
              <w:spacing w:before="0" w:after="220"/>
              <w:rPr>
                <w:rFonts w:ascii="GHEA Mariam" w:hAnsi="GHEA Mariam"/>
                <w:spacing w:val="0"/>
                <w:szCs w:val="24"/>
              </w:rPr>
            </w:pPr>
            <w:r w:rsidRPr="00817ECB">
              <w:rPr>
                <w:rFonts w:ascii="GHEA Mariam" w:hAnsi="GHEA Mariam"/>
                <w:spacing w:val="0"/>
                <w:szCs w:val="24"/>
              </w:rPr>
              <w:t>20.3</w:t>
            </w:r>
            <w:r w:rsidRPr="00817ECB">
              <w:rPr>
                <w:rFonts w:ascii="GHEA Mariam" w:hAnsi="GHEA Mariam"/>
                <w:spacing w:val="0"/>
                <w:szCs w:val="24"/>
              </w:rPr>
              <w:tab/>
            </w:r>
            <w:proofErr w:type="spellStart"/>
            <w:r w:rsidR="00682F5C" w:rsidRPr="00817ECB">
              <w:rPr>
                <w:rFonts w:ascii="GHEA Mariam" w:hAnsi="GHEA Mariam"/>
                <w:spacing w:val="0"/>
                <w:szCs w:val="24"/>
              </w:rPr>
              <w:t>Համաձայն</w:t>
            </w:r>
            <w:proofErr w:type="spellEnd"/>
            <w:r w:rsidR="00682F5C" w:rsidRPr="00817ECB">
              <w:rPr>
                <w:rFonts w:ascii="GHEA Mariam" w:hAnsi="GHEA Mariam"/>
                <w:spacing w:val="0"/>
                <w:szCs w:val="24"/>
              </w:rPr>
              <w:t xml:space="preserve"> ՊԸՊ-ի 20.1 և 20.2 </w:t>
            </w:r>
            <w:proofErr w:type="spellStart"/>
            <w:r w:rsidR="00682F5C" w:rsidRPr="00817ECB">
              <w:rPr>
                <w:rFonts w:ascii="GHEA Mariam" w:hAnsi="GHEA Mariam"/>
                <w:spacing w:val="0"/>
                <w:szCs w:val="24"/>
              </w:rPr>
              <w:t>ենթադրույթների</w:t>
            </w:r>
            <w:proofErr w:type="spellEnd"/>
            <w:r w:rsidR="00682F5C" w:rsidRPr="00817ECB">
              <w:rPr>
                <w:rFonts w:ascii="GHEA Mariam" w:hAnsi="GHEA Mariam"/>
                <w:spacing w:val="0"/>
                <w:szCs w:val="24"/>
              </w:rPr>
              <w:t xml:space="preserve"> </w:t>
            </w:r>
            <w:proofErr w:type="spellStart"/>
            <w:r w:rsidR="00682F5C" w:rsidRPr="00817ECB">
              <w:rPr>
                <w:rFonts w:ascii="GHEA Mariam" w:hAnsi="GHEA Mariam"/>
                <w:spacing w:val="0"/>
                <w:szCs w:val="24"/>
              </w:rPr>
              <w:t>կողմերի</w:t>
            </w:r>
            <w:proofErr w:type="spellEnd"/>
            <w:r w:rsidR="00682F5C" w:rsidRPr="00817ECB">
              <w:rPr>
                <w:rFonts w:ascii="GHEA Mariam" w:hAnsi="GHEA Mariam"/>
                <w:spacing w:val="0"/>
                <w:szCs w:val="24"/>
              </w:rPr>
              <w:t xml:space="preserve"> </w:t>
            </w:r>
            <w:proofErr w:type="spellStart"/>
            <w:r w:rsidR="00682F5C" w:rsidRPr="00817ECB">
              <w:rPr>
                <w:rFonts w:ascii="GHEA Mariam" w:hAnsi="GHEA Mariam"/>
                <w:spacing w:val="0"/>
                <w:szCs w:val="24"/>
              </w:rPr>
              <w:t>ստանձնած</w:t>
            </w:r>
            <w:proofErr w:type="spellEnd"/>
            <w:r w:rsidR="00682F5C" w:rsidRPr="00817ECB">
              <w:rPr>
                <w:rFonts w:ascii="GHEA Mariam" w:hAnsi="GHEA Mariam"/>
                <w:spacing w:val="0"/>
                <w:szCs w:val="24"/>
              </w:rPr>
              <w:t xml:space="preserve"> </w:t>
            </w:r>
            <w:proofErr w:type="spellStart"/>
            <w:r w:rsidR="00682F5C" w:rsidRPr="00817ECB">
              <w:rPr>
                <w:rFonts w:ascii="GHEA Mariam" w:hAnsi="GHEA Mariam"/>
                <w:spacing w:val="0"/>
                <w:szCs w:val="24"/>
              </w:rPr>
              <w:t>պարտավորությունները</w:t>
            </w:r>
            <w:proofErr w:type="spellEnd"/>
            <w:r w:rsidR="00682F5C" w:rsidRPr="00817ECB">
              <w:rPr>
                <w:rFonts w:ascii="GHEA Mariam" w:hAnsi="GHEA Mariam"/>
                <w:spacing w:val="0"/>
                <w:szCs w:val="24"/>
              </w:rPr>
              <w:t xml:space="preserve">, </w:t>
            </w:r>
            <w:proofErr w:type="spellStart"/>
            <w:r w:rsidR="00682F5C" w:rsidRPr="00817ECB">
              <w:rPr>
                <w:rFonts w:ascii="GHEA Mariam" w:hAnsi="GHEA Mariam"/>
                <w:spacing w:val="0"/>
                <w:szCs w:val="24"/>
              </w:rPr>
              <w:t>այնուամենայնիվ</w:t>
            </w:r>
            <w:proofErr w:type="spellEnd"/>
            <w:r w:rsidR="00682F5C" w:rsidRPr="00817ECB">
              <w:rPr>
                <w:rFonts w:ascii="GHEA Mariam" w:hAnsi="GHEA Mariam"/>
                <w:spacing w:val="0"/>
                <w:szCs w:val="24"/>
              </w:rPr>
              <w:t xml:space="preserve">, </w:t>
            </w:r>
            <w:proofErr w:type="spellStart"/>
            <w:r w:rsidR="00682F5C" w:rsidRPr="00817ECB">
              <w:rPr>
                <w:rFonts w:ascii="GHEA Mariam" w:hAnsi="GHEA Mariam"/>
                <w:spacing w:val="0"/>
                <w:szCs w:val="24"/>
              </w:rPr>
              <w:t>չեն</w:t>
            </w:r>
            <w:proofErr w:type="spellEnd"/>
            <w:r w:rsidR="00682F5C" w:rsidRPr="00817ECB">
              <w:rPr>
                <w:rFonts w:ascii="GHEA Mariam" w:hAnsi="GHEA Mariam"/>
                <w:spacing w:val="0"/>
                <w:szCs w:val="24"/>
              </w:rPr>
              <w:t xml:space="preserve"> </w:t>
            </w:r>
            <w:proofErr w:type="spellStart"/>
            <w:r w:rsidR="00682F5C" w:rsidRPr="00817ECB">
              <w:rPr>
                <w:rFonts w:ascii="GHEA Mariam" w:hAnsi="GHEA Mariam"/>
                <w:spacing w:val="0"/>
                <w:szCs w:val="24"/>
              </w:rPr>
              <w:t>վերաբերում</w:t>
            </w:r>
            <w:proofErr w:type="spellEnd"/>
            <w:r w:rsidR="00682F5C" w:rsidRPr="00817ECB">
              <w:rPr>
                <w:rFonts w:ascii="GHEA Mariam" w:hAnsi="GHEA Mariam"/>
                <w:spacing w:val="0"/>
                <w:szCs w:val="24"/>
              </w:rPr>
              <w:t xml:space="preserve"> </w:t>
            </w:r>
            <w:proofErr w:type="spellStart"/>
            <w:r w:rsidR="00682F5C" w:rsidRPr="00817ECB">
              <w:rPr>
                <w:rFonts w:ascii="GHEA Mariam" w:hAnsi="GHEA Mariam"/>
                <w:spacing w:val="0"/>
                <w:szCs w:val="24"/>
              </w:rPr>
              <w:t>հետևյալին</w:t>
            </w:r>
            <w:proofErr w:type="spellEnd"/>
            <w:r w:rsidR="00682F5C" w:rsidRPr="00817ECB">
              <w:rPr>
                <w:rFonts w:ascii="GHEA Mariam" w:hAnsi="GHEA Mariam"/>
                <w:spacing w:val="0"/>
                <w:szCs w:val="24"/>
              </w:rPr>
              <w:t>՝</w:t>
            </w:r>
          </w:p>
          <w:p w14:paraId="748D6DC5" w14:textId="77777777" w:rsidR="00682F5C" w:rsidRPr="00817ECB" w:rsidRDefault="00682F5C" w:rsidP="00682F5C">
            <w:pPr>
              <w:pStyle w:val="Heading3"/>
              <w:spacing w:after="220"/>
              <w:rPr>
                <w:rFonts w:ascii="GHEA Mariam" w:hAnsi="GHEA Mariam"/>
                <w:szCs w:val="24"/>
                <w:lang w:val="en-US"/>
              </w:rPr>
            </w:pPr>
            <w:r w:rsidRPr="00817ECB">
              <w:rPr>
                <w:rFonts w:ascii="GHEA Mariam" w:hAnsi="GHEA Mariam"/>
                <w:szCs w:val="24"/>
                <w:lang w:val="en-US"/>
              </w:rPr>
              <w:t xml:space="preserve">(ա) </w:t>
            </w:r>
            <w:proofErr w:type="spellStart"/>
            <w:r w:rsidRPr="00817ECB">
              <w:rPr>
                <w:rFonts w:ascii="GHEA Mariam" w:hAnsi="GHEA Mariam"/>
                <w:szCs w:val="24"/>
                <w:lang w:val="en-US"/>
              </w:rPr>
              <w:t>Գնորդին</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Մատակարարին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անհրաժեշտ</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Բանկի</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ֆինանսավորմանը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մանսակցող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հաստատությանը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տեղեկացնել</w:t>
            </w:r>
            <w:proofErr w:type="spellEnd"/>
            <w:r w:rsidRPr="00817ECB">
              <w:rPr>
                <w:rFonts w:ascii="GHEA Mariam" w:hAnsi="GHEA Mariam"/>
                <w:szCs w:val="24"/>
                <w:lang w:val="en-US"/>
              </w:rPr>
              <w:t>/</w:t>
            </w:r>
            <w:proofErr w:type="spellStart"/>
            <w:r w:rsidRPr="00817ECB">
              <w:rPr>
                <w:rFonts w:ascii="GHEA Mariam" w:hAnsi="GHEA Mariam"/>
                <w:szCs w:val="24"/>
                <w:lang w:val="en-US"/>
              </w:rPr>
              <w:t>տվյալներ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փոխանցել</w:t>
            </w:r>
            <w:proofErr w:type="spellEnd"/>
            <w:r w:rsidRPr="00817ECB">
              <w:rPr>
                <w:rFonts w:ascii="GHEA Mariam" w:hAnsi="GHEA Mariam"/>
                <w:szCs w:val="24"/>
                <w:lang w:val="en-US"/>
              </w:rPr>
              <w:t xml:space="preserve">; </w:t>
            </w:r>
          </w:p>
          <w:p w14:paraId="70B90BE2" w14:textId="77777777" w:rsidR="00682F5C" w:rsidRPr="00817ECB" w:rsidRDefault="00682F5C" w:rsidP="00682F5C">
            <w:pPr>
              <w:pStyle w:val="Heading3"/>
              <w:spacing w:after="220"/>
              <w:rPr>
                <w:rFonts w:ascii="GHEA Mariam" w:hAnsi="GHEA Mariam"/>
                <w:szCs w:val="24"/>
                <w:lang w:val="en-US"/>
              </w:rPr>
            </w:pPr>
            <w:r w:rsidRPr="00817ECB">
              <w:rPr>
                <w:rFonts w:ascii="GHEA Mariam" w:hAnsi="GHEA Mariam"/>
                <w:szCs w:val="24"/>
                <w:lang w:val="en-US"/>
              </w:rPr>
              <w:t xml:space="preserve">(բ) </w:t>
            </w:r>
            <w:proofErr w:type="spellStart"/>
            <w:r w:rsidRPr="00817ECB">
              <w:rPr>
                <w:rFonts w:ascii="GHEA Mariam" w:hAnsi="GHEA Mariam"/>
                <w:szCs w:val="24"/>
                <w:lang w:val="en-US"/>
              </w:rPr>
              <w:t>տեղեկությունները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տվյալ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պահին</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հեռագայում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հանրությանը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հայտնի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դառնում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ոչ</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կողմերից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որևէ</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մեկի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մեղքով</w:t>
            </w:r>
            <w:proofErr w:type="spellEnd"/>
            <w:r w:rsidRPr="00817ECB">
              <w:rPr>
                <w:rFonts w:ascii="GHEA Mariam" w:hAnsi="GHEA Mariam"/>
                <w:szCs w:val="24"/>
                <w:lang w:val="en-US"/>
              </w:rPr>
              <w:t>;</w:t>
            </w:r>
          </w:p>
          <w:p w14:paraId="0609DDE8" w14:textId="59CA7DC9" w:rsidR="00682F5C" w:rsidRPr="00817ECB" w:rsidRDefault="00682F5C" w:rsidP="00682F5C">
            <w:pPr>
              <w:pStyle w:val="Heading3"/>
              <w:spacing w:after="180"/>
              <w:rPr>
                <w:rFonts w:ascii="GHEA Mariam" w:hAnsi="GHEA Mariam"/>
                <w:szCs w:val="24"/>
                <w:lang w:val="en-US"/>
              </w:rPr>
            </w:pPr>
            <w:r w:rsidRPr="00817ECB">
              <w:rPr>
                <w:rFonts w:ascii="GHEA Mariam" w:hAnsi="GHEA Mariam"/>
                <w:szCs w:val="24"/>
                <w:lang w:val="en-US"/>
              </w:rPr>
              <w:t xml:space="preserve">(գ) </w:t>
            </w:r>
            <w:proofErr w:type="spellStart"/>
            <w:r w:rsidRPr="00817ECB">
              <w:rPr>
                <w:rFonts w:ascii="GHEA Mariam" w:hAnsi="GHEA Mariam"/>
                <w:szCs w:val="24"/>
                <w:lang w:val="en-US"/>
              </w:rPr>
              <w:t>հնարավոր</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ապացուցել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տեղեկությունները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արդեն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հայտնի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եղել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այդ</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կողմին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բացահայտման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պահին</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դրանք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նախքինում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մյուս</w:t>
            </w:r>
            <w:proofErr w:type="spellEnd"/>
            <w:r w:rsidRPr="00817ECB">
              <w:rPr>
                <w:rFonts w:ascii="GHEA Mariam" w:hAnsi="GHEA Mariam"/>
                <w:szCs w:val="24"/>
                <w:lang w:val="en-US"/>
              </w:rPr>
              <w:t xml:space="preserve"> </w:t>
            </w:r>
            <w:proofErr w:type="spellStart"/>
            <w:r w:rsidRPr="003356B4">
              <w:rPr>
                <w:rFonts w:ascii="GHEA Mariam" w:hAnsi="GHEA Mariam" w:cs="Sylfaen"/>
                <w:szCs w:val="24"/>
                <w:lang w:val="en-US" w:eastAsia="en-US"/>
              </w:rPr>
              <w:t>կող</w:t>
            </w:r>
            <w:r w:rsidRPr="003356B4">
              <w:rPr>
                <w:rFonts w:ascii="GHEA Mariam" w:hAnsi="GHEA Mariam" w:cs="Arial Armenian"/>
                <w:szCs w:val="24"/>
                <w:lang w:val="en-US" w:eastAsia="en-US"/>
              </w:rPr>
              <w:t>m</w:t>
            </w:r>
            <w:r w:rsidRPr="003356B4">
              <w:rPr>
                <w:rFonts w:ascii="GHEA Mariam" w:hAnsi="GHEA Mariam" w:cs="Sylfaen"/>
                <w:szCs w:val="24"/>
                <w:lang w:val="en-US" w:eastAsia="en-US"/>
              </w:rPr>
              <w:t>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հաղորդվել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ուղղակի</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անուղղակի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ճանապարհով</w:t>
            </w:r>
            <w:proofErr w:type="spellEnd"/>
            <w:r w:rsidRPr="00817ECB">
              <w:rPr>
                <w:rFonts w:ascii="GHEA Mariam" w:hAnsi="GHEA Mariam"/>
                <w:szCs w:val="24"/>
                <w:lang w:val="en-US"/>
              </w:rPr>
              <w:t>; կամ</w:t>
            </w:r>
          </w:p>
          <w:p w14:paraId="4392CA0C" w14:textId="77777777" w:rsidR="00682F5C" w:rsidRPr="00817ECB" w:rsidRDefault="00682F5C" w:rsidP="00682F5C">
            <w:pPr>
              <w:pStyle w:val="Heading3"/>
              <w:spacing w:after="220"/>
              <w:rPr>
                <w:rFonts w:ascii="GHEA Mariam" w:hAnsi="GHEA Mariam"/>
                <w:szCs w:val="24"/>
                <w:lang w:val="en-US"/>
              </w:rPr>
            </w:pPr>
            <w:r w:rsidRPr="00817ECB">
              <w:rPr>
                <w:rFonts w:ascii="GHEA Mariam" w:hAnsi="GHEA Mariam"/>
                <w:szCs w:val="24"/>
                <w:lang w:val="en-US"/>
              </w:rPr>
              <w:t xml:space="preserve">(դ) </w:t>
            </w:r>
            <w:proofErr w:type="spellStart"/>
            <w:r w:rsidRPr="00817ECB">
              <w:rPr>
                <w:rFonts w:ascii="GHEA Mariam" w:hAnsi="GHEA Mariam"/>
                <w:szCs w:val="24"/>
                <w:lang w:val="en-US"/>
              </w:rPr>
              <w:t>այլ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կերպ</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օրինական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ճանապարհով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տեղեկությունները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հաղորդվել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այդ</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կողմին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երրորդ</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կողմի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որը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գաղտնիության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պարտավորություն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չունի</w:t>
            </w:r>
            <w:proofErr w:type="spellEnd"/>
            <w:r w:rsidRPr="00817ECB">
              <w:rPr>
                <w:rFonts w:ascii="GHEA Mariam" w:hAnsi="GHEA Mariam"/>
                <w:szCs w:val="24"/>
                <w:lang w:val="en-US"/>
              </w:rPr>
              <w:t>:</w:t>
            </w:r>
          </w:p>
          <w:p w14:paraId="715E141C" w14:textId="484875A4" w:rsidR="00682F5C" w:rsidRPr="00817ECB" w:rsidRDefault="00682F5C" w:rsidP="00682F5C">
            <w:pPr>
              <w:pStyle w:val="Sub-ClauseText"/>
              <w:spacing w:before="0" w:after="180"/>
              <w:ind w:left="612" w:hanging="612"/>
              <w:rPr>
                <w:rFonts w:ascii="GHEA Mariam" w:hAnsi="GHEA Mariam"/>
                <w:spacing w:val="0"/>
                <w:szCs w:val="24"/>
              </w:rPr>
            </w:pPr>
            <w:r w:rsidRPr="00817ECB">
              <w:rPr>
                <w:rFonts w:ascii="GHEA Mariam" w:hAnsi="GHEA Mariam"/>
                <w:spacing w:val="0"/>
                <w:szCs w:val="24"/>
              </w:rPr>
              <w:t>20.4</w:t>
            </w:r>
            <w:r w:rsidRPr="00817ECB">
              <w:rPr>
                <w:rFonts w:ascii="GHEA Mariam" w:hAnsi="GHEA Mariam"/>
                <w:spacing w:val="0"/>
                <w:szCs w:val="24"/>
              </w:rPr>
              <w:tab/>
              <w:t xml:space="preserve">ՊԸՊ-ի 20-րդ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վերոնշյալ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կետերը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դեպքում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չպետք</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փոխեն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որևիցէ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կողմի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գաղտնիությունը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պահպանելու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պարտավորությունը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ստանձնել</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մինչ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մատակարաման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կապված</w:t>
            </w:r>
            <w:proofErr w:type="spellEnd"/>
            <w:r w:rsidRPr="00817ECB">
              <w:rPr>
                <w:rFonts w:ascii="GHEA Mariam" w:hAnsi="GHEA Mariam"/>
                <w:spacing w:val="0"/>
                <w:szCs w:val="24"/>
              </w:rPr>
              <w:t>:</w:t>
            </w:r>
          </w:p>
          <w:p w14:paraId="413669A3" w14:textId="77777777" w:rsidR="005E310E" w:rsidRPr="00817ECB" w:rsidRDefault="00682F5C" w:rsidP="00682F5C">
            <w:pPr>
              <w:pStyle w:val="Sub-ClauseText"/>
              <w:spacing w:before="0" w:after="160"/>
              <w:ind w:left="612" w:hanging="612"/>
              <w:rPr>
                <w:rFonts w:ascii="GHEA Mariam" w:hAnsi="GHEA Mariam"/>
                <w:spacing w:val="0"/>
                <w:szCs w:val="24"/>
              </w:rPr>
            </w:pPr>
            <w:r w:rsidRPr="00817ECB">
              <w:rPr>
                <w:rFonts w:ascii="GHEA Mariam" w:hAnsi="GHEA Mariam"/>
                <w:spacing w:val="0"/>
                <w:szCs w:val="24"/>
              </w:rPr>
              <w:lastRenderedPageBreak/>
              <w:t>20.5</w:t>
            </w:r>
            <w:r w:rsidRPr="00817ECB">
              <w:rPr>
                <w:rFonts w:ascii="GHEA Mariam" w:hAnsi="GHEA Mariam"/>
                <w:spacing w:val="0"/>
                <w:szCs w:val="24"/>
              </w:rPr>
              <w:tab/>
              <w:t xml:space="preserve">ՊԸՊ-ի 20-րդ </w:t>
            </w:r>
            <w:proofErr w:type="spellStart"/>
            <w:r w:rsidRPr="00817ECB">
              <w:rPr>
                <w:rFonts w:ascii="GHEA Mariam" w:hAnsi="GHEA Mariam"/>
                <w:spacing w:val="0"/>
                <w:szCs w:val="24"/>
              </w:rPr>
              <w:t>դրույթի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կետերը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կպահպանվեն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մինչ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ավարտը</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դադարեցումը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անկախ</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պատճառներից</w:t>
            </w:r>
            <w:proofErr w:type="spellEnd"/>
            <w:r w:rsidRPr="00817ECB">
              <w:rPr>
                <w:rFonts w:ascii="GHEA Mariam" w:hAnsi="GHEA Mariam"/>
                <w:spacing w:val="0"/>
                <w:szCs w:val="24"/>
              </w:rPr>
              <w:t>:</w:t>
            </w:r>
          </w:p>
        </w:tc>
      </w:tr>
      <w:tr w:rsidR="005E310E" w:rsidRPr="003356B4" w14:paraId="03AE754F" w14:textId="77777777" w:rsidTr="00817ECB">
        <w:trPr>
          <w:gridBefore w:val="1"/>
          <w:gridAfter w:val="1"/>
          <w:wBefore w:w="18" w:type="dxa"/>
          <w:wAfter w:w="18" w:type="dxa"/>
        </w:trPr>
        <w:tc>
          <w:tcPr>
            <w:tcW w:w="2217" w:type="dxa"/>
          </w:tcPr>
          <w:p w14:paraId="35DCECB5" w14:textId="0EAA01BF" w:rsidR="005E310E" w:rsidRPr="00817ECB" w:rsidRDefault="005E310E" w:rsidP="005A0156">
            <w:pPr>
              <w:pStyle w:val="sec7-clauses"/>
              <w:spacing w:before="0" w:after="200"/>
              <w:rPr>
                <w:rFonts w:ascii="GHEA Mariam" w:hAnsi="GHEA Mariam"/>
                <w:szCs w:val="24"/>
              </w:rPr>
            </w:pPr>
            <w:bookmarkStart w:id="432" w:name="_Toc98766443"/>
            <w:bookmarkStart w:id="433" w:name="_Toc428456710"/>
            <w:bookmarkStart w:id="434" w:name="_Toc507160425"/>
            <w:r w:rsidRPr="00817ECB">
              <w:rPr>
                <w:rFonts w:ascii="GHEA Mariam" w:hAnsi="GHEA Mariam"/>
                <w:szCs w:val="24"/>
              </w:rPr>
              <w:lastRenderedPageBreak/>
              <w:t>21.</w:t>
            </w:r>
            <w:bookmarkStart w:id="435" w:name="_Toc381360292"/>
            <w:r w:rsidR="005B0BFE" w:rsidRPr="003356B4">
              <w:rPr>
                <w:rFonts w:ascii="GHEA Mariam" w:hAnsi="GHEA Mariam"/>
                <w:szCs w:val="24"/>
              </w:rPr>
              <w:t xml:space="preserve"> </w:t>
            </w:r>
            <w:proofErr w:type="spellStart"/>
            <w:r w:rsidR="001003C3" w:rsidRPr="003356B4">
              <w:rPr>
                <w:rFonts w:ascii="GHEA Mariam" w:hAnsi="GHEA Mariam" w:cs="Sylfaen"/>
                <w:szCs w:val="24"/>
              </w:rPr>
              <w:t>Ենթակապա</w:t>
            </w:r>
            <w:r w:rsidR="005B0BFE" w:rsidRPr="003356B4">
              <w:rPr>
                <w:rFonts w:ascii="GHEA Mariam" w:hAnsi="GHEA Mariam" w:cs="Sylfaen"/>
                <w:szCs w:val="24"/>
              </w:rPr>
              <w:t>-</w:t>
            </w:r>
            <w:r w:rsidR="001003C3" w:rsidRPr="003356B4">
              <w:rPr>
                <w:rFonts w:ascii="GHEA Mariam" w:hAnsi="GHEA Mariam" w:cs="Sylfaen"/>
                <w:szCs w:val="24"/>
              </w:rPr>
              <w:t>լային</w:t>
            </w:r>
            <w:proofErr w:type="spellEnd"/>
            <w:r w:rsidR="001003C3" w:rsidRPr="003356B4">
              <w:rPr>
                <w:rFonts w:ascii="GHEA Mariam" w:hAnsi="GHEA Mariam" w:cs="Arial Armenian"/>
                <w:szCs w:val="24"/>
              </w:rPr>
              <w:t xml:space="preserve"> </w:t>
            </w:r>
            <w:proofErr w:type="spellStart"/>
            <w:r w:rsidR="001003C3" w:rsidRPr="003356B4">
              <w:rPr>
                <w:rFonts w:ascii="GHEA Mariam" w:hAnsi="GHEA Mariam" w:cs="Sylfaen"/>
                <w:szCs w:val="24"/>
              </w:rPr>
              <w:t>պայմա</w:t>
            </w:r>
            <w:r w:rsidR="005B0BFE" w:rsidRPr="003356B4">
              <w:rPr>
                <w:rFonts w:ascii="GHEA Mariam" w:hAnsi="GHEA Mariam" w:cs="Sylfaen"/>
                <w:szCs w:val="24"/>
              </w:rPr>
              <w:t>-</w:t>
            </w:r>
            <w:r w:rsidR="001003C3" w:rsidRPr="003356B4">
              <w:rPr>
                <w:rFonts w:ascii="GHEA Mariam" w:hAnsi="GHEA Mariam" w:cs="Sylfaen"/>
                <w:szCs w:val="24"/>
              </w:rPr>
              <w:t>նագրերի</w:t>
            </w:r>
            <w:proofErr w:type="spellEnd"/>
            <w:r w:rsidR="001003C3" w:rsidRPr="00817ECB">
              <w:rPr>
                <w:rFonts w:ascii="GHEA Mariam" w:hAnsi="GHEA Mariam"/>
                <w:szCs w:val="24"/>
              </w:rPr>
              <w:t xml:space="preserve"> </w:t>
            </w:r>
            <w:proofErr w:type="spellStart"/>
            <w:r w:rsidR="001003C3" w:rsidRPr="00817ECB">
              <w:rPr>
                <w:rFonts w:ascii="GHEA Mariam" w:hAnsi="GHEA Mariam"/>
                <w:szCs w:val="24"/>
              </w:rPr>
              <w:t>կնքում</w:t>
            </w:r>
            <w:bookmarkEnd w:id="432"/>
            <w:bookmarkEnd w:id="433"/>
            <w:bookmarkEnd w:id="434"/>
            <w:bookmarkEnd w:id="435"/>
            <w:proofErr w:type="spellEnd"/>
          </w:p>
        </w:tc>
        <w:tc>
          <w:tcPr>
            <w:tcW w:w="6930" w:type="dxa"/>
          </w:tcPr>
          <w:p w14:paraId="7771B2E4" w14:textId="6229D0B8" w:rsidR="005E310E" w:rsidRPr="00817ECB" w:rsidRDefault="005E310E" w:rsidP="00D25F61">
            <w:pPr>
              <w:pStyle w:val="Sub-ClauseText"/>
              <w:spacing w:before="0" w:after="160"/>
              <w:ind w:left="612" w:hanging="612"/>
              <w:rPr>
                <w:rFonts w:ascii="GHEA Mariam" w:hAnsi="GHEA Mariam"/>
                <w:spacing w:val="0"/>
                <w:szCs w:val="24"/>
              </w:rPr>
            </w:pPr>
            <w:r w:rsidRPr="00817ECB">
              <w:rPr>
                <w:rFonts w:ascii="GHEA Mariam" w:hAnsi="GHEA Mariam"/>
                <w:spacing w:val="0"/>
                <w:szCs w:val="24"/>
              </w:rPr>
              <w:t>21.1</w:t>
            </w:r>
            <w:r w:rsidRPr="00817ECB">
              <w:rPr>
                <w:rFonts w:ascii="GHEA Mariam" w:hAnsi="GHEA Mariam"/>
                <w:spacing w:val="0"/>
                <w:szCs w:val="24"/>
              </w:rPr>
              <w:tab/>
            </w:r>
            <w:proofErr w:type="spellStart"/>
            <w:r w:rsidR="001003C3" w:rsidRPr="00817ECB">
              <w:rPr>
                <w:rFonts w:ascii="GHEA Mariam" w:hAnsi="GHEA Mariam"/>
                <w:spacing w:val="0"/>
                <w:szCs w:val="24"/>
              </w:rPr>
              <w:t>Մատակարարը</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պետք</w:t>
            </w:r>
            <w:proofErr w:type="spellEnd"/>
            <w:r w:rsidR="001003C3" w:rsidRPr="00817ECB">
              <w:rPr>
                <w:rFonts w:ascii="GHEA Mariam" w:hAnsi="GHEA Mariam"/>
                <w:spacing w:val="0"/>
                <w:szCs w:val="24"/>
              </w:rPr>
              <w:t xml:space="preserve"> է </w:t>
            </w:r>
            <w:proofErr w:type="spellStart"/>
            <w:r w:rsidR="001003C3" w:rsidRPr="00817ECB">
              <w:rPr>
                <w:rFonts w:ascii="GHEA Mariam" w:hAnsi="GHEA Mariam"/>
                <w:spacing w:val="0"/>
                <w:szCs w:val="24"/>
              </w:rPr>
              <w:t>Գնորդին</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գրավոր</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կերպով</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ծանուցի</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բոլոր</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շնորհված</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ենթակապալային</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պայմանագրերի</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մասին</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եթե</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դրանք</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արդեն</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նշված</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չեն</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հայտում</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Այդպիսի</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ծանուցումը</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սկզբնական</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հայտում</w:t>
            </w:r>
            <w:proofErr w:type="spellEnd"/>
            <w:r w:rsidR="001003C3" w:rsidRPr="00817ECB">
              <w:rPr>
                <w:rFonts w:ascii="GHEA Mariam" w:hAnsi="GHEA Mariam"/>
                <w:spacing w:val="0"/>
                <w:szCs w:val="24"/>
              </w:rPr>
              <w:t xml:space="preserve"> կամ </w:t>
            </w:r>
            <w:proofErr w:type="spellStart"/>
            <w:r w:rsidR="001003C3" w:rsidRPr="00817ECB">
              <w:rPr>
                <w:rFonts w:ascii="GHEA Mariam" w:hAnsi="GHEA Mariam"/>
                <w:spacing w:val="0"/>
                <w:szCs w:val="24"/>
              </w:rPr>
              <w:t>հետագա</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հայտում</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չպետք</w:t>
            </w:r>
            <w:proofErr w:type="spellEnd"/>
            <w:r w:rsidR="001003C3" w:rsidRPr="00817ECB">
              <w:rPr>
                <w:rFonts w:ascii="GHEA Mariam" w:hAnsi="GHEA Mariam"/>
                <w:spacing w:val="0"/>
                <w:szCs w:val="24"/>
              </w:rPr>
              <w:t xml:space="preserve"> է </w:t>
            </w:r>
            <w:proofErr w:type="spellStart"/>
            <w:r w:rsidR="001003C3" w:rsidRPr="00817ECB">
              <w:rPr>
                <w:rFonts w:ascii="GHEA Mariam" w:hAnsi="GHEA Mariam"/>
                <w:spacing w:val="0"/>
                <w:szCs w:val="24"/>
              </w:rPr>
              <w:t>Մատակարարին</w:t>
            </w:r>
            <w:proofErr w:type="spellEnd"/>
            <w:r w:rsidR="001003C3" w:rsidRPr="00817ECB">
              <w:rPr>
                <w:rFonts w:ascii="GHEA Mariam" w:hAnsi="GHEA Mariam"/>
                <w:spacing w:val="0"/>
                <w:szCs w:val="24"/>
              </w:rPr>
              <w:t xml:space="preserve"> </w:t>
            </w:r>
            <w:proofErr w:type="spellStart"/>
            <w:r w:rsidR="001003C3" w:rsidRPr="003356B4">
              <w:rPr>
                <w:rFonts w:ascii="GHEA Mariam" w:hAnsi="GHEA Mariam" w:cs="Sylfaen"/>
                <w:spacing w:val="0"/>
                <w:szCs w:val="24"/>
              </w:rPr>
              <w:t>ազատաի</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իր</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պարտականություններից</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պարտավորություններից</w:t>
            </w:r>
            <w:proofErr w:type="spellEnd"/>
            <w:r w:rsidR="001003C3" w:rsidRPr="00817ECB">
              <w:rPr>
                <w:rFonts w:ascii="GHEA Mariam" w:hAnsi="GHEA Mariam"/>
                <w:spacing w:val="0"/>
                <w:szCs w:val="24"/>
              </w:rPr>
              <w:t xml:space="preserve"> կամ </w:t>
            </w:r>
            <w:proofErr w:type="spellStart"/>
            <w:r w:rsidR="001003C3" w:rsidRPr="00817ECB">
              <w:rPr>
                <w:rFonts w:ascii="GHEA Mariam" w:hAnsi="GHEA Mariam"/>
                <w:spacing w:val="0"/>
                <w:szCs w:val="24"/>
              </w:rPr>
              <w:t>իրավասություններից</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Պայմանագրի</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հետ</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կապված</w:t>
            </w:r>
            <w:proofErr w:type="spellEnd"/>
            <w:r w:rsidR="001003C3" w:rsidRPr="00817ECB">
              <w:rPr>
                <w:rFonts w:ascii="GHEA Mariam" w:hAnsi="GHEA Mariam"/>
                <w:spacing w:val="0"/>
                <w:szCs w:val="24"/>
              </w:rPr>
              <w:t>:</w:t>
            </w:r>
          </w:p>
          <w:p w14:paraId="5FE8DE8B" w14:textId="77777777" w:rsidR="005E310E" w:rsidRPr="00817ECB" w:rsidRDefault="005E310E" w:rsidP="00D25F61">
            <w:pPr>
              <w:pStyle w:val="Sub-ClauseText"/>
              <w:spacing w:before="0" w:after="160"/>
              <w:ind w:left="612" w:hanging="612"/>
              <w:rPr>
                <w:rFonts w:ascii="GHEA Mariam" w:hAnsi="GHEA Mariam"/>
                <w:spacing w:val="0"/>
                <w:szCs w:val="24"/>
              </w:rPr>
            </w:pPr>
            <w:r w:rsidRPr="00817ECB">
              <w:rPr>
                <w:rFonts w:ascii="GHEA Mariam" w:hAnsi="GHEA Mariam"/>
                <w:spacing w:val="0"/>
                <w:szCs w:val="24"/>
              </w:rPr>
              <w:t>21.2</w:t>
            </w:r>
            <w:r w:rsidRPr="00817ECB">
              <w:rPr>
                <w:rFonts w:ascii="GHEA Mariam" w:hAnsi="GHEA Mariam"/>
                <w:spacing w:val="0"/>
                <w:szCs w:val="24"/>
              </w:rPr>
              <w:tab/>
            </w:r>
            <w:proofErr w:type="spellStart"/>
            <w:r w:rsidR="001003C3" w:rsidRPr="00817ECB">
              <w:rPr>
                <w:rFonts w:ascii="GHEA Mariam" w:hAnsi="GHEA Mariam"/>
                <w:spacing w:val="0"/>
                <w:szCs w:val="24"/>
              </w:rPr>
              <w:t>Ենթակապալի</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պայմանագրերը</w:t>
            </w:r>
            <w:proofErr w:type="spellEnd"/>
            <w:r w:rsidR="001003C3" w:rsidRPr="00817ECB">
              <w:rPr>
                <w:rFonts w:ascii="GHEA Mariam" w:hAnsi="GHEA Mariam"/>
                <w:spacing w:val="0"/>
                <w:szCs w:val="24"/>
              </w:rPr>
              <w:t xml:space="preserve"> </w:t>
            </w:r>
            <w:proofErr w:type="spellStart"/>
            <w:r w:rsidR="001003C3" w:rsidRPr="00817ECB">
              <w:rPr>
                <w:rFonts w:ascii="GHEA Mariam" w:hAnsi="GHEA Mariam"/>
                <w:spacing w:val="0"/>
                <w:szCs w:val="24"/>
              </w:rPr>
              <w:t>կհամապատասխանեն</w:t>
            </w:r>
            <w:proofErr w:type="spellEnd"/>
            <w:r w:rsidR="001003C3" w:rsidRPr="00817ECB">
              <w:rPr>
                <w:rFonts w:ascii="GHEA Mariam" w:hAnsi="GHEA Mariam"/>
                <w:spacing w:val="0"/>
                <w:szCs w:val="24"/>
              </w:rPr>
              <w:t xml:space="preserve"> ՊԸՊ-ի 3 և 7 </w:t>
            </w:r>
            <w:proofErr w:type="spellStart"/>
            <w:r w:rsidR="001003C3" w:rsidRPr="00817ECB">
              <w:rPr>
                <w:rFonts w:ascii="GHEA Mariam" w:hAnsi="GHEA Mariam"/>
                <w:spacing w:val="0"/>
                <w:szCs w:val="24"/>
              </w:rPr>
              <w:t>դրույթներին</w:t>
            </w:r>
            <w:proofErr w:type="spellEnd"/>
            <w:r w:rsidR="001003C3" w:rsidRPr="00817ECB">
              <w:rPr>
                <w:rFonts w:ascii="GHEA Mariam" w:hAnsi="GHEA Mariam"/>
                <w:spacing w:val="0"/>
                <w:szCs w:val="24"/>
              </w:rPr>
              <w:t>:</w:t>
            </w:r>
          </w:p>
        </w:tc>
      </w:tr>
      <w:tr w:rsidR="002A1F37" w:rsidRPr="003356B4" w14:paraId="59F8B5C0" w14:textId="77777777" w:rsidTr="00817ECB">
        <w:trPr>
          <w:gridBefore w:val="1"/>
          <w:gridAfter w:val="1"/>
          <w:wBefore w:w="18" w:type="dxa"/>
          <w:wAfter w:w="18" w:type="dxa"/>
          <w:trHeight w:val="1890"/>
        </w:trPr>
        <w:tc>
          <w:tcPr>
            <w:tcW w:w="2217" w:type="dxa"/>
          </w:tcPr>
          <w:p w14:paraId="56D70002" w14:textId="77777777" w:rsidR="002A1F37" w:rsidRPr="00817ECB" w:rsidRDefault="002A1F37" w:rsidP="001003C3">
            <w:pPr>
              <w:pStyle w:val="sec7-clauses"/>
              <w:spacing w:before="0" w:after="200"/>
              <w:rPr>
                <w:rFonts w:ascii="GHEA Mariam" w:hAnsi="GHEA Mariam"/>
                <w:szCs w:val="24"/>
              </w:rPr>
            </w:pPr>
            <w:bookmarkStart w:id="436" w:name="_Toc98766444"/>
            <w:bookmarkStart w:id="437" w:name="_Toc428456711"/>
            <w:bookmarkStart w:id="438" w:name="_Toc507160426"/>
            <w:r w:rsidRPr="00817ECB">
              <w:rPr>
                <w:rFonts w:ascii="GHEA Mariam" w:hAnsi="GHEA Mariam"/>
                <w:szCs w:val="24"/>
              </w:rPr>
              <w:t>22.</w:t>
            </w:r>
            <w:r w:rsidRPr="00817ECB">
              <w:rPr>
                <w:rFonts w:ascii="GHEA Mariam" w:hAnsi="GHEA Mariam"/>
                <w:szCs w:val="24"/>
              </w:rPr>
              <w:tab/>
            </w:r>
            <w:bookmarkStart w:id="439" w:name="_Toc381360293"/>
            <w:proofErr w:type="spellStart"/>
            <w:r w:rsidRPr="00817ECB">
              <w:rPr>
                <w:rFonts w:ascii="GHEA Mariam" w:hAnsi="GHEA Mariam"/>
                <w:szCs w:val="24"/>
              </w:rPr>
              <w:t>Մասնագրեր</w:t>
            </w:r>
            <w:proofErr w:type="spellEnd"/>
            <w:r w:rsidRPr="00817ECB">
              <w:rPr>
                <w:rFonts w:ascii="GHEA Mariam" w:hAnsi="GHEA Mariam"/>
                <w:szCs w:val="24"/>
              </w:rPr>
              <w:t xml:space="preserve"> և </w:t>
            </w:r>
            <w:proofErr w:type="spellStart"/>
            <w:r w:rsidRPr="00817ECB">
              <w:rPr>
                <w:rFonts w:ascii="GHEA Mariam" w:hAnsi="GHEA Mariam"/>
                <w:szCs w:val="24"/>
              </w:rPr>
              <w:t>չափանիշներ</w:t>
            </w:r>
            <w:bookmarkEnd w:id="436"/>
            <w:bookmarkEnd w:id="437"/>
            <w:bookmarkEnd w:id="438"/>
            <w:bookmarkEnd w:id="439"/>
            <w:proofErr w:type="spellEnd"/>
          </w:p>
          <w:p w14:paraId="1128424B" w14:textId="77777777" w:rsidR="00855A21" w:rsidRPr="00817ECB" w:rsidRDefault="00855A21" w:rsidP="001003C3">
            <w:pPr>
              <w:pStyle w:val="sec7-clauses"/>
              <w:spacing w:before="0" w:after="200"/>
              <w:rPr>
                <w:rFonts w:ascii="GHEA Mariam" w:hAnsi="GHEA Mariam"/>
                <w:szCs w:val="24"/>
              </w:rPr>
            </w:pPr>
          </w:p>
          <w:p w14:paraId="5083EA7F" w14:textId="77777777" w:rsidR="00855A21" w:rsidRPr="00817ECB" w:rsidRDefault="00855A21" w:rsidP="001003C3">
            <w:pPr>
              <w:pStyle w:val="sec7-clauses"/>
              <w:spacing w:before="0" w:after="200"/>
              <w:rPr>
                <w:rFonts w:ascii="GHEA Mariam" w:hAnsi="GHEA Mariam"/>
                <w:szCs w:val="24"/>
              </w:rPr>
            </w:pPr>
          </w:p>
          <w:p w14:paraId="6FC7ED44" w14:textId="77777777" w:rsidR="00855A21" w:rsidRPr="00817ECB" w:rsidRDefault="00855A21" w:rsidP="001003C3">
            <w:pPr>
              <w:pStyle w:val="sec7-clauses"/>
              <w:spacing w:before="0" w:after="200"/>
              <w:rPr>
                <w:rFonts w:ascii="GHEA Mariam" w:hAnsi="GHEA Mariam"/>
                <w:szCs w:val="24"/>
              </w:rPr>
            </w:pPr>
          </w:p>
          <w:p w14:paraId="63E62F74" w14:textId="77777777" w:rsidR="00855A21" w:rsidRPr="00817ECB" w:rsidRDefault="00855A21" w:rsidP="001003C3">
            <w:pPr>
              <w:pStyle w:val="sec7-clauses"/>
              <w:spacing w:before="0" w:after="200"/>
              <w:rPr>
                <w:rFonts w:ascii="GHEA Mariam" w:hAnsi="GHEA Mariam"/>
                <w:szCs w:val="24"/>
              </w:rPr>
            </w:pPr>
          </w:p>
          <w:p w14:paraId="10B768C2" w14:textId="77777777" w:rsidR="00855A21" w:rsidRPr="00817ECB" w:rsidRDefault="00855A21" w:rsidP="001003C3">
            <w:pPr>
              <w:pStyle w:val="sec7-clauses"/>
              <w:spacing w:before="0" w:after="200"/>
              <w:rPr>
                <w:rFonts w:ascii="GHEA Mariam" w:hAnsi="GHEA Mariam"/>
                <w:szCs w:val="24"/>
              </w:rPr>
            </w:pPr>
          </w:p>
          <w:p w14:paraId="673A985E" w14:textId="77777777" w:rsidR="00855A21" w:rsidRPr="00817ECB" w:rsidRDefault="00855A21" w:rsidP="001003C3">
            <w:pPr>
              <w:pStyle w:val="sec7-clauses"/>
              <w:spacing w:before="0" w:after="200"/>
              <w:rPr>
                <w:rFonts w:ascii="GHEA Mariam" w:hAnsi="GHEA Mariam"/>
                <w:szCs w:val="24"/>
              </w:rPr>
            </w:pPr>
          </w:p>
          <w:p w14:paraId="4DF42956" w14:textId="77777777" w:rsidR="00855A21" w:rsidRPr="00817ECB" w:rsidRDefault="00855A21" w:rsidP="001003C3">
            <w:pPr>
              <w:pStyle w:val="sec7-clauses"/>
              <w:spacing w:before="0" w:after="200"/>
              <w:rPr>
                <w:rFonts w:ascii="GHEA Mariam" w:hAnsi="GHEA Mariam"/>
                <w:szCs w:val="24"/>
              </w:rPr>
            </w:pPr>
          </w:p>
          <w:p w14:paraId="2AE2A441" w14:textId="77777777" w:rsidR="00855A21" w:rsidRPr="00817ECB" w:rsidRDefault="00855A21" w:rsidP="001003C3">
            <w:pPr>
              <w:pStyle w:val="sec7-clauses"/>
              <w:spacing w:before="0" w:after="200"/>
              <w:rPr>
                <w:rFonts w:ascii="GHEA Mariam" w:hAnsi="GHEA Mariam"/>
                <w:szCs w:val="24"/>
              </w:rPr>
            </w:pPr>
          </w:p>
          <w:p w14:paraId="53C42D8D" w14:textId="77777777" w:rsidR="00855A21" w:rsidRPr="00817ECB" w:rsidRDefault="00855A21" w:rsidP="001003C3">
            <w:pPr>
              <w:pStyle w:val="sec7-clauses"/>
              <w:spacing w:before="0" w:after="200"/>
              <w:rPr>
                <w:rFonts w:ascii="GHEA Mariam" w:hAnsi="GHEA Mariam"/>
                <w:szCs w:val="24"/>
              </w:rPr>
            </w:pPr>
          </w:p>
          <w:p w14:paraId="28144F31" w14:textId="77777777" w:rsidR="00855A21" w:rsidRPr="00817ECB" w:rsidRDefault="00855A21" w:rsidP="001003C3">
            <w:pPr>
              <w:pStyle w:val="sec7-clauses"/>
              <w:spacing w:before="0" w:after="200"/>
              <w:rPr>
                <w:rFonts w:ascii="GHEA Mariam" w:hAnsi="GHEA Mariam"/>
                <w:szCs w:val="24"/>
              </w:rPr>
            </w:pPr>
          </w:p>
          <w:p w14:paraId="2E2EE3E4" w14:textId="77777777" w:rsidR="00855A21" w:rsidRPr="00817ECB" w:rsidRDefault="00855A21" w:rsidP="001003C3">
            <w:pPr>
              <w:pStyle w:val="sec7-clauses"/>
              <w:spacing w:before="0" w:after="200"/>
              <w:rPr>
                <w:rFonts w:ascii="GHEA Mariam" w:hAnsi="GHEA Mariam"/>
                <w:szCs w:val="24"/>
              </w:rPr>
            </w:pPr>
          </w:p>
          <w:p w14:paraId="57E97A8B" w14:textId="77777777" w:rsidR="00855A21" w:rsidRPr="00817ECB" w:rsidRDefault="00855A21" w:rsidP="001003C3">
            <w:pPr>
              <w:pStyle w:val="sec7-clauses"/>
              <w:spacing w:before="0" w:after="200"/>
              <w:rPr>
                <w:rFonts w:ascii="GHEA Mariam" w:hAnsi="GHEA Mariam"/>
                <w:szCs w:val="24"/>
              </w:rPr>
            </w:pPr>
          </w:p>
          <w:p w14:paraId="330F02BC" w14:textId="77777777" w:rsidR="00855A21" w:rsidRPr="00817ECB" w:rsidRDefault="00855A21" w:rsidP="001003C3">
            <w:pPr>
              <w:pStyle w:val="sec7-clauses"/>
              <w:spacing w:before="0" w:after="200"/>
              <w:rPr>
                <w:rFonts w:ascii="GHEA Mariam" w:hAnsi="GHEA Mariam"/>
                <w:szCs w:val="24"/>
              </w:rPr>
            </w:pPr>
          </w:p>
          <w:p w14:paraId="61E8B0C6" w14:textId="77777777" w:rsidR="00855A21" w:rsidRPr="00817ECB" w:rsidRDefault="00855A21" w:rsidP="001003C3">
            <w:pPr>
              <w:pStyle w:val="sec7-clauses"/>
              <w:spacing w:before="0" w:after="200"/>
              <w:rPr>
                <w:rFonts w:ascii="GHEA Mariam" w:hAnsi="GHEA Mariam"/>
                <w:szCs w:val="24"/>
              </w:rPr>
            </w:pPr>
          </w:p>
          <w:p w14:paraId="36D28AE6" w14:textId="77777777" w:rsidR="00855A21" w:rsidRPr="00817ECB" w:rsidRDefault="00855A21" w:rsidP="001003C3">
            <w:pPr>
              <w:pStyle w:val="sec7-clauses"/>
              <w:spacing w:before="0" w:after="200"/>
              <w:rPr>
                <w:rFonts w:ascii="GHEA Mariam" w:hAnsi="GHEA Mariam"/>
                <w:szCs w:val="24"/>
              </w:rPr>
            </w:pPr>
          </w:p>
          <w:p w14:paraId="462773C5" w14:textId="77777777" w:rsidR="00141CC7" w:rsidRPr="003356B4" w:rsidRDefault="00141CC7" w:rsidP="001003C3">
            <w:pPr>
              <w:pStyle w:val="sec7-clauses"/>
              <w:spacing w:before="0" w:after="200"/>
              <w:rPr>
                <w:rFonts w:ascii="GHEA Mariam" w:hAnsi="GHEA Mariam"/>
                <w:szCs w:val="24"/>
              </w:rPr>
            </w:pPr>
          </w:p>
          <w:p w14:paraId="72911AB7" w14:textId="79391CF9" w:rsidR="00855A21" w:rsidRPr="00817ECB" w:rsidRDefault="00855A21" w:rsidP="001003C3">
            <w:pPr>
              <w:pStyle w:val="sec7-clauses"/>
              <w:spacing w:before="0" w:after="200"/>
              <w:rPr>
                <w:rFonts w:ascii="GHEA Mariam" w:hAnsi="GHEA Mariam"/>
                <w:szCs w:val="24"/>
              </w:rPr>
            </w:pPr>
            <w:bookmarkStart w:id="440" w:name="_Toc98766445"/>
            <w:bookmarkStart w:id="441" w:name="_Toc428456712"/>
            <w:bookmarkStart w:id="442" w:name="_Toc507160427"/>
            <w:r w:rsidRPr="00817ECB">
              <w:rPr>
                <w:rFonts w:ascii="GHEA Mariam" w:hAnsi="GHEA Mariam"/>
                <w:szCs w:val="24"/>
              </w:rPr>
              <w:t xml:space="preserve">23. </w:t>
            </w:r>
            <w:proofErr w:type="spellStart"/>
            <w:r w:rsidRPr="003356B4">
              <w:rPr>
                <w:rFonts w:ascii="GHEA Mariam" w:hAnsi="GHEA Mariam" w:cs="Sylfaen"/>
                <w:szCs w:val="24"/>
              </w:rPr>
              <w:t>Փաթեթավո</w:t>
            </w:r>
            <w:r w:rsidR="00141CC7" w:rsidRPr="003356B4">
              <w:rPr>
                <w:rFonts w:ascii="GHEA Mariam" w:hAnsi="GHEA Mariam" w:cs="Sylfaen"/>
                <w:szCs w:val="24"/>
              </w:rPr>
              <w:t>-</w:t>
            </w:r>
            <w:r w:rsidRPr="003356B4">
              <w:rPr>
                <w:rFonts w:ascii="GHEA Mariam" w:hAnsi="GHEA Mariam" w:cs="Sylfaen"/>
                <w:szCs w:val="24"/>
              </w:rPr>
              <w:t>րում</w:t>
            </w:r>
            <w:proofErr w:type="spellEnd"/>
            <w:r w:rsidRPr="00817ECB">
              <w:rPr>
                <w:rFonts w:ascii="GHEA Mariam" w:hAnsi="GHEA Mariam"/>
                <w:szCs w:val="24"/>
              </w:rPr>
              <w:t xml:space="preserve"> և </w:t>
            </w:r>
            <w:proofErr w:type="spellStart"/>
            <w:r w:rsidRPr="00817ECB">
              <w:rPr>
                <w:rFonts w:ascii="GHEA Mariam" w:hAnsi="GHEA Mariam"/>
                <w:szCs w:val="24"/>
              </w:rPr>
              <w:t>փաստաթղթեր</w:t>
            </w:r>
            <w:bookmarkEnd w:id="440"/>
            <w:bookmarkEnd w:id="441"/>
            <w:bookmarkEnd w:id="442"/>
            <w:proofErr w:type="spellEnd"/>
          </w:p>
        </w:tc>
        <w:tc>
          <w:tcPr>
            <w:tcW w:w="6930" w:type="dxa"/>
          </w:tcPr>
          <w:tbl>
            <w:tblPr>
              <w:tblW w:w="0" w:type="auto"/>
              <w:tblLayout w:type="fixed"/>
              <w:tblLook w:val="0000" w:firstRow="0" w:lastRow="0" w:firstColumn="0" w:lastColumn="0" w:noHBand="0" w:noVBand="0"/>
            </w:tblPr>
            <w:tblGrid>
              <w:gridCol w:w="6930"/>
            </w:tblGrid>
            <w:tr w:rsidR="002A1F37" w:rsidRPr="003356B4" w14:paraId="70EE7E1A" w14:textId="77777777" w:rsidTr="00AD2DE5">
              <w:tc>
                <w:tcPr>
                  <w:tcW w:w="6930" w:type="dxa"/>
                </w:tcPr>
                <w:p w14:paraId="43BAC9A1" w14:textId="77777777" w:rsidR="002A1F37" w:rsidRPr="00817ECB" w:rsidRDefault="002A1F37" w:rsidP="00AD2DE5">
                  <w:pPr>
                    <w:pStyle w:val="Sub-ClauseText"/>
                    <w:spacing w:before="0" w:after="200"/>
                    <w:rPr>
                      <w:rFonts w:ascii="GHEA Mariam" w:hAnsi="GHEA Mariam"/>
                      <w:spacing w:val="0"/>
                      <w:szCs w:val="24"/>
                    </w:rPr>
                  </w:pPr>
                  <w:r w:rsidRPr="00817ECB">
                    <w:rPr>
                      <w:rFonts w:ascii="GHEA Mariam" w:hAnsi="GHEA Mariam"/>
                      <w:spacing w:val="0"/>
                      <w:szCs w:val="24"/>
                    </w:rPr>
                    <w:lastRenderedPageBreak/>
                    <w:t>22.1</w:t>
                  </w:r>
                  <w:r w:rsidRPr="00817ECB">
                    <w:rPr>
                      <w:rFonts w:ascii="GHEA Mariam" w:hAnsi="GHEA Mariam"/>
                      <w:spacing w:val="0"/>
                      <w:szCs w:val="24"/>
                    </w:rPr>
                    <w:tab/>
                  </w:r>
                  <w:proofErr w:type="spellStart"/>
                  <w:r w:rsidRPr="00817ECB">
                    <w:rPr>
                      <w:rFonts w:ascii="GHEA Mariam" w:hAnsi="GHEA Mariam"/>
                      <w:spacing w:val="0"/>
                      <w:szCs w:val="24"/>
                    </w:rPr>
                    <w:t>Տեխնիկական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մասնագրեր</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գծագրեր</w:t>
                  </w:r>
                  <w:proofErr w:type="spellEnd"/>
                </w:p>
                <w:p w14:paraId="6FD5F5BC" w14:textId="303D6C3A" w:rsidR="002A1F37" w:rsidRPr="00817ECB" w:rsidRDefault="002A1F37" w:rsidP="00AD2DE5">
                  <w:pPr>
                    <w:pStyle w:val="Heading3"/>
                    <w:rPr>
                      <w:rFonts w:ascii="GHEA Mariam" w:hAnsi="GHEA Mariam"/>
                      <w:szCs w:val="24"/>
                      <w:lang w:val="en-US"/>
                    </w:rPr>
                  </w:pPr>
                  <w:r w:rsidRPr="00817ECB">
                    <w:rPr>
                      <w:rFonts w:ascii="GHEA Mariam" w:hAnsi="GHEA Mariam"/>
                      <w:szCs w:val="24"/>
                      <w:lang w:val="en-US"/>
                    </w:rPr>
                    <w:t xml:space="preserve">(ա)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շրջանակներում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մատակարարվող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Ապրանքները</w:t>
                  </w:r>
                  <w:proofErr w:type="spellEnd"/>
                  <w:r w:rsidRPr="00817ECB">
                    <w:rPr>
                      <w:rFonts w:ascii="GHEA Mariam" w:hAnsi="GHEA Mariam"/>
                      <w:szCs w:val="24"/>
                      <w:lang w:val="en-US"/>
                    </w:rPr>
                    <w:t xml:space="preserve"> և </w:t>
                  </w:r>
                  <w:proofErr w:type="spellStart"/>
                  <w:r w:rsidR="00DE5017" w:rsidRPr="003356B4">
                    <w:rPr>
                      <w:rFonts w:ascii="GHEA Mariam" w:hAnsi="GHEA Mariam" w:cs="Sylfaen"/>
                      <w:szCs w:val="24"/>
                      <w:lang w:val="en-US" w:eastAsia="en-US"/>
                    </w:rPr>
                    <w:t>հարակից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ծառայությունները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համապատասխանեն</w:t>
                  </w:r>
                  <w:proofErr w:type="spellEnd"/>
                  <w:r w:rsidRPr="00817ECB">
                    <w:rPr>
                      <w:rFonts w:ascii="GHEA Mariam" w:hAnsi="GHEA Mariam"/>
                      <w:szCs w:val="24"/>
                      <w:lang w:val="en-US"/>
                    </w:rPr>
                    <w:t xml:space="preserve"> VI</w:t>
                  </w:r>
                  <w:r w:rsidR="00EB46CD" w:rsidRPr="00817ECB">
                    <w:rPr>
                      <w:rFonts w:ascii="GHEA Mariam" w:hAnsi="GHEA Mariam"/>
                      <w:szCs w:val="24"/>
                      <w:lang w:val="en-US"/>
                    </w:rPr>
                    <w:t>I</w:t>
                  </w:r>
                  <w:r w:rsidRPr="00817ECB">
                    <w:rPr>
                      <w:rFonts w:ascii="GHEA Mariam" w:hAnsi="GHEA Mariam"/>
                      <w:szCs w:val="24"/>
                      <w:lang w:val="en-US"/>
                    </w:rPr>
                    <w:t xml:space="preserve"> </w:t>
                  </w:r>
                  <w:proofErr w:type="spellStart"/>
                  <w:r w:rsidRPr="00817ECB">
                    <w:rPr>
                      <w:rFonts w:ascii="GHEA Mariam" w:hAnsi="GHEA Mariam"/>
                      <w:szCs w:val="24"/>
                      <w:lang w:val="en-US"/>
                    </w:rPr>
                    <w:t>Մասում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Պահանջների</w:t>
                  </w:r>
                  <w:proofErr w:type="spellEnd"/>
                  <w:r w:rsidRPr="00817ECB">
                    <w:rPr>
                      <w:rFonts w:ascii="GHEA Mariam" w:hAnsi="GHEA Mariam"/>
                      <w:szCs w:val="24"/>
                      <w:lang w:val="en-US"/>
                    </w:rPr>
                    <w:t xml:space="preserve"> </w:t>
                  </w:r>
                  <w:proofErr w:type="spellStart"/>
                  <w:r w:rsidR="005B0BFE" w:rsidRPr="003356B4">
                    <w:rPr>
                      <w:rFonts w:ascii="GHEA Mariam" w:hAnsi="GHEA Mariam" w:cs="Arial Armenian"/>
                      <w:szCs w:val="24"/>
                      <w:lang w:val="en-US" w:eastAsia="en-US"/>
                    </w:rPr>
                    <w:t>ժամանակացույց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տեխնիկական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մասնագրերին</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չափանշներին</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եթե</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չէ</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որևէ</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կիրառելի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չափանիշ</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ապա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հավասարազոր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լինի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պաշտոնապես</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ընդունված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Ապրանքների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ծագման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երկրին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համապատասխան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չափանիշներին</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գերազանցի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դրանք</w:t>
                  </w:r>
                  <w:proofErr w:type="spellEnd"/>
                  <w:r w:rsidRPr="00817ECB">
                    <w:rPr>
                      <w:rFonts w:ascii="GHEA Mariam" w:hAnsi="GHEA Mariam"/>
                      <w:szCs w:val="24"/>
                      <w:lang w:val="en-US"/>
                    </w:rPr>
                    <w:t xml:space="preserve">:  </w:t>
                  </w:r>
                </w:p>
                <w:p w14:paraId="7E411BBD" w14:textId="77777777" w:rsidR="002A1F37" w:rsidRPr="00817ECB" w:rsidRDefault="002A1F37" w:rsidP="00AD2DE5">
                  <w:pPr>
                    <w:pStyle w:val="Heading3"/>
                    <w:rPr>
                      <w:rFonts w:ascii="GHEA Mariam" w:hAnsi="GHEA Mariam"/>
                      <w:szCs w:val="24"/>
                      <w:lang w:val="en-US"/>
                    </w:rPr>
                  </w:pPr>
                  <w:r w:rsidRPr="00817ECB">
                    <w:rPr>
                      <w:rFonts w:ascii="GHEA Mariam" w:hAnsi="GHEA Mariam"/>
                      <w:szCs w:val="24"/>
                      <w:lang w:val="en-US"/>
                    </w:rPr>
                    <w:t xml:space="preserve">(բ) </w:t>
                  </w:r>
                  <w:proofErr w:type="spellStart"/>
                  <w:r w:rsidRPr="00817ECB">
                    <w:rPr>
                      <w:rFonts w:ascii="GHEA Mariam" w:hAnsi="GHEA Mariam"/>
                      <w:szCs w:val="24"/>
                      <w:lang w:val="en-US"/>
                    </w:rPr>
                    <w:t>Մատակարարը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իրավունք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ունենա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հրաժարվել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պատասխանատվություն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կրել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տրամադրված</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իրականացված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որևէ</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դիզայնի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տվյալի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գծագրի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մասնագրի</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այլ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փաստաթղթի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դրանց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ձևափոխված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տարբերակների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կապված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նախորոք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տեղյակ</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պահելով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Գնորդին</w:t>
                  </w:r>
                  <w:proofErr w:type="spellEnd"/>
                  <w:r w:rsidRPr="00817ECB">
                    <w:rPr>
                      <w:rFonts w:ascii="GHEA Mariam" w:hAnsi="GHEA Mariam"/>
                      <w:szCs w:val="24"/>
                      <w:lang w:val="en-US"/>
                    </w:rPr>
                    <w:t xml:space="preserve">: </w:t>
                  </w:r>
                </w:p>
                <w:p w14:paraId="22D217F9" w14:textId="77777777" w:rsidR="002A1F37" w:rsidRPr="00817ECB" w:rsidRDefault="002A1F37" w:rsidP="00AD2DE5">
                  <w:pPr>
                    <w:pStyle w:val="Heading3"/>
                    <w:spacing w:after="240"/>
                    <w:rPr>
                      <w:rFonts w:ascii="GHEA Mariam" w:hAnsi="GHEA Mariam"/>
                      <w:szCs w:val="24"/>
                      <w:lang w:val="en-US"/>
                    </w:rPr>
                  </w:pPr>
                  <w:r w:rsidRPr="00817ECB">
                    <w:rPr>
                      <w:rFonts w:ascii="GHEA Mariam" w:hAnsi="GHEA Mariam"/>
                      <w:szCs w:val="24"/>
                      <w:lang w:val="en-US"/>
                    </w:rPr>
                    <w:t xml:space="preserve">(գ)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դեպքերում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երբ</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հղումներ</w:t>
                  </w:r>
                  <w:proofErr w:type="spellEnd"/>
                  <w:r w:rsidRPr="00817ECB">
                    <w:rPr>
                      <w:rFonts w:ascii="GHEA Mariam" w:hAnsi="GHEA Mariam"/>
                      <w:szCs w:val="24"/>
                      <w:lang w:val="en-US"/>
                    </w:rPr>
                    <w:t xml:space="preserve"> են </w:t>
                  </w:r>
                  <w:proofErr w:type="spellStart"/>
                  <w:r w:rsidRPr="00817ECB">
                    <w:rPr>
                      <w:rFonts w:ascii="GHEA Mariam" w:hAnsi="GHEA Mariam"/>
                      <w:szCs w:val="24"/>
                      <w:lang w:val="en-US"/>
                    </w:rPr>
                    <w:t>արվում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կանոնների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չափանիշների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որոնց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կատարվում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Պայմանագիրը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այդ</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կանոնների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չափանիշների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խմբագրված</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փոփոխված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տարբերակները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լինեն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Պահանջների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ցանկում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նշվածները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իրականացման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ընթացքում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այդպիսի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կանոններում</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չափանիշներում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որևէ</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փոփոխությունները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կիրառվեն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միայն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հաստատումից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հետո</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օգտագործվեն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w:t>
                  </w:r>
                  <w:r w:rsidRPr="00817ECB">
                    <w:rPr>
                      <w:rFonts w:ascii="GHEA Mariam" w:hAnsi="GHEA Mariam"/>
                      <w:szCs w:val="24"/>
                      <w:lang w:val="en-US"/>
                    </w:rPr>
                    <w:lastRenderedPageBreak/>
                    <w:t xml:space="preserve">ՊԸՊ-ի 33-րդ </w:t>
                  </w:r>
                  <w:proofErr w:type="spellStart"/>
                  <w:r w:rsidRPr="00817ECB">
                    <w:rPr>
                      <w:rFonts w:ascii="GHEA Mariam" w:hAnsi="GHEA Mariam"/>
                      <w:szCs w:val="24"/>
                      <w:lang w:val="en-US"/>
                    </w:rPr>
                    <w:t>դրույթի</w:t>
                  </w:r>
                  <w:proofErr w:type="spellEnd"/>
                  <w:r w:rsidRPr="00817ECB">
                    <w:rPr>
                      <w:rFonts w:ascii="GHEA Mariam" w:hAnsi="GHEA Mariam"/>
                      <w:szCs w:val="24"/>
                      <w:lang w:val="en-US"/>
                    </w:rPr>
                    <w:t>:</w:t>
                  </w:r>
                </w:p>
              </w:tc>
            </w:tr>
            <w:tr w:rsidR="002A1F37" w:rsidRPr="003356B4" w14:paraId="1404E25D" w14:textId="77777777" w:rsidTr="00AD2DE5">
              <w:tc>
                <w:tcPr>
                  <w:tcW w:w="6930" w:type="dxa"/>
                </w:tcPr>
                <w:p w14:paraId="086892B3" w14:textId="77777777" w:rsidR="002A1F37" w:rsidRPr="00817ECB" w:rsidRDefault="00855A21" w:rsidP="00AD2DE5">
                  <w:pPr>
                    <w:pStyle w:val="Sub-ClauseText"/>
                    <w:spacing w:before="0" w:after="240"/>
                    <w:ind w:left="612" w:hanging="612"/>
                    <w:rPr>
                      <w:rFonts w:ascii="GHEA Mariam" w:hAnsi="GHEA Mariam"/>
                      <w:spacing w:val="0"/>
                      <w:szCs w:val="24"/>
                    </w:rPr>
                  </w:pPr>
                  <w:r w:rsidRPr="00817ECB">
                    <w:rPr>
                      <w:rFonts w:ascii="GHEA Mariam" w:hAnsi="GHEA Mariam"/>
                      <w:spacing w:val="0"/>
                      <w:szCs w:val="24"/>
                    </w:rPr>
                    <w:lastRenderedPageBreak/>
                    <w:t>2</w:t>
                  </w:r>
                  <w:r w:rsidR="002A1F37" w:rsidRPr="00817ECB">
                    <w:rPr>
                      <w:rFonts w:ascii="GHEA Mariam" w:hAnsi="GHEA Mariam"/>
                      <w:spacing w:val="0"/>
                      <w:szCs w:val="24"/>
                    </w:rPr>
                    <w:t>3.1</w:t>
                  </w:r>
                  <w:r w:rsidR="002A1F37" w:rsidRPr="00817ECB">
                    <w:rPr>
                      <w:rFonts w:ascii="GHEA Mariam" w:hAnsi="GHEA Mariam"/>
                      <w:spacing w:val="0"/>
                      <w:szCs w:val="24"/>
                    </w:rPr>
                    <w:tab/>
                  </w:r>
                  <w:proofErr w:type="spellStart"/>
                  <w:r w:rsidR="002A1F37" w:rsidRPr="00817ECB">
                    <w:rPr>
                      <w:rFonts w:ascii="GHEA Mariam" w:hAnsi="GHEA Mariam"/>
                      <w:szCs w:val="24"/>
                    </w:rPr>
                    <w:t>Մատակարարը</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պարտավոր</w:t>
                  </w:r>
                  <w:proofErr w:type="spellEnd"/>
                  <w:r w:rsidR="002A1F37" w:rsidRPr="00817ECB">
                    <w:rPr>
                      <w:rFonts w:ascii="GHEA Mariam" w:hAnsi="GHEA Mariam"/>
                      <w:szCs w:val="24"/>
                    </w:rPr>
                    <w:t xml:space="preserve"> է </w:t>
                  </w:r>
                  <w:proofErr w:type="spellStart"/>
                  <w:r w:rsidR="002A1F37" w:rsidRPr="00817ECB">
                    <w:rPr>
                      <w:rFonts w:ascii="GHEA Mariam" w:hAnsi="GHEA Mariam"/>
                      <w:szCs w:val="24"/>
                    </w:rPr>
                    <w:t>պատշաճ</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կերպով</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փաթեթավորել</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Ապրանքները</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մինչև</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վերջնական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նշանակման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վայրը</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ապահով</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առանց</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վնասի</w:t>
                  </w:r>
                  <w:proofErr w:type="spellEnd"/>
                  <w:r w:rsidR="002A1F37" w:rsidRPr="00817ECB">
                    <w:rPr>
                      <w:rFonts w:ascii="GHEA Mariam" w:hAnsi="GHEA Mariam"/>
                      <w:szCs w:val="24"/>
                    </w:rPr>
                    <w:t xml:space="preserve"> և </w:t>
                  </w:r>
                  <w:proofErr w:type="spellStart"/>
                  <w:r w:rsidR="002A1F37" w:rsidRPr="00817ECB">
                    <w:rPr>
                      <w:rFonts w:ascii="GHEA Mariam" w:hAnsi="GHEA Mariam"/>
                      <w:szCs w:val="24"/>
                    </w:rPr>
                    <w:t>մաշվածության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դրանք</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փոխադրելու</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նպատակով</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համաձայն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Պայմանագրի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Փաթեթավորումը</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պետք</w:t>
                  </w:r>
                  <w:proofErr w:type="spellEnd"/>
                  <w:r w:rsidR="002A1F37" w:rsidRPr="00817ECB">
                    <w:rPr>
                      <w:rFonts w:ascii="GHEA Mariam" w:hAnsi="GHEA Mariam"/>
                      <w:szCs w:val="24"/>
                    </w:rPr>
                    <w:t xml:space="preserve"> է </w:t>
                  </w:r>
                  <w:proofErr w:type="spellStart"/>
                  <w:r w:rsidR="002A1F37" w:rsidRPr="00817ECB">
                    <w:rPr>
                      <w:rFonts w:ascii="GHEA Mariam" w:hAnsi="GHEA Mariam"/>
                      <w:szCs w:val="24"/>
                    </w:rPr>
                    <w:t>բավականին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ապահով</w:t>
                  </w:r>
                  <w:proofErr w:type="spellEnd"/>
                  <w:r w:rsidR="002A1F37" w:rsidRPr="00817ECB">
                    <w:rPr>
                      <w:rFonts w:ascii="GHEA Mariam" w:hAnsi="GHEA Mariam"/>
                      <w:szCs w:val="24"/>
                    </w:rPr>
                    <w:t xml:space="preserve"> և </w:t>
                  </w:r>
                  <w:proofErr w:type="spellStart"/>
                  <w:r w:rsidR="002A1F37" w:rsidRPr="00817ECB">
                    <w:rPr>
                      <w:rFonts w:ascii="GHEA Mariam" w:hAnsi="GHEA Mariam"/>
                      <w:szCs w:val="24"/>
                    </w:rPr>
                    <w:t>դիմացկուն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լինի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փոխադրման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ընթացքում</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հնարավոր</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ազդեցությունների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նկատմամբ</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անփույթ</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գործածման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բարձր</w:t>
                  </w:r>
                  <w:proofErr w:type="spellEnd"/>
                  <w:r w:rsidR="002A1F37" w:rsidRPr="00817ECB">
                    <w:rPr>
                      <w:rFonts w:ascii="GHEA Mariam" w:hAnsi="GHEA Mariam"/>
                      <w:szCs w:val="24"/>
                    </w:rPr>
                    <w:t xml:space="preserve"> և </w:t>
                  </w:r>
                  <w:proofErr w:type="spellStart"/>
                  <w:r w:rsidR="002A1F37" w:rsidRPr="00817ECB">
                    <w:rPr>
                      <w:rFonts w:ascii="GHEA Mariam" w:hAnsi="GHEA Mariam"/>
                      <w:szCs w:val="24"/>
                    </w:rPr>
                    <w:t>ցածր</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ջերմաստիճանների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աղի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խոնավ</w:t>
                  </w:r>
                  <w:proofErr w:type="spellEnd"/>
                  <w:r w:rsidR="002A1F37" w:rsidRPr="00817ECB">
                    <w:rPr>
                      <w:rFonts w:ascii="GHEA Mariam" w:hAnsi="GHEA Mariam"/>
                      <w:szCs w:val="24"/>
                    </w:rPr>
                    <w:t xml:space="preserve"> կամ </w:t>
                  </w:r>
                  <w:proofErr w:type="spellStart"/>
                  <w:r w:rsidR="002A1F37" w:rsidRPr="00817ECB">
                    <w:rPr>
                      <w:rFonts w:ascii="GHEA Mariam" w:hAnsi="GHEA Mariam"/>
                      <w:szCs w:val="24"/>
                    </w:rPr>
                    <w:t>բացօդյա</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պայմանների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Փաթեթավորման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արկղերի</w:t>
                  </w:r>
                  <w:proofErr w:type="spellEnd"/>
                  <w:r w:rsidR="002A1F37" w:rsidRPr="00817ECB">
                    <w:rPr>
                      <w:rFonts w:ascii="GHEA Mariam" w:hAnsi="GHEA Mariam"/>
                      <w:szCs w:val="24"/>
                    </w:rPr>
                    <w:t xml:space="preserve"> և </w:t>
                  </w:r>
                  <w:proofErr w:type="spellStart"/>
                  <w:r w:rsidR="002A1F37" w:rsidRPr="00817ECB">
                    <w:rPr>
                      <w:rFonts w:ascii="GHEA Mariam" w:hAnsi="GHEA Mariam"/>
                      <w:szCs w:val="24"/>
                    </w:rPr>
                    <w:t>տուփերի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ընտրության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ժամանակ</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պետք</w:t>
                  </w:r>
                  <w:proofErr w:type="spellEnd"/>
                  <w:r w:rsidR="002A1F37" w:rsidRPr="00817ECB">
                    <w:rPr>
                      <w:rFonts w:ascii="GHEA Mariam" w:hAnsi="GHEA Mariam"/>
                      <w:szCs w:val="24"/>
                    </w:rPr>
                    <w:t xml:space="preserve"> է </w:t>
                  </w:r>
                  <w:proofErr w:type="spellStart"/>
                  <w:r w:rsidR="002A1F37" w:rsidRPr="00817ECB">
                    <w:rPr>
                      <w:rFonts w:ascii="GHEA Mariam" w:hAnsi="GHEA Mariam"/>
                      <w:szCs w:val="24"/>
                    </w:rPr>
                    <w:t>հաշվի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առնել</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վերջնական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նշանակման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վայրի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հեռավորությունը</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ինչպես</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նաև</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ծանր</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բեռների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բեռնաթափման</w:t>
                  </w:r>
                  <w:proofErr w:type="spellEnd"/>
                  <w:r w:rsidR="002A1F37" w:rsidRPr="00817ECB">
                    <w:rPr>
                      <w:rFonts w:ascii="GHEA Mariam" w:hAnsi="GHEA Mariam"/>
                      <w:szCs w:val="24"/>
                    </w:rPr>
                    <w:t xml:space="preserve"> համար </w:t>
                  </w:r>
                  <w:proofErr w:type="spellStart"/>
                  <w:r w:rsidR="002A1F37" w:rsidRPr="00817ECB">
                    <w:rPr>
                      <w:rFonts w:ascii="GHEA Mariam" w:hAnsi="GHEA Mariam"/>
                      <w:szCs w:val="24"/>
                    </w:rPr>
                    <w:t>անհրաժեշտ</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սարքավորումների</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առկայությունն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այդ</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վայրերում</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տարանցիկ</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փոխադրման</w:t>
                  </w:r>
                  <w:proofErr w:type="spellEnd"/>
                  <w:r w:rsidR="002A1F37" w:rsidRPr="00817ECB">
                    <w:rPr>
                      <w:rFonts w:ascii="GHEA Mariam" w:hAnsi="GHEA Mariam"/>
                      <w:szCs w:val="24"/>
                    </w:rPr>
                    <w:t xml:space="preserve"> </w:t>
                  </w:r>
                  <w:proofErr w:type="spellStart"/>
                  <w:r w:rsidR="002A1F37" w:rsidRPr="00817ECB">
                    <w:rPr>
                      <w:rFonts w:ascii="GHEA Mariam" w:hAnsi="GHEA Mariam"/>
                      <w:szCs w:val="24"/>
                    </w:rPr>
                    <w:t>ժամանակ</w:t>
                  </w:r>
                  <w:proofErr w:type="spellEnd"/>
                  <w:r w:rsidR="002A1F37" w:rsidRPr="00817ECB">
                    <w:rPr>
                      <w:rFonts w:ascii="GHEA Mariam" w:hAnsi="GHEA Mariam"/>
                      <w:szCs w:val="24"/>
                    </w:rPr>
                    <w:t>:</w:t>
                  </w:r>
                </w:p>
                <w:p w14:paraId="2ED09C31" w14:textId="77777777" w:rsidR="002A1F37" w:rsidRPr="00817ECB" w:rsidRDefault="002A1F37" w:rsidP="00AD2DE5">
                  <w:pPr>
                    <w:pStyle w:val="Sub-ClauseText"/>
                    <w:spacing w:before="0" w:after="240"/>
                    <w:ind w:left="612" w:hanging="612"/>
                    <w:rPr>
                      <w:rFonts w:ascii="GHEA Mariam" w:hAnsi="GHEA Mariam"/>
                      <w:spacing w:val="0"/>
                      <w:szCs w:val="24"/>
                    </w:rPr>
                  </w:pPr>
                  <w:r w:rsidRPr="00817ECB">
                    <w:rPr>
                      <w:rFonts w:ascii="GHEA Mariam" w:hAnsi="GHEA Mariam"/>
                      <w:spacing w:val="0"/>
                      <w:szCs w:val="24"/>
                    </w:rPr>
                    <w:t>23.2</w:t>
                  </w:r>
                  <w:r w:rsidRPr="00817ECB">
                    <w:rPr>
                      <w:rFonts w:ascii="GHEA Mariam" w:hAnsi="GHEA Mariam"/>
                      <w:spacing w:val="0"/>
                      <w:szCs w:val="24"/>
                    </w:rPr>
                    <w:tab/>
                  </w:r>
                  <w:proofErr w:type="spellStart"/>
                  <w:r w:rsidRPr="00817ECB">
                    <w:rPr>
                      <w:rFonts w:ascii="GHEA Mariam" w:hAnsi="GHEA Mariam"/>
                      <w:szCs w:val="24"/>
                    </w:rPr>
                    <w:t>Փաթեթների</w:t>
                  </w:r>
                  <w:proofErr w:type="spellEnd"/>
                  <w:r w:rsidRPr="00817ECB">
                    <w:rPr>
                      <w:rFonts w:ascii="GHEA Mariam" w:hAnsi="GHEA Mariam"/>
                      <w:szCs w:val="24"/>
                    </w:rPr>
                    <w:t xml:space="preserve"> </w:t>
                  </w:r>
                  <w:proofErr w:type="spellStart"/>
                  <w:r w:rsidRPr="00817ECB">
                    <w:rPr>
                      <w:rFonts w:ascii="GHEA Mariam" w:hAnsi="GHEA Mariam"/>
                      <w:szCs w:val="24"/>
                    </w:rPr>
                    <w:t>ներքին</w:t>
                  </w:r>
                  <w:proofErr w:type="spellEnd"/>
                  <w:r w:rsidRPr="00817ECB">
                    <w:rPr>
                      <w:rFonts w:ascii="GHEA Mariam" w:hAnsi="GHEA Mariam"/>
                      <w:szCs w:val="24"/>
                    </w:rPr>
                    <w:t xml:space="preserve"> և </w:t>
                  </w:r>
                  <w:proofErr w:type="spellStart"/>
                  <w:r w:rsidRPr="00817ECB">
                    <w:rPr>
                      <w:rFonts w:ascii="GHEA Mariam" w:hAnsi="GHEA Mariam"/>
                      <w:szCs w:val="24"/>
                    </w:rPr>
                    <w:t>արտաքին</w:t>
                  </w:r>
                  <w:proofErr w:type="spellEnd"/>
                  <w:r w:rsidRPr="00817ECB">
                    <w:rPr>
                      <w:rFonts w:ascii="GHEA Mariam" w:hAnsi="GHEA Mariam"/>
                      <w:szCs w:val="24"/>
                    </w:rPr>
                    <w:t xml:space="preserve"> </w:t>
                  </w:r>
                  <w:proofErr w:type="spellStart"/>
                  <w:r w:rsidRPr="00817ECB">
                    <w:rPr>
                      <w:rFonts w:ascii="GHEA Mariam" w:hAnsi="GHEA Mariam"/>
                      <w:szCs w:val="24"/>
                    </w:rPr>
                    <w:t>փաթեթավորումը</w:t>
                  </w:r>
                  <w:proofErr w:type="spellEnd"/>
                  <w:r w:rsidRPr="00817ECB">
                    <w:rPr>
                      <w:rFonts w:ascii="GHEA Mariam" w:hAnsi="GHEA Mariam"/>
                      <w:szCs w:val="24"/>
                    </w:rPr>
                    <w:t xml:space="preserve">, </w:t>
                  </w:r>
                  <w:proofErr w:type="spellStart"/>
                  <w:r w:rsidRPr="00817ECB">
                    <w:rPr>
                      <w:rFonts w:ascii="GHEA Mariam" w:hAnsi="GHEA Mariam"/>
                      <w:szCs w:val="24"/>
                    </w:rPr>
                    <w:t>նշումները</w:t>
                  </w:r>
                  <w:proofErr w:type="spellEnd"/>
                  <w:r w:rsidRPr="00817ECB">
                    <w:rPr>
                      <w:rFonts w:ascii="GHEA Mariam" w:hAnsi="GHEA Mariam"/>
                      <w:szCs w:val="24"/>
                    </w:rPr>
                    <w:t xml:space="preserve"> և </w:t>
                  </w:r>
                  <w:proofErr w:type="spellStart"/>
                  <w:r w:rsidRPr="00817ECB">
                    <w:rPr>
                      <w:rFonts w:ascii="GHEA Mariam" w:hAnsi="GHEA Mariam"/>
                      <w:szCs w:val="24"/>
                    </w:rPr>
                    <w:t>փաստաթղթերը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խստորեն</w:t>
                  </w:r>
                  <w:proofErr w:type="spellEnd"/>
                  <w:r w:rsidRPr="00817ECB">
                    <w:rPr>
                      <w:rFonts w:ascii="GHEA Mariam" w:hAnsi="GHEA Mariam"/>
                      <w:szCs w:val="24"/>
                    </w:rPr>
                    <w:t xml:space="preserve"> </w:t>
                  </w:r>
                  <w:proofErr w:type="spellStart"/>
                  <w:r w:rsidRPr="00817ECB">
                    <w:rPr>
                      <w:rFonts w:ascii="GHEA Mariam" w:hAnsi="GHEA Mariam"/>
                      <w:szCs w:val="24"/>
                    </w:rPr>
                    <w:t>համապատասխանեն</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ամրագրված</w:t>
                  </w:r>
                  <w:proofErr w:type="spellEnd"/>
                  <w:r w:rsidRPr="00817ECB">
                    <w:rPr>
                      <w:rFonts w:ascii="GHEA Mariam" w:hAnsi="GHEA Mariam"/>
                      <w:szCs w:val="24"/>
                    </w:rPr>
                    <w:t xml:space="preserve"> </w:t>
                  </w:r>
                  <w:proofErr w:type="spellStart"/>
                  <w:r w:rsidRPr="00817ECB">
                    <w:rPr>
                      <w:rFonts w:ascii="GHEA Mariam" w:hAnsi="GHEA Mariam"/>
                      <w:szCs w:val="24"/>
                    </w:rPr>
                    <w:t>հատուկ</w:t>
                  </w:r>
                  <w:proofErr w:type="spellEnd"/>
                  <w:r w:rsidRPr="00817ECB">
                    <w:rPr>
                      <w:rFonts w:ascii="GHEA Mariam" w:hAnsi="GHEA Mariam"/>
                      <w:szCs w:val="24"/>
                    </w:rPr>
                    <w:t xml:space="preserve"> </w:t>
                  </w:r>
                  <w:proofErr w:type="spellStart"/>
                  <w:r w:rsidRPr="00817ECB">
                    <w:rPr>
                      <w:rFonts w:ascii="GHEA Mariam" w:hAnsi="GHEA Mariam"/>
                      <w:szCs w:val="24"/>
                    </w:rPr>
                    <w:t>պահանջներին</w:t>
                  </w:r>
                  <w:proofErr w:type="spellEnd"/>
                  <w:r w:rsidRPr="00817ECB">
                    <w:rPr>
                      <w:rFonts w:ascii="GHEA Mariam" w:hAnsi="GHEA Mariam"/>
                      <w:szCs w:val="24"/>
                    </w:rPr>
                    <w:t xml:space="preserve">, </w:t>
                  </w:r>
                  <w:proofErr w:type="spellStart"/>
                  <w:r w:rsidRPr="00817ECB">
                    <w:rPr>
                      <w:rFonts w:ascii="GHEA Mariam" w:hAnsi="GHEA Mariam"/>
                      <w:szCs w:val="24"/>
                    </w:rPr>
                    <w:t>ներառյալ</w:t>
                  </w:r>
                  <w:proofErr w:type="spellEnd"/>
                  <w:r w:rsidRPr="00817ECB">
                    <w:rPr>
                      <w:rFonts w:ascii="GHEA Mariam" w:hAnsi="GHEA Mariam"/>
                      <w:szCs w:val="24"/>
                    </w:rPr>
                    <w:t>՝ ՊՀՊ-</w:t>
                  </w:r>
                  <w:proofErr w:type="spellStart"/>
                  <w:r w:rsidRPr="00817ECB">
                    <w:rPr>
                      <w:rFonts w:ascii="GHEA Mariam" w:hAnsi="GHEA Mariam"/>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լրացուցիչ</w:t>
                  </w:r>
                  <w:proofErr w:type="spellEnd"/>
                  <w:r w:rsidRPr="00817ECB">
                    <w:rPr>
                      <w:rFonts w:ascii="GHEA Mariam" w:hAnsi="GHEA Mariam"/>
                      <w:szCs w:val="24"/>
                    </w:rPr>
                    <w:t xml:space="preserve"> </w:t>
                  </w:r>
                  <w:proofErr w:type="spellStart"/>
                  <w:r w:rsidRPr="00817ECB">
                    <w:rPr>
                      <w:rFonts w:ascii="GHEA Mariam" w:hAnsi="GHEA Mariam"/>
                      <w:szCs w:val="24"/>
                    </w:rPr>
                    <w:t>պահանջները</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այդպիսիք</w:t>
                  </w:r>
                  <w:proofErr w:type="spellEnd"/>
                  <w:r w:rsidRPr="00817ECB">
                    <w:rPr>
                      <w:rFonts w:ascii="GHEA Mariam" w:hAnsi="GHEA Mariam"/>
                      <w:szCs w:val="24"/>
                    </w:rPr>
                    <w:t xml:space="preserve"> </w:t>
                  </w:r>
                  <w:proofErr w:type="spellStart"/>
                  <w:r w:rsidRPr="00817ECB">
                    <w:rPr>
                      <w:rFonts w:ascii="GHEA Mariam" w:hAnsi="GHEA Mariam"/>
                      <w:szCs w:val="24"/>
                    </w:rPr>
                    <w:t>կան</w:t>
                  </w:r>
                  <w:proofErr w:type="spellEnd"/>
                  <w:r w:rsidRPr="00817ECB">
                    <w:rPr>
                      <w:rFonts w:ascii="GHEA Mariam" w:hAnsi="GHEA Mariam"/>
                      <w:szCs w:val="24"/>
                    </w:rPr>
                    <w:t xml:space="preserve">, </w:t>
                  </w:r>
                  <w:proofErr w:type="spellStart"/>
                  <w:r w:rsidRPr="00817ECB">
                    <w:rPr>
                      <w:rFonts w:ascii="GHEA Mariam" w:hAnsi="GHEA Mariam"/>
                      <w:szCs w:val="24"/>
                    </w:rPr>
                    <w:t>ինչպես</w:t>
                  </w:r>
                  <w:proofErr w:type="spellEnd"/>
                  <w:r w:rsidRPr="00817ECB">
                    <w:rPr>
                      <w:rFonts w:ascii="GHEA Mariam" w:hAnsi="GHEA Mariam"/>
                      <w:szCs w:val="24"/>
                    </w:rPr>
                    <w:t xml:space="preserve">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կողմից </w:t>
                  </w:r>
                  <w:proofErr w:type="spellStart"/>
                  <w:r w:rsidRPr="00817ECB">
                    <w:rPr>
                      <w:rFonts w:ascii="GHEA Mariam" w:hAnsi="GHEA Mariam"/>
                      <w:szCs w:val="24"/>
                    </w:rPr>
                    <w:t>ներկայացված</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հրահանգներին</w:t>
                  </w:r>
                  <w:proofErr w:type="spellEnd"/>
                  <w:r w:rsidRPr="00817ECB">
                    <w:rPr>
                      <w:rFonts w:ascii="GHEA Mariam" w:hAnsi="GHEA Mariam"/>
                      <w:szCs w:val="24"/>
                    </w:rPr>
                    <w:t>:</w:t>
                  </w:r>
                </w:p>
              </w:tc>
            </w:tr>
          </w:tbl>
          <w:p w14:paraId="1A6CC61B" w14:textId="77777777" w:rsidR="002A1F37" w:rsidRPr="00817ECB" w:rsidRDefault="002A1F37" w:rsidP="00AD668D">
            <w:pPr>
              <w:jc w:val="center"/>
              <w:rPr>
                <w:rFonts w:ascii="GHEA Mariam" w:hAnsi="GHEA Mariam"/>
                <w:szCs w:val="24"/>
              </w:rPr>
            </w:pPr>
          </w:p>
        </w:tc>
      </w:tr>
      <w:tr w:rsidR="005E310E" w:rsidRPr="003356B4" w14:paraId="13440CF1" w14:textId="77777777" w:rsidTr="00817ECB">
        <w:trPr>
          <w:gridBefore w:val="1"/>
          <w:gridAfter w:val="1"/>
          <w:wBefore w:w="18" w:type="dxa"/>
          <w:wAfter w:w="18" w:type="dxa"/>
          <w:trHeight w:val="70"/>
        </w:trPr>
        <w:tc>
          <w:tcPr>
            <w:tcW w:w="2217" w:type="dxa"/>
          </w:tcPr>
          <w:p w14:paraId="35616C94" w14:textId="3F6DCA48" w:rsidR="005E310E" w:rsidRPr="00817ECB" w:rsidRDefault="00AD668D">
            <w:pPr>
              <w:pStyle w:val="sec7-clauses"/>
              <w:spacing w:before="0" w:after="200"/>
              <w:rPr>
                <w:rFonts w:ascii="GHEA Mariam" w:hAnsi="GHEA Mariam"/>
                <w:szCs w:val="24"/>
              </w:rPr>
            </w:pPr>
            <w:bookmarkStart w:id="443" w:name="_Toc98766446"/>
            <w:bookmarkStart w:id="444" w:name="_Toc428456713"/>
            <w:bookmarkStart w:id="445" w:name="_Toc507160428"/>
            <w:r w:rsidRPr="00817ECB">
              <w:rPr>
                <w:rFonts w:ascii="GHEA Mariam" w:hAnsi="GHEA Mariam"/>
                <w:szCs w:val="24"/>
              </w:rPr>
              <w:lastRenderedPageBreak/>
              <w:t>2</w:t>
            </w:r>
            <w:r w:rsidR="005E310E" w:rsidRPr="00817ECB">
              <w:rPr>
                <w:rFonts w:ascii="GHEA Mariam" w:hAnsi="GHEA Mariam"/>
                <w:szCs w:val="24"/>
              </w:rPr>
              <w:t>4.</w:t>
            </w:r>
            <w:bookmarkStart w:id="446" w:name="_Toc381360295"/>
            <w:r w:rsidR="008835EB" w:rsidRPr="00817ECB">
              <w:rPr>
                <w:rFonts w:ascii="GHEA Mariam" w:hAnsi="GHEA Mariam"/>
                <w:szCs w:val="24"/>
              </w:rPr>
              <w:t>Ապահովագրություն</w:t>
            </w:r>
            <w:bookmarkEnd w:id="443"/>
            <w:bookmarkEnd w:id="444"/>
            <w:bookmarkEnd w:id="445"/>
            <w:bookmarkEnd w:id="446"/>
          </w:p>
        </w:tc>
        <w:tc>
          <w:tcPr>
            <w:tcW w:w="6930" w:type="dxa"/>
          </w:tcPr>
          <w:p w14:paraId="758F3DD5" w14:textId="77777777" w:rsidR="005E310E" w:rsidRPr="00817ECB" w:rsidRDefault="005E310E" w:rsidP="008835EB">
            <w:pPr>
              <w:pStyle w:val="Sub-ClauseText"/>
              <w:spacing w:before="0" w:after="160"/>
              <w:ind w:left="612" w:hanging="612"/>
              <w:rPr>
                <w:rFonts w:ascii="GHEA Mariam" w:hAnsi="GHEA Mariam"/>
                <w:spacing w:val="0"/>
                <w:szCs w:val="24"/>
              </w:rPr>
            </w:pPr>
            <w:r w:rsidRPr="00817ECB">
              <w:rPr>
                <w:rFonts w:ascii="GHEA Mariam" w:hAnsi="GHEA Mariam"/>
                <w:spacing w:val="0"/>
                <w:szCs w:val="24"/>
              </w:rPr>
              <w:t>24.1</w:t>
            </w:r>
            <w:r w:rsidRPr="00817ECB">
              <w:rPr>
                <w:rFonts w:ascii="GHEA Mariam" w:hAnsi="GHEA Mariam"/>
                <w:spacing w:val="0"/>
                <w:szCs w:val="24"/>
              </w:rPr>
              <w:tab/>
            </w:r>
            <w:proofErr w:type="spellStart"/>
            <w:r w:rsidR="008835EB" w:rsidRPr="00817ECB">
              <w:rPr>
                <w:rFonts w:ascii="GHEA Mariam" w:hAnsi="GHEA Mariam"/>
                <w:spacing w:val="0"/>
                <w:szCs w:val="24"/>
              </w:rPr>
              <w:t>Ապահովագրությունը</w:t>
            </w:r>
            <w:proofErr w:type="spellEnd"/>
            <w:r w:rsidR="008835EB" w:rsidRPr="00817ECB">
              <w:rPr>
                <w:rFonts w:ascii="GHEA Mariam" w:hAnsi="GHEA Mariam"/>
                <w:spacing w:val="0"/>
                <w:szCs w:val="24"/>
              </w:rPr>
              <w:t xml:space="preserve"> </w:t>
            </w:r>
            <w:r w:rsidRPr="00817ECB">
              <w:rPr>
                <w:rFonts w:ascii="GHEA Mariam" w:hAnsi="GHEA Mariam"/>
                <w:spacing w:val="0"/>
                <w:szCs w:val="24"/>
              </w:rPr>
              <w:t>EXW</w:t>
            </w:r>
            <w:r w:rsidR="008835EB" w:rsidRPr="00817ECB">
              <w:rPr>
                <w:rFonts w:ascii="GHEA Mariam" w:hAnsi="GHEA Mariam"/>
                <w:spacing w:val="0"/>
                <w:szCs w:val="24"/>
              </w:rPr>
              <w:t>-</w:t>
            </w:r>
            <w:proofErr w:type="spellStart"/>
            <w:r w:rsidR="008835EB" w:rsidRPr="00817ECB">
              <w:rPr>
                <w:rFonts w:ascii="GHEA Mariam" w:hAnsi="GHEA Mariam"/>
                <w:spacing w:val="0"/>
                <w:szCs w:val="24"/>
              </w:rPr>
              <w:t>ից</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մինչև</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վերջնական</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նշանակման</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վայր</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ներառված</w:t>
            </w:r>
            <w:proofErr w:type="spellEnd"/>
            <w:r w:rsidR="008835EB" w:rsidRPr="00817ECB">
              <w:rPr>
                <w:rFonts w:ascii="GHEA Mariam" w:hAnsi="GHEA Mariam"/>
                <w:spacing w:val="0"/>
                <w:szCs w:val="24"/>
              </w:rPr>
              <w:t xml:space="preserve"> է </w:t>
            </w:r>
            <w:proofErr w:type="spellStart"/>
            <w:r w:rsidR="008835EB" w:rsidRPr="00817ECB">
              <w:rPr>
                <w:rFonts w:ascii="GHEA Mariam" w:hAnsi="GHEA Mariam"/>
                <w:spacing w:val="0"/>
                <w:szCs w:val="24"/>
              </w:rPr>
              <w:t>պայմանագրի</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գնի</w:t>
            </w:r>
            <w:proofErr w:type="spellEnd"/>
            <w:r w:rsidR="008835EB" w:rsidRPr="00817ECB">
              <w:rPr>
                <w:rFonts w:ascii="GHEA Mariam" w:hAnsi="GHEA Mariam"/>
                <w:spacing w:val="0"/>
                <w:szCs w:val="24"/>
              </w:rPr>
              <w:t xml:space="preserve"> մեջ: </w:t>
            </w:r>
          </w:p>
        </w:tc>
      </w:tr>
      <w:tr w:rsidR="005E310E" w:rsidRPr="003356B4" w14:paraId="77437FB7" w14:textId="77777777" w:rsidTr="00817ECB">
        <w:trPr>
          <w:gridBefore w:val="1"/>
          <w:gridAfter w:val="1"/>
          <w:wBefore w:w="18" w:type="dxa"/>
          <w:wAfter w:w="18" w:type="dxa"/>
        </w:trPr>
        <w:tc>
          <w:tcPr>
            <w:tcW w:w="2217" w:type="dxa"/>
          </w:tcPr>
          <w:p w14:paraId="34B13711" w14:textId="492D3F6D" w:rsidR="005E310E" w:rsidRPr="00817ECB" w:rsidRDefault="005E310E" w:rsidP="008835EB">
            <w:pPr>
              <w:pStyle w:val="sec7-clauses"/>
              <w:spacing w:before="0" w:after="200"/>
              <w:rPr>
                <w:rFonts w:ascii="GHEA Mariam" w:hAnsi="GHEA Mariam"/>
                <w:szCs w:val="24"/>
              </w:rPr>
            </w:pPr>
            <w:bookmarkStart w:id="447" w:name="_Toc428456714"/>
            <w:bookmarkStart w:id="448" w:name="_Toc507160429"/>
            <w:bookmarkStart w:id="449" w:name="_Toc98766447"/>
            <w:r w:rsidRPr="00817ECB">
              <w:rPr>
                <w:rFonts w:ascii="GHEA Mariam" w:hAnsi="GHEA Mariam"/>
                <w:szCs w:val="24"/>
              </w:rPr>
              <w:t>25.</w:t>
            </w:r>
            <w:r w:rsidR="00141CC7" w:rsidRPr="003356B4">
              <w:rPr>
                <w:rFonts w:ascii="GHEA Mariam" w:hAnsi="GHEA Mariam"/>
                <w:szCs w:val="24"/>
              </w:rPr>
              <w:t xml:space="preserve"> </w:t>
            </w:r>
            <w:proofErr w:type="spellStart"/>
            <w:r w:rsidR="008835EB" w:rsidRPr="003356B4">
              <w:rPr>
                <w:rFonts w:ascii="GHEA Mariam" w:hAnsi="GHEA Mariam"/>
                <w:szCs w:val="24"/>
              </w:rPr>
              <w:t>Փոխադրում</w:t>
            </w:r>
            <w:r w:rsidR="00141CC7" w:rsidRPr="003356B4">
              <w:rPr>
                <w:rFonts w:ascii="GHEA Mariam" w:hAnsi="GHEA Mariam"/>
                <w:szCs w:val="24"/>
              </w:rPr>
              <w:t>-</w:t>
            </w:r>
            <w:r w:rsidR="008835EB" w:rsidRPr="003356B4">
              <w:rPr>
                <w:rFonts w:ascii="GHEA Mariam" w:hAnsi="GHEA Mariam"/>
                <w:szCs w:val="24"/>
              </w:rPr>
              <w:t>ներ</w:t>
            </w:r>
            <w:proofErr w:type="spellEnd"/>
            <w:r w:rsidR="008835EB" w:rsidRPr="00817ECB">
              <w:rPr>
                <w:rFonts w:ascii="GHEA Mariam" w:hAnsi="GHEA Mariam"/>
                <w:szCs w:val="24"/>
              </w:rPr>
              <w:t xml:space="preserve"> և </w:t>
            </w:r>
            <w:bookmarkEnd w:id="447"/>
            <w:bookmarkEnd w:id="448"/>
            <w:proofErr w:type="spellStart"/>
            <w:r w:rsidR="00DE5017" w:rsidRPr="003356B4">
              <w:rPr>
                <w:rFonts w:ascii="GHEA Mariam" w:hAnsi="GHEA Mariam"/>
                <w:szCs w:val="24"/>
              </w:rPr>
              <w:t>հարա</w:t>
            </w:r>
            <w:r w:rsidR="00141CC7" w:rsidRPr="003356B4">
              <w:rPr>
                <w:rFonts w:ascii="GHEA Mariam" w:hAnsi="GHEA Mariam"/>
                <w:szCs w:val="24"/>
              </w:rPr>
              <w:t>-</w:t>
            </w:r>
            <w:r w:rsidR="00DE5017" w:rsidRPr="003356B4">
              <w:rPr>
                <w:rFonts w:ascii="GHEA Mariam" w:hAnsi="GHEA Mariam"/>
                <w:szCs w:val="24"/>
              </w:rPr>
              <w:t>կից</w:t>
            </w:r>
            <w:proofErr w:type="spellEnd"/>
            <w:r w:rsidR="008835EB" w:rsidRPr="003356B4">
              <w:rPr>
                <w:rFonts w:ascii="GHEA Mariam" w:hAnsi="GHEA Mariam"/>
                <w:szCs w:val="24"/>
              </w:rPr>
              <w:t xml:space="preserve"> </w:t>
            </w:r>
            <w:proofErr w:type="spellStart"/>
            <w:r w:rsidR="008835EB" w:rsidRPr="003356B4">
              <w:rPr>
                <w:rFonts w:ascii="GHEA Mariam" w:hAnsi="GHEA Mariam"/>
                <w:szCs w:val="24"/>
              </w:rPr>
              <w:t>ծառայու</w:t>
            </w:r>
            <w:r w:rsidR="00141CC7" w:rsidRPr="003356B4">
              <w:rPr>
                <w:rFonts w:ascii="GHEA Mariam" w:hAnsi="GHEA Mariam"/>
                <w:szCs w:val="24"/>
              </w:rPr>
              <w:t>-</w:t>
            </w:r>
            <w:r w:rsidR="008835EB" w:rsidRPr="003356B4">
              <w:rPr>
                <w:rFonts w:ascii="GHEA Mariam" w:hAnsi="GHEA Mariam"/>
                <w:szCs w:val="24"/>
              </w:rPr>
              <w:t>թյուններ</w:t>
            </w:r>
            <w:bookmarkEnd w:id="449"/>
            <w:proofErr w:type="spellEnd"/>
            <w:r w:rsidR="008835EB" w:rsidRPr="00817ECB">
              <w:rPr>
                <w:rFonts w:ascii="GHEA Mariam" w:hAnsi="GHEA Mariam"/>
                <w:szCs w:val="24"/>
              </w:rPr>
              <w:t xml:space="preserve"> </w:t>
            </w:r>
          </w:p>
        </w:tc>
        <w:tc>
          <w:tcPr>
            <w:tcW w:w="6930" w:type="dxa"/>
          </w:tcPr>
          <w:p w14:paraId="0D9A65E3" w14:textId="77777777" w:rsidR="005E310E" w:rsidRPr="00817ECB" w:rsidRDefault="005E310E" w:rsidP="008835EB">
            <w:pPr>
              <w:pStyle w:val="Sub-ClauseText"/>
              <w:spacing w:before="0" w:after="160"/>
              <w:ind w:left="612" w:hanging="612"/>
              <w:rPr>
                <w:rFonts w:ascii="GHEA Mariam" w:hAnsi="GHEA Mariam"/>
                <w:spacing w:val="0"/>
                <w:szCs w:val="24"/>
              </w:rPr>
            </w:pPr>
            <w:r w:rsidRPr="00817ECB">
              <w:rPr>
                <w:rFonts w:ascii="GHEA Mariam" w:hAnsi="GHEA Mariam"/>
                <w:spacing w:val="0"/>
                <w:szCs w:val="24"/>
              </w:rPr>
              <w:t>25.1</w:t>
            </w:r>
            <w:r w:rsidRPr="00817ECB">
              <w:rPr>
                <w:rFonts w:ascii="GHEA Mariam" w:hAnsi="GHEA Mariam"/>
                <w:spacing w:val="0"/>
                <w:szCs w:val="24"/>
              </w:rPr>
              <w:tab/>
            </w:r>
            <w:proofErr w:type="spellStart"/>
            <w:r w:rsidR="008835EB" w:rsidRPr="00817ECB">
              <w:rPr>
                <w:rFonts w:ascii="GHEA Mariam" w:hAnsi="GHEA Mariam"/>
                <w:spacing w:val="0"/>
                <w:szCs w:val="24"/>
              </w:rPr>
              <w:t>Մատակարարը</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պատասխանատու</w:t>
            </w:r>
            <w:proofErr w:type="spellEnd"/>
            <w:r w:rsidR="008835EB" w:rsidRPr="00817ECB">
              <w:rPr>
                <w:rFonts w:ascii="GHEA Mariam" w:hAnsi="GHEA Mariam"/>
                <w:spacing w:val="0"/>
                <w:szCs w:val="24"/>
              </w:rPr>
              <w:t xml:space="preserve"> է </w:t>
            </w:r>
            <w:proofErr w:type="spellStart"/>
            <w:r w:rsidR="008835EB" w:rsidRPr="00817ECB">
              <w:rPr>
                <w:rFonts w:ascii="GHEA Mariam" w:hAnsi="GHEA Mariam"/>
                <w:spacing w:val="0"/>
                <w:szCs w:val="24"/>
              </w:rPr>
              <w:t>Ապրանքները</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վերջնական</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նշանակման</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վայր</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փոխադրման</w:t>
            </w:r>
            <w:proofErr w:type="spellEnd"/>
            <w:r w:rsidR="008835EB" w:rsidRPr="00817ECB">
              <w:rPr>
                <w:rFonts w:ascii="GHEA Mariam" w:hAnsi="GHEA Mariam"/>
                <w:spacing w:val="0"/>
                <w:szCs w:val="24"/>
              </w:rPr>
              <w:t xml:space="preserve"> համար, </w:t>
            </w:r>
            <w:proofErr w:type="spellStart"/>
            <w:r w:rsidR="008835EB" w:rsidRPr="00817ECB">
              <w:rPr>
                <w:rFonts w:ascii="GHEA Mariam" w:hAnsi="GHEA Mariam"/>
                <w:spacing w:val="0"/>
                <w:szCs w:val="24"/>
              </w:rPr>
              <w:t>ինչպես</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նշված</w:t>
            </w:r>
            <w:proofErr w:type="spellEnd"/>
            <w:r w:rsidR="008835EB" w:rsidRPr="00817ECB">
              <w:rPr>
                <w:rFonts w:ascii="GHEA Mariam" w:hAnsi="GHEA Mariam"/>
                <w:spacing w:val="0"/>
                <w:szCs w:val="24"/>
              </w:rPr>
              <w:t xml:space="preserve"> է ՊԸՊ</w:t>
            </w:r>
            <w:r w:rsidRPr="00817ECB">
              <w:rPr>
                <w:rFonts w:ascii="GHEA Mariam" w:hAnsi="GHEA Mariam"/>
                <w:spacing w:val="0"/>
                <w:szCs w:val="24"/>
              </w:rPr>
              <w:t xml:space="preserve"> (</w:t>
            </w:r>
            <w:r w:rsidR="008835EB" w:rsidRPr="00817ECB">
              <w:rPr>
                <w:rFonts w:ascii="GHEA Mariam" w:hAnsi="GHEA Mariam"/>
                <w:spacing w:val="0"/>
                <w:szCs w:val="24"/>
              </w:rPr>
              <w:t>ՊՀՊ</w:t>
            </w:r>
            <w:r w:rsidRPr="00817ECB">
              <w:rPr>
                <w:rFonts w:ascii="GHEA Mariam" w:hAnsi="GHEA Mariam"/>
                <w:spacing w:val="0"/>
                <w:szCs w:val="24"/>
              </w:rPr>
              <w:t>) 1.1 (</w:t>
            </w:r>
            <w:r w:rsidR="00EB46CD" w:rsidRPr="00817ECB">
              <w:rPr>
                <w:rFonts w:ascii="GHEA Mariam" w:hAnsi="GHEA Mariam"/>
                <w:spacing w:val="0"/>
                <w:szCs w:val="24"/>
              </w:rPr>
              <w:t>կ</w:t>
            </w:r>
            <w:r w:rsidRPr="00817ECB">
              <w:rPr>
                <w:rFonts w:ascii="GHEA Mariam" w:hAnsi="GHEA Mariam"/>
                <w:spacing w:val="0"/>
                <w:szCs w:val="24"/>
              </w:rPr>
              <w:t>)</w:t>
            </w:r>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դրույթում</w:t>
            </w:r>
            <w:proofErr w:type="spellEnd"/>
            <w:r w:rsidR="008835EB" w:rsidRPr="00817ECB">
              <w:rPr>
                <w:rFonts w:ascii="GHEA Mariam" w:hAnsi="GHEA Mariam"/>
                <w:spacing w:val="0"/>
                <w:szCs w:val="24"/>
              </w:rPr>
              <w:t>:</w:t>
            </w:r>
          </w:p>
        </w:tc>
      </w:tr>
      <w:tr w:rsidR="005E310E" w:rsidRPr="003356B4" w14:paraId="76A994E0" w14:textId="77777777" w:rsidTr="00817ECB">
        <w:trPr>
          <w:gridBefore w:val="1"/>
          <w:gridAfter w:val="1"/>
          <w:wBefore w:w="18" w:type="dxa"/>
          <w:wAfter w:w="18" w:type="dxa"/>
        </w:trPr>
        <w:tc>
          <w:tcPr>
            <w:tcW w:w="2217" w:type="dxa"/>
          </w:tcPr>
          <w:p w14:paraId="73878FE8" w14:textId="77777777" w:rsidR="005E310E" w:rsidRPr="00817ECB" w:rsidRDefault="005E310E" w:rsidP="00FF0D45">
            <w:pPr>
              <w:pStyle w:val="sec7-clauses"/>
              <w:spacing w:before="0" w:after="200"/>
              <w:rPr>
                <w:rFonts w:ascii="GHEA Mariam" w:hAnsi="GHEA Mariam"/>
                <w:szCs w:val="24"/>
              </w:rPr>
            </w:pPr>
          </w:p>
        </w:tc>
        <w:tc>
          <w:tcPr>
            <w:tcW w:w="6930" w:type="dxa"/>
          </w:tcPr>
          <w:p w14:paraId="32A89E02" w14:textId="77777777" w:rsidR="008835EB" w:rsidRPr="00817ECB" w:rsidRDefault="005E310E" w:rsidP="008835EB">
            <w:pPr>
              <w:tabs>
                <w:tab w:val="left" w:pos="540"/>
              </w:tabs>
              <w:suppressAutoHyphens/>
              <w:spacing w:after="200"/>
              <w:ind w:left="540" w:right="-72" w:hanging="547"/>
              <w:jc w:val="both"/>
              <w:rPr>
                <w:rFonts w:ascii="GHEA Mariam" w:hAnsi="GHEA Mariam"/>
                <w:szCs w:val="24"/>
              </w:rPr>
            </w:pPr>
            <w:r w:rsidRPr="00817ECB">
              <w:rPr>
                <w:rFonts w:ascii="GHEA Mariam" w:hAnsi="GHEA Mariam"/>
                <w:szCs w:val="24"/>
              </w:rPr>
              <w:t>25.2</w:t>
            </w:r>
            <w:r w:rsidRPr="00817ECB">
              <w:rPr>
                <w:rFonts w:ascii="GHEA Mariam" w:hAnsi="GHEA Mariam"/>
                <w:szCs w:val="24"/>
              </w:rPr>
              <w:tab/>
            </w:r>
            <w:proofErr w:type="spellStart"/>
            <w:r w:rsidR="008835EB" w:rsidRPr="00817ECB">
              <w:rPr>
                <w:rFonts w:ascii="GHEA Mariam" w:hAnsi="GHEA Mariam"/>
                <w:szCs w:val="24"/>
              </w:rPr>
              <w:t>Մատակարարից</w:t>
            </w:r>
            <w:proofErr w:type="spellEnd"/>
            <w:r w:rsidR="008835EB" w:rsidRPr="00817ECB">
              <w:rPr>
                <w:rFonts w:ascii="GHEA Mariam" w:hAnsi="GHEA Mariam"/>
                <w:szCs w:val="24"/>
              </w:rPr>
              <w:t xml:space="preserve"> կարող է </w:t>
            </w:r>
            <w:proofErr w:type="spellStart"/>
            <w:r w:rsidR="008835EB" w:rsidRPr="00817ECB">
              <w:rPr>
                <w:rFonts w:ascii="GHEA Mariam" w:hAnsi="GHEA Mariam"/>
                <w:szCs w:val="24"/>
              </w:rPr>
              <w:t>պահանջվել</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հետևյալ</w:t>
            </w:r>
            <w:proofErr w:type="spellEnd"/>
            <w:r w:rsidR="008835EB" w:rsidRPr="00817ECB">
              <w:rPr>
                <w:rFonts w:ascii="GHEA Mariam" w:hAnsi="GHEA Mariam"/>
                <w:szCs w:val="24"/>
              </w:rPr>
              <w:t xml:space="preserve"> ծառայություններից </w:t>
            </w:r>
            <w:proofErr w:type="spellStart"/>
            <w:r w:rsidR="008835EB" w:rsidRPr="00817ECB">
              <w:rPr>
                <w:rFonts w:ascii="GHEA Mariam" w:hAnsi="GHEA Mariam"/>
                <w:szCs w:val="24"/>
              </w:rPr>
              <w:t>որևէ</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մեկը</w:t>
            </w:r>
            <w:proofErr w:type="spellEnd"/>
            <w:r w:rsidR="008835EB" w:rsidRPr="00817ECB">
              <w:rPr>
                <w:rFonts w:ascii="GHEA Mariam" w:hAnsi="GHEA Mariam"/>
                <w:szCs w:val="24"/>
              </w:rPr>
              <w:t xml:space="preserve"> կամ </w:t>
            </w:r>
            <w:proofErr w:type="spellStart"/>
            <w:r w:rsidR="008835EB" w:rsidRPr="00817ECB">
              <w:rPr>
                <w:rFonts w:ascii="GHEA Mariam" w:hAnsi="GHEA Mariam"/>
                <w:szCs w:val="24"/>
              </w:rPr>
              <w:t>բոլորը</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ներառյալ</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լրացուցիչ</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ծառայությունները</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եթե</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դրանք</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նախանշված</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են</w:t>
            </w:r>
            <w:proofErr w:type="spellEnd"/>
            <w:r w:rsidR="008835EB" w:rsidRPr="00817ECB">
              <w:rPr>
                <w:rFonts w:ascii="GHEA Mariam" w:hAnsi="GHEA Mariam"/>
                <w:szCs w:val="24"/>
              </w:rPr>
              <w:t xml:space="preserve"> </w:t>
            </w:r>
            <w:r w:rsidR="008835EB" w:rsidRPr="00817ECB">
              <w:rPr>
                <w:rFonts w:ascii="GHEA Mariam" w:hAnsi="GHEA Mariam"/>
                <w:b/>
                <w:szCs w:val="24"/>
              </w:rPr>
              <w:t>ՊՀՊ-</w:t>
            </w:r>
            <w:proofErr w:type="spellStart"/>
            <w:r w:rsidR="008835EB" w:rsidRPr="00817ECB">
              <w:rPr>
                <w:rFonts w:ascii="GHEA Mariam" w:hAnsi="GHEA Mariam"/>
                <w:szCs w:val="24"/>
              </w:rPr>
              <w:t>ում</w:t>
            </w:r>
            <w:proofErr w:type="spellEnd"/>
            <w:r w:rsidR="008835EB" w:rsidRPr="00817ECB">
              <w:rPr>
                <w:rFonts w:ascii="GHEA Mariam" w:hAnsi="GHEA Mariam"/>
                <w:szCs w:val="24"/>
              </w:rPr>
              <w:t xml:space="preserve">. </w:t>
            </w:r>
          </w:p>
          <w:p w14:paraId="09C28DC5" w14:textId="67E70D44" w:rsidR="008835EB" w:rsidRPr="00817ECB" w:rsidRDefault="00A31131" w:rsidP="008835EB">
            <w:pPr>
              <w:tabs>
                <w:tab w:val="left" w:pos="1080"/>
              </w:tabs>
              <w:suppressAutoHyphens/>
              <w:spacing w:after="200"/>
              <w:ind w:left="1080" w:right="-72" w:hanging="547"/>
              <w:jc w:val="both"/>
              <w:rPr>
                <w:rFonts w:ascii="GHEA Mariam" w:hAnsi="GHEA Mariam"/>
                <w:szCs w:val="24"/>
              </w:rPr>
            </w:pPr>
            <w:r w:rsidRPr="00817ECB">
              <w:rPr>
                <w:rFonts w:ascii="GHEA Mariam" w:hAnsi="GHEA Mariam"/>
                <w:szCs w:val="24"/>
                <w:lang w:val="hy-AM"/>
              </w:rPr>
              <w:t>(</w:t>
            </w:r>
            <w:r w:rsidRPr="003356B4">
              <w:rPr>
                <w:rFonts w:ascii="GHEA Mariam" w:hAnsi="GHEA Mariam" w:cs="Sylfaen"/>
                <w:szCs w:val="24"/>
                <w:lang w:val="hy-AM"/>
              </w:rPr>
              <w:t>ա</w:t>
            </w:r>
            <w:r w:rsidRPr="00817ECB">
              <w:rPr>
                <w:rFonts w:ascii="GHEA Mariam" w:hAnsi="GHEA Mariam"/>
                <w:szCs w:val="24"/>
                <w:lang w:val="hy-AM"/>
              </w:rPr>
              <w:t>)</w:t>
            </w:r>
            <w:r w:rsidR="008835EB" w:rsidRPr="00817ECB">
              <w:rPr>
                <w:rFonts w:ascii="GHEA Mariam" w:hAnsi="GHEA Mariam"/>
                <w:szCs w:val="24"/>
              </w:rPr>
              <w:tab/>
            </w:r>
            <w:proofErr w:type="spellStart"/>
            <w:r w:rsidR="008835EB" w:rsidRPr="00817ECB">
              <w:rPr>
                <w:rFonts w:ascii="GHEA Mariam" w:hAnsi="GHEA Mariam"/>
                <w:szCs w:val="24"/>
              </w:rPr>
              <w:t>Մատակարարված</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Ապրանքների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տեղում</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իրականացվող</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հավաքում</w:t>
            </w:r>
            <w:proofErr w:type="spellEnd"/>
            <w:r w:rsidR="008835EB" w:rsidRPr="00817ECB">
              <w:rPr>
                <w:rFonts w:ascii="GHEA Mariam" w:hAnsi="GHEA Mariam"/>
                <w:szCs w:val="24"/>
              </w:rPr>
              <w:t xml:space="preserve"> և (կամ) </w:t>
            </w:r>
            <w:proofErr w:type="spellStart"/>
            <w:r w:rsidR="008835EB" w:rsidRPr="00817ECB">
              <w:rPr>
                <w:rFonts w:ascii="GHEA Mariam" w:hAnsi="GHEA Mariam"/>
                <w:szCs w:val="24"/>
              </w:rPr>
              <w:t>գործարկում</w:t>
            </w:r>
            <w:proofErr w:type="spellEnd"/>
            <w:r w:rsidR="008835EB" w:rsidRPr="00817ECB">
              <w:rPr>
                <w:rFonts w:ascii="GHEA Mariam" w:hAnsi="GHEA Mariam"/>
                <w:szCs w:val="24"/>
              </w:rPr>
              <w:t xml:space="preserve">, </w:t>
            </w:r>
          </w:p>
          <w:p w14:paraId="07C56648" w14:textId="25F4CD49" w:rsidR="008835EB" w:rsidRPr="00817ECB" w:rsidRDefault="00A31131" w:rsidP="008835EB">
            <w:pPr>
              <w:tabs>
                <w:tab w:val="left" w:pos="1080"/>
              </w:tabs>
              <w:suppressAutoHyphens/>
              <w:spacing w:after="200"/>
              <w:ind w:left="1080" w:right="-72" w:hanging="547"/>
              <w:jc w:val="both"/>
              <w:rPr>
                <w:rFonts w:ascii="GHEA Mariam" w:hAnsi="GHEA Mariam"/>
                <w:szCs w:val="24"/>
              </w:rPr>
            </w:pPr>
            <w:r w:rsidRPr="00817ECB">
              <w:rPr>
                <w:rFonts w:ascii="GHEA Mariam" w:hAnsi="GHEA Mariam"/>
                <w:szCs w:val="24"/>
                <w:lang w:val="hy-AM"/>
              </w:rPr>
              <w:t>(</w:t>
            </w:r>
            <w:r w:rsidRPr="003356B4">
              <w:rPr>
                <w:rFonts w:ascii="GHEA Mariam" w:hAnsi="GHEA Mariam" w:cs="Sylfaen"/>
                <w:szCs w:val="24"/>
                <w:lang w:val="hy-AM"/>
              </w:rPr>
              <w:t>բ</w:t>
            </w:r>
            <w:r w:rsidRPr="00817ECB">
              <w:rPr>
                <w:rFonts w:ascii="GHEA Mariam" w:hAnsi="GHEA Mariam"/>
                <w:szCs w:val="24"/>
                <w:lang w:val="hy-AM"/>
              </w:rPr>
              <w:t>)</w:t>
            </w:r>
            <w:r w:rsidR="008835EB" w:rsidRPr="00817ECB">
              <w:rPr>
                <w:rFonts w:ascii="GHEA Mariam" w:hAnsi="GHEA Mariam"/>
                <w:szCs w:val="24"/>
              </w:rPr>
              <w:tab/>
            </w:r>
            <w:proofErr w:type="spellStart"/>
            <w:r w:rsidR="008835EB" w:rsidRPr="00817ECB">
              <w:rPr>
                <w:rFonts w:ascii="GHEA Mariam" w:hAnsi="GHEA Mariam"/>
                <w:szCs w:val="24"/>
              </w:rPr>
              <w:t>Մատակարարված</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Ապրանքների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հավաքման</w:t>
            </w:r>
            <w:proofErr w:type="spellEnd"/>
            <w:r w:rsidR="008835EB" w:rsidRPr="00817ECB">
              <w:rPr>
                <w:rFonts w:ascii="GHEA Mariam" w:hAnsi="GHEA Mariam"/>
                <w:szCs w:val="24"/>
              </w:rPr>
              <w:t xml:space="preserve"> և (կամ) </w:t>
            </w:r>
            <w:proofErr w:type="spellStart"/>
            <w:r w:rsidR="008835EB" w:rsidRPr="00817ECB">
              <w:rPr>
                <w:rFonts w:ascii="GHEA Mariam" w:hAnsi="GHEA Mariam"/>
                <w:szCs w:val="24"/>
              </w:rPr>
              <w:t>սպասարկման</w:t>
            </w:r>
            <w:proofErr w:type="spellEnd"/>
            <w:r w:rsidR="008835EB" w:rsidRPr="00817ECB">
              <w:rPr>
                <w:rFonts w:ascii="GHEA Mariam" w:hAnsi="GHEA Mariam"/>
                <w:szCs w:val="24"/>
              </w:rPr>
              <w:t xml:space="preserve"> համար </w:t>
            </w:r>
            <w:proofErr w:type="spellStart"/>
            <w:r w:rsidR="008835EB" w:rsidRPr="00817ECB">
              <w:rPr>
                <w:rFonts w:ascii="GHEA Mariam" w:hAnsi="GHEA Mariam"/>
                <w:szCs w:val="24"/>
              </w:rPr>
              <w:t>անհրաժեշտ</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lastRenderedPageBreak/>
              <w:t>գործիքների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տրամադրում</w:t>
            </w:r>
            <w:proofErr w:type="spellEnd"/>
            <w:r w:rsidR="008835EB" w:rsidRPr="00817ECB">
              <w:rPr>
                <w:rFonts w:ascii="GHEA Mariam" w:hAnsi="GHEA Mariam"/>
                <w:szCs w:val="24"/>
              </w:rPr>
              <w:t>,</w:t>
            </w:r>
          </w:p>
          <w:p w14:paraId="3AF195F9" w14:textId="3B742C5B" w:rsidR="008835EB" w:rsidRPr="00817ECB" w:rsidRDefault="00A31131" w:rsidP="008835EB">
            <w:pPr>
              <w:tabs>
                <w:tab w:val="left" w:pos="1080"/>
              </w:tabs>
              <w:suppressAutoHyphens/>
              <w:spacing w:after="200"/>
              <w:ind w:left="1080" w:right="-72" w:hanging="547"/>
              <w:jc w:val="both"/>
              <w:rPr>
                <w:rFonts w:ascii="GHEA Mariam" w:hAnsi="GHEA Mariam"/>
                <w:szCs w:val="24"/>
              </w:rPr>
            </w:pPr>
            <w:r w:rsidRPr="00817ECB">
              <w:rPr>
                <w:rFonts w:ascii="GHEA Mariam" w:hAnsi="GHEA Mariam"/>
                <w:szCs w:val="24"/>
                <w:lang w:val="hy-AM"/>
              </w:rPr>
              <w:t>(</w:t>
            </w:r>
            <w:r w:rsidRPr="003356B4">
              <w:rPr>
                <w:rFonts w:ascii="GHEA Mariam" w:hAnsi="GHEA Mariam" w:cs="Sylfaen"/>
                <w:szCs w:val="24"/>
                <w:lang w:val="hy-AM"/>
              </w:rPr>
              <w:t>գ</w:t>
            </w:r>
            <w:r w:rsidRPr="00817ECB">
              <w:rPr>
                <w:rFonts w:ascii="GHEA Mariam" w:hAnsi="GHEA Mariam"/>
                <w:szCs w:val="24"/>
                <w:lang w:val="hy-AM"/>
              </w:rPr>
              <w:t>)</w:t>
            </w:r>
            <w:r w:rsidR="008835EB" w:rsidRPr="00817ECB">
              <w:rPr>
                <w:rFonts w:ascii="GHEA Mariam" w:hAnsi="GHEA Mariam"/>
                <w:szCs w:val="24"/>
              </w:rPr>
              <w:tab/>
            </w:r>
            <w:proofErr w:type="spellStart"/>
            <w:r w:rsidR="008835EB" w:rsidRPr="00817ECB">
              <w:rPr>
                <w:rFonts w:ascii="GHEA Mariam" w:hAnsi="GHEA Mariam"/>
                <w:szCs w:val="24"/>
              </w:rPr>
              <w:t>Մատակարարված</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Ապրանքների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յուրաքանչյուր</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միավորի</w:t>
            </w:r>
            <w:proofErr w:type="spellEnd"/>
            <w:r w:rsidR="008835EB" w:rsidRPr="00817ECB">
              <w:rPr>
                <w:rFonts w:ascii="GHEA Mariam" w:hAnsi="GHEA Mariam"/>
                <w:szCs w:val="24"/>
              </w:rPr>
              <w:t xml:space="preserve"> համար </w:t>
            </w:r>
            <w:proofErr w:type="spellStart"/>
            <w:r w:rsidR="008835EB" w:rsidRPr="00817ECB">
              <w:rPr>
                <w:rFonts w:ascii="GHEA Mariam" w:hAnsi="GHEA Mariam"/>
                <w:szCs w:val="24"/>
              </w:rPr>
              <w:t>մանրամասն</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գործարկման</w:t>
            </w:r>
            <w:proofErr w:type="spellEnd"/>
            <w:r w:rsidR="008835EB" w:rsidRPr="00817ECB">
              <w:rPr>
                <w:rFonts w:ascii="GHEA Mariam" w:hAnsi="GHEA Mariam"/>
                <w:szCs w:val="24"/>
              </w:rPr>
              <w:t xml:space="preserve"> և </w:t>
            </w:r>
            <w:proofErr w:type="spellStart"/>
            <w:r w:rsidR="008835EB" w:rsidRPr="00817ECB">
              <w:rPr>
                <w:rFonts w:ascii="GHEA Mariam" w:hAnsi="GHEA Mariam"/>
                <w:szCs w:val="24"/>
              </w:rPr>
              <w:t>սպասարկման</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վերաբերյալ</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ձեռնարկի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տրամադրում</w:t>
            </w:r>
            <w:proofErr w:type="spellEnd"/>
            <w:r w:rsidR="008835EB" w:rsidRPr="00817ECB">
              <w:rPr>
                <w:rFonts w:ascii="GHEA Mariam" w:hAnsi="GHEA Mariam"/>
                <w:szCs w:val="24"/>
              </w:rPr>
              <w:t xml:space="preserve">, </w:t>
            </w:r>
          </w:p>
          <w:p w14:paraId="611345AD" w14:textId="72D679CB" w:rsidR="008835EB" w:rsidRPr="00817ECB" w:rsidRDefault="00A31131" w:rsidP="008835EB">
            <w:pPr>
              <w:tabs>
                <w:tab w:val="left" w:pos="1080"/>
              </w:tabs>
              <w:suppressAutoHyphens/>
              <w:spacing w:after="200"/>
              <w:ind w:left="1080" w:right="-72" w:hanging="547"/>
              <w:jc w:val="both"/>
              <w:rPr>
                <w:rFonts w:ascii="GHEA Mariam" w:hAnsi="GHEA Mariam"/>
                <w:szCs w:val="24"/>
              </w:rPr>
            </w:pPr>
            <w:r w:rsidRPr="00817ECB">
              <w:rPr>
                <w:rFonts w:ascii="GHEA Mariam" w:hAnsi="GHEA Mariam"/>
                <w:szCs w:val="24"/>
                <w:lang w:val="hy-AM"/>
              </w:rPr>
              <w:t>(</w:t>
            </w:r>
            <w:r w:rsidRPr="003356B4">
              <w:rPr>
                <w:rFonts w:ascii="GHEA Mariam" w:hAnsi="GHEA Mariam" w:cs="Sylfaen"/>
                <w:szCs w:val="24"/>
                <w:lang w:val="hy-AM"/>
              </w:rPr>
              <w:t>դ</w:t>
            </w:r>
            <w:r w:rsidRPr="00817ECB">
              <w:rPr>
                <w:rFonts w:ascii="GHEA Mariam" w:hAnsi="GHEA Mariam"/>
                <w:szCs w:val="24"/>
                <w:lang w:val="hy-AM"/>
              </w:rPr>
              <w:t>)</w:t>
            </w:r>
            <w:r w:rsidR="008835EB" w:rsidRPr="00817ECB">
              <w:rPr>
                <w:rFonts w:ascii="GHEA Mariam" w:hAnsi="GHEA Mariam"/>
                <w:szCs w:val="24"/>
              </w:rPr>
              <w:tab/>
            </w:r>
            <w:proofErr w:type="spellStart"/>
            <w:r w:rsidR="008835EB" w:rsidRPr="00817ECB">
              <w:rPr>
                <w:rFonts w:ascii="GHEA Mariam" w:hAnsi="GHEA Mariam"/>
                <w:szCs w:val="24"/>
              </w:rPr>
              <w:t>Մատակարարված</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Ապրանքների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գործարկում</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վերահսկում</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սպասարկում</w:t>
            </w:r>
            <w:proofErr w:type="spellEnd"/>
            <w:r w:rsidR="008835EB" w:rsidRPr="00817ECB">
              <w:rPr>
                <w:rFonts w:ascii="GHEA Mariam" w:hAnsi="GHEA Mariam"/>
                <w:szCs w:val="24"/>
              </w:rPr>
              <w:t xml:space="preserve"> և/կամ </w:t>
            </w:r>
            <w:proofErr w:type="spellStart"/>
            <w:r w:rsidR="008835EB" w:rsidRPr="00817ECB">
              <w:rPr>
                <w:rFonts w:ascii="GHEA Mariam" w:hAnsi="GHEA Mariam"/>
                <w:szCs w:val="24"/>
              </w:rPr>
              <w:t>վերանորոգում</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կողմերի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միջև</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համաձայնեցված</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ժամկետով</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եթե</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սույն</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Պայմանագրով</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այս</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ծառայությունը</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Մատակարարին</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չի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ազատում</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երաշխիքային</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պարտավորություններից</w:t>
            </w:r>
            <w:proofErr w:type="spellEnd"/>
            <w:r w:rsidR="008835EB" w:rsidRPr="00817ECB">
              <w:rPr>
                <w:rFonts w:ascii="GHEA Mariam" w:hAnsi="GHEA Mariam"/>
                <w:szCs w:val="24"/>
              </w:rPr>
              <w:t xml:space="preserve">, և </w:t>
            </w:r>
          </w:p>
          <w:p w14:paraId="3B64DDFB" w14:textId="290B5FAD" w:rsidR="008835EB" w:rsidRPr="00817ECB" w:rsidRDefault="00A31131" w:rsidP="008835EB">
            <w:pPr>
              <w:tabs>
                <w:tab w:val="left" w:pos="1080"/>
              </w:tabs>
              <w:suppressAutoHyphens/>
              <w:spacing w:after="200"/>
              <w:ind w:left="1080" w:right="-72" w:hanging="547"/>
              <w:jc w:val="both"/>
              <w:rPr>
                <w:rFonts w:ascii="GHEA Mariam" w:hAnsi="GHEA Mariam"/>
                <w:szCs w:val="24"/>
              </w:rPr>
            </w:pPr>
            <w:r w:rsidRPr="00817ECB">
              <w:rPr>
                <w:rFonts w:ascii="GHEA Mariam" w:hAnsi="GHEA Mariam"/>
                <w:szCs w:val="24"/>
                <w:lang w:val="hy-AM"/>
              </w:rPr>
              <w:t>(</w:t>
            </w:r>
            <w:r w:rsidRPr="003356B4">
              <w:rPr>
                <w:rFonts w:ascii="GHEA Mariam" w:hAnsi="GHEA Mariam" w:cs="Sylfaen"/>
                <w:szCs w:val="24"/>
                <w:lang w:val="hy-AM"/>
              </w:rPr>
              <w:t>ե</w:t>
            </w:r>
            <w:r w:rsidRPr="00817ECB">
              <w:rPr>
                <w:rFonts w:ascii="GHEA Mariam" w:hAnsi="GHEA Mariam"/>
                <w:szCs w:val="24"/>
                <w:lang w:val="hy-AM"/>
              </w:rPr>
              <w:t>)</w:t>
            </w:r>
            <w:r w:rsidR="008835EB" w:rsidRPr="00817ECB">
              <w:rPr>
                <w:rFonts w:ascii="GHEA Mariam" w:hAnsi="GHEA Mariam"/>
                <w:szCs w:val="24"/>
              </w:rPr>
              <w:tab/>
            </w:r>
            <w:proofErr w:type="spellStart"/>
            <w:r w:rsidR="008835EB" w:rsidRPr="00817ECB">
              <w:rPr>
                <w:rFonts w:ascii="GHEA Mariam" w:hAnsi="GHEA Mariam"/>
                <w:szCs w:val="24"/>
              </w:rPr>
              <w:t>Գնորդի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աշխատակազմի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ուսուցում</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Մատակարարի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գործարանում</w:t>
            </w:r>
            <w:proofErr w:type="spellEnd"/>
            <w:r w:rsidR="008835EB" w:rsidRPr="00817ECB">
              <w:rPr>
                <w:rFonts w:ascii="GHEA Mariam" w:hAnsi="GHEA Mariam"/>
                <w:szCs w:val="24"/>
              </w:rPr>
              <w:t xml:space="preserve"> և /կամ </w:t>
            </w:r>
            <w:proofErr w:type="spellStart"/>
            <w:r w:rsidR="008835EB" w:rsidRPr="00817ECB">
              <w:rPr>
                <w:rFonts w:ascii="GHEA Mariam" w:hAnsi="GHEA Mariam"/>
                <w:szCs w:val="24"/>
              </w:rPr>
              <w:t>տեղում</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Մատակարարված</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Ապրանքների</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հավաքման</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գործարկման</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սպասարկման</w:t>
            </w:r>
            <w:proofErr w:type="spellEnd"/>
            <w:r w:rsidR="008835EB" w:rsidRPr="00817ECB">
              <w:rPr>
                <w:rFonts w:ascii="GHEA Mariam" w:hAnsi="GHEA Mariam"/>
                <w:szCs w:val="24"/>
              </w:rPr>
              <w:t xml:space="preserve"> և/կամ </w:t>
            </w:r>
            <w:proofErr w:type="spellStart"/>
            <w:r w:rsidR="008835EB" w:rsidRPr="00817ECB">
              <w:rPr>
                <w:rFonts w:ascii="GHEA Mariam" w:hAnsi="GHEA Mariam"/>
                <w:szCs w:val="24"/>
              </w:rPr>
              <w:t>վերանորոգման</w:t>
            </w:r>
            <w:proofErr w:type="spellEnd"/>
            <w:r w:rsidR="008835EB" w:rsidRPr="00817ECB">
              <w:rPr>
                <w:rFonts w:ascii="GHEA Mariam" w:hAnsi="GHEA Mariam"/>
                <w:szCs w:val="24"/>
              </w:rPr>
              <w:t xml:space="preserve"> </w:t>
            </w:r>
            <w:proofErr w:type="spellStart"/>
            <w:r w:rsidR="008835EB" w:rsidRPr="00817ECB">
              <w:rPr>
                <w:rFonts w:ascii="GHEA Mariam" w:hAnsi="GHEA Mariam"/>
                <w:szCs w:val="24"/>
              </w:rPr>
              <w:t>գծով</w:t>
            </w:r>
            <w:proofErr w:type="spellEnd"/>
            <w:r w:rsidR="008835EB" w:rsidRPr="00817ECB">
              <w:rPr>
                <w:rFonts w:ascii="GHEA Mariam" w:hAnsi="GHEA Mariam"/>
                <w:szCs w:val="24"/>
              </w:rPr>
              <w:t xml:space="preserve">: </w:t>
            </w:r>
          </w:p>
          <w:p w14:paraId="27A4C1BF" w14:textId="77777777" w:rsidR="005E310E" w:rsidRPr="00817ECB" w:rsidRDefault="008835EB" w:rsidP="008835EB">
            <w:pPr>
              <w:pStyle w:val="Sub-ClauseText"/>
              <w:spacing w:before="0" w:after="160"/>
              <w:ind w:left="612" w:hanging="612"/>
              <w:rPr>
                <w:rFonts w:ascii="GHEA Mariam" w:hAnsi="GHEA Mariam"/>
                <w:spacing w:val="0"/>
                <w:szCs w:val="24"/>
              </w:rPr>
            </w:pPr>
            <w:r w:rsidRPr="00817ECB">
              <w:rPr>
                <w:rFonts w:ascii="GHEA Mariam" w:hAnsi="GHEA Mariam"/>
                <w:szCs w:val="24"/>
              </w:rPr>
              <w:t>25.3</w:t>
            </w:r>
            <w:r w:rsidRPr="00817ECB">
              <w:rPr>
                <w:rFonts w:ascii="GHEA Mariam" w:hAnsi="GHEA Mariam"/>
                <w:szCs w:val="24"/>
              </w:rPr>
              <w:tab/>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հավելյալ</w:t>
            </w:r>
            <w:proofErr w:type="spellEnd"/>
            <w:r w:rsidRPr="00817ECB">
              <w:rPr>
                <w:rFonts w:ascii="GHEA Mariam" w:hAnsi="GHEA Mariam"/>
                <w:szCs w:val="24"/>
              </w:rPr>
              <w:t xml:space="preserve"> ծառայությունների համար </w:t>
            </w:r>
            <w:proofErr w:type="spellStart"/>
            <w:r w:rsidRPr="00817ECB">
              <w:rPr>
                <w:rFonts w:ascii="GHEA Mariam" w:hAnsi="GHEA Mariam"/>
                <w:szCs w:val="24"/>
              </w:rPr>
              <w:t>գանձվող</w:t>
            </w:r>
            <w:proofErr w:type="spellEnd"/>
            <w:r w:rsidRPr="00817ECB">
              <w:rPr>
                <w:rFonts w:ascii="GHEA Mariam" w:hAnsi="GHEA Mariam"/>
                <w:szCs w:val="24"/>
              </w:rPr>
              <w:t xml:space="preserve"> </w:t>
            </w:r>
            <w:proofErr w:type="spellStart"/>
            <w:r w:rsidRPr="00817ECB">
              <w:rPr>
                <w:rFonts w:ascii="GHEA Mariam" w:hAnsi="GHEA Mariam"/>
                <w:szCs w:val="24"/>
              </w:rPr>
              <w:t>գներ</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վերջիններս</w:t>
            </w:r>
            <w:proofErr w:type="spellEnd"/>
            <w:r w:rsidRPr="00817ECB">
              <w:rPr>
                <w:rFonts w:ascii="GHEA Mariam" w:hAnsi="GHEA Mariam"/>
                <w:szCs w:val="24"/>
              </w:rPr>
              <w:t xml:space="preserve"> </w:t>
            </w:r>
            <w:proofErr w:type="spellStart"/>
            <w:r w:rsidRPr="00817ECB">
              <w:rPr>
                <w:rFonts w:ascii="GHEA Mariam" w:hAnsi="GHEA Mariam"/>
                <w:szCs w:val="24"/>
              </w:rPr>
              <w:t>չեն</w:t>
            </w:r>
            <w:proofErr w:type="spellEnd"/>
            <w:r w:rsidRPr="00817ECB">
              <w:rPr>
                <w:rFonts w:ascii="GHEA Mariam" w:hAnsi="GHEA Mariam"/>
                <w:szCs w:val="24"/>
              </w:rPr>
              <w:t xml:space="preserve"> </w:t>
            </w:r>
            <w:proofErr w:type="spellStart"/>
            <w:r w:rsidRPr="00817ECB">
              <w:rPr>
                <w:rFonts w:ascii="GHEA Mariam" w:hAnsi="GHEA Mariam"/>
                <w:szCs w:val="24"/>
              </w:rPr>
              <w:t>ներառվել</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Գնի</w:t>
            </w:r>
            <w:proofErr w:type="spellEnd"/>
            <w:r w:rsidRPr="00817ECB">
              <w:rPr>
                <w:rFonts w:ascii="GHEA Mariam" w:hAnsi="GHEA Mariam"/>
                <w:szCs w:val="24"/>
              </w:rPr>
              <w:t xml:space="preserve"> մեջ,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նախօրոք</w:t>
            </w:r>
            <w:proofErr w:type="spellEnd"/>
            <w:r w:rsidRPr="00817ECB">
              <w:rPr>
                <w:rFonts w:ascii="GHEA Mariam" w:hAnsi="GHEA Mariam"/>
                <w:szCs w:val="24"/>
              </w:rPr>
              <w:t xml:space="preserve"> </w:t>
            </w:r>
            <w:proofErr w:type="spellStart"/>
            <w:r w:rsidRPr="00817ECB">
              <w:rPr>
                <w:rFonts w:ascii="GHEA Mariam" w:hAnsi="GHEA Mariam"/>
                <w:szCs w:val="24"/>
              </w:rPr>
              <w:t>համաձայնեցվեն</w:t>
            </w:r>
            <w:proofErr w:type="spellEnd"/>
            <w:r w:rsidRPr="00817ECB">
              <w:rPr>
                <w:rFonts w:ascii="GHEA Mariam" w:hAnsi="GHEA Mariam"/>
                <w:szCs w:val="24"/>
              </w:rPr>
              <w:t xml:space="preserve">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կողմերի</w:t>
            </w:r>
            <w:proofErr w:type="spellEnd"/>
            <w:r w:rsidRPr="00817ECB">
              <w:rPr>
                <w:rFonts w:ascii="GHEA Mariam" w:hAnsi="GHEA Mariam"/>
                <w:szCs w:val="24"/>
              </w:rPr>
              <w:t xml:space="preserve"> </w:t>
            </w:r>
            <w:proofErr w:type="spellStart"/>
            <w:r w:rsidRPr="00817ECB">
              <w:rPr>
                <w:rFonts w:ascii="GHEA Mariam" w:hAnsi="GHEA Mariam"/>
                <w:szCs w:val="24"/>
              </w:rPr>
              <w:t>միջև</w:t>
            </w:r>
            <w:proofErr w:type="spellEnd"/>
            <w:r w:rsidRPr="00817ECB">
              <w:rPr>
                <w:rFonts w:ascii="GHEA Mariam" w:hAnsi="GHEA Mariam"/>
                <w:szCs w:val="24"/>
              </w:rPr>
              <w:t xml:space="preserve"> և </w:t>
            </w:r>
            <w:proofErr w:type="spellStart"/>
            <w:r w:rsidRPr="00817ECB">
              <w:rPr>
                <w:rFonts w:ascii="GHEA Mariam" w:hAnsi="GHEA Mariam"/>
                <w:szCs w:val="24"/>
              </w:rPr>
              <w:t>չպետք</w:t>
            </w:r>
            <w:proofErr w:type="spellEnd"/>
            <w:r w:rsidRPr="00817ECB">
              <w:rPr>
                <w:rFonts w:ascii="GHEA Mariam" w:hAnsi="GHEA Mariam"/>
                <w:szCs w:val="24"/>
              </w:rPr>
              <w:t xml:space="preserve"> է </w:t>
            </w:r>
            <w:proofErr w:type="spellStart"/>
            <w:r w:rsidRPr="00817ECB">
              <w:rPr>
                <w:rFonts w:ascii="GHEA Mariam" w:hAnsi="GHEA Mariam"/>
                <w:szCs w:val="24"/>
              </w:rPr>
              <w:t>գերազանցեն</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նմանատիպ</w:t>
            </w:r>
            <w:proofErr w:type="spellEnd"/>
            <w:r w:rsidRPr="00817ECB">
              <w:rPr>
                <w:rFonts w:ascii="GHEA Mariam" w:hAnsi="GHEA Mariam"/>
                <w:szCs w:val="24"/>
              </w:rPr>
              <w:t xml:space="preserve"> ծառայությունների համար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կողմերից</w:t>
            </w:r>
            <w:proofErr w:type="spellEnd"/>
            <w:r w:rsidRPr="00817ECB">
              <w:rPr>
                <w:rFonts w:ascii="GHEA Mariam" w:hAnsi="GHEA Mariam"/>
                <w:szCs w:val="24"/>
              </w:rPr>
              <w:t xml:space="preserve"> </w:t>
            </w:r>
            <w:proofErr w:type="spellStart"/>
            <w:r w:rsidRPr="00817ECB">
              <w:rPr>
                <w:rFonts w:ascii="GHEA Mariam" w:hAnsi="GHEA Mariam"/>
                <w:szCs w:val="24"/>
              </w:rPr>
              <w:t>գանձվող</w:t>
            </w:r>
            <w:proofErr w:type="spellEnd"/>
            <w:r w:rsidRPr="00817ECB">
              <w:rPr>
                <w:rFonts w:ascii="GHEA Mariam" w:hAnsi="GHEA Mariam"/>
                <w:szCs w:val="24"/>
              </w:rPr>
              <w:t xml:space="preserve"> </w:t>
            </w:r>
            <w:proofErr w:type="spellStart"/>
            <w:r w:rsidRPr="00817ECB">
              <w:rPr>
                <w:rFonts w:ascii="GHEA Mariam" w:hAnsi="GHEA Mariam"/>
                <w:szCs w:val="24"/>
              </w:rPr>
              <w:t>առկա</w:t>
            </w:r>
            <w:proofErr w:type="spellEnd"/>
            <w:r w:rsidRPr="00817ECB">
              <w:rPr>
                <w:rFonts w:ascii="GHEA Mariam" w:hAnsi="GHEA Mariam"/>
                <w:szCs w:val="24"/>
              </w:rPr>
              <w:t xml:space="preserve"> </w:t>
            </w:r>
            <w:proofErr w:type="spellStart"/>
            <w:r w:rsidRPr="00817ECB">
              <w:rPr>
                <w:rFonts w:ascii="GHEA Mariam" w:hAnsi="GHEA Mariam"/>
                <w:szCs w:val="24"/>
              </w:rPr>
              <w:t>դրույքաչափերը</w:t>
            </w:r>
            <w:proofErr w:type="spellEnd"/>
            <w:r w:rsidRPr="00817ECB">
              <w:rPr>
                <w:rFonts w:ascii="GHEA Mariam" w:hAnsi="GHEA Mariam"/>
                <w:szCs w:val="24"/>
              </w:rPr>
              <w:t xml:space="preserve">:   </w:t>
            </w:r>
          </w:p>
        </w:tc>
      </w:tr>
      <w:tr w:rsidR="005E310E" w:rsidRPr="003356B4" w14:paraId="503EE593" w14:textId="77777777" w:rsidTr="00817ECB">
        <w:trPr>
          <w:gridBefore w:val="1"/>
          <w:gridAfter w:val="1"/>
          <w:wBefore w:w="18" w:type="dxa"/>
          <w:wAfter w:w="18" w:type="dxa"/>
        </w:trPr>
        <w:tc>
          <w:tcPr>
            <w:tcW w:w="2217" w:type="dxa"/>
          </w:tcPr>
          <w:p w14:paraId="62C14311" w14:textId="77777777" w:rsidR="005E310E" w:rsidRPr="00817ECB" w:rsidRDefault="005E310E">
            <w:pPr>
              <w:pStyle w:val="sec7-clauses"/>
              <w:spacing w:before="0" w:after="200"/>
              <w:rPr>
                <w:rFonts w:ascii="GHEA Mariam" w:hAnsi="GHEA Mariam"/>
                <w:szCs w:val="24"/>
              </w:rPr>
            </w:pPr>
            <w:bookmarkStart w:id="450" w:name="_Toc98766448"/>
            <w:bookmarkStart w:id="451" w:name="_Toc428456715"/>
            <w:bookmarkStart w:id="452" w:name="_Toc507160430"/>
            <w:r w:rsidRPr="00817ECB">
              <w:rPr>
                <w:rFonts w:ascii="GHEA Mariam" w:hAnsi="GHEA Mariam"/>
                <w:szCs w:val="24"/>
              </w:rPr>
              <w:lastRenderedPageBreak/>
              <w:t>26.</w:t>
            </w:r>
            <w:r w:rsidRPr="00817ECB">
              <w:rPr>
                <w:rFonts w:ascii="GHEA Mariam" w:hAnsi="GHEA Mariam"/>
                <w:szCs w:val="24"/>
              </w:rPr>
              <w:tab/>
            </w:r>
            <w:bookmarkStart w:id="453" w:name="_Toc381360297"/>
            <w:proofErr w:type="spellStart"/>
            <w:r w:rsidR="008835EB" w:rsidRPr="00817ECB">
              <w:rPr>
                <w:rFonts w:ascii="GHEA Mariam" w:hAnsi="GHEA Mariam"/>
                <w:szCs w:val="24"/>
              </w:rPr>
              <w:t>Ստուգումներ</w:t>
            </w:r>
            <w:proofErr w:type="spellEnd"/>
            <w:r w:rsidR="008835EB" w:rsidRPr="00817ECB">
              <w:rPr>
                <w:rFonts w:ascii="GHEA Mariam" w:hAnsi="GHEA Mariam"/>
                <w:szCs w:val="24"/>
              </w:rPr>
              <w:t xml:space="preserve"> և </w:t>
            </w:r>
            <w:proofErr w:type="spellStart"/>
            <w:r w:rsidR="008835EB" w:rsidRPr="00817ECB">
              <w:rPr>
                <w:rFonts w:ascii="GHEA Mariam" w:hAnsi="GHEA Mariam"/>
                <w:szCs w:val="24"/>
              </w:rPr>
              <w:t>թեստավորում</w:t>
            </w:r>
            <w:bookmarkEnd w:id="450"/>
            <w:bookmarkEnd w:id="451"/>
            <w:bookmarkEnd w:id="452"/>
            <w:bookmarkEnd w:id="453"/>
            <w:proofErr w:type="spellEnd"/>
          </w:p>
        </w:tc>
        <w:tc>
          <w:tcPr>
            <w:tcW w:w="6930" w:type="dxa"/>
          </w:tcPr>
          <w:p w14:paraId="2B36E062" w14:textId="34623E4C" w:rsidR="005E310E" w:rsidRPr="00817ECB" w:rsidRDefault="005E310E" w:rsidP="00614550">
            <w:pPr>
              <w:pStyle w:val="Sub-ClauseText"/>
              <w:spacing w:before="0" w:after="160"/>
              <w:ind w:left="612" w:hanging="612"/>
              <w:rPr>
                <w:rFonts w:ascii="GHEA Mariam" w:hAnsi="GHEA Mariam"/>
                <w:spacing w:val="0"/>
                <w:szCs w:val="24"/>
              </w:rPr>
            </w:pPr>
            <w:r w:rsidRPr="00817ECB">
              <w:rPr>
                <w:rFonts w:ascii="GHEA Mariam" w:hAnsi="GHEA Mariam"/>
                <w:spacing w:val="0"/>
                <w:szCs w:val="24"/>
              </w:rPr>
              <w:t>26.1</w:t>
            </w:r>
            <w:r w:rsidRPr="00817ECB">
              <w:rPr>
                <w:rFonts w:ascii="GHEA Mariam" w:hAnsi="GHEA Mariam"/>
                <w:spacing w:val="0"/>
                <w:szCs w:val="24"/>
              </w:rPr>
              <w:tab/>
            </w:r>
            <w:proofErr w:type="spellStart"/>
            <w:r w:rsidR="008835EB" w:rsidRPr="00817ECB">
              <w:rPr>
                <w:rFonts w:ascii="GHEA Mariam" w:hAnsi="GHEA Mariam"/>
                <w:spacing w:val="0"/>
                <w:szCs w:val="24"/>
              </w:rPr>
              <w:t>Մատակարարը</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բացառապես</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իր</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հաշվին</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կիրականացնի</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Ապրանքների</w:t>
            </w:r>
            <w:proofErr w:type="spellEnd"/>
            <w:r w:rsidR="008835EB" w:rsidRPr="00817ECB">
              <w:rPr>
                <w:rFonts w:ascii="GHEA Mariam" w:hAnsi="GHEA Mariam"/>
                <w:spacing w:val="0"/>
                <w:szCs w:val="24"/>
              </w:rPr>
              <w:t xml:space="preserve"> և </w:t>
            </w:r>
            <w:proofErr w:type="spellStart"/>
            <w:r w:rsidR="00DE5017" w:rsidRPr="003356B4">
              <w:rPr>
                <w:rFonts w:ascii="GHEA Mariam" w:hAnsi="GHEA Mariam" w:cs="Sylfaen"/>
                <w:spacing w:val="0"/>
                <w:szCs w:val="24"/>
              </w:rPr>
              <w:t>հարակից</w:t>
            </w:r>
            <w:proofErr w:type="spellEnd"/>
            <w:r w:rsidR="008835EB" w:rsidRPr="00817ECB">
              <w:rPr>
                <w:rFonts w:ascii="GHEA Mariam" w:hAnsi="GHEA Mariam"/>
                <w:spacing w:val="0"/>
                <w:szCs w:val="24"/>
              </w:rPr>
              <w:t xml:space="preserve"> ծառայությունների </w:t>
            </w:r>
            <w:proofErr w:type="spellStart"/>
            <w:r w:rsidR="008835EB" w:rsidRPr="00817ECB">
              <w:rPr>
                <w:rFonts w:ascii="GHEA Mariam" w:hAnsi="GHEA Mariam"/>
                <w:spacing w:val="0"/>
                <w:szCs w:val="24"/>
              </w:rPr>
              <w:t>բոլոր</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այդպիսի</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թեստերը</w:t>
            </w:r>
            <w:proofErr w:type="spellEnd"/>
            <w:r w:rsidR="008835EB" w:rsidRPr="00817ECB">
              <w:rPr>
                <w:rFonts w:ascii="GHEA Mariam" w:hAnsi="GHEA Mariam"/>
                <w:spacing w:val="0"/>
                <w:szCs w:val="24"/>
              </w:rPr>
              <w:t xml:space="preserve"> և/կամ </w:t>
            </w:r>
            <w:proofErr w:type="spellStart"/>
            <w:r w:rsidR="008835EB" w:rsidRPr="00817ECB">
              <w:rPr>
                <w:rFonts w:ascii="GHEA Mariam" w:hAnsi="GHEA Mariam"/>
                <w:spacing w:val="0"/>
                <w:szCs w:val="24"/>
              </w:rPr>
              <w:t>ստուգումները</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ինչպես</w:t>
            </w:r>
            <w:proofErr w:type="spellEnd"/>
            <w:r w:rsidR="008835EB" w:rsidRPr="00817ECB">
              <w:rPr>
                <w:rFonts w:ascii="GHEA Mariam" w:hAnsi="GHEA Mariam"/>
                <w:spacing w:val="0"/>
                <w:szCs w:val="24"/>
              </w:rPr>
              <w:t xml:space="preserve"> </w:t>
            </w:r>
            <w:proofErr w:type="spellStart"/>
            <w:r w:rsidR="008835EB" w:rsidRPr="00817ECB">
              <w:rPr>
                <w:rFonts w:ascii="GHEA Mariam" w:hAnsi="GHEA Mariam"/>
                <w:spacing w:val="0"/>
                <w:szCs w:val="24"/>
              </w:rPr>
              <w:t>հատկորոշված</w:t>
            </w:r>
            <w:proofErr w:type="spellEnd"/>
            <w:r w:rsidR="008835EB" w:rsidRPr="00817ECB">
              <w:rPr>
                <w:rFonts w:ascii="GHEA Mariam" w:hAnsi="GHEA Mariam"/>
                <w:spacing w:val="0"/>
                <w:szCs w:val="24"/>
              </w:rPr>
              <w:t xml:space="preserve"> է </w:t>
            </w:r>
            <w:r w:rsidR="008835EB" w:rsidRPr="00817ECB">
              <w:rPr>
                <w:rFonts w:ascii="GHEA Mariam" w:hAnsi="GHEA Mariam"/>
                <w:b/>
                <w:spacing w:val="0"/>
                <w:szCs w:val="24"/>
              </w:rPr>
              <w:t>ՊՀՊ-</w:t>
            </w:r>
            <w:proofErr w:type="spellStart"/>
            <w:r w:rsidR="008835EB" w:rsidRPr="00817ECB">
              <w:rPr>
                <w:rFonts w:ascii="GHEA Mariam" w:hAnsi="GHEA Mariam"/>
                <w:b/>
                <w:spacing w:val="0"/>
                <w:szCs w:val="24"/>
              </w:rPr>
              <w:t>ում</w:t>
            </w:r>
            <w:proofErr w:type="spellEnd"/>
            <w:r w:rsidR="008835EB" w:rsidRPr="00817ECB">
              <w:rPr>
                <w:rFonts w:ascii="GHEA Mariam" w:hAnsi="GHEA Mariam"/>
                <w:spacing w:val="0"/>
                <w:szCs w:val="24"/>
              </w:rPr>
              <w:t>:</w:t>
            </w:r>
          </w:p>
          <w:p w14:paraId="734AD715" w14:textId="77777777" w:rsidR="00425AAB" w:rsidRPr="00817ECB" w:rsidRDefault="005E310E" w:rsidP="00425AAB">
            <w:pPr>
              <w:spacing w:after="160"/>
              <w:ind w:left="612" w:hanging="612"/>
              <w:jc w:val="both"/>
              <w:rPr>
                <w:rFonts w:ascii="GHEA Mariam" w:hAnsi="GHEA Mariam"/>
                <w:spacing w:val="-4"/>
                <w:szCs w:val="24"/>
              </w:rPr>
            </w:pPr>
            <w:r w:rsidRPr="00817ECB">
              <w:rPr>
                <w:rFonts w:ascii="GHEA Mariam" w:hAnsi="GHEA Mariam"/>
                <w:szCs w:val="24"/>
              </w:rPr>
              <w:t>26.2</w:t>
            </w:r>
            <w:r w:rsidRPr="00817ECB">
              <w:rPr>
                <w:rFonts w:ascii="GHEA Mariam" w:hAnsi="GHEA Mariam"/>
                <w:szCs w:val="24"/>
              </w:rPr>
              <w:tab/>
            </w:r>
            <w:proofErr w:type="spellStart"/>
            <w:r w:rsidR="00425AAB" w:rsidRPr="00817ECB">
              <w:rPr>
                <w:rFonts w:ascii="GHEA Mariam" w:hAnsi="GHEA Mariam"/>
                <w:spacing w:val="-4"/>
                <w:szCs w:val="24"/>
              </w:rPr>
              <w:t>Ստուգումները</w:t>
            </w:r>
            <w:proofErr w:type="spellEnd"/>
            <w:r w:rsidR="00425AAB" w:rsidRPr="00817ECB">
              <w:rPr>
                <w:rFonts w:ascii="GHEA Mariam" w:hAnsi="GHEA Mariam"/>
                <w:spacing w:val="-4"/>
                <w:szCs w:val="24"/>
              </w:rPr>
              <w:t xml:space="preserve"> և </w:t>
            </w:r>
            <w:proofErr w:type="spellStart"/>
            <w:r w:rsidR="00425AAB" w:rsidRPr="00817ECB">
              <w:rPr>
                <w:rFonts w:ascii="GHEA Mariam" w:hAnsi="GHEA Mariam"/>
                <w:spacing w:val="-4"/>
                <w:szCs w:val="24"/>
              </w:rPr>
              <w:t>թեստավորումը</w:t>
            </w:r>
            <w:proofErr w:type="spellEnd"/>
            <w:r w:rsidR="00425AAB" w:rsidRPr="00817ECB">
              <w:rPr>
                <w:rFonts w:ascii="GHEA Mariam" w:hAnsi="GHEA Mariam"/>
                <w:spacing w:val="-4"/>
                <w:szCs w:val="24"/>
              </w:rPr>
              <w:t xml:space="preserve"> կարող </w:t>
            </w:r>
            <w:proofErr w:type="spellStart"/>
            <w:r w:rsidR="00425AAB" w:rsidRPr="00817ECB">
              <w:rPr>
                <w:rFonts w:ascii="GHEA Mariam" w:hAnsi="GHEA Mariam"/>
                <w:spacing w:val="-4"/>
                <w:szCs w:val="24"/>
              </w:rPr>
              <w:t>են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իրականացվել</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Մատակարարի</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նրա</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ենթակապալառուի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գրասենյակներում</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շինություններում</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առաքման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կետում</w:t>
            </w:r>
            <w:proofErr w:type="spellEnd"/>
            <w:r w:rsidR="00425AAB" w:rsidRPr="00817ECB">
              <w:rPr>
                <w:rFonts w:ascii="GHEA Mariam" w:hAnsi="GHEA Mariam"/>
                <w:spacing w:val="-4"/>
                <w:szCs w:val="24"/>
              </w:rPr>
              <w:t xml:space="preserve"> և/ կամ </w:t>
            </w:r>
            <w:proofErr w:type="spellStart"/>
            <w:r w:rsidR="00425AAB" w:rsidRPr="00817ECB">
              <w:rPr>
                <w:rFonts w:ascii="GHEA Mariam" w:hAnsi="GHEA Mariam"/>
                <w:spacing w:val="-4"/>
                <w:szCs w:val="24"/>
              </w:rPr>
              <w:t>Ապրանքների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վերջնական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նշանակման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վայրում</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Գնորդի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երկրի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որևէ</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այլ</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վայրում</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որը</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հատկորոշված</w:t>
            </w:r>
            <w:proofErr w:type="spellEnd"/>
            <w:r w:rsidR="00425AAB" w:rsidRPr="00817ECB">
              <w:rPr>
                <w:rFonts w:ascii="GHEA Mariam" w:hAnsi="GHEA Mariam"/>
                <w:spacing w:val="-4"/>
                <w:szCs w:val="24"/>
              </w:rPr>
              <w:t xml:space="preserve"> է ՊՀՊ-</w:t>
            </w:r>
            <w:proofErr w:type="spellStart"/>
            <w:r w:rsidR="00425AAB" w:rsidRPr="00817ECB">
              <w:rPr>
                <w:rFonts w:ascii="GHEA Mariam" w:hAnsi="GHEA Mariam"/>
                <w:spacing w:val="-4"/>
                <w:szCs w:val="24"/>
              </w:rPr>
              <w:t>ում</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Համաձայն</w:t>
            </w:r>
            <w:proofErr w:type="spellEnd"/>
            <w:r w:rsidR="00425AAB" w:rsidRPr="00817ECB">
              <w:rPr>
                <w:rFonts w:ascii="GHEA Mariam" w:hAnsi="GHEA Mariam"/>
                <w:spacing w:val="-4"/>
                <w:szCs w:val="24"/>
              </w:rPr>
              <w:t xml:space="preserve"> ՊԸՊ 26.3 </w:t>
            </w:r>
            <w:proofErr w:type="spellStart"/>
            <w:r w:rsidR="00425AAB" w:rsidRPr="00817ECB">
              <w:rPr>
                <w:rFonts w:ascii="GHEA Mariam" w:hAnsi="GHEA Mariam"/>
                <w:spacing w:val="-4"/>
                <w:szCs w:val="24"/>
              </w:rPr>
              <w:t>դրույթի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եթե</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ստուգումները</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իրականացվում</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են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Մատակարարի</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նրա</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ենթակապալառուներից</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մեկի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Գրասենյակներում</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ապա</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ստուդումներն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անցկացնող</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հսկիչներին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պետք</w:t>
            </w:r>
            <w:proofErr w:type="spellEnd"/>
            <w:r w:rsidR="00425AAB" w:rsidRPr="00817ECB">
              <w:rPr>
                <w:rFonts w:ascii="GHEA Mariam" w:hAnsi="GHEA Mariam"/>
                <w:spacing w:val="-4"/>
                <w:szCs w:val="24"/>
              </w:rPr>
              <w:t xml:space="preserve"> է </w:t>
            </w:r>
            <w:proofErr w:type="spellStart"/>
            <w:r w:rsidR="00425AAB" w:rsidRPr="00817ECB">
              <w:rPr>
                <w:rFonts w:ascii="GHEA Mariam" w:hAnsi="GHEA Mariam"/>
                <w:spacing w:val="-4"/>
                <w:szCs w:val="24"/>
              </w:rPr>
              <w:t>տրամադրվեն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բոլոր</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անհրաժեշտ</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փաստաթղթերը</w:t>
            </w:r>
            <w:proofErr w:type="spellEnd"/>
            <w:r w:rsidR="00425AAB" w:rsidRPr="00817ECB">
              <w:rPr>
                <w:rFonts w:ascii="GHEA Mariam" w:hAnsi="GHEA Mariam"/>
                <w:spacing w:val="-4"/>
                <w:szCs w:val="24"/>
              </w:rPr>
              <w:t xml:space="preserve"> և </w:t>
            </w:r>
            <w:proofErr w:type="spellStart"/>
            <w:r w:rsidR="00425AAB" w:rsidRPr="00817ECB">
              <w:rPr>
                <w:rFonts w:ascii="GHEA Mariam" w:hAnsi="GHEA Mariam"/>
                <w:spacing w:val="-4"/>
                <w:szCs w:val="24"/>
              </w:rPr>
              <w:t>պայմանները</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ներառյալ</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գծագրերը</w:t>
            </w:r>
            <w:proofErr w:type="spellEnd"/>
            <w:r w:rsidR="00425AAB" w:rsidRPr="00817ECB">
              <w:rPr>
                <w:rFonts w:ascii="GHEA Mariam" w:hAnsi="GHEA Mariam"/>
                <w:spacing w:val="-4"/>
                <w:szCs w:val="24"/>
              </w:rPr>
              <w:t xml:space="preserve"> և </w:t>
            </w:r>
            <w:proofErr w:type="spellStart"/>
            <w:r w:rsidR="00425AAB" w:rsidRPr="00817ECB">
              <w:rPr>
                <w:rFonts w:ascii="GHEA Mariam" w:hAnsi="GHEA Mariam"/>
                <w:spacing w:val="-4"/>
                <w:szCs w:val="24"/>
              </w:rPr>
              <w:t>արտադրման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մասին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տվյալները</w:t>
            </w:r>
            <w:proofErr w:type="spellEnd"/>
            <w:r w:rsidR="00425AAB" w:rsidRPr="00817ECB">
              <w:rPr>
                <w:rFonts w:ascii="GHEA Mariam" w:hAnsi="GHEA Mariam"/>
                <w:spacing w:val="-4"/>
                <w:szCs w:val="24"/>
              </w:rPr>
              <w:t xml:space="preserve"> և </w:t>
            </w:r>
            <w:proofErr w:type="spellStart"/>
            <w:r w:rsidR="00425AAB" w:rsidRPr="00817ECB">
              <w:rPr>
                <w:rFonts w:ascii="GHEA Mariam" w:hAnsi="GHEA Mariam"/>
                <w:spacing w:val="-4"/>
                <w:szCs w:val="24"/>
              </w:rPr>
              <w:t>ցանկացած</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այլ</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աջակցություն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lastRenderedPageBreak/>
              <w:t>անվճար</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Գնորդի</w:t>
            </w:r>
            <w:proofErr w:type="spellEnd"/>
            <w:r w:rsidR="00425AAB" w:rsidRPr="00817ECB">
              <w:rPr>
                <w:rFonts w:ascii="GHEA Mariam" w:hAnsi="GHEA Mariam"/>
                <w:spacing w:val="-4"/>
                <w:szCs w:val="24"/>
              </w:rPr>
              <w:t xml:space="preserve"> համար:</w:t>
            </w:r>
          </w:p>
          <w:p w14:paraId="192A2569" w14:textId="77777777" w:rsidR="00425AAB" w:rsidRPr="00817ECB" w:rsidRDefault="00425AAB" w:rsidP="00425AAB">
            <w:pPr>
              <w:spacing w:after="160"/>
              <w:ind w:left="612" w:hanging="612"/>
              <w:jc w:val="both"/>
              <w:rPr>
                <w:rFonts w:ascii="GHEA Mariam" w:hAnsi="GHEA Mariam"/>
                <w:szCs w:val="24"/>
              </w:rPr>
            </w:pPr>
            <w:r w:rsidRPr="00817ECB">
              <w:rPr>
                <w:rFonts w:ascii="GHEA Mariam" w:hAnsi="GHEA Mariam"/>
                <w:szCs w:val="24"/>
              </w:rPr>
              <w:t>26.3</w:t>
            </w:r>
            <w:r w:rsidRPr="00817ECB">
              <w:rPr>
                <w:rFonts w:ascii="GHEA Mariam" w:hAnsi="GHEA Mariam"/>
                <w:szCs w:val="24"/>
              </w:rPr>
              <w:tab/>
            </w:r>
            <w:proofErr w:type="spellStart"/>
            <w:r w:rsidRPr="00817ECB">
              <w:rPr>
                <w:rFonts w:ascii="GHEA Mariam" w:hAnsi="GHEA Mariam"/>
                <w:spacing w:val="-4"/>
                <w:szCs w:val="24"/>
              </w:rPr>
              <w:t>Գնորդը</w:t>
            </w:r>
            <w:proofErr w:type="spellEnd"/>
            <w:r w:rsidRPr="00817ECB">
              <w:rPr>
                <w:rFonts w:ascii="GHEA Mariam" w:hAnsi="GHEA Mariam"/>
                <w:spacing w:val="-4"/>
                <w:szCs w:val="24"/>
              </w:rPr>
              <w:t xml:space="preserve"> կամ </w:t>
            </w:r>
            <w:proofErr w:type="spellStart"/>
            <w:r w:rsidRPr="00817ECB">
              <w:rPr>
                <w:rFonts w:ascii="GHEA Mariam" w:hAnsi="GHEA Mariam"/>
                <w:spacing w:val="-4"/>
                <w:szCs w:val="24"/>
              </w:rPr>
              <w:t>նրա</w:t>
            </w:r>
            <w:proofErr w:type="spellEnd"/>
            <w:r w:rsidRPr="00817ECB">
              <w:rPr>
                <w:rFonts w:ascii="GHEA Mariam" w:hAnsi="GHEA Mariam"/>
                <w:spacing w:val="-4"/>
                <w:szCs w:val="24"/>
              </w:rPr>
              <w:t xml:space="preserve"> կողմից </w:t>
            </w:r>
            <w:proofErr w:type="spellStart"/>
            <w:r w:rsidRPr="00817ECB">
              <w:rPr>
                <w:rFonts w:ascii="GHEA Mariam" w:hAnsi="GHEA Mariam"/>
                <w:spacing w:val="-4"/>
                <w:szCs w:val="24"/>
              </w:rPr>
              <w:t>լիազորված</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ներկայացուցիչը</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իրավունք</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ունի</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ներկա</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գտնվել</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ստուգումներին</w:t>
            </w:r>
            <w:proofErr w:type="spellEnd"/>
            <w:r w:rsidRPr="00817ECB">
              <w:rPr>
                <w:rFonts w:ascii="GHEA Mariam" w:hAnsi="GHEA Mariam"/>
                <w:spacing w:val="-4"/>
                <w:szCs w:val="24"/>
              </w:rPr>
              <w:t xml:space="preserve"> և/կամ </w:t>
            </w:r>
            <w:proofErr w:type="spellStart"/>
            <w:r w:rsidRPr="00817ECB">
              <w:rPr>
                <w:rFonts w:ascii="GHEA Mariam" w:hAnsi="GHEA Mariam"/>
                <w:spacing w:val="-4"/>
                <w:szCs w:val="24"/>
              </w:rPr>
              <w:t>թեստավորմանը</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որոնք</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նախատեսված</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են</w:t>
            </w:r>
            <w:proofErr w:type="spellEnd"/>
            <w:r w:rsidRPr="00817ECB">
              <w:rPr>
                <w:rFonts w:ascii="GHEA Mariam" w:hAnsi="GHEA Mariam"/>
                <w:spacing w:val="-4"/>
                <w:szCs w:val="24"/>
              </w:rPr>
              <w:t xml:space="preserve"> ՊԸՊ 26.2 </w:t>
            </w:r>
            <w:proofErr w:type="spellStart"/>
            <w:r w:rsidRPr="00817ECB">
              <w:rPr>
                <w:rFonts w:ascii="GHEA Mariam" w:hAnsi="GHEA Mariam"/>
                <w:spacing w:val="-4"/>
                <w:szCs w:val="24"/>
              </w:rPr>
              <w:t>դրույթով</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պայմանով</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որ</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այդ</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ներկայության</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հետ</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կապված</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բոլոր</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ծախսերը</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ներառյալ</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ճանապարհածախսը</w:t>
            </w:r>
            <w:proofErr w:type="spellEnd"/>
            <w:r w:rsidRPr="00817ECB">
              <w:rPr>
                <w:rFonts w:ascii="GHEA Mariam" w:hAnsi="GHEA Mariam"/>
                <w:spacing w:val="-4"/>
                <w:szCs w:val="24"/>
              </w:rPr>
              <w:t xml:space="preserve"> և </w:t>
            </w:r>
            <w:proofErr w:type="spellStart"/>
            <w:r w:rsidRPr="00817ECB">
              <w:rPr>
                <w:rFonts w:ascii="GHEA Mariam" w:hAnsi="GHEA Mariam"/>
                <w:spacing w:val="-4"/>
                <w:szCs w:val="24"/>
              </w:rPr>
              <w:t>բնակության</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ծախսերը</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կհոգա</w:t>
            </w:r>
            <w:proofErr w:type="spellEnd"/>
            <w:r w:rsidRPr="00817ECB">
              <w:rPr>
                <w:rFonts w:ascii="GHEA Mariam" w:hAnsi="GHEA Mariam"/>
                <w:spacing w:val="-4"/>
                <w:szCs w:val="24"/>
              </w:rPr>
              <w:t xml:space="preserve"> </w:t>
            </w:r>
            <w:proofErr w:type="spellStart"/>
            <w:r w:rsidRPr="00817ECB">
              <w:rPr>
                <w:rFonts w:ascii="GHEA Mariam" w:hAnsi="GHEA Mariam"/>
                <w:spacing w:val="-4"/>
                <w:szCs w:val="24"/>
              </w:rPr>
              <w:t>Գնորդը</w:t>
            </w:r>
            <w:proofErr w:type="spellEnd"/>
            <w:r w:rsidRPr="00817ECB">
              <w:rPr>
                <w:rFonts w:ascii="GHEA Mariam" w:hAnsi="GHEA Mariam"/>
                <w:spacing w:val="-4"/>
                <w:szCs w:val="24"/>
              </w:rPr>
              <w:t xml:space="preserve">:  </w:t>
            </w:r>
          </w:p>
          <w:p w14:paraId="00E9EC77" w14:textId="77777777" w:rsidR="00425AAB" w:rsidRPr="00817ECB" w:rsidRDefault="005E310E" w:rsidP="00614550">
            <w:pPr>
              <w:pStyle w:val="Sub-ClauseText"/>
              <w:spacing w:before="0" w:after="180"/>
              <w:ind w:left="612" w:hanging="612"/>
              <w:rPr>
                <w:rFonts w:ascii="GHEA Mariam" w:hAnsi="GHEA Mariam"/>
                <w:szCs w:val="24"/>
              </w:rPr>
            </w:pPr>
            <w:r w:rsidRPr="00817ECB">
              <w:rPr>
                <w:rFonts w:ascii="GHEA Mariam" w:hAnsi="GHEA Mariam"/>
                <w:spacing w:val="0"/>
                <w:szCs w:val="24"/>
              </w:rPr>
              <w:t>26.4</w:t>
            </w:r>
            <w:r w:rsidRPr="00817ECB">
              <w:rPr>
                <w:rFonts w:ascii="GHEA Mariam" w:hAnsi="GHEA Mariam"/>
                <w:spacing w:val="0"/>
                <w:szCs w:val="24"/>
              </w:rPr>
              <w:tab/>
            </w:r>
            <w:proofErr w:type="spellStart"/>
            <w:r w:rsidR="00425AAB" w:rsidRPr="00817ECB">
              <w:rPr>
                <w:rFonts w:ascii="GHEA Mariam" w:hAnsi="GHEA Mariam"/>
                <w:szCs w:val="24"/>
              </w:rPr>
              <w:t>Երբ</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Մատակարարը</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պատրաստ</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կլինի</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անցկացնել</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ստուգում</w:t>
            </w:r>
            <w:proofErr w:type="spellEnd"/>
            <w:r w:rsidR="00425AAB" w:rsidRPr="00817ECB">
              <w:rPr>
                <w:rFonts w:ascii="GHEA Mariam" w:hAnsi="GHEA Mariam"/>
                <w:szCs w:val="24"/>
              </w:rPr>
              <w:t xml:space="preserve"> և / կամ </w:t>
            </w:r>
            <w:proofErr w:type="spellStart"/>
            <w:r w:rsidR="00425AAB" w:rsidRPr="00817ECB">
              <w:rPr>
                <w:rFonts w:ascii="GHEA Mariam" w:hAnsi="GHEA Mariam"/>
                <w:szCs w:val="24"/>
              </w:rPr>
              <w:t>թեստավորում</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նա</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պետք</w:t>
            </w:r>
            <w:proofErr w:type="spellEnd"/>
            <w:r w:rsidR="00425AAB" w:rsidRPr="00817ECB">
              <w:rPr>
                <w:rFonts w:ascii="GHEA Mariam" w:hAnsi="GHEA Mariam"/>
                <w:szCs w:val="24"/>
              </w:rPr>
              <w:t xml:space="preserve"> է </w:t>
            </w:r>
            <w:proofErr w:type="spellStart"/>
            <w:r w:rsidR="00425AAB" w:rsidRPr="00817ECB">
              <w:rPr>
                <w:rFonts w:ascii="GHEA Mariam" w:hAnsi="GHEA Mariam"/>
                <w:szCs w:val="24"/>
              </w:rPr>
              <w:t>ողջամիտ</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ժամկետում</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նախօրոք</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Գնորդին</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տեղյակ</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պահի</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դրա</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մասին</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ինչպես</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նաև</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հայտնի</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իրականացման</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վայրը</w:t>
            </w:r>
            <w:proofErr w:type="spellEnd"/>
            <w:r w:rsidR="00425AAB" w:rsidRPr="00817ECB">
              <w:rPr>
                <w:rFonts w:ascii="GHEA Mariam" w:hAnsi="GHEA Mariam"/>
                <w:szCs w:val="24"/>
              </w:rPr>
              <w:t xml:space="preserve"> և </w:t>
            </w:r>
            <w:proofErr w:type="spellStart"/>
            <w:r w:rsidR="00425AAB" w:rsidRPr="00817ECB">
              <w:rPr>
                <w:rFonts w:ascii="GHEA Mariam" w:hAnsi="GHEA Mariam"/>
                <w:szCs w:val="24"/>
              </w:rPr>
              <w:t>ժամանակը</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Մատակարարը</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կստանա</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համապատասխան</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երրորդ</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կողմի</w:t>
            </w:r>
            <w:proofErr w:type="spellEnd"/>
            <w:r w:rsidR="00425AAB" w:rsidRPr="00817ECB">
              <w:rPr>
                <w:rFonts w:ascii="GHEA Mariam" w:hAnsi="GHEA Mariam"/>
                <w:szCs w:val="24"/>
              </w:rPr>
              <w:t xml:space="preserve"> կամ </w:t>
            </w:r>
            <w:proofErr w:type="spellStart"/>
            <w:r w:rsidR="00425AAB" w:rsidRPr="00817ECB">
              <w:rPr>
                <w:rFonts w:ascii="GHEA Mariam" w:hAnsi="GHEA Mariam"/>
                <w:szCs w:val="24"/>
              </w:rPr>
              <w:t>արտադրողի</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թույլատվությունը</w:t>
            </w:r>
            <w:proofErr w:type="spellEnd"/>
            <w:r w:rsidR="00425AAB" w:rsidRPr="00817ECB">
              <w:rPr>
                <w:rFonts w:ascii="GHEA Mariam" w:hAnsi="GHEA Mariam"/>
                <w:szCs w:val="24"/>
              </w:rPr>
              <w:t xml:space="preserve"> կամ </w:t>
            </w:r>
            <w:proofErr w:type="spellStart"/>
            <w:r w:rsidR="00425AAB" w:rsidRPr="00817ECB">
              <w:rPr>
                <w:rFonts w:ascii="GHEA Mariam" w:hAnsi="GHEA Mariam"/>
                <w:szCs w:val="24"/>
              </w:rPr>
              <w:t>համաձայնությունը</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առ</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այն</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որ</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Գնորդը</w:t>
            </w:r>
            <w:proofErr w:type="spellEnd"/>
            <w:r w:rsidR="00425AAB" w:rsidRPr="00817ECB">
              <w:rPr>
                <w:rFonts w:ascii="GHEA Mariam" w:hAnsi="GHEA Mariam"/>
                <w:szCs w:val="24"/>
              </w:rPr>
              <w:t xml:space="preserve"> կամ </w:t>
            </w:r>
            <w:proofErr w:type="spellStart"/>
            <w:r w:rsidR="00425AAB" w:rsidRPr="00817ECB">
              <w:rPr>
                <w:rFonts w:ascii="GHEA Mariam" w:hAnsi="GHEA Mariam"/>
                <w:szCs w:val="24"/>
              </w:rPr>
              <w:t>իր</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ներկայացուցիչը</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ներկա</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գտնվեն</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ստուգումների</w:t>
            </w:r>
            <w:proofErr w:type="spellEnd"/>
            <w:r w:rsidR="00425AAB" w:rsidRPr="00817ECB">
              <w:rPr>
                <w:rFonts w:ascii="GHEA Mariam" w:hAnsi="GHEA Mariam"/>
                <w:szCs w:val="24"/>
              </w:rPr>
              <w:t xml:space="preserve"> և/կամ </w:t>
            </w:r>
            <w:proofErr w:type="spellStart"/>
            <w:r w:rsidR="00425AAB" w:rsidRPr="00817ECB">
              <w:rPr>
                <w:rFonts w:ascii="GHEA Mariam" w:hAnsi="GHEA Mariam"/>
                <w:szCs w:val="24"/>
              </w:rPr>
              <w:t>թեստավորման</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անցկացման</w:t>
            </w:r>
            <w:proofErr w:type="spellEnd"/>
            <w:r w:rsidR="00425AAB" w:rsidRPr="00817ECB">
              <w:rPr>
                <w:rFonts w:ascii="GHEA Mariam" w:hAnsi="GHEA Mariam"/>
                <w:szCs w:val="24"/>
              </w:rPr>
              <w:t xml:space="preserve"> </w:t>
            </w:r>
            <w:proofErr w:type="spellStart"/>
            <w:r w:rsidR="00425AAB" w:rsidRPr="00817ECB">
              <w:rPr>
                <w:rFonts w:ascii="GHEA Mariam" w:hAnsi="GHEA Mariam"/>
                <w:szCs w:val="24"/>
              </w:rPr>
              <w:t>ժամանակ</w:t>
            </w:r>
            <w:proofErr w:type="spellEnd"/>
            <w:r w:rsidR="00425AAB" w:rsidRPr="00817ECB">
              <w:rPr>
                <w:rFonts w:ascii="GHEA Mariam" w:hAnsi="GHEA Mariam"/>
                <w:szCs w:val="24"/>
              </w:rPr>
              <w:t>:</w:t>
            </w:r>
          </w:p>
          <w:p w14:paraId="29213100" w14:textId="77777777" w:rsidR="005E310E" w:rsidRPr="00817ECB" w:rsidRDefault="005E310E" w:rsidP="00614550">
            <w:pPr>
              <w:pStyle w:val="Sub-ClauseText"/>
              <w:spacing w:before="0" w:after="180"/>
              <w:ind w:left="612" w:hanging="612"/>
              <w:rPr>
                <w:rFonts w:ascii="GHEA Mariam" w:hAnsi="GHEA Mariam"/>
                <w:spacing w:val="0"/>
                <w:szCs w:val="24"/>
              </w:rPr>
            </w:pPr>
            <w:r w:rsidRPr="00817ECB">
              <w:rPr>
                <w:rFonts w:ascii="GHEA Mariam" w:hAnsi="GHEA Mariam"/>
                <w:spacing w:val="0"/>
                <w:szCs w:val="24"/>
              </w:rPr>
              <w:t>26.5</w:t>
            </w:r>
            <w:r w:rsidRPr="00817ECB">
              <w:rPr>
                <w:rFonts w:ascii="GHEA Mariam" w:hAnsi="GHEA Mariam"/>
                <w:spacing w:val="0"/>
                <w:szCs w:val="24"/>
              </w:rPr>
              <w:tab/>
            </w:r>
            <w:proofErr w:type="spellStart"/>
            <w:r w:rsidR="00425AAB" w:rsidRPr="00817ECB">
              <w:rPr>
                <w:rFonts w:ascii="GHEA Mariam" w:hAnsi="GHEA Mariam"/>
                <w:spacing w:val="0"/>
                <w:szCs w:val="24"/>
              </w:rPr>
              <w:t>Գնորդը</w:t>
            </w:r>
            <w:proofErr w:type="spellEnd"/>
            <w:r w:rsidR="00425AAB" w:rsidRPr="00817ECB">
              <w:rPr>
                <w:rFonts w:ascii="GHEA Mariam" w:hAnsi="GHEA Mariam"/>
                <w:spacing w:val="0"/>
                <w:szCs w:val="24"/>
              </w:rPr>
              <w:t xml:space="preserve"> կարող է </w:t>
            </w:r>
            <w:proofErr w:type="spellStart"/>
            <w:r w:rsidR="00425AAB" w:rsidRPr="00817ECB">
              <w:rPr>
                <w:rFonts w:ascii="GHEA Mariam" w:hAnsi="GHEA Mariam"/>
                <w:spacing w:val="0"/>
                <w:szCs w:val="24"/>
              </w:rPr>
              <w:t>Մատակարարից</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պահանջել</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իրականացնել</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ցանկացած</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թեստավորում</w:t>
            </w:r>
            <w:proofErr w:type="spellEnd"/>
            <w:r w:rsidR="00425AAB" w:rsidRPr="00817ECB">
              <w:rPr>
                <w:rFonts w:ascii="GHEA Mariam" w:hAnsi="GHEA Mariam"/>
                <w:spacing w:val="0"/>
                <w:szCs w:val="24"/>
              </w:rPr>
              <w:t xml:space="preserve"> և/կամ </w:t>
            </w:r>
            <w:proofErr w:type="spellStart"/>
            <w:r w:rsidR="00425AAB" w:rsidRPr="00817ECB">
              <w:rPr>
                <w:rFonts w:ascii="GHEA Mariam" w:hAnsi="GHEA Mariam"/>
                <w:spacing w:val="0"/>
                <w:szCs w:val="24"/>
              </w:rPr>
              <w:t>ստուգում</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որը</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նախատեսված</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չէ</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Պայմանագրով</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սակայն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համարվում</w:t>
            </w:r>
            <w:proofErr w:type="spellEnd"/>
            <w:r w:rsidR="00425AAB" w:rsidRPr="00817ECB">
              <w:rPr>
                <w:rFonts w:ascii="GHEA Mariam" w:hAnsi="GHEA Mariam"/>
                <w:spacing w:val="0"/>
                <w:szCs w:val="24"/>
              </w:rPr>
              <w:t xml:space="preserve"> է </w:t>
            </w:r>
            <w:proofErr w:type="spellStart"/>
            <w:r w:rsidR="00425AAB" w:rsidRPr="00817ECB">
              <w:rPr>
                <w:rFonts w:ascii="GHEA Mariam" w:hAnsi="GHEA Mariam"/>
                <w:spacing w:val="0"/>
                <w:szCs w:val="24"/>
              </w:rPr>
              <w:t>անհրաժեշտ</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հաստատելու</w:t>
            </w:r>
            <w:proofErr w:type="spellEnd"/>
            <w:r w:rsidR="00425AAB" w:rsidRPr="00817ECB">
              <w:rPr>
                <w:rFonts w:ascii="GHEA Mariam" w:hAnsi="GHEA Mariam"/>
                <w:spacing w:val="0"/>
                <w:szCs w:val="24"/>
              </w:rPr>
              <w:t xml:space="preserve"> համար, </w:t>
            </w:r>
            <w:proofErr w:type="spellStart"/>
            <w:r w:rsidR="00425AAB" w:rsidRPr="00817ECB">
              <w:rPr>
                <w:rFonts w:ascii="GHEA Mariam" w:hAnsi="GHEA Mariam"/>
                <w:spacing w:val="0"/>
                <w:szCs w:val="24"/>
              </w:rPr>
              <w:t>որ</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Ապրանքների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բնութագրերը</w:t>
            </w:r>
            <w:proofErr w:type="spellEnd"/>
            <w:r w:rsidR="00425AAB" w:rsidRPr="00817ECB">
              <w:rPr>
                <w:rFonts w:ascii="GHEA Mariam" w:hAnsi="GHEA Mariam"/>
                <w:spacing w:val="0"/>
                <w:szCs w:val="24"/>
              </w:rPr>
              <w:t xml:space="preserve"> և </w:t>
            </w:r>
            <w:proofErr w:type="spellStart"/>
            <w:r w:rsidR="00425AAB" w:rsidRPr="00817ECB">
              <w:rPr>
                <w:rFonts w:ascii="GHEA Mariam" w:hAnsi="GHEA Mariam"/>
                <w:spacing w:val="0"/>
                <w:szCs w:val="24"/>
              </w:rPr>
              <w:t>աշխատանքային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պարամետրերը</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համապատասխանում</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են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Պայմանագրում</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նշված</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տեխնիկական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մասնագրերի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կանոններին</w:t>
            </w:r>
            <w:proofErr w:type="spellEnd"/>
            <w:r w:rsidR="00425AAB" w:rsidRPr="00817ECB">
              <w:rPr>
                <w:rFonts w:ascii="GHEA Mariam" w:hAnsi="GHEA Mariam"/>
                <w:spacing w:val="0"/>
                <w:szCs w:val="24"/>
              </w:rPr>
              <w:t xml:space="preserve"> և </w:t>
            </w:r>
            <w:proofErr w:type="spellStart"/>
            <w:r w:rsidR="00425AAB" w:rsidRPr="00817ECB">
              <w:rPr>
                <w:rFonts w:ascii="GHEA Mariam" w:hAnsi="GHEA Mariam"/>
                <w:spacing w:val="0"/>
                <w:szCs w:val="24"/>
              </w:rPr>
              <w:t>չափանիշներին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պայմանով</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որ</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Մատակարարը</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կառաջարկի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ողջամիտ</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արժեք</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այդ</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տեսակի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թեստավորում</w:t>
            </w:r>
            <w:proofErr w:type="spellEnd"/>
            <w:r w:rsidR="00425AAB" w:rsidRPr="00817ECB">
              <w:rPr>
                <w:rFonts w:ascii="GHEA Mariam" w:hAnsi="GHEA Mariam"/>
                <w:spacing w:val="0"/>
                <w:szCs w:val="24"/>
              </w:rPr>
              <w:t xml:space="preserve"> և/կամ </w:t>
            </w:r>
            <w:proofErr w:type="spellStart"/>
            <w:r w:rsidR="00425AAB" w:rsidRPr="00817ECB">
              <w:rPr>
                <w:rFonts w:ascii="GHEA Mariam" w:hAnsi="GHEA Mariam"/>
                <w:spacing w:val="0"/>
                <w:szCs w:val="24"/>
              </w:rPr>
              <w:t>ստուգում</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իրականացնելու</w:t>
            </w:r>
            <w:proofErr w:type="spellEnd"/>
            <w:r w:rsidR="00425AAB" w:rsidRPr="00817ECB">
              <w:rPr>
                <w:rFonts w:ascii="GHEA Mariam" w:hAnsi="GHEA Mariam"/>
                <w:spacing w:val="0"/>
                <w:szCs w:val="24"/>
              </w:rPr>
              <w:t xml:space="preserve"> համար, </w:t>
            </w:r>
            <w:proofErr w:type="spellStart"/>
            <w:r w:rsidR="00425AAB" w:rsidRPr="00817ECB">
              <w:rPr>
                <w:rFonts w:ascii="GHEA Mariam" w:hAnsi="GHEA Mariam"/>
                <w:spacing w:val="0"/>
                <w:szCs w:val="24"/>
              </w:rPr>
              <w:t>որը</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կավելացվի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Պայմանագրի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գնին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Բացի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այդ</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եթե</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նմանօրինակ</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թեստավորումը</w:t>
            </w:r>
            <w:proofErr w:type="spellEnd"/>
            <w:r w:rsidR="00425AAB" w:rsidRPr="00817ECB">
              <w:rPr>
                <w:rFonts w:ascii="GHEA Mariam" w:hAnsi="GHEA Mariam"/>
                <w:spacing w:val="0"/>
                <w:szCs w:val="24"/>
              </w:rPr>
              <w:t xml:space="preserve"> և/կամ </w:t>
            </w:r>
            <w:proofErr w:type="spellStart"/>
            <w:r w:rsidR="00425AAB" w:rsidRPr="00817ECB">
              <w:rPr>
                <w:rFonts w:ascii="GHEA Mariam" w:hAnsi="GHEA Mariam"/>
                <w:spacing w:val="0"/>
                <w:szCs w:val="24"/>
              </w:rPr>
              <w:t>ստուգումը</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խափանում</w:t>
            </w:r>
            <w:proofErr w:type="spellEnd"/>
            <w:r w:rsidR="00425AAB" w:rsidRPr="00817ECB">
              <w:rPr>
                <w:rFonts w:ascii="GHEA Mariam" w:hAnsi="GHEA Mariam"/>
                <w:spacing w:val="0"/>
                <w:szCs w:val="24"/>
              </w:rPr>
              <w:t xml:space="preserve"> է </w:t>
            </w:r>
            <w:proofErr w:type="spellStart"/>
            <w:r w:rsidR="00425AAB" w:rsidRPr="00817ECB">
              <w:rPr>
                <w:rFonts w:ascii="GHEA Mariam" w:hAnsi="GHEA Mariam"/>
                <w:spacing w:val="0"/>
                <w:szCs w:val="24"/>
              </w:rPr>
              <w:t>արտադրության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գործընթացը</w:t>
            </w:r>
            <w:proofErr w:type="spellEnd"/>
            <w:r w:rsidR="00425AAB" w:rsidRPr="00817ECB">
              <w:rPr>
                <w:rFonts w:ascii="GHEA Mariam" w:hAnsi="GHEA Mariam"/>
                <w:spacing w:val="0"/>
                <w:szCs w:val="24"/>
              </w:rPr>
              <w:t xml:space="preserve">, և/կամ </w:t>
            </w:r>
            <w:proofErr w:type="spellStart"/>
            <w:r w:rsidR="00425AAB" w:rsidRPr="00817ECB">
              <w:rPr>
                <w:rFonts w:ascii="GHEA Mariam" w:hAnsi="GHEA Mariam"/>
                <w:spacing w:val="0"/>
                <w:szCs w:val="24"/>
              </w:rPr>
              <w:t>Մատակարարի</w:t>
            </w:r>
            <w:proofErr w:type="spellEnd"/>
            <w:r w:rsidR="00425AAB" w:rsidRPr="00817ECB">
              <w:rPr>
                <w:rFonts w:ascii="GHEA Mariam" w:hAnsi="GHEA Mariam"/>
                <w:spacing w:val="0"/>
                <w:szCs w:val="24"/>
              </w:rPr>
              <w:t xml:space="preserve"> կողմից </w:t>
            </w:r>
            <w:proofErr w:type="spellStart"/>
            <w:r w:rsidR="00425AAB" w:rsidRPr="00817ECB">
              <w:rPr>
                <w:rFonts w:ascii="GHEA Mariam" w:hAnsi="GHEA Mariam"/>
                <w:spacing w:val="0"/>
                <w:szCs w:val="24"/>
              </w:rPr>
              <w:t>իր</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պայմանագրային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պարտավորությունների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կատարումը</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ապա</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Առաքման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ամսաթվերի</w:t>
            </w:r>
            <w:proofErr w:type="spellEnd"/>
            <w:r w:rsidR="00425AAB" w:rsidRPr="00817ECB">
              <w:rPr>
                <w:rFonts w:ascii="GHEA Mariam" w:hAnsi="GHEA Mariam"/>
                <w:spacing w:val="0"/>
                <w:szCs w:val="24"/>
              </w:rPr>
              <w:t xml:space="preserve"> և </w:t>
            </w:r>
            <w:proofErr w:type="spellStart"/>
            <w:r w:rsidR="00425AAB" w:rsidRPr="00817ECB">
              <w:rPr>
                <w:rFonts w:ascii="GHEA Mariam" w:hAnsi="GHEA Mariam"/>
                <w:spacing w:val="0"/>
                <w:szCs w:val="24"/>
              </w:rPr>
              <w:t>աշխատանքների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ավարտի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ժամկետների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ինչպես</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նաև</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այլ</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համապատասխան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պարտավորությունների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հետ</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կապված</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կլինեն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զիջումներ</w:t>
            </w:r>
            <w:proofErr w:type="spellEnd"/>
            <w:r w:rsidR="00425AAB" w:rsidRPr="00817ECB">
              <w:rPr>
                <w:rFonts w:ascii="GHEA Mariam" w:hAnsi="GHEA Mariam"/>
                <w:spacing w:val="0"/>
                <w:szCs w:val="24"/>
              </w:rPr>
              <w:t>:</w:t>
            </w:r>
          </w:p>
          <w:p w14:paraId="7961A770" w14:textId="77777777" w:rsidR="005E310E" w:rsidRPr="00817ECB" w:rsidRDefault="005E310E" w:rsidP="00614550">
            <w:pPr>
              <w:pStyle w:val="Sub-ClauseText"/>
              <w:spacing w:before="0" w:after="180"/>
              <w:ind w:left="612" w:hanging="612"/>
              <w:rPr>
                <w:rFonts w:ascii="GHEA Mariam" w:hAnsi="GHEA Mariam"/>
                <w:spacing w:val="0"/>
                <w:szCs w:val="24"/>
              </w:rPr>
            </w:pPr>
            <w:r w:rsidRPr="00817ECB">
              <w:rPr>
                <w:rFonts w:ascii="GHEA Mariam" w:hAnsi="GHEA Mariam"/>
                <w:spacing w:val="0"/>
                <w:szCs w:val="24"/>
              </w:rPr>
              <w:t>26.6</w:t>
            </w:r>
            <w:r w:rsidRPr="00817ECB">
              <w:rPr>
                <w:rFonts w:ascii="GHEA Mariam" w:hAnsi="GHEA Mariam"/>
                <w:spacing w:val="0"/>
                <w:szCs w:val="24"/>
              </w:rPr>
              <w:tab/>
            </w:r>
            <w:proofErr w:type="spellStart"/>
            <w:r w:rsidR="00425AAB" w:rsidRPr="00817ECB">
              <w:rPr>
                <w:rFonts w:ascii="GHEA Mariam" w:hAnsi="GHEA Mariam"/>
                <w:spacing w:val="0"/>
                <w:szCs w:val="24"/>
              </w:rPr>
              <w:t>Մատակարարը</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Գնորդին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կտրամադրի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ցանկացած</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այդպիսի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թեստավորման</w:t>
            </w:r>
            <w:proofErr w:type="spellEnd"/>
            <w:r w:rsidR="00425AAB" w:rsidRPr="00817ECB">
              <w:rPr>
                <w:rFonts w:ascii="GHEA Mariam" w:hAnsi="GHEA Mariam"/>
                <w:spacing w:val="0"/>
                <w:szCs w:val="24"/>
              </w:rPr>
              <w:t xml:space="preserve"> և/կամ </w:t>
            </w:r>
            <w:proofErr w:type="spellStart"/>
            <w:r w:rsidR="00425AAB" w:rsidRPr="00817ECB">
              <w:rPr>
                <w:rFonts w:ascii="GHEA Mariam" w:hAnsi="GHEA Mariam"/>
                <w:spacing w:val="0"/>
                <w:szCs w:val="24"/>
              </w:rPr>
              <w:t>ստուգման</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lastRenderedPageBreak/>
              <w:t>արդյունքների</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վերաբերյալ</w:t>
            </w:r>
            <w:proofErr w:type="spellEnd"/>
            <w:r w:rsidR="00425AAB" w:rsidRPr="00817ECB">
              <w:rPr>
                <w:rFonts w:ascii="GHEA Mariam" w:hAnsi="GHEA Mariam"/>
                <w:spacing w:val="0"/>
                <w:szCs w:val="24"/>
              </w:rPr>
              <w:t xml:space="preserve"> </w:t>
            </w:r>
            <w:proofErr w:type="spellStart"/>
            <w:r w:rsidR="00425AAB" w:rsidRPr="00817ECB">
              <w:rPr>
                <w:rFonts w:ascii="GHEA Mariam" w:hAnsi="GHEA Mariam"/>
                <w:spacing w:val="0"/>
                <w:szCs w:val="24"/>
              </w:rPr>
              <w:t>հաշվետվություն</w:t>
            </w:r>
            <w:proofErr w:type="spellEnd"/>
            <w:r w:rsidR="00425AAB" w:rsidRPr="00817ECB">
              <w:rPr>
                <w:rFonts w:ascii="GHEA Mariam" w:hAnsi="GHEA Mariam"/>
                <w:spacing w:val="0"/>
                <w:szCs w:val="24"/>
              </w:rPr>
              <w:t>:</w:t>
            </w:r>
          </w:p>
          <w:p w14:paraId="3261623F" w14:textId="77777777" w:rsidR="00425AAB" w:rsidRPr="00817ECB" w:rsidRDefault="005E310E" w:rsidP="00817ECB">
            <w:pPr>
              <w:spacing w:after="180"/>
              <w:ind w:left="612" w:hanging="612"/>
              <w:jc w:val="both"/>
              <w:rPr>
                <w:rFonts w:ascii="GHEA Mariam" w:hAnsi="GHEA Mariam"/>
                <w:szCs w:val="24"/>
              </w:rPr>
            </w:pPr>
            <w:r w:rsidRPr="00817ECB">
              <w:rPr>
                <w:rFonts w:ascii="GHEA Mariam" w:hAnsi="GHEA Mariam"/>
                <w:szCs w:val="24"/>
              </w:rPr>
              <w:t>26.7</w:t>
            </w:r>
            <w:r w:rsidRPr="00817ECB">
              <w:rPr>
                <w:rFonts w:ascii="GHEA Mariam" w:hAnsi="GHEA Mariam"/>
                <w:szCs w:val="24"/>
              </w:rPr>
              <w:tab/>
            </w:r>
            <w:proofErr w:type="spellStart"/>
            <w:r w:rsidR="00425AAB" w:rsidRPr="00817ECB">
              <w:rPr>
                <w:rFonts w:ascii="GHEA Mariam" w:hAnsi="GHEA Mariam"/>
                <w:spacing w:val="-4"/>
                <w:szCs w:val="24"/>
              </w:rPr>
              <w:t>Գնորդը</w:t>
            </w:r>
            <w:proofErr w:type="spellEnd"/>
            <w:r w:rsidR="00425AAB" w:rsidRPr="00817ECB">
              <w:rPr>
                <w:rFonts w:ascii="GHEA Mariam" w:hAnsi="GHEA Mariam"/>
                <w:spacing w:val="-4"/>
                <w:szCs w:val="24"/>
              </w:rPr>
              <w:t xml:space="preserve"> կարող է </w:t>
            </w:r>
            <w:proofErr w:type="spellStart"/>
            <w:r w:rsidR="00425AAB" w:rsidRPr="00817ECB">
              <w:rPr>
                <w:rFonts w:ascii="GHEA Mariam" w:hAnsi="GHEA Mariam"/>
                <w:spacing w:val="-4"/>
                <w:szCs w:val="24"/>
              </w:rPr>
              <w:t>մերժել</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այն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Ապրանքները</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դրանց</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ցանկացած</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բաղադրիչ</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որոնք</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չեն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անցել</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թեստավորումը</w:t>
            </w:r>
            <w:proofErr w:type="spellEnd"/>
            <w:r w:rsidR="00425AAB" w:rsidRPr="00817ECB">
              <w:rPr>
                <w:rFonts w:ascii="GHEA Mariam" w:hAnsi="GHEA Mariam"/>
                <w:spacing w:val="-4"/>
                <w:szCs w:val="24"/>
              </w:rPr>
              <w:t xml:space="preserve"> և/կամ </w:t>
            </w:r>
            <w:proofErr w:type="spellStart"/>
            <w:r w:rsidR="00425AAB" w:rsidRPr="00817ECB">
              <w:rPr>
                <w:rFonts w:ascii="GHEA Mariam" w:hAnsi="GHEA Mariam"/>
                <w:spacing w:val="-4"/>
                <w:szCs w:val="24"/>
              </w:rPr>
              <w:t>ստուգումը</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չեն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համապատասխանում</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մասնագրերի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պահանջներին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Մատակարար</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կվերացնի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թերությունները</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էլ</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կփոխարինի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այդպիսի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Ապրանքները</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դրանց</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մասերը</w:t>
            </w:r>
            <w:proofErr w:type="spellEnd"/>
            <w:r w:rsidR="00425AAB" w:rsidRPr="00817ECB">
              <w:rPr>
                <w:rFonts w:ascii="GHEA Mariam" w:hAnsi="GHEA Mariam"/>
                <w:spacing w:val="-4"/>
                <w:szCs w:val="24"/>
              </w:rPr>
              <w:t xml:space="preserve">, կամ </w:t>
            </w:r>
            <w:proofErr w:type="spellStart"/>
            <w:r w:rsidR="00425AAB" w:rsidRPr="00817ECB">
              <w:rPr>
                <w:rFonts w:ascii="GHEA Mariam" w:hAnsi="GHEA Mariam"/>
                <w:spacing w:val="-4"/>
                <w:szCs w:val="24"/>
              </w:rPr>
              <w:t>էլ</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կիրականացնի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անհրաժեշտ</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փոփոխություններ</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համապատասխանեցնելու</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դրանք</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մասնագրերին</w:t>
            </w:r>
            <w:proofErr w:type="spellEnd"/>
            <w:r w:rsidR="00425AAB" w:rsidRPr="00817ECB">
              <w:rPr>
                <w:rFonts w:ascii="GHEA Mariam" w:hAnsi="GHEA Mariam"/>
                <w:spacing w:val="-4"/>
                <w:szCs w:val="24"/>
              </w:rPr>
              <w:t xml:space="preserve"> և </w:t>
            </w:r>
            <w:proofErr w:type="spellStart"/>
            <w:r w:rsidR="00425AAB" w:rsidRPr="00817ECB">
              <w:rPr>
                <w:rFonts w:ascii="GHEA Mariam" w:hAnsi="GHEA Mariam"/>
                <w:spacing w:val="-4"/>
                <w:szCs w:val="24"/>
              </w:rPr>
              <w:t>նորից</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կանցկացնի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թեստավորումը</w:t>
            </w:r>
            <w:proofErr w:type="spellEnd"/>
            <w:r w:rsidR="00425AAB" w:rsidRPr="00817ECB">
              <w:rPr>
                <w:rFonts w:ascii="GHEA Mariam" w:hAnsi="GHEA Mariam"/>
                <w:spacing w:val="-4"/>
                <w:szCs w:val="24"/>
              </w:rPr>
              <w:t xml:space="preserve"> և/կամ </w:t>
            </w:r>
            <w:proofErr w:type="spellStart"/>
            <w:r w:rsidR="00425AAB" w:rsidRPr="00817ECB">
              <w:rPr>
                <w:rFonts w:ascii="GHEA Mariam" w:hAnsi="GHEA Mariam"/>
                <w:spacing w:val="-4"/>
                <w:szCs w:val="24"/>
              </w:rPr>
              <w:t>ստուգումը</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դրա</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մասին</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նախապես</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ծանուցում</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ուղարկելով</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համաձայն</w:t>
            </w:r>
            <w:proofErr w:type="spellEnd"/>
            <w:r w:rsidR="00425AAB" w:rsidRPr="00817ECB">
              <w:rPr>
                <w:rFonts w:ascii="GHEA Mariam" w:hAnsi="GHEA Mariam"/>
                <w:spacing w:val="-4"/>
                <w:szCs w:val="24"/>
              </w:rPr>
              <w:t xml:space="preserve"> ՊԸՊ 26.4 </w:t>
            </w:r>
            <w:proofErr w:type="spellStart"/>
            <w:r w:rsidR="00425AAB" w:rsidRPr="00817ECB">
              <w:rPr>
                <w:rFonts w:ascii="GHEA Mariam" w:hAnsi="GHEA Mariam"/>
                <w:spacing w:val="-4"/>
                <w:szCs w:val="24"/>
              </w:rPr>
              <w:t>ենթակետի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Այդ</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ամենը</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կիրականացվի</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առանց</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Գնորդի</w:t>
            </w:r>
            <w:proofErr w:type="spellEnd"/>
            <w:r w:rsidR="00425AAB" w:rsidRPr="00817ECB">
              <w:rPr>
                <w:rFonts w:ascii="GHEA Mariam" w:hAnsi="GHEA Mariam"/>
                <w:spacing w:val="-4"/>
                <w:szCs w:val="24"/>
              </w:rPr>
              <w:t xml:space="preserve"> համար </w:t>
            </w:r>
            <w:proofErr w:type="spellStart"/>
            <w:r w:rsidR="00425AAB" w:rsidRPr="00817ECB">
              <w:rPr>
                <w:rFonts w:ascii="GHEA Mariam" w:hAnsi="GHEA Mariam"/>
                <w:spacing w:val="-4"/>
                <w:szCs w:val="24"/>
              </w:rPr>
              <w:t>ավելնորդ</w:t>
            </w:r>
            <w:proofErr w:type="spellEnd"/>
            <w:r w:rsidR="00425AAB" w:rsidRPr="00817ECB">
              <w:rPr>
                <w:rFonts w:ascii="GHEA Mariam" w:hAnsi="GHEA Mariam"/>
                <w:spacing w:val="-4"/>
                <w:szCs w:val="24"/>
              </w:rPr>
              <w:t xml:space="preserve"> </w:t>
            </w:r>
            <w:proofErr w:type="spellStart"/>
            <w:r w:rsidR="00425AAB" w:rsidRPr="00817ECB">
              <w:rPr>
                <w:rFonts w:ascii="GHEA Mariam" w:hAnsi="GHEA Mariam"/>
                <w:spacing w:val="-4"/>
                <w:szCs w:val="24"/>
              </w:rPr>
              <w:t>ծախսագոյացման</w:t>
            </w:r>
            <w:proofErr w:type="spellEnd"/>
            <w:r w:rsidR="00425AAB" w:rsidRPr="00817ECB">
              <w:rPr>
                <w:rFonts w:ascii="GHEA Mariam" w:hAnsi="GHEA Mariam"/>
                <w:spacing w:val="-4"/>
                <w:szCs w:val="24"/>
              </w:rPr>
              <w:t>:</w:t>
            </w:r>
          </w:p>
          <w:p w14:paraId="5D02D1FE" w14:textId="77777777" w:rsidR="005E310E" w:rsidRPr="00817ECB" w:rsidRDefault="00425AAB" w:rsidP="00425AAB">
            <w:pPr>
              <w:pStyle w:val="Sub-ClauseText"/>
              <w:spacing w:before="0" w:after="180"/>
              <w:ind w:left="612" w:hanging="612"/>
              <w:rPr>
                <w:rFonts w:ascii="GHEA Mariam" w:hAnsi="GHEA Mariam"/>
                <w:spacing w:val="0"/>
                <w:szCs w:val="24"/>
              </w:rPr>
            </w:pPr>
            <w:r w:rsidRPr="00817ECB">
              <w:rPr>
                <w:rFonts w:ascii="GHEA Mariam" w:hAnsi="GHEA Mariam"/>
                <w:spacing w:val="0"/>
                <w:szCs w:val="24"/>
              </w:rPr>
              <w:t>26.8</w:t>
            </w:r>
            <w:r w:rsidRPr="00817ECB">
              <w:rPr>
                <w:rFonts w:ascii="GHEA Mariam" w:hAnsi="GHEA Mariam"/>
                <w:spacing w:val="0"/>
                <w:szCs w:val="24"/>
              </w:rPr>
              <w:tab/>
            </w:r>
            <w:proofErr w:type="spellStart"/>
            <w:r w:rsidRPr="00817ECB">
              <w:rPr>
                <w:rFonts w:ascii="GHEA Mariam" w:hAnsi="GHEA Mariam"/>
                <w:spacing w:val="0"/>
                <w:szCs w:val="24"/>
              </w:rPr>
              <w:t>Մատակարարը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է, </w:t>
            </w:r>
            <w:proofErr w:type="spellStart"/>
            <w:r w:rsidRPr="00817ECB">
              <w:rPr>
                <w:rFonts w:ascii="GHEA Mariam" w:hAnsi="GHEA Mariam"/>
                <w:spacing w:val="0"/>
                <w:szCs w:val="24"/>
              </w:rPr>
              <w:t>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Ապրանքների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դրանց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թեստավորման</w:t>
            </w:r>
            <w:proofErr w:type="spellEnd"/>
            <w:r w:rsidRPr="00817ECB">
              <w:rPr>
                <w:rFonts w:ascii="GHEA Mariam" w:hAnsi="GHEA Mariam"/>
                <w:spacing w:val="0"/>
                <w:szCs w:val="24"/>
              </w:rPr>
              <w:t xml:space="preserve"> և/կամ </w:t>
            </w:r>
            <w:proofErr w:type="spellStart"/>
            <w:r w:rsidRPr="00817ECB">
              <w:rPr>
                <w:rFonts w:ascii="GHEA Mariam" w:hAnsi="GHEA Mariam"/>
                <w:spacing w:val="0"/>
                <w:szCs w:val="24"/>
              </w:rPr>
              <w:t>ստուգման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իրականացումը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նրա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ներկայացուցչի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ներկա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գտնվելու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էլ</w:t>
            </w:r>
            <w:proofErr w:type="spellEnd"/>
            <w:r w:rsidRPr="00817ECB">
              <w:rPr>
                <w:rFonts w:ascii="GHEA Mariam" w:hAnsi="GHEA Mariam"/>
                <w:spacing w:val="0"/>
                <w:szCs w:val="24"/>
              </w:rPr>
              <w:t xml:space="preserve"> ՊԸՊ 26.6 </w:t>
            </w:r>
            <w:proofErr w:type="spellStart"/>
            <w:r w:rsidRPr="00817ECB">
              <w:rPr>
                <w:rFonts w:ascii="GHEA Mariam" w:hAnsi="GHEA Mariam"/>
                <w:spacing w:val="0"/>
                <w:szCs w:val="24"/>
              </w:rPr>
              <w:t>ենթակետի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որևէ</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հաշվետվության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հրապարակումը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ազատում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նրան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ստանձնած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պարտավորություններից</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պայմանների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պատասխանատվությունից</w:t>
            </w:r>
            <w:proofErr w:type="spellEnd"/>
            <w:r w:rsidRPr="00817ECB">
              <w:rPr>
                <w:rFonts w:ascii="GHEA Mariam" w:hAnsi="GHEA Mariam"/>
                <w:spacing w:val="0"/>
                <w:szCs w:val="24"/>
              </w:rPr>
              <w:t>:</w:t>
            </w:r>
          </w:p>
        </w:tc>
      </w:tr>
      <w:tr w:rsidR="005E310E" w:rsidRPr="003356B4" w14:paraId="24E58E4D" w14:textId="77777777" w:rsidTr="00817ECB">
        <w:trPr>
          <w:gridBefore w:val="1"/>
          <w:gridAfter w:val="1"/>
          <w:wBefore w:w="18" w:type="dxa"/>
          <w:wAfter w:w="18" w:type="dxa"/>
        </w:trPr>
        <w:tc>
          <w:tcPr>
            <w:tcW w:w="2217" w:type="dxa"/>
          </w:tcPr>
          <w:p w14:paraId="17FA0C40" w14:textId="77777777" w:rsidR="005E310E" w:rsidRPr="00817ECB" w:rsidRDefault="005E310E">
            <w:pPr>
              <w:pStyle w:val="sec7-clauses"/>
              <w:spacing w:before="0" w:after="200"/>
              <w:rPr>
                <w:rFonts w:ascii="GHEA Mariam" w:hAnsi="GHEA Mariam"/>
                <w:szCs w:val="24"/>
              </w:rPr>
            </w:pPr>
            <w:bookmarkStart w:id="454" w:name="_Toc98766449"/>
            <w:bookmarkStart w:id="455" w:name="_Toc428456716"/>
            <w:bookmarkStart w:id="456" w:name="_Toc507160431"/>
            <w:r w:rsidRPr="00817ECB">
              <w:rPr>
                <w:rFonts w:ascii="GHEA Mariam" w:hAnsi="GHEA Mariam"/>
                <w:szCs w:val="24"/>
              </w:rPr>
              <w:lastRenderedPageBreak/>
              <w:t>27.</w:t>
            </w:r>
            <w:r w:rsidRPr="00817ECB">
              <w:rPr>
                <w:rFonts w:ascii="GHEA Mariam" w:hAnsi="GHEA Mariam"/>
                <w:szCs w:val="24"/>
              </w:rPr>
              <w:tab/>
            </w:r>
            <w:bookmarkStart w:id="457" w:name="_Toc381360298"/>
            <w:proofErr w:type="spellStart"/>
            <w:r w:rsidR="00B3216A" w:rsidRPr="00817ECB">
              <w:rPr>
                <w:rFonts w:ascii="GHEA Mariam" w:hAnsi="GHEA Mariam"/>
                <w:szCs w:val="24"/>
              </w:rPr>
              <w:t>Գնահատված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վնասահատուցում</w:t>
            </w:r>
            <w:bookmarkEnd w:id="454"/>
            <w:bookmarkEnd w:id="455"/>
            <w:bookmarkEnd w:id="456"/>
            <w:bookmarkEnd w:id="457"/>
            <w:proofErr w:type="spellEnd"/>
          </w:p>
        </w:tc>
        <w:tc>
          <w:tcPr>
            <w:tcW w:w="6930" w:type="dxa"/>
          </w:tcPr>
          <w:p w14:paraId="6EB4B08A" w14:textId="37FCCA45" w:rsidR="005E310E" w:rsidRPr="00817ECB" w:rsidRDefault="005E310E" w:rsidP="00614550">
            <w:pPr>
              <w:pStyle w:val="Sub-ClauseText"/>
              <w:spacing w:before="0" w:after="200"/>
              <w:ind w:left="612" w:hanging="612"/>
              <w:rPr>
                <w:rFonts w:ascii="GHEA Mariam" w:hAnsi="GHEA Mariam"/>
                <w:spacing w:val="0"/>
                <w:szCs w:val="24"/>
              </w:rPr>
            </w:pPr>
            <w:r w:rsidRPr="00817ECB">
              <w:rPr>
                <w:rFonts w:ascii="GHEA Mariam" w:hAnsi="GHEA Mariam"/>
                <w:spacing w:val="0"/>
                <w:szCs w:val="24"/>
              </w:rPr>
              <w:t>27.1</w:t>
            </w:r>
            <w:r w:rsidRPr="00817ECB">
              <w:rPr>
                <w:rFonts w:ascii="GHEA Mariam" w:hAnsi="GHEA Mariam"/>
                <w:spacing w:val="0"/>
                <w:szCs w:val="24"/>
              </w:rPr>
              <w:tab/>
            </w:r>
            <w:proofErr w:type="spellStart"/>
            <w:r w:rsidR="00B3216A" w:rsidRPr="00817ECB">
              <w:rPr>
                <w:rFonts w:ascii="GHEA Mariam" w:hAnsi="GHEA Mariam"/>
                <w:spacing w:val="0"/>
                <w:szCs w:val="24"/>
              </w:rPr>
              <w:t>Բացառությամբ</w:t>
            </w:r>
            <w:proofErr w:type="spellEnd"/>
            <w:r w:rsidR="00B3216A" w:rsidRPr="00817ECB">
              <w:rPr>
                <w:rFonts w:ascii="GHEA Mariam" w:hAnsi="GHEA Mariam"/>
                <w:spacing w:val="0"/>
                <w:szCs w:val="24"/>
              </w:rPr>
              <w:t xml:space="preserve"> ՊԸՊ 32 </w:t>
            </w:r>
            <w:proofErr w:type="spellStart"/>
            <w:r w:rsidR="00B3216A" w:rsidRPr="00817ECB">
              <w:rPr>
                <w:rFonts w:ascii="GHEA Mariam" w:hAnsi="GHEA Mariam"/>
                <w:spacing w:val="0"/>
                <w:szCs w:val="24"/>
              </w:rPr>
              <w:t>դրույթով</w:t>
            </w:r>
            <w:proofErr w:type="spellEnd"/>
            <w:r w:rsidR="00B3216A" w:rsidRPr="00817ECB">
              <w:rPr>
                <w:rFonts w:ascii="GHEA Mariam" w:hAnsi="GHEA Mariam"/>
                <w:spacing w:val="0"/>
                <w:szCs w:val="24"/>
              </w:rPr>
              <w:t xml:space="preserve"> </w:t>
            </w:r>
            <w:proofErr w:type="spellStart"/>
            <w:r w:rsidR="00B3216A" w:rsidRPr="00817ECB">
              <w:rPr>
                <w:rFonts w:ascii="GHEA Mariam" w:hAnsi="GHEA Mariam"/>
                <w:spacing w:val="0"/>
                <w:szCs w:val="24"/>
              </w:rPr>
              <w:t>նախատեսվածի</w:t>
            </w:r>
            <w:proofErr w:type="spellEnd"/>
            <w:r w:rsidR="00B3216A" w:rsidRPr="00817ECB">
              <w:rPr>
                <w:rFonts w:ascii="GHEA Mariam" w:hAnsi="GHEA Mariam"/>
                <w:spacing w:val="0"/>
                <w:szCs w:val="24"/>
              </w:rPr>
              <w:t xml:space="preserve">՝ </w:t>
            </w:r>
            <w:proofErr w:type="spellStart"/>
            <w:r w:rsidR="00B3216A" w:rsidRPr="00817ECB">
              <w:rPr>
                <w:rFonts w:ascii="GHEA Mariam" w:hAnsi="GHEA Mariam"/>
                <w:spacing w:val="0"/>
                <w:szCs w:val="24"/>
              </w:rPr>
              <w:t>եթե</w:t>
            </w:r>
            <w:proofErr w:type="spellEnd"/>
            <w:r w:rsidR="00B3216A" w:rsidRPr="00817ECB">
              <w:rPr>
                <w:rFonts w:ascii="GHEA Mariam" w:hAnsi="GHEA Mariam"/>
                <w:spacing w:val="0"/>
                <w:szCs w:val="24"/>
              </w:rPr>
              <w:t xml:space="preserve"> </w:t>
            </w:r>
            <w:proofErr w:type="spellStart"/>
            <w:r w:rsidR="00B3216A" w:rsidRPr="00817ECB">
              <w:rPr>
                <w:rFonts w:ascii="GHEA Mariam" w:hAnsi="GHEA Mariam"/>
                <w:szCs w:val="24"/>
              </w:rPr>
              <w:t>Մատակարարը</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թերանում</w:t>
            </w:r>
            <w:proofErr w:type="spellEnd"/>
            <w:r w:rsidR="00B3216A" w:rsidRPr="00817ECB">
              <w:rPr>
                <w:rFonts w:ascii="GHEA Mariam" w:hAnsi="GHEA Mariam"/>
                <w:szCs w:val="24"/>
              </w:rPr>
              <w:t xml:space="preserve"> է </w:t>
            </w:r>
            <w:proofErr w:type="spellStart"/>
            <w:r w:rsidR="00B3216A" w:rsidRPr="00817ECB">
              <w:rPr>
                <w:rFonts w:ascii="GHEA Mariam" w:hAnsi="GHEA Mariam"/>
                <w:szCs w:val="24"/>
              </w:rPr>
              <w:t>մատակարարել</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որևիցէ</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Ապրանք</w:t>
            </w:r>
            <w:proofErr w:type="spellEnd"/>
            <w:r w:rsidR="00B3216A" w:rsidRPr="00817ECB">
              <w:rPr>
                <w:rFonts w:ascii="GHEA Mariam" w:hAnsi="GHEA Mariam"/>
                <w:szCs w:val="24"/>
              </w:rPr>
              <w:t xml:space="preserve"> կամ </w:t>
            </w:r>
            <w:proofErr w:type="spellStart"/>
            <w:r w:rsidR="00B3216A" w:rsidRPr="00817ECB">
              <w:rPr>
                <w:rFonts w:ascii="GHEA Mariam" w:hAnsi="GHEA Mariam"/>
                <w:szCs w:val="24"/>
              </w:rPr>
              <w:t>բոլոր</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ապրանքները</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Առաքման</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ժամկետի</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համաձայն</w:t>
            </w:r>
            <w:proofErr w:type="spellEnd"/>
            <w:r w:rsidR="00B3216A" w:rsidRPr="00817ECB">
              <w:rPr>
                <w:rFonts w:ascii="GHEA Mariam" w:hAnsi="GHEA Mariam"/>
                <w:szCs w:val="24"/>
              </w:rPr>
              <w:t xml:space="preserve"> կամ </w:t>
            </w:r>
            <w:proofErr w:type="spellStart"/>
            <w:r w:rsidR="00B3216A" w:rsidRPr="00817ECB">
              <w:rPr>
                <w:rFonts w:ascii="GHEA Mariam" w:hAnsi="GHEA Mariam"/>
                <w:szCs w:val="24"/>
              </w:rPr>
              <w:t>մա</w:t>
            </w:r>
            <w:r w:rsidR="00B3216A" w:rsidRPr="00817ECB">
              <w:rPr>
                <w:rFonts w:ascii="GHEA Mariam" w:hAnsi="GHEA Mariam"/>
                <w:spacing w:val="0"/>
                <w:szCs w:val="24"/>
              </w:rPr>
              <w:t>տուց</w:t>
            </w:r>
            <w:r w:rsidR="00B3216A" w:rsidRPr="00817ECB">
              <w:rPr>
                <w:rFonts w:ascii="GHEA Mariam" w:hAnsi="GHEA Mariam"/>
                <w:szCs w:val="24"/>
              </w:rPr>
              <w:t>ել</w:t>
            </w:r>
            <w:proofErr w:type="spellEnd"/>
            <w:r w:rsidR="00B3216A" w:rsidRPr="00817ECB">
              <w:rPr>
                <w:rFonts w:ascii="GHEA Mariam" w:hAnsi="GHEA Mariam"/>
                <w:szCs w:val="24"/>
              </w:rPr>
              <w:t xml:space="preserve"> </w:t>
            </w:r>
            <w:proofErr w:type="spellStart"/>
            <w:r w:rsidR="00DE5017" w:rsidRPr="003356B4">
              <w:rPr>
                <w:rFonts w:ascii="GHEA Mariam" w:hAnsi="GHEA Mariam" w:cs="Sylfaen"/>
                <w:iCs/>
                <w:szCs w:val="24"/>
              </w:rPr>
              <w:t>հարակից</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ծառայությունները</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Պայմանագրում</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նշված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ժամանակահատվածի</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ընթացքում</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ապա</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չվնասելով</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Պայմանագրով</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նախատեսված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իր</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մնացած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բոլոր</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միջոցներին</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Գնորդը</w:t>
            </w:r>
            <w:proofErr w:type="spellEnd"/>
            <w:r w:rsidR="00B3216A" w:rsidRPr="00817ECB">
              <w:rPr>
                <w:rFonts w:ascii="GHEA Mariam" w:hAnsi="GHEA Mariam"/>
                <w:szCs w:val="24"/>
              </w:rPr>
              <w:t xml:space="preserve"> կարող է </w:t>
            </w:r>
            <w:proofErr w:type="spellStart"/>
            <w:r w:rsidR="00B3216A" w:rsidRPr="00817ECB">
              <w:rPr>
                <w:rFonts w:ascii="GHEA Mariam" w:hAnsi="GHEA Mariam"/>
                <w:szCs w:val="24"/>
              </w:rPr>
              <w:t>որպես</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գնահատված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վնասահատուցում</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Պայմանագրի</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գնից</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գումար</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հանել</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որը</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համարժեք</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կլինի</w:t>
            </w:r>
            <w:proofErr w:type="spellEnd"/>
            <w:r w:rsidR="00B3216A" w:rsidRPr="00817ECB">
              <w:rPr>
                <w:rFonts w:ascii="GHEA Mariam" w:hAnsi="GHEA Mariam"/>
                <w:szCs w:val="24"/>
              </w:rPr>
              <w:t xml:space="preserve"> ՊՀՊ-</w:t>
            </w:r>
            <w:proofErr w:type="spellStart"/>
            <w:r w:rsidR="00B3216A" w:rsidRPr="00817ECB">
              <w:rPr>
                <w:rFonts w:ascii="GHEA Mariam" w:hAnsi="GHEA Mariam"/>
                <w:szCs w:val="24"/>
              </w:rPr>
              <w:t>ում</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նշված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ուշացած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Ապրանքների</w:t>
            </w:r>
            <w:proofErr w:type="spellEnd"/>
            <w:r w:rsidR="00B3216A" w:rsidRPr="00817ECB">
              <w:rPr>
                <w:rFonts w:ascii="GHEA Mariam" w:hAnsi="GHEA Mariam"/>
                <w:szCs w:val="24"/>
              </w:rPr>
              <w:t xml:space="preserve"> կամ </w:t>
            </w:r>
            <w:proofErr w:type="spellStart"/>
            <w:r w:rsidR="00B3216A" w:rsidRPr="00817ECB">
              <w:rPr>
                <w:rFonts w:ascii="GHEA Mariam" w:hAnsi="GHEA Mariam"/>
                <w:szCs w:val="24"/>
              </w:rPr>
              <w:t>չմատուցած</w:t>
            </w:r>
            <w:proofErr w:type="spellEnd"/>
            <w:r w:rsidR="00B3216A" w:rsidRPr="00817ECB">
              <w:rPr>
                <w:rFonts w:ascii="GHEA Mariam" w:hAnsi="GHEA Mariam"/>
                <w:szCs w:val="24"/>
              </w:rPr>
              <w:t xml:space="preserve"> Ծառայությունների կամ </w:t>
            </w:r>
            <w:proofErr w:type="spellStart"/>
            <w:r w:rsidR="00B3216A" w:rsidRPr="00817ECB">
              <w:rPr>
                <w:rFonts w:ascii="GHEA Mariam" w:hAnsi="GHEA Mariam"/>
                <w:szCs w:val="24"/>
              </w:rPr>
              <w:t>դրանց</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մասերի</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գնին</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յուրաքանչյուր</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ուշացած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շաբաթվա</w:t>
            </w:r>
            <w:proofErr w:type="spellEnd"/>
            <w:r w:rsidR="00B3216A" w:rsidRPr="00817ECB">
              <w:rPr>
                <w:rFonts w:ascii="GHEA Mariam" w:hAnsi="GHEA Mariam"/>
                <w:szCs w:val="24"/>
              </w:rPr>
              <w:t xml:space="preserve"> համար </w:t>
            </w:r>
            <w:proofErr w:type="spellStart"/>
            <w:r w:rsidR="00B3216A" w:rsidRPr="00817ECB">
              <w:rPr>
                <w:rFonts w:ascii="GHEA Mariam" w:hAnsi="GHEA Mariam"/>
                <w:szCs w:val="24"/>
              </w:rPr>
              <w:t>մինչ</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դրանց</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առաքումը</w:t>
            </w:r>
            <w:proofErr w:type="spellEnd"/>
            <w:r w:rsidR="00B3216A" w:rsidRPr="00817ECB">
              <w:rPr>
                <w:rFonts w:ascii="GHEA Mariam" w:hAnsi="GHEA Mariam"/>
                <w:szCs w:val="24"/>
              </w:rPr>
              <w:t xml:space="preserve"> և </w:t>
            </w:r>
            <w:proofErr w:type="spellStart"/>
            <w:r w:rsidR="00B3216A" w:rsidRPr="00817ECB">
              <w:rPr>
                <w:rFonts w:ascii="GHEA Mariam" w:hAnsi="GHEA Mariam"/>
                <w:szCs w:val="24"/>
              </w:rPr>
              <w:t>իրականացումը</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Այդ</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գումարը</w:t>
            </w:r>
            <w:proofErr w:type="spellEnd"/>
            <w:r w:rsidR="00B3216A" w:rsidRPr="00817ECB">
              <w:rPr>
                <w:rFonts w:ascii="GHEA Mariam" w:hAnsi="GHEA Mariam"/>
                <w:szCs w:val="24"/>
              </w:rPr>
              <w:t xml:space="preserve"> կարող է </w:t>
            </w:r>
            <w:proofErr w:type="spellStart"/>
            <w:r w:rsidR="00B3216A" w:rsidRPr="00817ECB">
              <w:rPr>
                <w:rFonts w:ascii="GHEA Mariam" w:hAnsi="GHEA Mariam"/>
                <w:szCs w:val="24"/>
              </w:rPr>
              <w:t>հասնել</w:t>
            </w:r>
            <w:proofErr w:type="spellEnd"/>
            <w:r w:rsidR="00B3216A" w:rsidRPr="00817ECB">
              <w:rPr>
                <w:rFonts w:ascii="GHEA Mariam" w:hAnsi="GHEA Mariam"/>
                <w:szCs w:val="24"/>
              </w:rPr>
              <w:t xml:space="preserve">    ՊՀՊ-</w:t>
            </w:r>
            <w:proofErr w:type="spellStart"/>
            <w:r w:rsidR="00B3216A" w:rsidRPr="00817ECB">
              <w:rPr>
                <w:rFonts w:ascii="GHEA Mariam" w:hAnsi="GHEA Mariam"/>
                <w:szCs w:val="24"/>
              </w:rPr>
              <w:t>ում</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նշված</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մաքսիմալ</w:t>
            </w:r>
            <w:proofErr w:type="spellEnd"/>
            <w:r w:rsidR="00B3216A" w:rsidRPr="00817ECB">
              <w:rPr>
                <w:rFonts w:ascii="GHEA Mariam" w:hAnsi="GHEA Mariam"/>
                <w:szCs w:val="24"/>
              </w:rPr>
              <w:t xml:space="preserve"> </w:t>
            </w:r>
            <w:proofErr w:type="spellStart"/>
            <w:r w:rsidR="00B3216A" w:rsidRPr="00817ECB">
              <w:rPr>
                <w:rFonts w:ascii="GHEA Mariam" w:hAnsi="GHEA Mariam"/>
                <w:szCs w:val="24"/>
              </w:rPr>
              <w:t>սահմանին</w:t>
            </w:r>
            <w:proofErr w:type="spellEnd"/>
            <w:r w:rsidR="00B3216A" w:rsidRPr="00817ECB">
              <w:rPr>
                <w:rFonts w:ascii="GHEA Mariam" w:hAnsi="GHEA Mariam"/>
                <w:szCs w:val="24"/>
              </w:rPr>
              <w:t xml:space="preserve">: </w:t>
            </w:r>
            <w:proofErr w:type="spellStart"/>
            <w:r w:rsidR="00B3216A" w:rsidRPr="00817ECB">
              <w:rPr>
                <w:rFonts w:ascii="GHEA Mariam" w:hAnsi="GHEA Mariam"/>
                <w:spacing w:val="0"/>
                <w:szCs w:val="24"/>
              </w:rPr>
              <w:t>Այդ</w:t>
            </w:r>
            <w:proofErr w:type="spellEnd"/>
            <w:r w:rsidR="00B3216A" w:rsidRPr="00817ECB">
              <w:rPr>
                <w:rFonts w:ascii="GHEA Mariam" w:hAnsi="GHEA Mariam"/>
                <w:spacing w:val="0"/>
                <w:szCs w:val="24"/>
              </w:rPr>
              <w:t xml:space="preserve"> </w:t>
            </w:r>
            <w:proofErr w:type="spellStart"/>
            <w:r w:rsidR="00B3216A" w:rsidRPr="00817ECB">
              <w:rPr>
                <w:rFonts w:ascii="GHEA Mariam" w:hAnsi="GHEA Mariam"/>
                <w:spacing w:val="0"/>
                <w:szCs w:val="24"/>
              </w:rPr>
              <w:t>դեպքում</w:t>
            </w:r>
            <w:proofErr w:type="spellEnd"/>
            <w:r w:rsidR="00B3216A" w:rsidRPr="00817ECB">
              <w:rPr>
                <w:rFonts w:ascii="GHEA Mariam" w:hAnsi="GHEA Mariam"/>
                <w:spacing w:val="0"/>
                <w:szCs w:val="24"/>
              </w:rPr>
              <w:t xml:space="preserve">, </w:t>
            </w:r>
            <w:proofErr w:type="spellStart"/>
            <w:r w:rsidR="00B3216A" w:rsidRPr="00817ECB">
              <w:rPr>
                <w:rFonts w:ascii="GHEA Mariam" w:hAnsi="GHEA Mariam"/>
                <w:spacing w:val="0"/>
                <w:szCs w:val="24"/>
              </w:rPr>
              <w:t>համաձայն</w:t>
            </w:r>
            <w:proofErr w:type="spellEnd"/>
            <w:r w:rsidR="00B3216A" w:rsidRPr="00817ECB">
              <w:rPr>
                <w:rFonts w:ascii="GHEA Mariam" w:hAnsi="GHEA Mariam"/>
                <w:spacing w:val="0"/>
                <w:szCs w:val="24"/>
              </w:rPr>
              <w:t xml:space="preserve"> ՊԸՊ 35 </w:t>
            </w:r>
            <w:proofErr w:type="spellStart"/>
            <w:r w:rsidR="00B3216A" w:rsidRPr="00817ECB">
              <w:rPr>
                <w:rFonts w:ascii="GHEA Mariam" w:hAnsi="GHEA Mariam"/>
                <w:spacing w:val="0"/>
                <w:szCs w:val="24"/>
              </w:rPr>
              <w:t>կետի</w:t>
            </w:r>
            <w:proofErr w:type="spellEnd"/>
            <w:r w:rsidR="00B3216A" w:rsidRPr="00817ECB">
              <w:rPr>
                <w:rFonts w:ascii="GHEA Mariam" w:hAnsi="GHEA Mariam"/>
                <w:spacing w:val="0"/>
                <w:szCs w:val="24"/>
              </w:rPr>
              <w:t xml:space="preserve">, </w:t>
            </w:r>
            <w:proofErr w:type="spellStart"/>
            <w:r w:rsidR="00B3216A" w:rsidRPr="00817ECB">
              <w:rPr>
                <w:rFonts w:ascii="GHEA Mariam" w:hAnsi="GHEA Mariam"/>
                <w:spacing w:val="0"/>
                <w:szCs w:val="24"/>
              </w:rPr>
              <w:t>Գնորդը</w:t>
            </w:r>
            <w:proofErr w:type="spellEnd"/>
            <w:r w:rsidR="00B3216A" w:rsidRPr="00817ECB">
              <w:rPr>
                <w:rFonts w:ascii="GHEA Mariam" w:hAnsi="GHEA Mariam"/>
                <w:spacing w:val="0"/>
                <w:szCs w:val="24"/>
              </w:rPr>
              <w:t xml:space="preserve"> կարող է </w:t>
            </w:r>
            <w:proofErr w:type="spellStart"/>
            <w:r w:rsidR="00B3216A" w:rsidRPr="00817ECB">
              <w:rPr>
                <w:rFonts w:ascii="GHEA Mariam" w:hAnsi="GHEA Mariam"/>
                <w:spacing w:val="0"/>
                <w:szCs w:val="24"/>
              </w:rPr>
              <w:t>կասեցնել</w:t>
            </w:r>
            <w:proofErr w:type="spellEnd"/>
            <w:r w:rsidR="00B3216A" w:rsidRPr="00817ECB">
              <w:rPr>
                <w:rFonts w:ascii="GHEA Mariam" w:hAnsi="GHEA Mariam"/>
                <w:spacing w:val="0"/>
                <w:szCs w:val="24"/>
              </w:rPr>
              <w:t xml:space="preserve"> </w:t>
            </w:r>
            <w:proofErr w:type="spellStart"/>
            <w:r w:rsidR="00B3216A" w:rsidRPr="00817ECB">
              <w:rPr>
                <w:rFonts w:ascii="GHEA Mariam" w:hAnsi="GHEA Mariam"/>
                <w:spacing w:val="0"/>
                <w:szCs w:val="24"/>
              </w:rPr>
              <w:t>պայմանագիրը</w:t>
            </w:r>
            <w:proofErr w:type="spellEnd"/>
            <w:r w:rsidR="00B3216A" w:rsidRPr="00817ECB">
              <w:rPr>
                <w:rFonts w:ascii="GHEA Mariam" w:hAnsi="GHEA Mariam"/>
                <w:spacing w:val="0"/>
                <w:szCs w:val="24"/>
              </w:rPr>
              <w:t>:</w:t>
            </w:r>
          </w:p>
        </w:tc>
      </w:tr>
      <w:tr w:rsidR="005E310E" w:rsidRPr="003356B4" w14:paraId="49FA5411" w14:textId="77777777" w:rsidTr="00817ECB">
        <w:trPr>
          <w:gridBefore w:val="1"/>
          <w:gridAfter w:val="1"/>
          <w:wBefore w:w="18" w:type="dxa"/>
          <w:wAfter w:w="18" w:type="dxa"/>
        </w:trPr>
        <w:tc>
          <w:tcPr>
            <w:tcW w:w="2217" w:type="dxa"/>
          </w:tcPr>
          <w:p w14:paraId="1590F6AB" w14:textId="77777777" w:rsidR="005E310E" w:rsidRPr="00817ECB" w:rsidRDefault="005E310E">
            <w:pPr>
              <w:pStyle w:val="sec7-clauses"/>
              <w:spacing w:before="0" w:after="200"/>
              <w:rPr>
                <w:rFonts w:ascii="GHEA Mariam" w:hAnsi="GHEA Mariam"/>
                <w:szCs w:val="24"/>
              </w:rPr>
            </w:pPr>
            <w:bookmarkStart w:id="458" w:name="_Toc98766450"/>
            <w:bookmarkStart w:id="459" w:name="_Toc428456717"/>
            <w:bookmarkStart w:id="460" w:name="_Toc507160432"/>
            <w:r w:rsidRPr="00817ECB">
              <w:rPr>
                <w:rFonts w:ascii="GHEA Mariam" w:hAnsi="GHEA Mariam"/>
                <w:szCs w:val="24"/>
              </w:rPr>
              <w:t>28.</w:t>
            </w:r>
            <w:r w:rsidRPr="00817ECB">
              <w:rPr>
                <w:rFonts w:ascii="GHEA Mariam" w:hAnsi="GHEA Mariam"/>
                <w:szCs w:val="24"/>
              </w:rPr>
              <w:tab/>
            </w:r>
            <w:bookmarkStart w:id="461" w:name="_Toc381360299"/>
            <w:proofErr w:type="spellStart"/>
            <w:r w:rsidR="009C57F7" w:rsidRPr="00817ECB">
              <w:rPr>
                <w:rFonts w:ascii="GHEA Mariam" w:hAnsi="GHEA Mariam"/>
                <w:szCs w:val="24"/>
              </w:rPr>
              <w:t>Երաշխիք</w:t>
            </w:r>
            <w:bookmarkEnd w:id="458"/>
            <w:bookmarkEnd w:id="459"/>
            <w:bookmarkEnd w:id="460"/>
            <w:bookmarkEnd w:id="461"/>
            <w:proofErr w:type="spellEnd"/>
          </w:p>
        </w:tc>
        <w:tc>
          <w:tcPr>
            <w:tcW w:w="6930" w:type="dxa"/>
          </w:tcPr>
          <w:p w14:paraId="7553B7AA" w14:textId="77777777" w:rsidR="009C57F7" w:rsidRPr="00817ECB" w:rsidRDefault="005E310E" w:rsidP="009C57F7">
            <w:pPr>
              <w:pStyle w:val="Sub-ClauseText"/>
              <w:spacing w:before="0" w:after="200"/>
              <w:ind w:left="612" w:hanging="612"/>
              <w:rPr>
                <w:rFonts w:ascii="GHEA Mariam" w:hAnsi="GHEA Mariam"/>
                <w:spacing w:val="0"/>
                <w:szCs w:val="24"/>
              </w:rPr>
            </w:pPr>
            <w:r w:rsidRPr="00817ECB">
              <w:rPr>
                <w:rFonts w:ascii="GHEA Mariam" w:hAnsi="GHEA Mariam"/>
                <w:spacing w:val="0"/>
                <w:szCs w:val="24"/>
              </w:rPr>
              <w:t>28.1</w:t>
            </w:r>
            <w:r w:rsidRPr="00817ECB">
              <w:rPr>
                <w:rFonts w:ascii="GHEA Mariam" w:hAnsi="GHEA Mariam"/>
                <w:spacing w:val="0"/>
                <w:szCs w:val="24"/>
              </w:rPr>
              <w:tab/>
            </w:r>
            <w:proofErr w:type="spellStart"/>
            <w:r w:rsidR="009C57F7" w:rsidRPr="00817ECB">
              <w:rPr>
                <w:rFonts w:ascii="GHEA Mariam" w:hAnsi="GHEA Mariam"/>
                <w:szCs w:val="24"/>
              </w:rPr>
              <w:t>Մատակարարը</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երաշխավորում</w:t>
            </w:r>
            <w:proofErr w:type="spellEnd"/>
            <w:r w:rsidR="009C57F7" w:rsidRPr="00817ECB">
              <w:rPr>
                <w:rFonts w:ascii="GHEA Mariam" w:hAnsi="GHEA Mariam"/>
                <w:szCs w:val="24"/>
              </w:rPr>
              <w:t xml:space="preserve"> է, </w:t>
            </w:r>
            <w:proofErr w:type="spellStart"/>
            <w:r w:rsidR="009C57F7" w:rsidRPr="00817ECB">
              <w:rPr>
                <w:rFonts w:ascii="GHEA Mariam" w:hAnsi="GHEA Mariam"/>
                <w:szCs w:val="24"/>
              </w:rPr>
              <w:t>որ</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մատակարարվող</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Ապրանքները</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նոր</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են</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չօգտագործված</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lastRenderedPageBreak/>
              <w:t>համապատասխանում</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են</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գծագրման</w:t>
            </w:r>
            <w:proofErr w:type="spellEnd"/>
            <w:r w:rsidR="009C57F7" w:rsidRPr="00817ECB">
              <w:rPr>
                <w:rFonts w:ascii="GHEA Mariam" w:hAnsi="GHEA Mariam"/>
                <w:szCs w:val="24"/>
              </w:rPr>
              <w:t xml:space="preserve"> և </w:t>
            </w:r>
            <w:proofErr w:type="spellStart"/>
            <w:r w:rsidR="009C57F7" w:rsidRPr="00817ECB">
              <w:rPr>
                <w:rFonts w:ascii="GHEA Mariam" w:hAnsi="GHEA Mariam"/>
                <w:szCs w:val="24"/>
              </w:rPr>
              <w:t>նյութերի</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նորագույն</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տեխնոլոգիաներին</w:t>
            </w:r>
            <w:proofErr w:type="spellEnd"/>
            <w:r w:rsidR="009C57F7" w:rsidRPr="00817ECB">
              <w:rPr>
                <w:rFonts w:ascii="GHEA Mariam" w:hAnsi="GHEA Mariam"/>
                <w:szCs w:val="24"/>
              </w:rPr>
              <w:t xml:space="preserve"> և </w:t>
            </w:r>
            <w:proofErr w:type="spellStart"/>
            <w:r w:rsidR="009C57F7" w:rsidRPr="00817ECB">
              <w:rPr>
                <w:rFonts w:ascii="GHEA Mariam" w:hAnsi="GHEA Mariam"/>
                <w:szCs w:val="24"/>
              </w:rPr>
              <w:t>մոդելներին</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եթե</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Պայմանագրով</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այլ</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բան</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չի</w:t>
            </w:r>
            <w:proofErr w:type="spellEnd"/>
            <w:r w:rsidR="009C57F7" w:rsidRPr="00817ECB">
              <w:rPr>
                <w:rFonts w:ascii="GHEA Mariam" w:hAnsi="GHEA Mariam"/>
                <w:szCs w:val="24"/>
              </w:rPr>
              <w:t xml:space="preserve"> </w:t>
            </w:r>
            <w:proofErr w:type="spellStart"/>
            <w:r w:rsidR="009C57F7" w:rsidRPr="00817ECB">
              <w:rPr>
                <w:rFonts w:ascii="GHEA Mariam" w:hAnsi="GHEA Mariam"/>
                <w:szCs w:val="24"/>
              </w:rPr>
              <w:t>նախատեսվում</w:t>
            </w:r>
            <w:proofErr w:type="spellEnd"/>
            <w:r w:rsidR="009C57F7" w:rsidRPr="00817ECB">
              <w:rPr>
                <w:rFonts w:ascii="GHEA Mariam" w:hAnsi="GHEA Mariam"/>
                <w:szCs w:val="24"/>
              </w:rPr>
              <w:t xml:space="preserve">: </w:t>
            </w:r>
          </w:p>
          <w:p w14:paraId="27B9E1C8" w14:textId="77777777" w:rsidR="009C57F7" w:rsidRPr="00817ECB" w:rsidRDefault="009C57F7" w:rsidP="009C57F7">
            <w:pPr>
              <w:pStyle w:val="Sub-ClauseText"/>
              <w:spacing w:before="0" w:after="220"/>
              <w:ind w:left="612" w:hanging="612"/>
              <w:rPr>
                <w:rFonts w:ascii="GHEA Mariam" w:hAnsi="GHEA Mariam"/>
                <w:spacing w:val="0"/>
                <w:szCs w:val="24"/>
              </w:rPr>
            </w:pPr>
            <w:r w:rsidRPr="00817ECB">
              <w:rPr>
                <w:rFonts w:ascii="GHEA Mariam" w:hAnsi="GHEA Mariam"/>
                <w:spacing w:val="0"/>
                <w:szCs w:val="24"/>
              </w:rPr>
              <w:t>28.2</w:t>
            </w:r>
            <w:r w:rsidRPr="00817ECB">
              <w:rPr>
                <w:rFonts w:ascii="GHEA Mariam" w:hAnsi="GHEA Mariam"/>
                <w:spacing w:val="0"/>
                <w:szCs w:val="24"/>
              </w:rPr>
              <w:tab/>
            </w:r>
            <w:proofErr w:type="spellStart"/>
            <w:r w:rsidRPr="00817ECB">
              <w:rPr>
                <w:rFonts w:ascii="GHEA Mariam" w:hAnsi="GHEA Mariam"/>
                <w:spacing w:val="0"/>
                <w:szCs w:val="24"/>
              </w:rPr>
              <w:t>Համաձայն</w:t>
            </w:r>
            <w:proofErr w:type="spellEnd"/>
            <w:r w:rsidRPr="00817ECB">
              <w:rPr>
                <w:rFonts w:ascii="GHEA Mariam" w:hAnsi="GHEA Mariam"/>
                <w:spacing w:val="0"/>
                <w:szCs w:val="24"/>
              </w:rPr>
              <w:t xml:space="preserve"> ՊԸՊ 22.1 (բ) </w:t>
            </w:r>
            <w:proofErr w:type="spellStart"/>
            <w:r w:rsidRPr="00817ECB">
              <w:rPr>
                <w:rFonts w:ascii="GHEA Mariam" w:hAnsi="GHEA Mariam"/>
                <w:spacing w:val="0"/>
                <w:szCs w:val="24"/>
              </w:rPr>
              <w:t>ենթակետի</w:t>
            </w:r>
            <w:proofErr w:type="spellEnd"/>
            <w:r w:rsidRPr="00817ECB">
              <w:rPr>
                <w:rFonts w:ascii="GHEA Mariam" w:hAnsi="GHEA Mariam"/>
                <w:spacing w:val="0"/>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երաշխավորում</w:t>
            </w:r>
            <w:proofErr w:type="spellEnd"/>
            <w:r w:rsidRPr="00817ECB">
              <w:rPr>
                <w:rFonts w:ascii="GHEA Mariam" w:hAnsi="GHEA Mariam"/>
                <w:szCs w:val="24"/>
              </w:rPr>
              <w:t xml:space="preserve"> է, </w:t>
            </w:r>
            <w:proofErr w:type="spellStart"/>
            <w:r w:rsidRPr="00817ECB">
              <w:rPr>
                <w:rFonts w:ascii="GHEA Mariam" w:hAnsi="GHEA Mariam"/>
                <w:szCs w:val="24"/>
              </w:rPr>
              <w:t>որ</w:t>
            </w:r>
            <w:proofErr w:type="spellEnd"/>
            <w:r w:rsidRPr="00817ECB">
              <w:rPr>
                <w:rFonts w:ascii="GHEA Mariam" w:hAnsi="GHEA Mariam"/>
                <w:szCs w:val="24"/>
              </w:rPr>
              <w:t xml:space="preserve"> </w:t>
            </w:r>
            <w:proofErr w:type="spellStart"/>
            <w:r w:rsidRPr="00817ECB">
              <w:rPr>
                <w:rFonts w:ascii="GHEA Mariam" w:hAnsi="GHEA Mariam"/>
                <w:szCs w:val="24"/>
              </w:rPr>
              <w:t>սույն</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մատակարարվող</w:t>
            </w:r>
            <w:proofErr w:type="spellEnd"/>
            <w:r w:rsidRPr="00817ECB">
              <w:rPr>
                <w:rFonts w:ascii="GHEA Mariam" w:hAnsi="GHEA Mariam"/>
                <w:szCs w:val="24"/>
              </w:rPr>
              <w:t xml:space="preserve"> </w:t>
            </w:r>
            <w:proofErr w:type="spellStart"/>
            <w:r w:rsidRPr="00817ECB">
              <w:rPr>
                <w:rFonts w:ascii="GHEA Mariam" w:hAnsi="GHEA Mariam"/>
                <w:szCs w:val="24"/>
              </w:rPr>
              <w:t>Ապրանքները</w:t>
            </w:r>
            <w:proofErr w:type="spellEnd"/>
            <w:r w:rsidRPr="00817ECB">
              <w:rPr>
                <w:rFonts w:ascii="GHEA Mariam" w:hAnsi="GHEA Mariam"/>
                <w:szCs w:val="24"/>
              </w:rPr>
              <w:t xml:space="preserve"> </w:t>
            </w:r>
            <w:proofErr w:type="spellStart"/>
            <w:r w:rsidRPr="00817ECB">
              <w:rPr>
                <w:rFonts w:ascii="GHEA Mariam" w:hAnsi="GHEA Mariam"/>
                <w:szCs w:val="24"/>
              </w:rPr>
              <w:t>չեն</w:t>
            </w:r>
            <w:proofErr w:type="spellEnd"/>
            <w:r w:rsidRPr="00817ECB">
              <w:rPr>
                <w:rFonts w:ascii="GHEA Mariam" w:hAnsi="GHEA Mariam"/>
                <w:szCs w:val="24"/>
              </w:rPr>
              <w:t xml:space="preserve"> </w:t>
            </w:r>
            <w:proofErr w:type="spellStart"/>
            <w:r w:rsidRPr="00817ECB">
              <w:rPr>
                <w:rFonts w:ascii="GHEA Mariam" w:hAnsi="GHEA Mariam"/>
                <w:szCs w:val="24"/>
              </w:rPr>
              <w:t>ունենա</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թերություն</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թույլ</w:t>
            </w:r>
            <w:proofErr w:type="spellEnd"/>
            <w:r w:rsidRPr="00817ECB">
              <w:rPr>
                <w:rFonts w:ascii="GHEA Mariam" w:hAnsi="GHEA Mariam"/>
                <w:szCs w:val="24"/>
              </w:rPr>
              <w:t xml:space="preserve"> </w:t>
            </w:r>
            <w:proofErr w:type="spellStart"/>
            <w:r w:rsidRPr="00817ECB">
              <w:rPr>
                <w:rFonts w:ascii="GHEA Mariam" w:hAnsi="GHEA Mariam"/>
                <w:szCs w:val="24"/>
              </w:rPr>
              <w:t>տված</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թերացման</w:t>
            </w:r>
            <w:proofErr w:type="spellEnd"/>
            <w:r w:rsidRPr="00817ECB">
              <w:rPr>
                <w:rFonts w:ascii="GHEA Mariam" w:hAnsi="GHEA Mariam"/>
                <w:szCs w:val="24"/>
              </w:rPr>
              <w:t xml:space="preserve"> կամ </w:t>
            </w:r>
            <w:proofErr w:type="spellStart"/>
            <w:r w:rsidRPr="00817ECB">
              <w:rPr>
                <w:rFonts w:ascii="GHEA Mariam" w:hAnsi="GHEA Mariam"/>
                <w:szCs w:val="24"/>
              </w:rPr>
              <w:t>դիզայնի</w:t>
            </w:r>
            <w:proofErr w:type="spellEnd"/>
            <w:r w:rsidRPr="00817ECB">
              <w:rPr>
                <w:rFonts w:ascii="GHEA Mariam" w:hAnsi="GHEA Mariam"/>
                <w:szCs w:val="24"/>
              </w:rPr>
              <w:t xml:space="preserve">, </w:t>
            </w:r>
            <w:proofErr w:type="spellStart"/>
            <w:r w:rsidRPr="00817ECB">
              <w:rPr>
                <w:rFonts w:ascii="GHEA Mariam" w:hAnsi="GHEA Mariam"/>
                <w:szCs w:val="24"/>
              </w:rPr>
              <w:t>նյութերի</w:t>
            </w:r>
            <w:proofErr w:type="spellEnd"/>
            <w:r w:rsidRPr="00817ECB">
              <w:rPr>
                <w:rFonts w:ascii="GHEA Mariam" w:hAnsi="GHEA Mariam"/>
                <w:szCs w:val="24"/>
              </w:rPr>
              <w:t xml:space="preserve"> և </w:t>
            </w:r>
            <w:proofErr w:type="spellStart"/>
            <w:r w:rsidRPr="00817ECB">
              <w:rPr>
                <w:rFonts w:ascii="GHEA Mariam" w:hAnsi="GHEA Mariam"/>
                <w:szCs w:val="24"/>
              </w:rPr>
              <w:t>ապրանքի</w:t>
            </w:r>
            <w:proofErr w:type="spellEnd"/>
            <w:r w:rsidRPr="00817ECB">
              <w:rPr>
                <w:rFonts w:ascii="GHEA Mariam" w:hAnsi="GHEA Mariam"/>
                <w:szCs w:val="24"/>
              </w:rPr>
              <w:t xml:space="preserve"> </w:t>
            </w:r>
            <w:proofErr w:type="spellStart"/>
            <w:r w:rsidRPr="00817ECB">
              <w:rPr>
                <w:rFonts w:ascii="GHEA Mariam" w:hAnsi="GHEA Mariam"/>
                <w:szCs w:val="24"/>
              </w:rPr>
              <w:t>արտադրման</w:t>
            </w:r>
            <w:proofErr w:type="spellEnd"/>
            <w:r w:rsidRPr="00817ECB">
              <w:rPr>
                <w:rFonts w:ascii="GHEA Mariam" w:hAnsi="GHEA Mariam"/>
                <w:szCs w:val="24"/>
              </w:rPr>
              <w:t xml:space="preserve"> </w:t>
            </w:r>
            <w:proofErr w:type="spellStart"/>
            <w:r w:rsidRPr="00817ECB">
              <w:rPr>
                <w:rFonts w:ascii="GHEA Mariam" w:hAnsi="GHEA Mariam"/>
                <w:szCs w:val="24"/>
              </w:rPr>
              <w:t>որակի</w:t>
            </w:r>
            <w:proofErr w:type="spellEnd"/>
            <w:r w:rsidRPr="00817ECB">
              <w:rPr>
                <w:rFonts w:ascii="GHEA Mariam" w:hAnsi="GHEA Mariam"/>
                <w:szCs w:val="24"/>
              </w:rPr>
              <w:t xml:space="preserve"> </w:t>
            </w:r>
            <w:proofErr w:type="spellStart"/>
            <w:r w:rsidRPr="00817ECB">
              <w:rPr>
                <w:rFonts w:ascii="GHEA Mariam" w:hAnsi="GHEA Mariam"/>
                <w:szCs w:val="24"/>
              </w:rPr>
              <w:t>պատճառով</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կարող է ի </w:t>
            </w:r>
            <w:proofErr w:type="spellStart"/>
            <w:r w:rsidRPr="00817ECB">
              <w:rPr>
                <w:rFonts w:ascii="GHEA Mariam" w:hAnsi="GHEA Mariam"/>
                <w:szCs w:val="24"/>
              </w:rPr>
              <w:t>հայտ</w:t>
            </w:r>
            <w:proofErr w:type="spellEnd"/>
            <w:r w:rsidRPr="00817ECB">
              <w:rPr>
                <w:rFonts w:ascii="GHEA Mariam" w:hAnsi="GHEA Mariam"/>
                <w:szCs w:val="24"/>
              </w:rPr>
              <w:t xml:space="preserve"> </w:t>
            </w:r>
            <w:proofErr w:type="spellStart"/>
            <w:r w:rsidRPr="00817ECB">
              <w:rPr>
                <w:rFonts w:ascii="GHEA Mariam" w:hAnsi="GHEA Mariam"/>
                <w:szCs w:val="24"/>
              </w:rPr>
              <w:t>գալ</w:t>
            </w:r>
            <w:proofErr w:type="spellEnd"/>
            <w:r w:rsidRPr="00817ECB">
              <w:rPr>
                <w:rFonts w:ascii="GHEA Mariam" w:hAnsi="GHEA Mariam"/>
                <w:szCs w:val="24"/>
              </w:rPr>
              <w:t xml:space="preserve"> </w:t>
            </w:r>
            <w:proofErr w:type="spellStart"/>
            <w:r w:rsidRPr="00817ECB">
              <w:rPr>
                <w:rFonts w:ascii="GHEA Mariam" w:hAnsi="GHEA Mariam"/>
                <w:szCs w:val="24"/>
              </w:rPr>
              <w:t>վերջնական</w:t>
            </w:r>
            <w:proofErr w:type="spellEnd"/>
            <w:r w:rsidRPr="00817ECB">
              <w:rPr>
                <w:rFonts w:ascii="GHEA Mariam" w:hAnsi="GHEA Mariam"/>
                <w:szCs w:val="24"/>
              </w:rPr>
              <w:t xml:space="preserve"> </w:t>
            </w:r>
            <w:proofErr w:type="spellStart"/>
            <w:r w:rsidRPr="00817ECB">
              <w:rPr>
                <w:rFonts w:ascii="GHEA Mariam" w:hAnsi="GHEA Mariam"/>
                <w:szCs w:val="24"/>
              </w:rPr>
              <w:t>նշանակման</w:t>
            </w:r>
            <w:proofErr w:type="spellEnd"/>
            <w:r w:rsidRPr="00817ECB">
              <w:rPr>
                <w:rFonts w:ascii="GHEA Mariam" w:hAnsi="GHEA Mariam"/>
                <w:szCs w:val="24"/>
              </w:rPr>
              <w:t xml:space="preserve"> </w:t>
            </w:r>
            <w:proofErr w:type="spellStart"/>
            <w:r w:rsidRPr="00817ECB">
              <w:rPr>
                <w:rFonts w:ascii="GHEA Mariam" w:hAnsi="GHEA Mariam"/>
                <w:szCs w:val="24"/>
              </w:rPr>
              <w:t>վայրում</w:t>
            </w:r>
            <w:proofErr w:type="spellEnd"/>
            <w:r w:rsidRPr="00817ECB">
              <w:rPr>
                <w:rFonts w:ascii="GHEA Mariam" w:hAnsi="GHEA Mariam"/>
                <w:szCs w:val="24"/>
              </w:rPr>
              <w:t xml:space="preserve"> </w:t>
            </w:r>
            <w:proofErr w:type="spellStart"/>
            <w:r w:rsidRPr="00817ECB">
              <w:rPr>
                <w:rFonts w:ascii="GHEA Mariam" w:hAnsi="GHEA Mariam"/>
                <w:szCs w:val="24"/>
              </w:rPr>
              <w:t>գերակշռող</w:t>
            </w:r>
            <w:proofErr w:type="spellEnd"/>
            <w:r w:rsidRPr="00817ECB">
              <w:rPr>
                <w:rFonts w:ascii="GHEA Mariam" w:hAnsi="GHEA Mariam"/>
                <w:szCs w:val="24"/>
              </w:rPr>
              <w:t xml:space="preserve"> </w:t>
            </w:r>
            <w:proofErr w:type="spellStart"/>
            <w:r w:rsidRPr="00817ECB">
              <w:rPr>
                <w:rFonts w:ascii="GHEA Mariam" w:hAnsi="GHEA Mariam"/>
                <w:szCs w:val="24"/>
              </w:rPr>
              <w:t>պայմաններում</w:t>
            </w:r>
            <w:proofErr w:type="spellEnd"/>
            <w:r w:rsidRPr="00817ECB">
              <w:rPr>
                <w:rFonts w:ascii="GHEA Mariam" w:hAnsi="GHEA Mariam"/>
                <w:szCs w:val="24"/>
              </w:rPr>
              <w:t xml:space="preserve"> </w:t>
            </w:r>
            <w:proofErr w:type="spellStart"/>
            <w:r w:rsidRPr="00817ECB">
              <w:rPr>
                <w:rFonts w:ascii="GHEA Mariam" w:hAnsi="GHEA Mariam"/>
                <w:szCs w:val="24"/>
              </w:rPr>
              <w:t>ճիշտ</w:t>
            </w:r>
            <w:proofErr w:type="spellEnd"/>
            <w:r w:rsidRPr="00817ECB">
              <w:rPr>
                <w:rFonts w:ascii="GHEA Mariam" w:hAnsi="GHEA Mariam"/>
                <w:szCs w:val="24"/>
              </w:rPr>
              <w:t xml:space="preserve"> </w:t>
            </w:r>
            <w:proofErr w:type="spellStart"/>
            <w:r w:rsidRPr="00817ECB">
              <w:rPr>
                <w:rFonts w:ascii="GHEA Mariam" w:hAnsi="GHEA Mariam"/>
                <w:szCs w:val="24"/>
              </w:rPr>
              <w:t>օգտագործման</w:t>
            </w:r>
            <w:proofErr w:type="spellEnd"/>
            <w:r w:rsidRPr="00817ECB">
              <w:rPr>
                <w:rFonts w:ascii="GHEA Mariam" w:hAnsi="GHEA Mariam"/>
                <w:szCs w:val="24"/>
              </w:rPr>
              <w:t xml:space="preserve"> </w:t>
            </w:r>
            <w:proofErr w:type="spellStart"/>
            <w:r w:rsidRPr="00817ECB">
              <w:rPr>
                <w:rFonts w:ascii="GHEA Mariam" w:hAnsi="GHEA Mariam"/>
                <w:szCs w:val="24"/>
              </w:rPr>
              <w:t>ժամանակ</w:t>
            </w:r>
            <w:proofErr w:type="spellEnd"/>
            <w:r w:rsidRPr="00817ECB">
              <w:rPr>
                <w:rFonts w:ascii="GHEA Mariam" w:hAnsi="GHEA Mariam"/>
                <w:szCs w:val="24"/>
              </w:rPr>
              <w:t xml:space="preserve">: </w:t>
            </w:r>
          </w:p>
          <w:p w14:paraId="21177439" w14:textId="77E878AD" w:rsidR="009C57F7" w:rsidRPr="00817ECB" w:rsidRDefault="009C57F7" w:rsidP="009C57F7">
            <w:pPr>
              <w:pStyle w:val="Sub-ClauseText"/>
              <w:spacing w:before="0" w:after="200"/>
              <w:ind w:left="612" w:hanging="612"/>
              <w:rPr>
                <w:rFonts w:ascii="GHEA Mariam" w:hAnsi="GHEA Mariam"/>
                <w:spacing w:val="0"/>
                <w:szCs w:val="24"/>
              </w:rPr>
            </w:pPr>
            <w:r w:rsidRPr="00817ECB">
              <w:rPr>
                <w:rFonts w:ascii="GHEA Mariam" w:hAnsi="GHEA Mariam"/>
                <w:spacing w:val="0"/>
                <w:szCs w:val="24"/>
              </w:rPr>
              <w:t>28.3</w:t>
            </w:r>
            <w:r w:rsidRPr="00817ECB">
              <w:rPr>
                <w:rFonts w:ascii="GHEA Mariam" w:hAnsi="GHEA Mariam"/>
                <w:spacing w:val="0"/>
                <w:szCs w:val="24"/>
              </w:rPr>
              <w:tab/>
              <w:t>ՊՀՊ-</w:t>
            </w:r>
            <w:proofErr w:type="spellStart"/>
            <w:r w:rsidRPr="00817ECB">
              <w:rPr>
                <w:rFonts w:ascii="GHEA Mariam" w:hAnsi="GHEA Mariam"/>
                <w:spacing w:val="0"/>
                <w:szCs w:val="24"/>
              </w:rPr>
              <w:t>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կերպ</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չնշվելու</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դեպքում</w:t>
            </w:r>
            <w:proofErr w:type="spellEnd"/>
            <w:r w:rsidRPr="00817ECB">
              <w:rPr>
                <w:rFonts w:ascii="GHEA Mariam" w:hAnsi="GHEA Mariam"/>
                <w:spacing w:val="0"/>
                <w:szCs w:val="24"/>
              </w:rPr>
              <w:t xml:space="preserve">, </w:t>
            </w:r>
            <w:proofErr w:type="spellStart"/>
            <w:r w:rsidRPr="00817ECB">
              <w:rPr>
                <w:rFonts w:ascii="GHEA Mariam" w:hAnsi="GHEA Mariam"/>
                <w:szCs w:val="24"/>
              </w:rPr>
              <w:t>այս</w:t>
            </w:r>
            <w:proofErr w:type="spellEnd"/>
            <w:r w:rsidRPr="00817ECB">
              <w:rPr>
                <w:rFonts w:ascii="GHEA Mariam" w:hAnsi="GHEA Mariam"/>
                <w:szCs w:val="24"/>
              </w:rPr>
              <w:t xml:space="preserve"> </w:t>
            </w:r>
            <w:proofErr w:type="spellStart"/>
            <w:r w:rsidRPr="00817ECB">
              <w:rPr>
                <w:rFonts w:ascii="GHEA Mariam" w:hAnsi="GHEA Mariam"/>
                <w:szCs w:val="24"/>
              </w:rPr>
              <w:t>երաշխիքը</w:t>
            </w:r>
            <w:proofErr w:type="spellEnd"/>
            <w:r w:rsidRPr="00817ECB">
              <w:rPr>
                <w:rFonts w:ascii="GHEA Mariam" w:hAnsi="GHEA Mariam"/>
                <w:szCs w:val="24"/>
              </w:rPr>
              <w:t xml:space="preserve"> </w:t>
            </w:r>
            <w:proofErr w:type="spellStart"/>
            <w:r w:rsidRPr="00817ECB">
              <w:rPr>
                <w:rFonts w:ascii="GHEA Mariam" w:hAnsi="GHEA Mariam"/>
                <w:szCs w:val="24"/>
              </w:rPr>
              <w:t>ուժի</w:t>
            </w:r>
            <w:proofErr w:type="spellEnd"/>
            <w:r w:rsidRPr="00817ECB">
              <w:rPr>
                <w:rFonts w:ascii="GHEA Mariam" w:hAnsi="GHEA Mariam"/>
                <w:szCs w:val="24"/>
              </w:rPr>
              <w:t xml:space="preserve"> մեջ է </w:t>
            </w:r>
            <w:proofErr w:type="spellStart"/>
            <w:r w:rsidRPr="00817ECB">
              <w:rPr>
                <w:rFonts w:ascii="GHEA Mariam" w:hAnsi="GHEA Mariam"/>
                <w:szCs w:val="24"/>
              </w:rPr>
              <w:t>տասներկու</w:t>
            </w:r>
            <w:proofErr w:type="spellEnd"/>
            <w:r w:rsidRPr="00817ECB">
              <w:rPr>
                <w:rFonts w:ascii="GHEA Mariam" w:hAnsi="GHEA Mariam"/>
                <w:szCs w:val="24"/>
              </w:rPr>
              <w:t xml:space="preserve"> (12) </w:t>
            </w:r>
            <w:proofErr w:type="spellStart"/>
            <w:r w:rsidRPr="00817ECB">
              <w:rPr>
                <w:rFonts w:ascii="GHEA Mariam" w:hAnsi="GHEA Mariam"/>
                <w:szCs w:val="24"/>
              </w:rPr>
              <w:t>ամսվա</w:t>
            </w:r>
            <w:proofErr w:type="spellEnd"/>
            <w:r w:rsidRPr="00817ECB">
              <w:rPr>
                <w:rFonts w:ascii="GHEA Mariam" w:hAnsi="GHEA Mariam"/>
                <w:szCs w:val="24"/>
              </w:rPr>
              <w:t xml:space="preserve"> </w:t>
            </w:r>
            <w:proofErr w:type="spellStart"/>
            <w:r w:rsidRPr="00817ECB">
              <w:rPr>
                <w:rFonts w:ascii="GHEA Mariam" w:hAnsi="GHEA Mariam"/>
                <w:szCs w:val="24"/>
              </w:rPr>
              <w:t>ընթացքում</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երկրում</w:t>
            </w:r>
            <w:proofErr w:type="spellEnd"/>
            <w:r w:rsidRPr="00817ECB">
              <w:rPr>
                <w:rFonts w:ascii="GHEA Mariam" w:hAnsi="GHEA Mariam"/>
                <w:szCs w:val="24"/>
              </w:rPr>
              <w:t xml:space="preserve"> ՊՀՊ-</w:t>
            </w:r>
            <w:proofErr w:type="spellStart"/>
            <w:r w:rsidRPr="00817ECB">
              <w:rPr>
                <w:rFonts w:ascii="GHEA Mariam" w:hAnsi="GHEA Mariam"/>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վերջնակետում</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կամ </w:t>
            </w:r>
            <w:proofErr w:type="spellStart"/>
            <w:r w:rsidRPr="00817ECB">
              <w:rPr>
                <w:rFonts w:ascii="GHEA Mariam" w:hAnsi="GHEA Mariam"/>
                <w:szCs w:val="24"/>
              </w:rPr>
              <w:t>դրանց</w:t>
            </w:r>
            <w:proofErr w:type="spellEnd"/>
            <w:r w:rsidRPr="00817ECB">
              <w:rPr>
                <w:rFonts w:ascii="GHEA Mariam" w:hAnsi="GHEA Mariam"/>
                <w:szCs w:val="24"/>
              </w:rPr>
              <w:t xml:space="preserve"> </w:t>
            </w:r>
            <w:proofErr w:type="spellStart"/>
            <w:r w:rsidRPr="00817ECB">
              <w:rPr>
                <w:rFonts w:ascii="GHEA Mariam" w:hAnsi="GHEA Mariam"/>
                <w:szCs w:val="24"/>
              </w:rPr>
              <w:t>մի</w:t>
            </w:r>
            <w:proofErr w:type="spellEnd"/>
            <w:r w:rsidRPr="00817ECB">
              <w:rPr>
                <w:rFonts w:ascii="GHEA Mariam" w:hAnsi="GHEA Mariam"/>
                <w:szCs w:val="24"/>
              </w:rPr>
              <w:t xml:space="preserve"> </w:t>
            </w:r>
            <w:proofErr w:type="spellStart"/>
            <w:r w:rsidRPr="00817ECB">
              <w:rPr>
                <w:rFonts w:ascii="GHEA Mariam" w:hAnsi="GHEA Mariam"/>
                <w:szCs w:val="24"/>
              </w:rPr>
              <w:t>մասի</w:t>
            </w:r>
            <w:proofErr w:type="spellEnd"/>
            <w:r w:rsidRPr="00817ECB">
              <w:rPr>
                <w:rFonts w:ascii="GHEA Mariam" w:hAnsi="GHEA Mariam"/>
                <w:szCs w:val="24"/>
              </w:rPr>
              <w:t xml:space="preserve"> </w:t>
            </w:r>
            <w:proofErr w:type="spellStart"/>
            <w:r w:rsidRPr="00817ECB">
              <w:rPr>
                <w:rFonts w:ascii="GHEA Mariam" w:hAnsi="GHEA Mariam"/>
                <w:szCs w:val="24"/>
              </w:rPr>
              <w:t>առաքման</w:t>
            </w:r>
            <w:proofErr w:type="spellEnd"/>
            <w:r w:rsidRPr="00817ECB">
              <w:rPr>
                <w:rFonts w:ascii="GHEA Mariam" w:hAnsi="GHEA Mariam"/>
                <w:szCs w:val="24"/>
              </w:rPr>
              <w:t xml:space="preserve"> և </w:t>
            </w:r>
            <w:proofErr w:type="spellStart"/>
            <w:r w:rsidRPr="00817ECB">
              <w:rPr>
                <w:rFonts w:ascii="GHEA Mariam" w:hAnsi="GHEA Mariam"/>
                <w:szCs w:val="24"/>
              </w:rPr>
              <w:t>ընդունման</w:t>
            </w:r>
            <w:proofErr w:type="spellEnd"/>
            <w:r w:rsidRPr="00817ECB">
              <w:rPr>
                <w:rFonts w:ascii="GHEA Mariam" w:hAnsi="GHEA Mariam"/>
                <w:szCs w:val="24"/>
              </w:rPr>
              <w:t xml:space="preserve"> </w:t>
            </w:r>
            <w:proofErr w:type="spellStart"/>
            <w:r w:rsidRPr="00817ECB">
              <w:rPr>
                <w:rFonts w:ascii="GHEA Mariam" w:hAnsi="GHEA Mariam"/>
                <w:szCs w:val="24"/>
              </w:rPr>
              <w:t>օրից</w:t>
            </w:r>
            <w:proofErr w:type="spellEnd"/>
            <w:r w:rsidRPr="003356B4">
              <w:rPr>
                <w:rFonts w:ascii="GHEA Mariam" w:hAnsi="GHEA Mariam" w:cs="Arial Armenian"/>
                <w:szCs w:val="24"/>
              </w:rPr>
              <w:t>:</w:t>
            </w:r>
            <w:r w:rsidRPr="00817ECB">
              <w:rPr>
                <w:rFonts w:ascii="GHEA Mariam" w:hAnsi="GHEA Mariam"/>
                <w:szCs w:val="24"/>
              </w:rPr>
              <w:t xml:space="preserve"> </w:t>
            </w:r>
          </w:p>
          <w:p w14:paraId="1BD27BE3" w14:textId="77777777" w:rsidR="009C57F7" w:rsidRPr="00817ECB" w:rsidRDefault="009C57F7" w:rsidP="009C57F7">
            <w:pPr>
              <w:pStyle w:val="Sub-ClauseText"/>
              <w:spacing w:before="0" w:after="200"/>
              <w:ind w:left="612" w:hanging="612"/>
              <w:rPr>
                <w:rFonts w:ascii="GHEA Mariam" w:hAnsi="GHEA Mariam"/>
                <w:spacing w:val="0"/>
                <w:szCs w:val="24"/>
              </w:rPr>
            </w:pPr>
            <w:r w:rsidRPr="00817ECB">
              <w:rPr>
                <w:rFonts w:ascii="GHEA Mariam" w:hAnsi="GHEA Mariam"/>
                <w:spacing w:val="0"/>
                <w:szCs w:val="24"/>
              </w:rPr>
              <w:t>28.4</w:t>
            </w:r>
            <w:r w:rsidRPr="00817ECB">
              <w:rPr>
                <w:rFonts w:ascii="GHEA Mariam" w:hAnsi="GHEA Mariam"/>
                <w:spacing w:val="0"/>
                <w:szCs w:val="24"/>
              </w:rPr>
              <w:tab/>
            </w:r>
            <w:proofErr w:type="spellStart"/>
            <w:r w:rsidRPr="00817ECB">
              <w:rPr>
                <w:rFonts w:ascii="GHEA Mariam" w:hAnsi="GHEA Mariam"/>
                <w:spacing w:val="0"/>
                <w:szCs w:val="24"/>
              </w:rPr>
              <w:t>Ց</w:t>
            </w:r>
            <w:r w:rsidRPr="00817ECB">
              <w:rPr>
                <w:rFonts w:ascii="GHEA Mariam" w:hAnsi="GHEA Mariam"/>
                <w:szCs w:val="24"/>
              </w:rPr>
              <w:t>անկացած</w:t>
            </w:r>
            <w:proofErr w:type="spellEnd"/>
            <w:r w:rsidRPr="00817ECB">
              <w:rPr>
                <w:rFonts w:ascii="GHEA Mariam" w:hAnsi="GHEA Mariam"/>
                <w:szCs w:val="24"/>
              </w:rPr>
              <w:t xml:space="preserve"> </w:t>
            </w:r>
            <w:proofErr w:type="spellStart"/>
            <w:r w:rsidRPr="00817ECB">
              <w:rPr>
                <w:rFonts w:ascii="GHEA Mariam" w:hAnsi="GHEA Mariam"/>
                <w:szCs w:val="24"/>
              </w:rPr>
              <w:t>թերության</w:t>
            </w:r>
            <w:proofErr w:type="spellEnd"/>
            <w:r w:rsidRPr="00817ECB">
              <w:rPr>
                <w:rFonts w:ascii="GHEA Mariam" w:hAnsi="GHEA Mariam"/>
                <w:szCs w:val="24"/>
              </w:rPr>
              <w:t xml:space="preserve"> </w:t>
            </w:r>
            <w:proofErr w:type="spellStart"/>
            <w:r w:rsidRPr="00817ECB">
              <w:rPr>
                <w:rFonts w:ascii="GHEA Mariam" w:hAnsi="GHEA Mariam"/>
                <w:szCs w:val="24"/>
              </w:rPr>
              <w:t>մասին</w:t>
            </w:r>
            <w:proofErr w:type="spellEnd"/>
            <w:r w:rsidRPr="00817ECB">
              <w:rPr>
                <w:rFonts w:ascii="GHEA Mariam" w:hAnsi="GHEA Mariam"/>
                <w:szCs w:val="24"/>
              </w:rPr>
              <w:t xml:space="preserve"> </w:t>
            </w:r>
            <w:proofErr w:type="spellStart"/>
            <w:r w:rsidRPr="00817ECB">
              <w:rPr>
                <w:rFonts w:ascii="GHEA Mariam" w:hAnsi="GHEA Mariam"/>
                <w:szCs w:val="24"/>
              </w:rPr>
              <w:t>Գնորդը</w:t>
            </w:r>
            <w:proofErr w:type="spellEnd"/>
            <w:r w:rsidRPr="00817ECB">
              <w:rPr>
                <w:rFonts w:ascii="GHEA Mariam" w:hAnsi="GHEA Mariam"/>
                <w:szCs w:val="24"/>
              </w:rPr>
              <w:t xml:space="preserve"> </w:t>
            </w:r>
            <w:proofErr w:type="spellStart"/>
            <w:r w:rsidRPr="00817ECB">
              <w:rPr>
                <w:rFonts w:ascii="GHEA Mariam" w:hAnsi="GHEA Mariam"/>
                <w:szCs w:val="24"/>
              </w:rPr>
              <w:t>գրավոր</w:t>
            </w:r>
            <w:proofErr w:type="spellEnd"/>
            <w:r w:rsidRPr="00817ECB">
              <w:rPr>
                <w:rFonts w:ascii="GHEA Mariam" w:hAnsi="GHEA Mariam"/>
                <w:szCs w:val="24"/>
              </w:rPr>
              <w:t xml:space="preserve"> </w:t>
            </w:r>
            <w:proofErr w:type="spellStart"/>
            <w:r w:rsidRPr="00817ECB">
              <w:rPr>
                <w:rFonts w:ascii="GHEA Mariam" w:hAnsi="GHEA Mariam"/>
                <w:szCs w:val="24"/>
              </w:rPr>
              <w:t>կերպով</w:t>
            </w:r>
            <w:proofErr w:type="spellEnd"/>
            <w:r w:rsidRPr="00817ECB">
              <w:rPr>
                <w:rFonts w:ascii="GHEA Mariam" w:hAnsi="GHEA Mariam"/>
                <w:szCs w:val="24"/>
              </w:rPr>
              <w:t xml:space="preserve"> </w:t>
            </w:r>
            <w:proofErr w:type="spellStart"/>
            <w:r w:rsidRPr="00817ECB">
              <w:rPr>
                <w:rFonts w:ascii="GHEA Mariam" w:hAnsi="GHEA Mariam"/>
                <w:szCs w:val="24"/>
              </w:rPr>
              <w:t>անհապաղ</w:t>
            </w:r>
            <w:proofErr w:type="spellEnd"/>
            <w:r w:rsidRPr="00817ECB">
              <w:rPr>
                <w:rFonts w:ascii="GHEA Mariam" w:hAnsi="GHEA Mariam"/>
                <w:szCs w:val="24"/>
              </w:rPr>
              <w:t xml:space="preserve"> </w:t>
            </w:r>
            <w:proofErr w:type="spellStart"/>
            <w:r w:rsidRPr="00817ECB">
              <w:rPr>
                <w:rFonts w:ascii="GHEA Mariam" w:hAnsi="GHEA Mariam"/>
                <w:szCs w:val="24"/>
              </w:rPr>
              <w:t>կծանուցի</w:t>
            </w:r>
            <w:proofErr w:type="spellEnd"/>
            <w:r w:rsidRPr="00817ECB">
              <w:rPr>
                <w:rFonts w:ascii="GHEA Mariam" w:hAnsi="GHEA Mariam"/>
                <w:szCs w:val="24"/>
              </w:rPr>
              <w:t xml:space="preserve"> </w:t>
            </w:r>
            <w:proofErr w:type="spellStart"/>
            <w:r w:rsidRPr="00817ECB">
              <w:rPr>
                <w:rFonts w:ascii="GHEA Mariam" w:hAnsi="GHEA Mariam"/>
                <w:szCs w:val="24"/>
              </w:rPr>
              <w:t>Մատակարարին</w:t>
            </w:r>
            <w:proofErr w:type="spellEnd"/>
            <w:r w:rsidRPr="00817ECB">
              <w:rPr>
                <w:rFonts w:ascii="GHEA Mariam" w:hAnsi="GHEA Mariam"/>
                <w:szCs w:val="24"/>
              </w:rPr>
              <w:t xml:space="preserve">՝ </w:t>
            </w:r>
            <w:proofErr w:type="spellStart"/>
            <w:r w:rsidRPr="00817ECB">
              <w:rPr>
                <w:rFonts w:ascii="GHEA Mariam" w:hAnsi="GHEA Mariam"/>
                <w:szCs w:val="24"/>
              </w:rPr>
              <w:t>նշելով</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թերության</w:t>
            </w:r>
            <w:proofErr w:type="spellEnd"/>
            <w:r w:rsidRPr="00817ECB">
              <w:rPr>
                <w:rFonts w:ascii="GHEA Mariam" w:hAnsi="GHEA Mariam"/>
                <w:szCs w:val="24"/>
              </w:rPr>
              <w:t xml:space="preserve"> </w:t>
            </w:r>
            <w:proofErr w:type="spellStart"/>
            <w:r w:rsidRPr="00817ECB">
              <w:rPr>
                <w:rFonts w:ascii="GHEA Mariam" w:hAnsi="GHEA Mariam"/>
                <w:szCs w:val="24"/>
              </w:rPr>
              <w:t>մանրամասները</w:t>
            </w:r>
            <w:proofErr w:type="spellEnd"/>
            <w:r w:rsidRPr="00817ECB">
              <w:rPr>
                <w:rFonts w:ascii="GHEA Mariam" w:hAnsi="GHEA Mariam"/>
                <w:szCs w:val="24"/>
              </w:rPr>
              <w:t xml:space="preserve"> և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ապացուցող</w:t>
            </w:r>
            <w:proofErr w:type="spellEnd"/>
            <w:r w:rsidRPr="00817ECB">
              <w:rPr>
                <w:rFonts w:ascii="GHEA Mariam" w:hAnsi="GHEA Mariam"/>
                <w:szCs w:val="24"/>
              </w:rPr>
              <w:t xml:space="preserve"> </w:t>
            </w:r>
            <w:proofErr w:type="spellStart"/>
            <w:r w:rsidRPr="00817ECB">
              <w:rPr>
                <w:rFonts w:ascii="GHEA Mariam" w:hAnsi="GHEA Mariam"/>
                <w:szCs w:val="24"/>
              </w:rPr>
              <w:t>նյութերը</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թերությունը</w:t>
            </w:r>
            <w:proofErr w:type="spellEnd"/>
            <w:r w:rsidRPr="00817ECB">
              <w:rPr>
                <w:rFonts w:ascii="GHEA Mariam" w:hAnsi="GHEA Mariam"/>
                <w:szCs w:val="24"/>
              </w:rPr>
              <w:t xml:space="preserve"> </w:t>
            </w:r>
            <w:proofErr w:type="spellStart"/>
            <w:r w:rsidRPr="00817ECB">
              <w:rPr>
                <w:rFonts w:ascii="GHEA Mariam" w:hAnsi="GHEA Mariam"/>
                <w:szCs w:val="24"/>
              </w:rPr>
              <w:t>հայտնաբերելուց</w:t>
            </w:r>
            <w:proofErr w:type="spellEnd"/>
            <w:r w:rsidRPr="00817ECB">
              <w:rPr>
                <w:rFonts w:ascii="GHEA Mariam" w:hAnsi="GHEA Mariam"/>
                <w:szCs w:val="24"/>
              </w:rPr>
              <w:t xml:space="preserve"> </w:t>
            </w:r>
            <w:proofErr w:type="spellStart"/>
            <w:r w:rsidRPr="00817ECB">
              <w:rPr>
                <w:rFonts w:ascii="GHEA Mariam" w:hAnsi="GHEA Mariam"/>
                <w:szCs w:val="24"/>
              </w:rPr>
              <w:t>անմիջապես</w:t>
            </w:r>
            <w:proofErr w:type="spellEnd"/>
            <w:r w:rsidRPr="00817ECB">
              <w:rPr>
                <w:rFonts w:ascii="GHEA Mariam" w:hAnsi="GHEA Mariam"/>
                <w:szCs w:val="24"/>
              </w:rPr>
              <w:t xml:space="preserve"> </w:t>
            </w:r>
            <w:proofErr w:type="spellStart"/>
            <w:r w:rsidRPr="00817ECB">
              <w:rPr>
                <w:rFonts w:ascii="GHEA Mariam" w:hAnsi="GHEA Mariam"/>
                <w:szCs w:val="24"/>
              </w:rPr>
              <w:t>հետո</w:t>
            </w:r>
            <w:proofErr w:type="spellEnd"/>
            <w:r w:rsidRPr="00817ECB">
              <w:rPr>
                <w:rFonts w:ascii="GHEA Mariam" w:hAnsi="GHEA Mariam"/>
                <w:szCs w:val="24"/>
              </w:rPr>
              <w:t xml:space="preserve">: </w:t>
            </w:r>
            <w:proofErr w:type="spellStart"/>
            <w:r w:rsidRPr="00817ECB">
              <w:rPr>
                <w:rFonts w:ascii="GHEA Mariam" w:hAnsi="GHEA Mariam"/>
                <w:szCs w:val="24"/>
              </w:rPr>
              <w:t>Գնորդը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Մատկարարի</w:t>
            </w:r>
            <w:proofErr w:type="spellEnd"/>
            <w:r w:rsidRPr="00817ECB">
              <w:rPr>
                <w:rFonts w:ascii="GHEA Mariam" w:hAnsi="GHEA Mariam"/>
                <w:szCs w:val="24"/>
              </w:rPr>
              <w:t xml:space="preserve"> համար </w:t>
            </w:r>
            <w:proofErr w:type="spellStart"/>
            <w:r w:rsidRPr="00817ECB">
              <w:rPr>
                <w:rFonts w:ascii="GHEA Mariam" w:hAnsi="GHEA Mariam"/>
                <w:szCs w:val="24"/>
              </w:rPr>
              <w:t>հնարավորություն</w:t>
            </w:r>
            <w:proofErr w:type="spellEnd"/>
            <w:r w:rsidRPr="00817ECB">
              <w:rPr>
                <w:rFonts w:ascii="GHEA Mariam" w:hAnsi="GHEA Mariam"/>
                <w:szCs w:val="24"/>
              </w:rPr>
              <w:t xml:space="preserve"> </w:t>
            </w:r>
            <w:proofErr w:type="spellStart"/>
            <w:r w:rsidRPr="00817ECB">
              <w:rPr>
                <w:rFonts w:ascii="GHEA Mariam" w:hAnsi="GHEA Mariam"/>
                <w:szCs w:val="24"/>
              </w:rPr>
              <w:t>ստեղծի</w:t>
            </w:r>
            <w:proofErr w:type="spellEnd"/>
            <w:r w:rsidRPr="00817ECB">
              <w:rPr>
                <w:rFonts w:ascii="GHEA Mariam" w:hAnsi="GHEA Mariam"/>
                <w:szCs w:val="24"/>
              </w:rPr>
              <w:t xml:space="preserve"> </w:t>
            </w:r>
            <w:proofErr w:type="spellStart"/>
            <w:r w:rsidRPr="00817ECB">
              <w:rPr>
                <w:rFonts w:ascii="GHEA Mariam" w:hAnsi="GHEA Mariam"/>
                <w:szCs w:val="24"/>
              </w:rPr>
              <w:t>թերությունները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ուսումնասիրելու</w:t>
            </w:r>
            <w:proofErr w:type="spellEnd"/>
            <w:r w:rsidRPr="00817ECB">
              <w:rPr>
                <w:rFonts w:ascii="GHEA Mariam" w:hAnsi="GHEA Mariam"/>
                <w:szCs w:val="24"/>
              </w:rPr>
              <w:t xml:space="preserve"> համար: </w:t>
            </w:r>
          </w:p>
          <w:p w14:paraId="74E76A62" w14:textId="77777777" w:rsidR="009C57F7" w:rsidRPr="00817ECB" w:rsidRDefault="009C57F7" w:rsidP="009C57F7">
            <w:pPr>
              <w:pStyle w:val="Sub-ClauseText"/>
              <w:spacing w:before="0" w:after="200"/>
              <w:ind w:left="612" w:hanging="612"/>
              <w:rPr>
                <w:rFonts w:ascii="GHEA Mariam" w:hAnsi="GHEA Mariam"/>
                <w:spacing w:val="0"/>
                <w:szCs w:val="24"/>
              </w:rPr>
            </w:pPr>
            <w:r w:rsidRPr="00817ECB">
              <w:rPr>
                <w:rFonts w:ascii="GHEA Mariam" w:hAnsi="GHEA Mariam"/>
                <w:spacing w:val="0"/>
                <w:szCs w:val="24"/>
              </w:rPr>
              <w:t>28.5</w:t>
            </w:r>
            <w:r w:rsidRPr="00817ECB">
              <w:rPr>
                <w:rFonts w:ascii="GHEA Mariam" w:hAnsi="GHEA Mariam"/>
                <w:spacing w:val="0"/>
                <w:szCs w:val="24"/>
              </w:rPr>
              <w:tab/>
            </w:r>
            <w:proofErr w:type="spellStart"/>
            <w:r w:rsidRPr="00817ECB">
              <w:rPr>
                <w:rFonts w:ascii="GHEA Mariam" w:hAnsi="GHEA Mariam"/>
                <w:szCs w:val="24"/>
              </w:rPr>
              <w:t>Թերությունների</w:t>
            </w:r>
            <w:proofErr w:type="spellEnd"/>
            <w:r w:rsidRPr="00817ECB">
              <w:rPr>
                <w:rFonts w:ascii="GHEA Mariam" w:hAnsi="GHEA Mariam"/>
                <w:szCs w:val="24"/>
              </w:rPr>
              <w:t xml:space="preserve"> </w:t>
            </w:r>
            <w:proofErr w:type="spellStart"/>
            <w:r w:rsidRPr="00817ECB">
              <w:rPr>
                <w:rFonts w:ascii="GHEA Mariam" w:hAnsi="GHEA Mariam"/>
                <w:szCs w:val="24"/>
              </w:rPr>
              <w:t>մասին</w:t>
            </w:r>
            <w:proofErr w:type="spellEnd"/>
            <w:r w:rsidRPr="00817ECB">
              <w:rPr>
                <w:rFonts w:ascii="GHEA Mariam" w:hAnsi="GHEA Mariam"/>
                <w:szCs w:val="24"/>
              </w:rPr>
              <w:t xml:space="preserve"> </w:t>
            </w:r>
            <w:proofErr w:type="spellStart"/>
            <w:r w:rsidRPr="00817ECB">
              <w:rPr>
                <w:rFonts w:ascii="GHEA Mariam" w:hAnsi="GHEA Mariam"/>
                <w:szCs w:val="24"/>
              </w:rPr>
              <w:t>ծանուցում</w:t>
            </w:r>
            <w:proofErr w:type="spellEnd"/>
            <w:r w:rsidRPr="00817ECB">
              <w:rPr>
                <w:rFonts w:ascii="GHEA Mariam" w:hAnsi="GHEA Mariam"/>
                <w:szCs w:val="24"/>
              </w:rPr>
              <w:t xml:space="preserve"> </w:t>
            </w:r>
            <w:proofErr w:type="spellStart"/>
            <w:r w:rsidRPr="00817ECB">
              <w:rPr>
                <w:rFonts w:ascii="GHEA Mariam" w:hAnsi="GHEA Mariam"/>
                <w:szCs w:val="24"/>
              </w:rPr>
              <w:t>ստանալուց</w:t>
            </w:r>
            <w:proofErr w:type="spellEnd"/>
            <w:r w:rsidRPr="00817ECB">
              <w:rPr>
                <w:rFonts w:ascii="GHEA Mariam" w:hAnsi="GHEA Mariam"/>
                <w:szCs w:val="24"/>
              </w:rPr>
              <w:t xml:space="preserve"> </w:t>
            </w:r>
            <w:proofErr w:type="spellStart"/>
            <w:r w:rsidRPr="00817ECB">
              <w:rPr>
                <w:rFonts w:ascii="GHEA Mariam" w:hAnsi="GHEA Mariam"/>
                <w:szCs w:val="24"/>
              </w:rPr>
              <w:t>հետո</w:t>
            </w:r>
            <w:proofErr w:type="spellEnd"/>
            <w:r w:rsidRPr="00817ECB">
              <w:rPr>
                <w:rFonts w:ascii="GHEA Mariam" w:hAnsi="GHEA Mariam"/>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ՊՀՊ-</w:t>
            </w:r>
            <w:proofErr w:type="spellStart"/>
            <w:r w:rsidRPr="00817ECB">
              <w:rPr>
                <w:rFonts w:ascii="GHEA Mariam" w:hAnsi="GHEA Mariam"/>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որոշված</w:t>
            </w:r>
            <w:proofErr w:type="spellEnd"/>
            <w:r w:rsidRPr="00817ECB">
              <w:rPr>
                <w:rFonts w:ascii="GHEA Mariam" w:hAnsi="GHEA Mariam"/>
                <w:szCs w:val="24"/>
              </w:rPr>
              <w:t xml:space="preserve"> </w:t>
            </w:r>
            <w:proofErr w:type="spellStart"/>
            <w:r w:rsidRPr="00817ECB">
              <w:rPr>
                <w:rFonts w:ascii="GHEA Mariam" w:hAnsi="GHEA Mariam"/>
                <w:szCs w:val="24"/>
              </w:rPr>
              <w:t>ժամանակահատվածում</w:t>
            </w:r>
            <w:proofErr w:type="spellEnd"/>
            <w:r w:rsidRPr="00817ECB">
              <w:rPr>
                <w:rFonts w:ascii="GHEA Mariam" w:hAnsi="GHEA Mariam"/>
                <w:szCs w:val="24"/>
              </w:rPr>
              <w:t xml:space="preserve">, </w:t>
            </w:r>
            <w:proofErr w:type="spellStart"/>
            <w:r w:rsidRPr="00817ECB">
              <w:rPr>
                <w:rFonts w:ascii="GHEA Mariam" w:hAnsi="GHEA Mariam"/>
                <w:szCs w:val="24"/>
              </w:rPr>
              <w:t>հնարավորին</w:t>
            </w:r>
            <w:proofErr w:type="spellEnd"/>
            <w:r w:rsidRPr="00817ECB">
              <w:rPr>
                <w:rFonts w:ascii="GHEA Mariam" w:hAnsi="GHEA Mariam"/>
                <w:szCs w:val="24"/>
              </w:rPr>
              <w:t xml:space="preserve"> </w:t>
            </w:r>
            <w:proofErr w:type="spellStart"/>
            <w:r w:rsidRPr="00817ECB">
              <w:rPr>
                <w:rFonts w:ascii="GHEA Mariam" w:hAnsi="GHEA Mariam"/>
                <w:szCs w:val="24"/>
              </w:rPr>
              <w:t>չափ</w:t>
            </w:r>
            <w:proofErr w:type="spellEnd"/>
            <w:r w:rsidRPr="00817ECB">
              <w:rPr>
                <w:rFonts w:ascii="GHEA Mariam" w:hAnsi="GHEA Mariam"/>
                <w:szCs w:val="24"/>
              </w:rPr>
              <w:t xml:space="preserve"> </w:t>
            </w:r>
            <w:proofErr w:type="spellStart"/>
            <w:r w:rsidRPr="00817ECB">
              <w:rPr>
                <w:rFonts w:ascii="GHEA Mariam" w:hAnsi="GHEA Mariam"/>
                <w:szCs w:val="24"/>
              </w:rPr>
              <w:t>արագ</w:t>
            </w:r>
            <w:proofErr w:type="spellEnd"/>
            <w:r w:rsidRPr="00817ECB">
              <w:rPr>
                <w:rFonts w:ascii="GHEA Mariam" w:hAnsi="GHEA Mariam"/>
                <w:szCs w:val="24"/>
              </w:rPr>
              <w:t xml:space="preserve"> </w:t>
            </w:r>
            <w:proofErr w:type="spellStart"/>
            <w:r w:rsidRPr="00817ECB">
              <w:rPr>
                <w:rFonts w:ascii="GHEA Mariam" w:hAnsi="GHEA Mariam"/>
                <w:szCs w:val="24"/>
              </w:rPr>
              <w:t>կվերանորոգի</w:t>
            </w:r>
            <w:proofErr w:type="spellEnd"/>
            <w:r w:rsidRPr="00817ECB">
              <w:rPr>
                <w:rFonts w:ascii="GHEA Mariam" w:hAnsi="GHEA Mariam"/>
                <w:szCs w:val="24"/>
              </w:rPr>
              <w:t xml:space="preserve"> </w:t>
            </w:r>
            <w:proofErr w:type="spellStart"/>
            <w:r w:rsidRPr="00817ECB">
              <w:rPr>
                <w:rFonts w:ascii="GHEA Mariam" w:hAnsi="GHEA Mariam"/>
                <w:szCs w:val="24"/>
              </w:rPr>
              <w:t>Ապրանքները</w:t>
            </w:r>
            <w:proofErr w:type="spellEnd"/>
            <w:r w:rsidRPr="00817ECB">
              <w:rPr>
                <w:rFonts w:ascii="GHEA Mariam" w:hAnsi="GHEA Mariam"/>
                <w:szCs w:val="24"/>
              </w:rPr>
              <w:t xml:space="preserve">, կամ </w:t>
            </w:r>
            <w:proofErr w:type="spellStart"/>
            <w:r w:rsidRPr="00817ECB">
              <w:rPr>
                <w:rFonts w:ascii="GHEA Mariam" w:hAnsi="GHEA Mariam"/>
                <w:szCs w:val="24"/>
              </w:rPr>
              <w:t>փոխարինի</w:t>
            </w:r>
            <w:proofErr w:type="spellEnd"/>
            <w:r w:rsidRPr="00817ECB">
              <w:rPr>
                <w:rFonts w:ascii="GHEA Mariam" w:hAnsi="GHEA Mariam"/>
                <w:szCs w:val="24"/>
              </w:rPr>
              <w:t xml:space="preserve"> </w:t>
            </w:r>
            <w:proofErr w:type="spellStart"/>
            <w:r w:rsidRPr="00817ECB">
              <w:rPr>
                <w:rFonts w:ascii="GHEA Mariam" w:hAnsi="GHEA Mariam"/>
                <w:szCs w:val="24"/>
              </w:rPr>
              <w:t>դրանք</w:t>
            </w:r>
            <w:proofErr w:type="spellEnd"/>
            <w:r w:rsidRPr="00817ECB">
              <w:rPr>
                <w:rFonts w:ascii="GHEA Mariam" w:hAnsi="GHEA Mariam"/>
                <w:szCs w:val="24"/>
              </w:rPr>
              <w:t xml:space="preserve"> կամ </w:t>
            </w:r>
            <w:proofErr w:type="spellStart"/>
            <w:r w:rsidRPr="00817ECB">
              <w:rPr>
                <w:rFonts w:ascii="GHEA Mariam" w:hAnsi="GHEA Mariam"/>
                <w:szCs w:val="24"/>
              </w:rPr>
              <w:t>դրանց</w:t>
            </w:r>
            <w:proofErr w:type="spellEnd"/>
            <w:r w:rsidRPr="00817ECB">
              <w:rPr>
                <w:rFonts w:ascii="GHEA Mariam" w:hAnsi="GHEA Mariam"/>
                <w:szCs w:val="24"/>
              </w:rPr>
              <w:t xml:space="preserve"> </w:t>
            </w:r>
            <w:proofErr w:type="spellStart"/>
            <w:r w:rsidRPr="00817ECB">
              <w:rPr>
                <w:rFonts w:ascii="GHEA Mariam" w:hAnsi="GHEA Mariam"/>
                <w:szCs w:val="24"/>
              </w:rPr>
              <w:t>մասերը</w:t>
            </w:r>
            <w:proofErr w:type="spellEnd"/>
            <w:r w:rsidRPr="00817ECB">
              <w:rPr>
                <w:rFonts w:ascii="GHEA Mariam" w:hAnsi="GHEA Mariam"/>
                <w:szCs w:val="24"/>
              </w:rPr>
              <w:t xml:space="preserve">` </w:t>
            </w:r>
            <w:proofErr w:type="spellStart"/>
            <w:r w:rsidRPr="00817ECB">
              <w:rPr>
                <w:rFonts w:ascii="GHEA Mariam" w:hAnsi="GHEA Mariam"/>
                <w:szCs w:val="24"/>
              </w:rPr>
              <w:t>առանց</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լրացուցիչ</w:t>
            </w:r>
            <w:proofErr w:type="spellEnd"/>
            <w:r w:rsidRPr="00817ECB">
              <w:rPr>
                <w:rFonts w:ascii="GHEA Mariam" w:hAnsi="GHEA Mariam"/>
                <w:szCs w:val="24"/>
              </w:rPr>
              <w:t xml:space="preserve"> </w:t>
            </w:r>
            <w:proofErr w:type="spellStart"/>
            <w:r w:rsidRPr="00817ECB">
              <w:rPr>
                <w:rFonts w:ascii="GHEA Mariam" w:hAnsi="GHEA Mariam"/>
                <w:szCs w:val="24"/>
              </w:rPr>
              <w:t>ծախսերի</w:t>
            </w:r>
            <w:proofErr w:type="spellEnd"/>
            <w:r w:rsidRPr="00817ECB">
              <w:rPr>
                <w:rFonts w:ascii="GHEA Mariam" w:hAnsi="GHEA Mariam"/>
                <w:szCs w:val="24"/>
              </w:rPr>
              <w:t xml:space="preserve">: </w:t>
            </w:r>
          </w:p>
          <w:p w14:paraId="6CE93745" w14:textId="2C6A8D38" w:rsidR="005E310E" w:rsidRPr="00817ECB" w:rsidRDefault="009C57F7" w:rsidP="009C57F7">
            <w:pPr>
              <w:pStyle w:val="Sub-ClauseText"/>
              <w:spacing w:before="0" w:after="200"/>
              <w:ind w:left="612" w:hanging="612"/>
              <w:rPr>
                <w:rFonts w:ascii="GHEA Mariam" w:hAnsi="GHEA Mariam"/>
                <w:spacing w:val="0"/>
                <w:szCs w:val="24"/>
              </w:rPr>
            </w:pPr>
            <w:r w:rsidRPr="00817ECB">
              <w:rPr>
                <w:rFonts w:ascii="GHEA Mariam" w:hAnsi="GHEA Mariam"/>
                <w:spacing w:val="0"/>
                <w:szCs w:val="24"/>
              </w:rPr>
              <w:t>28.6</w:t>
            </w:r>
            <w:r w:rsidRPr="00817ECB">
              <w:rPr>
                <w:rFonts w:ascii="GHEA Mariam" w:hAnsi="GHEA Mariam"/>
                <w:spacing w:val="0"/>
                <w:szCs w:val="24"/>
              </w:rPr>
              <w:tab/>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ծանուցում</w:t>
            </w:r>
            <w:proofErr w:type="spellEnd"/>
            <w:r w:rsidRPr="00817ECB">
              <w:rPr>
                <w:rFonts w:ascii="GHEA Mariam" w:hAnsi="GHEA Mariam"/>
                <w:szCs w:val="24"/>
              </w:rPr>
              <w:t xml:space="preserve"> </w:t>
            </w:r>
            <w:proofErr w:type="spellStart"/>
            <w:r w:rsidRPr="00817ECB">
              <w:rPr>
                <w:rFonts w:ascii="GHEA Mariam" w:hAnsi="GHEA Mariam"/>
                <w:szCs w:val="24"/>
              </w:rPr>
              <w:t>ստանալուց</w:t>
            </w:r>
            <w:proofErr w:type="spellEnd"/>
            <w:r w:rsidRPr="00817ECB">
              <w:rPr>
                <w:rFonts w:ascii="GHEA Mariam" w:hAnsi="GHEA Mariam"/>
                <w:szCs w:val="24"/>
              </w:rPr>
              <w:t xml:space="preserve"> </w:t>
            </w:r>
            <w:proofErr w:type="spellStart"/>
            <w:r w:rsidRPr="00817ECB">
              <w:rPr>
                <w:rFonts w:ascii="GHEA Mariam" w:hAnsi="GHEA Mariam"/>
                <w:szCs w:val="24"/>
              </w:rPr>
              <w:t>հետո</w:t>
            </w:r>
            <w:proofErr w:type="spellEnd"/>
            <w:r w:rsidRPr="00817ECB">
              <w:rPr>
                <w:rFonts w:ascii="GHEA Mariam" w:hAnsi="GHEA Mariam"/>
                <w:szCs w:val="24"/>
              </w:rPr>
              <w:t xml:space="preserve"> ՊՀՊ-</w:t>
            </w:r>
            <w:proofErr w:type="spellStart"/>
            <w:r w:rsidRPr="00817ECB">
              <w:rPr>
                <w:rFonts w:ascii="GHEA Mariam" w:hAnsi="GHEA Mariam"/>
                <w:szCs w:val="24"/>
              </w:rPr>
              <w:t>ում</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ժամանակահատվածում</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վերացնում</w:t>
            </w:r>
            <w:proofErr w:type="spellEnd"/>
            <w:r w:rsidRPr="00817ECB">
              <w:rPr>
                <w:rFonts w:ascii="GHEA Mariam" w:hAnsi="GHEA Mariam"/>
                <w:szCs w:val="24"/>
              </w:rPr>
              <w:t xml:space="preserve"> </w:t>
            </w:r>
            <w:proofErr w:type="spellStart"/>
            <w:r w:rsidRPr="00817ECB">
              <w:rPr>
                <w:rFonts w:ascii="GHEA Mariam" w:hAnsi="GHEA Mariam"/>
                <w:szCs w:val="24"/>
              </w:rPr>
              <w:t>անսարքությունները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Գնորդը</w:t>
            </w:r>
            <w:proofErr w:type="spellEnd"/>
            <w:r w:rsidRPr="00817ECB">
              <w:rPr>
                <w:rFonts w:ascii="GHEA Mariam" w:hAnsi="GHEA Mariam"/>
                <w:szCs w:val="24"/>
              </w:rPr>
              <w:t xml:space="preserve"> կարող է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աշխատանքները</w:t>
            </w:r>
            <w:proofErr w:type="spellEnd"/>
            <w:r w:rsidRPr="00817ECB">
              <w:rPr>
                <w:rFonts w:ascii="GHEA Mariam" w:hAnsi="GHEA Mariam"/>
                <w:szCs w:val="24"/>
              </w:rPr>
              <w:t xml:space="preserve"> </w:t>
            </w:r>
            <w:proofErr w:type="spellStart"/>
            <w:r w:rsidRPr="00817ECB">
              <w:rPr>
                <w:rFonts w:ascii="GHEA Mariam" w:hAnsi="GHEA Mariam"/>
                <w:szCs w:val="24"/>
              </w:rPr>
              <w:t>կատարի</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w:t>
            </w:r>
            <w:proofErr w:type="spellStart"/>
            <w:r w:rsidRPr="00817ECB">
              <w:rPr>
                <w:rFonts w:ascii="GHEA Mariam" w:hAnsi="GHEA Mariam"/>
                <w:szCs w:val="24"/>
              </w:rPr>
              <w:t>հաշվին</w:t>
            </w:r>
            <w:proofErr w:type="spellEnd"/>
            <w:r w:rsidRPr="00817ECB">
              <w:rPr>
                <w:rFonts w:ascii="GHEA Mariam" w:hAnsi="GHEA Mariam"/>
                <w:szCs w:val="24"/>
              </w:rPr>
              <w:t xml:space="preserve">, </w:t>
            </w:r>
            <w:proofErr w:type="spellStart"/>
            <w:r w:rsidRPr="00817ECB">
              <w:rPr>
                <w:rFonts w:ascii="GHEA Mariam" w:hAnsi="GHEA Mariam"/>
                <w:szCs w:val="24"/>
              </w:rPr>
              <w:t>առանց</w:t>
            </w:r>
            <w:proofErr w:type="spellEnd"/>
            <w:r w:rsidRPr="00817ECB">
              <w:rPr>
                <w:rFonts w:ascii="GHEA Mariam" w:hAnsi="GHEA Mariam"/>
                <w:szCs w:val="24"/>
              </w:rPr>
              <w:t xml:space="preserve"> </w:t>
            </w:r>
            <w:proofErr w:type="spellStart"/>
            <w:r w:rsidRPr="00817ECB">
              <w:rPr>
                <w:rFonts w:ascii="GHEA Mariam" w:hAnsi="GHEA Mariam"/>
                <w:szCs w:val="24"/>
              </w:rPr>
              <w:t>խախտելու</w:t>
            </w:r>
            <w:proofErr w:type="spellEnd"/>
            <w:r w:rsidRPr="00817ECB">
              <w:rPr>
                <w:rFonts w:ascii="GHEA Mariam" w:hAnsi="GHEA Mariam"/>
                <w:szCs w:val="24"/>
              </w:rPr>
              <w:t xml:space="preserve"> </w:t>
            </w:r>
            <w:proofErr w:type="spellStart"/>
            <w:r w:rsidRPr="00817ECB">
              <w:rPr>
                <w:rFonts w:ascii="GHEA Mariam" w:hAnsi="GHEA Mariam"/>
                <w:szCs w:val="24"/>
              </w:rPr>
              <w:t>սույն</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w:t>
            </w:r>
            <w:proofErr w:type="spellStart"/>
            <w:r w:rsidRPr="00817ECB">
              <w:rPr>
                <w:rFonts w:ascii="GHEA Mariam" w:hAnsi="GHEA Mariam"/>
                <w:szCs w:val="24"/>
              </w:rPr>
              <w:t>նկատմամբ</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ունեցած</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իրավունք</w:t>
            </w:r>
            <w:proofErr w:type="spellEnd"/>
            <w:r w:rsidRPr="00817ECB">
              <w:rPr>
                <w:rFonts w:ascii="GHEA Mariam" w:hAnsi="GHEA Mariam"/>
                <w:szCs w:val="24"/>
              </w:rPr>
              <w:t>:</w:t>
            </w:r>
          </w:p>
        </w:tc>
      </w:tr>
      <w:tr w:rsidR="005E310E" w:rsidRPr="003356B4" w14:paraId="3AD42DAF" w14:textId="77777777" w:rsidTr="00817ECB">
        <w:trPr>
          <w:gridBefore w:val="1"/>
          <w:gridAfter w:val="1"/>
          <w:wBefore w:w="18" w:type="dxa"/>
          <w:wAfter w:w="18" w:type="dxa"/>
        </w:trPr>
        <w:tc>
          <w:tcPr>
            <w:tcW w:w="2217" w:type="dxa"/>
          </w:tcPr>
          <w:p w14:paraId="2377EFB6" w14:textId="0EB8674D" w:rsidR="005E310E" w:rsidRPr="00817ECB" w:rsidRDefault="005E310E">
            <w:pPr>
              <w:pStyle w:val="sec7-clauses"/>
              <w:spacing w:before="0" w:after="200"/>
              <w:rPr>
                <w:rFonts w:ascii="GHEA Mariam" w:hAnsi="GHEA Mariam"/>
                <w:szCs w:val="24"/>
              </w:rPr>
            </w:pPr>
            <w:bookmarkStart w:id="462" w:name="_Toc428456718"/>
            <w:bookmarkStart w:id="463" w:name="_Toc507160433"/>
            <w:bookmarkStart w:id="464" w:name="_Toc98766451"/>
            <w:r w:rsidRPr="00817ECB">
              <w:rPr>
                <w:rFonts w:ascii="GHEA Mariam" w:hAnsi="GHEA Mariam"/>
                <w:szCs w:val="24"/>
              </w:rPr>
              <w:lastRenderedPageBreak/>
              <w:t>29.</w:t>
            </w:r>
            <w:r w:rsidRPr="00817ECB">
              <w:rPr>
                <w:rFonts w:ascii="GHEA Mariam" w:hAnsi="GHEA Mariam"/>
                <w:szCs w:val="24"/>
              </w:rPr>
              <w:tab/>
            </w:r>
            <w:bookmarkStart w:id="465" w:name="_Toc381360300"/>
            <w:proofErr w:type="spellStart"/>
            <w:r w:rsidR="00AC7B59" w:rsidRPr="00817ECB">
              <w:rPr>
                <w:rFonts w:ascii="GHEA Mariam" w:hAnsi="GHEA Mariam"/>
                <w:szCs w:val="24"/>
              </w:rPr>
              <w:t>Արտոնագրի</w:t>
            </w:r>
            <w:proofErr w:type="spellEnd"/>
            <w:r w:rsidR="00AC7B59" w:rsidRPr="00817ECB">
              <w:rPr>
                <w:rFonts w:ascii="GHEA Mariam" w:hAnsi="GHEA Mariam"/>
                <w:szCs w:val="24"/>
              </w:rPr>
              <w:t xml:space="preserve"> </w:t>
            </w:r>
            <w:bookmarkEnd w:id="462"/>
            <w:bookmarkEnd w:id="463"/>
            <w:proofErr w:type="spellStart"/>
            <w:r w:rsidR="00AC7B59" w:rsidRPr="003356B4">
              <w:rPr>
                <w:rFonts w:ascii="GHEA Mariam" w:hAnsi="GHEA Mariam" w:cs="Sylfaen"/>
                <w:bCs/>
                <w:szCs w:val="24"/>
              </w:rPr>
              <w:t>խախտումնե</w:t>
            </w:r>
            <w:r w:rsidR="00D30AB4" w:rsidRPr="003356B4">
              <w:rPr>
                <w:rFonts w:ascii="GHEA Mariam" w:hAnsi="GHEA Mariam" w:cs="Sylfaen"/>
                <w:bCs/>
                <w:szCs w:val="24"/>
              </w:rPr>
              <w:t>-</w:t>
            </w:r>
            <w:r w:rsidR="00AC7B59" w:rsidRPr="003356B4">
              <w:rPr>
                <w:rFonts w:ascii="GHEA Mariam" w:hAnsi="GHEA Mariam" w:cs="Sylfaen"/>
                <w:bCs/>
                <w:szCs w:val="24"/>
              </w:rPr>
              <w:t>րի</w:t>
            </w:r>
            <w:proofErr w:type="spellEnd"/>
            <w:r w:rsidR="00D30AB4" w:rsidRPr="003356B4">
              <w:rPr>
                <w:rFonts w:ascii="GHEA Mariam" w:hAnsi="GHEA Mariam" w:cs="Sylfaen"/>
                <w:bCs/>
                <w:szCs w:val="24"/>
              </w:rPr>
              <w:t xml:space="preserve"> </w:t>
            </w:r>
            <w:proofErr w:type="spellStart"/>
            <w:r w:rsidR="00AC7B59" w:rsidRPr="003356B4">
              <w:rPr>
                <w:rFonts w:ascii="GHEA Mariam" w:hAnsi="GHEA Mariam" w:cs="Sylfaen"/>
                <w:bCs/>
                <w:szCs w:val="24"/>
              </w:rPr>
              <w:t>փոխհա</w:t>
            </w:r>
            <w:r w:rsidR="00D30AB4" w:rsidRPr="003356B4">
              <w:rPr>
                <w:rFonts w:ascii="GHEA Mariam" w:hAnsi="GHEA Mariam" w:cs="Sylfaen"/>
                <w:bCs/>
                <w:szCs w:val="24"/>
              </w:rPr>
              <w:t>-</w:t>
            </w:r>
            <w:r w:rsidR="00AC7B59" w:rsidRPr="003356B4">
              <w:rPr>
                <w:rFonts w:ascii="GHEA Mariam" w:hAnsi="GHEA Mariam" w:cs="Sylfaen"/>
                <w:bCs/>
                <w:szCs w:val="24"/>
              </w:rPr>
              <w:t>տուցում</w:t>
            </w:r>
            <w:bookmarkEnd w:id="464"/>
            <w:bookmarkEnd w:id="465"/>
            <w:proofErr w:type="spellEnd"/>
          </w:p>
        </w:tc>
        <w:tc>
          <w:tcPr>
            <w:tcW w:w="6930" w:type="dxa"/>
          </w:tcPr>
          <w:p w14:paraId="4B33E34C" w14:textId="535FB32A" w:rsidR="00AC7B59" w:rsidRPr="00817ECB" w:rsidRDefault="005E310E" w:rsidP="00817ECB">
            <w:pPr>
              <w:spacing w:after="200"/>
              <w:ind w:left="612" w:hanging="612"/>
              <w:jc w:val="both"/>
              <w:rPr>
                <w:rFonts w:ascii="GHEA Mariam" w:hAnsi="GHEA Mariam"/>
                <w:szCs w:val="24"/>
              </w:rPr>
            </w:pPr>
            <w:r w:rsidRPr="00817ECB">
              <w:rPr>
                <w:rFonts w:ascii="GHEA Mariam" w:hAnsi="GHEA Mariam"/>
                <w:szCs w:val="24"/>
              </w:rPr>
              <w:t>29.1</w:t>
            </w:r>
            <w:r w:rsidRPr="00817ECB">
              <w:rPr>
                <w:rFonts w:ascii="GHEA Mariam" w:hAnsi="GHEA Mariam"/>
                <w:szCs w:val="24"/>
              </w:rPr>
              <w:tab/>
            </w:r>
            <w:proofErr w:type="spellStart"/>
            <w:r w:rsidR="00AC7B59" w:rsidRPr="00817ECB">
              <w:rPr>
                <w:rFonts w:ascii="GHEA Mariam" w:hAnsi="GHEA Mariam"/>
                <w:szCs w:val="24"/>
              </w:rPr>
              <w:t>Պայմանավորված</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Գնորդի</w:t>
            </w:r>
            <w:proofErr w:type="spellEnd"/>
            <w:r w:rsidR="00AC7B59" w:rsidRPr="00817ECB">
              <w:rPr>
                <w:rFonts w:ascii="GHEA Mariam" w:hAnsi="GHEA Mariam"/>
                <w:szCs w:val="24"/>
              </w:rPr>
              <w:t xml:space="preserve">՝ ՊԸՊ 29.2 </w:t>
            </w:r>
            <w:proofErr w:type="spellStart"/>
            <w:r w:rsidR="00AC7B59" w:rsidRPr="00817ECB">
              <w:rPr>
                <w:rFonts w:ascii="GHEA Mariam" w:hAnsi="GHEA Mariam"/>
                <w:szCs w:val="24"/>
              </w:rPr>
              <w:t>ենթակետի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պայմանների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կատարմամբ</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Մատակարարը</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կփոխհատուցի</w:t>
            </w:r>
            <w:proofErr w:type="spellEnd"/>
            <w:r w:rsidR="00AC7B59" w:rsidRPr="00817ECB">
              <w:rPr>
                <w:rFonts w:ascii="GHEA Mariam" w:hAnsi="GHEA Mariam"/>
                <w:szCs w:val="24"/>
              </w:rPr>
              <w:t xml:space="preserve"> և </w:t>
            </w:r>
            <w:proofErr w:type="spellStart"/>
            <w:r w:rsidR="00AC7B59" w:rsidRPr="00817ECB">
              <w:rPr>
                <w:rFonts w:ascii="GHEA Mariam" w:hAnsi="GHEA Mariam"/>
                <w:szCs w:val="24"/>
              </w:rPr>
              <w:t>զերծ</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կպահի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Գնորդին</w:t>
            </w:r>
            <w:proofErr w:type="spellEnd"/>
            <w:r w:rsidR="00AC7B59" w:rsidRPr="00817ECB">
              <w:rPr>
                <w:rFonts w:ascii="GHEA Mariam" w:hAnsi="GHEA Mariam"/>
                <w:szCs w:val="24"/>
              </w:rPr>
              <w:t xml:space="preserve"> և </w:t>
            </w:r>
            <w:proofErr w:type="spellStart"/>
            <w:r w:rsidR="00AC7B59" w:rsidRPr="00817ECB">
              <w:rPr>
                <w:rFonts w:ascii="GHEA Mariam" w:hAnsi="GHEA Mariam"/>
                <w:szCs w:val="24"/>
              </w:rPr>
              <w:t>նրա</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աշխատողներին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ցանկացած</w:t>
            </w:r>
            <w:proofErr w:type="spellEnd"/>
            <w:r w:rsidR="00AC7B59" w:rsidRPr="00817ECB">
              <w:rPr>
                <w:rFonts w:ascii="GHEA Mariam" w:hAnsi="GHEA Mariam"/>
                <w:szCs w:val="24"/>
              </w:rPr>
              <w:t xml:space="preserve"> և </w:t>
            </w:r>
            <w:proofErr w:type="spellStart"/>
            <w:r w:rsidR="00AC7B59" w:rsidRPr="00817ECB">
              <w:rPr>
                <w:rFonts w:ascii="GHEA Mariam" w:hAnsi="GHEA Mariam"/>
                <w:szCs w:val="24"/>
              </w:rPr>
              <w:t>բոլոր</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վարչական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lastRenderedPageBreak/>
              <w:t>գործընթացներից</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դատական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հայտերից</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պահանջներից</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վնասներից</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ծախսերից</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ներառյալ</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իրավաբանի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ծախսերը</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որոնք</w:t>
            </w:r>
            <w:proofErr w:type="spellEnd"/>
            <w:r w:rsidR="00AC7B59" w:rsidRPr="00817ECB">
              <w:rPr>
                <w:rFonts w:ascii="GHEA Mariam" w:hAnsi="GHEA Mariam"/>
                <w:szCs w:val="24"/>
              </w:rPr>
              <w:t xml:space="preserve"> կարող </w:t>
            </w:r>
            <w:proofErr w:type="spellStart"/>
            <w:r w:rsidR="00AC7B59" w:rsidRPr="00817ECB">
              <w:rPr>
                <w:rFonts w:ascii="GHEA Mariam" w:hAnsi="GHEA Mariam"/>
                <w:szCs w:val="24"/>
              </w:rPr>
              <w:t>են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ծագել</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արտոնագրի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օգտակար</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մոդելի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գրանցված</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նմուշի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ապրանքանիշի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հեղինակային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իրավունքի</w:t>
            </w:r>
            <w:proofErr w:type="spellEnd"/>
            <w:r w:rsidR="00AC7B59" w:rsidRPr="00817ECB">
              <w:rPr>
                <w:rFonts w:ascii="GHEA Mariam" w:hAnsi="GHEA Mariam"/>
                <w:szCs w:val="24"/>
              </w:rPr>
              <w:t xml:space="preserve"> կամ </w:t>
            </w:r>
            <w:proofErr w:type="spellStart"/>
            <w:r w:rsidR="00AC7B59" w:rsidRPr="00817ECB">
              <w:rPr>
                <w:rFonts w:ascii="GHEA Mariam" w:hAnsi="GHEA Mariam"/>
                <w:szCs w:val="24"/>
              </w:rPr>
              <w:t>այլ</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մտավոր</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սեփականության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իրավունքի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խախտման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դեպքում</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եթե</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այն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գրանցված</w:t>
            </w:r>
            <w:proofErr w:type="spellEnd"/>
            <w:r w:rsidR="00AC7B59" w:rsidRPr="00817ECB">
              <w:rPr>
                <w:rFonts w:ascii="GHEA Mariam" w:hAnsi="GHEA Mariam"/>
                <w:szCs w:val="24"/>
              </w:rPr>
              <w:t xml:space="preserve"> է </w:t>
            </w:r>
            <w:proofErr w:type="spellStart"/>
            <w:r w:rsidR="00AC7B59" w:rsidRPr="00817ECB">
              <w:rPr>
                <w:rFonts w:ascii="GHEA Mariam" w:hAnsi="GHEA Mariam"/>
                <w:szCs w:val="24"/>
              </w:rPr>
              <w:t>եղել</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պայմանագրի</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ստորագրման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պահին</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հետևյալ</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նպատակով</w:t>
            </w:r>
            <w:proofErr w:type="spellEnd"/>
            <w:r w:rsidR="00AC7B59" w:rsidRPr="00817ECB">
              <w:rPr>
                <w:rFonts w:ascii="GHEA Mariam" w:hAnsi="GHEA Mariam"/>
                <w:szCs w:val="24"/>
              </w:rPr>
              <w:t xml:space="preserve">. </w:t>
            </w:r>
          </w:p>
          <w:p w14:paraId="20A3ADB5" w14:textId="77777777" w:rsidR="00AC7B59" w:rsidRPr="00817ECB" w:rsidRDefault="00AC7B59" w:rsidP="00AC7B59">
            <w:pPr>
              <w:spacing w:after="200"/>
              <w:ind w:left="576"/>
              <w:jc w:val="both"/>
              <w:outlineLvl w:val="2"/>
              <w:rPr>
                <w:rFonts w:ascii="GHEA Mariam" w:hAnsi="GHEA Mariam"/>
                <w:szCs w:val="24"/>
              </w:rPr>
            </w:pPr>
            <w:r w:rsidRPr="00817ECB">
              <w:rPr>
                <w:rFonts w:ascii="GHEA Mariam" w:hAnsi="GHEA Mariam"/>
                <w:szCs w:val="24"/>
              </w:rPr>
              <w:t xml:space="preserve">(ա) </w:t>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տեղադրում</w:t>
            </w:r>
            <w:proofErr w:type="spellEnd"/>
            <w:r w:rsidRPr="00817ECB">
              <w:rPr>
                <w:rFonts w:ascii="GHEA Mariam" w:hAnsi="GHEA Mariam"/>
                <w:szCs w:val="24"/>
              </w:rPr>
              <w:t xml:space="preserve"> կամ </w:t>
            </w:r>
            <w:proofErr w:type="spellStart"/>
            <w:r w:rsidRPr="00817ECB">
              <w:rPr>
                <w:rFonts w:ascii="GHEA Mariam" w:hAnsi="GHEA Mariam"/>
                <w:szCs w:val="24"/>
              </w:rPr>
              <w:t>օգտագործում</w:t>
            </w:r>
            <w:proofErr w:type="spellEnd"/>
            <w:r w:rsidRPr="00817ECB">
              <w:rPr>
                <w:rFonts w:ascii="GHEA Mariam" w:hAnsi="GHEA Mariam"/>
                <w:szCs w:val="24"/>
              </w:rPr>
              <w:t xml:space="preserve">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երկրում</w:t>
            </w:r>
            <w:proofErr w:type="spellEnd"/>
            <w:r w:rsidRPr="00817ECB">
              <w:rPr>
                <w:rFonts w:ascii="GHEA Mariam" w:hAnsi="GHEA Mariam"/>
                <w:szCs w:val="24"/>
              </w:rPr>
              <w:t xml:space="preserve">, </w:t>
            </w:r>
            <w:proofErr w:type="spellStart"/>
            <w:r w:rsidRPr="00817ECB">
              <w:rPr>
                <w:rFonts w:ascii="GHEA Mariam" w:hAnsi="GHEA Mariam"/>
                <w:szCs w:val="24"/>
              </w:rPr>
              <w:t>որտեղ</w:t>
            </w:r>
            <w:proofErr w:type="spellEnd"/>
            <w:r w:rsidRPr="00817ECB">
              <w:rPr>
                <w:rFonts w:ascii="GHEA Mariam" w:hAnsi="GHEA Mariam"/>
                <w:szCs w:val="24"/>
              </w:rPr>
              <w:t xml:space="preserve"> </w:t>
            </w:r>
            <w:proofErr w:type="spellStart"/>
            <w:r w:rsidRPr="00817ECB">
              <w:rPr>
                <w:rFonts w:ascii="GHEA Mariam" w:hAnsi="GHEA Mariam"/>
                <w:szCs w:val="24"/>
              </w:rPr>
              <w:t>տեղակայված</w:t>
            </w:r>
            <w:proofErr w:type="spellEnd"/>
            <w:r w:rsidRPr="00817ECB">
              <w:rPr>
                <w:rFonts w:ascii="GHEA Mariam" w:hAnsi="GHEA Mariam"/>
                <w:szCs w:val="24"/>
              </w:rPr>
              <w:t xml:space="preserve"> է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վերջնական</w:t>
            </w:r>
            <w:proofErr w:type="spellEnd"/>
            <w:r w:rsidRPr="00817ECB">
              <w:rPr>
                <w:rFonts w:ascii="GHEA Mariam" w:hAnsi="GHEA Mariam"/>
                <w:szCs w:val="24"/>
              </w:rPr>
              <w:t xml:space="preserve"> </w:t>
            </w:r>
            <w:proofErr w:type="spellStart"/>
            <w:r w:rsidRPr="00817ECB">
              <w:rPr>
                <w:rFonts w:ascii="GHEA Mariam" w:hAnsi="GHEA Mariam"/>
                <w:szCs w:val="24"/>
              </w:rPr>
              <w:t>վայրը</w:t>
            </w:r>
            <w:proofErr w:type="spellEnd"/>
            <w:r w:rsidRPr="00817ECB">
              <w:rPr>
                <w:rFonts w:ascii="GHEA Mariam" w:hAnsi="GHEA Mariam"/>
                <w:szCs w:val="24"/>
              </w:rPr>
              <w:t xml:space="preserve">, և </w:t>
            </w:r>
          </w:p>
          <w:p w14:paraId="424BBD17" w14:textId="77777777" w:rsidR="00AC7B59" w:rsidRPr="00817ECB" w:rsidRDefault="00AC7B59" w:rsidP="00AC7B59">
            <w:pPr>
              <w:rPr>
                <w:rFonts w:ascii="GHEA Mariam" w:hAnsi="GHEA Mariam"/>
                <w:szCs w:val="24"/>
              </w:rPr>
            </w:pPr>
          </w:p>
          <w:p w14:paraId="6EA1E801" w14:textId="77777777" w:rsidR="00AC7B59" w:rsidRPr="00817ECB" w:rsidRDefault="00AC7B59" w:rsidP="00AC7B59">
            <w:pPr>
              <w:spacing w:after="200"/>
              <w:ind w:left="576"/>
              <w:jc w:val="both"/>
              <w:outlineLvl w:val="2"/>
              <w:rPr>
                <w:rFonts w:ascii="GHEA Mariam" w:hAnsi="GHEA Mariam"/>
                <w:szCs w:val="24"/>
              </w:rPr>
            </w:pPr>
            <w:r w:rsidRPr="00817ECB">
              <w:rPr>
                <w:rFonts w:ascii="GHEA Mariam" w:hAnsi="GHEA Mariam"/>
                <w:szCs w:val="24"/>
              </w:rPr>
              <w:t xml:space="preserve">(բ) </w:t>
            </w:r>
            <w:proofErr w:type="spellStart"/>
            <w:r w:rsidRPr="00817ECB">
              <w:rPr>
                <w:rFonts w:ascii="GHEA Mariam" w:hAnsi="GHEA Mariam"/>
                <w:szCs w:val="24"/>
              </w:rPr>
              <w:t>Ապրանքի</w:t>
            </w:r>
            <w:proofErr w:type="spellEnd"/>
            <w:r w:rsidRPr="00817ECB">
              <w:rPr>
                <w:rFonts w:ascii="GHEA Mariam" w:hAnsi="GHEA Mariam"/>
                <w:szCs w:val="24"/>
              </w:rPr>
              <w:t xml:space="preserve"> </w:t>
            </w:r>
            <w:proofErr w:type="spellStart"/>
            <w:r w:rsidRPr="00817ECB">
              <w:rPr>
                <w:rFonts w:ascii="GHEA Mariam" w:hAnsi="GHEA Mariam"/>
                <w:szCs w:val="24"/>
              </w:rPr>
              <w:t>միջոցով</w:t>
            </w:r>
            <w:proofErr w:type="spellEnd"/>
            <w:r w:rsidRPr="00817ECB">
              <w:rPr>
                <w:rFonts w:ascii="GHEA Mariam" w:hAnsi="GHEA Mariam"/>
                <w:szCs w:val="24"/>
              </w:rPr>
              <w:t xml:space="preserve"> </w:t>
            </w:r>
            <w:proofErr w:type="spellStart"/>
            <w:r w:rsidRPr="00817ECB">
              <w:rPr>
                <w:rFonts w:ascii="GHEA Mariam" w:hAnsi="GHEA Mariam"/>
                <w:szCs w:val="24"/>
              </w:rPr>
              <w:t>արտադրված</w:t>
            </w:r>
            <w:proofErr w:type="spellEnd"/>
            <w:r w:rsidRPr="00817ECB">
              <w:rPr>
                <w:rFonts w:ascii="GHEA Mariam" w:hAnsi="GHEA Mariam"/>
                <w:szCs w:val="24"/>
              </w:rPr>
              <w:t xml:space="preserve"> </w:t>
            </w:r>
            <w:proofErr w:type="spellStart"/>
            <w:r w:rsidRPr="00817ECB">
              <w:rPr>
                <w:rFonts w:ascii="GHEA Mariam" w:hAnsi="GHEA Mariam"/>
                <w:szCs w:val="24"/>
              </w:rPr>
              <w:t>արտադրանքի</w:t>
            </w:r>
            <w:proofErr w:type="spellEnd"/>
            <w:r w:rsidRPr="00817ECB">
              <w:rPr>
                <w:rFonts w:ascii="GHEA Mariam" w:hAnsi="GHEA Mariam"/>
                <w:szCs w:val="24"/>
              </w:rPr>
              <w:t xml:space="preserve"> </w:t>
            </w:r>
            <w:proofErr w:type="spellStart"/>
            <w:r w:rsidRPr="00817ECB">
              <w:rPr>
                <w:rFonts w:ascii="GHEA Mariam" w:hAnsi="GHEA Mariam"/>
                <w:szCs w:val="24"/>
              </w:rPr>
              <w:t>վաճառքը</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երկրում</w:t>
            </w:r>
            <w:proofErr w:type="spellEnd"/>
            <w:r w:rsidRPr="00817ECB">
              <w:rPr>
                <w:rFonts w:ascii="GHEA Mariam" w:hAnsi="GHEA Mariam"/>
                <w:szCs w:val="24"/>
              </w:rPr>
              <w:t xml:space="preserve">: </w:t>
            </w:r>
          </w:p>
          <w:p w14:paraId="544E6799" w14:textId="77777777" w:rsidR="00AC7B59" w:rsidRPr="00817ECB" w:rsidRDefault="00AC7B59" w:rsidP="00AC7B59">
            <w:pPr>
              <w:spacing w:after="200"/>
              <w:ind w:left="605"/>
              <w:jc w:val="both"/>
              <w:outlineLvl w:val="2"/>
              <w:rPr>
                <w:rFonts w:ascii="GHEA Mariam" w:hAnsi="GHEA Mariam"/>
                <w:szCs w:val="24"/>
              </w:rPr>
            </w:pPr>
            <w:proofErr w:type="spellStart"/>
            <w:r w:rsidRPr="00817ECB">
              <w:rPr>
                <w:rFonts w:ascii="GHEA Mariam" w:hAnsi="GHEA Mariam"/>
                <w:szCs w:val="24"/>
              </w:rPr>
              <w:t>Նման</w:t>
            </w:r>
            <w:proofErr w:type="spellEnd"/>
            <w:r w:rsidRPr="00817ECB">
              <w:rPr>
                <w:rFonts w:ascii="GHEA Mariam" w:hAnsi="GHEA Mariam"/>
                <w:szCs w:val="24"/>
              </w:rPr>
              <w:t xml:space="preserve"> </w:t>
            </w:r>
            <w:proofErr w:type="spellStart"/>
            <w:r w:rsidRPr="00817ECB">
              <w:rPr>
                <w:rFonts w:ascii="GHEA Mariam" w:hAnsi="GHEA Mariam"/>
                <w:szCs w:val="24"/>
              </w:rPr>
              <w:t>փոխհատուցումը</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ներառում</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կամ </w:t>
            </w:r>
            <w:proofErr w:type="spellStart"/>
            <w:r w:rsidRPr="00817ECB">
              <w:rPr>
                <w:rFonts w:ascii="GHEA Mariam" w:hAnsi="GHEA Mariam"/>
                <w:szCs w:val="24"/>
              </w:rPr>
              <w:t>դրանց</w:t>
            </w:r>
            <w:proofErr w:type="spellEnd"/>
            <w:r w:rsidRPr="00817ECB">
              <w:rPr>
                <w:rFonts w:ascii="GHEA Mariam" w:hAnsi="GHEA Mariam"/>
                <w:szCs w:val="24"/>
              </w:rPr>
              <w:t xml:space="preserve"> </w:t>
            </w:r>
            <w:proofErr w:type="spellStart"/>
            <w:r w:rsidRPr="00817ECB">
              <w:rPr>
                <w:rFonts w:ascii="GHEA Mariam" w:hAnsi="GHEA Mariam"/>
                <w:szCs w:val="24"/>
              </w:rPr>
              <w:t>մասերի</w:t>
            </w:r>
            <w:proofErr w:type="spellEnd"/>
            <w:r w:rsidRPr="00817ECB">
              <w:rPr>
                <w:rFonts w:ascii="GHEA Mariam" w:hAnsi="GHEA Mariam"/>
                <w:szCs w:val="24"/>
              </w:rPr>
              <w:t xml:space="preserve"> </w:t>
            </w:r>
            <w:proofErr w:type="spellStart"/>
            <w:r w:rsidRPr="00817ECB">
              <w:rPr>
                <w:rFonts w:ascii="GHEA Mariam" w:hAnsi="GHEA Mariam"/>
                <w:szCs w:val="24"/>
              </w:rPr>
              <w:t>օգտագործումը</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դա</w:t>
            </w:r>
            <w:proofErr w:type="spellEnd"/>
            <w:r w:rsidRPr="00817ECB">
              <w:rPr>
                <w:rFonts w:ascii="GHEA Mariam" w:hAnsi="GHEA Mariam"/>
                <w:szCs w:val="24"/>
              </w:rPr>
              <w:t xml:space="preserve"> </w:t>
            </w:r>
            <w:proofErr w:type="spellStart"/>
            <w:r w:rsidRPr="00817ECB">
              <w:rPr>
                <w:rFonts w:ascii="GHEA Mariam" w:hAnsi="GHEA Mariam"/>
                <w:szCs w:val="24"/>
              </w:rPr>
              <w:t>հիմնավորված</w:t>
            </w:r>
            <w:proofErr w:type="spellEnd"/>
            <w:r w:rsidRPr="00817ECB">
              <w:rPr>
                <w:rFonts w:ascii="GHEA Mariam" w:hAnsi="GHEA Mariam"/>
                <w:szCs w:val="24"/>
              </w:rPr>
              <w:t xml:space="preserve"> </w:t>
            </w:r>
            <w:proofErr w:type="spellStart"/>
            <w:r w:rsidRPr="00817ECB">
              <w:rPr>
                <w:rFonts w:ascii="GHEA Mariam" w:hAnsi="GHEA Mariam"/>
                <w:szCs w:val="24"/>
              </w:rPr>
              <w:t>չէ</w:t>
            </w:r>
            <w:proofErr w:type="spellEnd"/>
            <w:r w:rsidRPr="00817ECB">
              <w:rPr>
                <w:rFonts w:ascii="GHEA Mariam" w:hAnsi="GHEA Mariam"/>
                <w:szCs w:val="24"/>
              </w:rPr>
              <w:t xml:space="preserve"> կամ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ենթադրվում</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ինչպես</w:t>
            </w:r>
            <w:proofErr w:type="spellEnd"/>
            <w:r w:rsidRPr="00817ECB">
              <w:rPr>
                <w:rFonts w:ascii="GHEA Mariam" w:hAnsi="GHEA Mariam"/>
                <w:szCs w:val="24"/>
              </w:rPr>
              <w:t xml:space="preserve">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ներառում</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կամ </w:t>
            </w:r>
            <w:proofErr w:type="spellStart"/>
            <w:r w:rsidRPr="00817ECB">
              <w:rPr>
                <w:rFonts w:ascii="GHEA Mariam" w:hAnsi="GHEA Mariam"/>
                <w:szCs w:val="24"/>
              </w:rPr>
              <w:t>դրանց</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մասի</w:t>
            </w:r>
            <w:proofErr w:type="spellEnd"/>
            <w:r w:rsidRPr="00817ECB">
              <w:rPr>
                <w:rFonts w:ascii="GHEA Mariam" w:hAnsi="GHEA Mariam"/>
                <w:szCs w:val="24"/>
              </w:rPr>
              <w:t xml:space="preserve"> </w:t>
            </w:r>
            <w:proofErr w:type="spellStart"/>
            <w:r w:rsidRPr="00817ECB">
              <w:rPr>
                <w:rFonts w:ascii="GHEA Mariam" w:hAnsi="GHEA Mariam"/>
                <w:szCs w:val="24"/>
              </w:rPr>
              <w:t>օգտագործման</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առաջացած</w:t>
            </w:r>
            <w:proofErr w:type="spellEnd"/>
            <w:r w:rsidRPr="00817ECB">
              <w:rPr>
                <w:rFonts w:ascii="GHEA Mariam" w:hAnsi="GHEA Mariam"/>
                <w:szCs w:val="24"/>
              </w:rPr>
              <w:t xml:space="preserve"> </w:t>
            </w:r>
            <w:proofErr w:type="spellStart"/>
            <w:r w:rsidRPr="00817ECB">
              <w:rPr>
                <w:rFonts w:ascii="GHEA Mariam" w:hAnsi="GHEA Mariam"/>
                <w:szCs w:val="24"/>
              </w:rPr>
              <w:t>խախտումները</w:t>
            </w:r>
            <w:proofErr w:type="spellEnd"/>
            <w:r w:rsidRPr="00817ECB">
              <w:rPr>
                <w:rFonts w:ascii="GHEA Mariam" w:hAnsi="GHEA Mariam"/>
                <w:szCs w:val="24"/>
              </w:rPr>
              <w:t xml:space="preserve">, կամ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ապրանք</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արդյունք</w:t>
            </w:r>
            <w:proofErr w:type="spellEnd"/>
            <w:r w:rsidRPr="00817ECB">
              <w:rPr>
                <w:rFonts w:ascii="GHEA Mariam" w:hAnsi="GHEA Mariam"/>
                <w:szCs w:val="24"/>
              </w:rPr>
              <w:t xml:space="preserve"> է </w:t>
            </w:r>
            <w:proofErr w:type="spellStart"/>
            <w:r w:rsidRPr="00817ECB">
              <w:rPr>
                <w:rFonts w:ascii="GHEA Mariam" w:hAnsi="GHEA Mariam"/>
                <w:szCs w:val="24"/>
              </w:rPr>
              <w:t>Ապրանքների</w:t>
            </w:r>
            <w:proofErr w:type="spellEnd"/>
            <w:r w:rsidRPr="00817ECB">
              <w:rPr>
                <w:rFonts w:ascii="GHEA Mariam" w:hAnsi="GHEA Mariam"/>
                <w:szCs w:val="24"/>
              </w:rPr>
              <w:t xml:space="preserve"> կամ </w:t>
            </w:r>
            <w:proofErr w:type="spellStart"/>
            <w:r w:rsidRPr="00817ECB">
              <w:rPr>
                <w:rFonts w:ascii="GHEA Mariam" w:hAnsi="GHEA Mariam"/>
                <w:szCs w:val="24"/>
              </w:rPr>
              <w:t>դրանց</w:t>
            </w:r>
            <w:proofErr w:type="spellEnd"/>
            <w:r w:rsidRPr="00817ECB">
              <w:rPr>
                <w:rFonts w:ascii="GHEA Mariam" w:hAnsi="GHEA Mariam"/>
                <w:szCs w:val="24"/>
              </w:rPr>
              <w:t xml:space="preserve"> </w:t>
            </w:r>
            <w:proofErr w:type="spellStart"/>
            <w:r w:rsidRPr="00817ECB">
              <w:rPr>
                <w:rFonts w:ascii="GHEA Mariam" w:hAnsi="GHEA Mariam"/>
                <w:szCs w:val="24"/>
              </w:rPr>
              <w:t>մասերի</w:t>
            </w:r>
            <w:proofErr w:type="spellEnd"/>
            <w:r w:rsidRPr="00817ECB">
              <w:rPr>
                <w:rFonts w:ascii="GHEA Mariam" w:hAnsi="GHEA Mariam"/>
                <w:szCs w:val="24"/>
              </w:rPr>
              <w:t xml:space="preserve"> և </w:t>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չտրամադրված</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սարքավորման</w:t>
            </w:r>
            <w:proofErr w:type="spellEnd"/>
            <w:r w:rsidRPr="00817ECB">
              <w:rPr>
                <w:rFonts w:ascii="GHEA Mariam" w:hAnsi="GHEA Mariam"/>
                <w:szCs w:val="24"/>
              </w:rPr>
              <w:t xml:space="preserve">, </w:t>
            </w:r>
            <w:proofErr w:type="spellStart"/>
            <w:r w:rsidRPr="00817ECB">
              <w:rPr>
                <w:rFonts w:ascii="GHEA Mariam" w:hAnsi="GHEA Mariam"/>
                <w:szCs w:val="24"/>
              </w:rPr>
              <w:t>կայանքի</w:t>
            </w:r>
            <w:proofErr w:type="spellEnd"/>
            <w:r w:rsidRPr="00817ECB">
              <w:rPr>
                <w:rFonts w:ascii="GHEA Mariam" w:hAnsi="GHEA Mariam"/>
                <w:szCs w:val="24"/>
              </w:rPr>
              <w:t xml:space="preserve"> կամ </w:t>
            </w:r>
            <w:proofErr w:type="spellStart"/>
            <w:r w:rsidRPr="00817ECB">
              <w:rPr>
                <w:rFonts w:ascii="GHEA Mariam" w:hAnsi="GHEA Mariam"/>
                <w:szCs w:val="24"/>
              </w:rPr>
              <w:t>նյութերի</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համակցության</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
          <w:p w14:paraId="5EE92E86" w14:textId="716EDC87" w:rsidR="00AC7B59" w:rsidRPr="00817ECB" w:rsidRDefault="00AC7B59" w:rsidP="00AC7B59">
            <w:pPr>
              <w:spacing w:after="200"/>
              <w:ind w:left="612" w:hanging="607"/>
              <w:jc w:val="both"/>
              <w:rPr>
                <w:rFonts w:ascii="GHEA Mariam" w:hAnsi="GHEA Mariam"/>
                <w:szCs w:val="24"/>
              </w:rPr>
            </w:pPr>
            <w:r w:rsidRPr="00817ECB">
              <w:rPr>
                <w:rFonts w:ascii="GHEA Mariam" w:hAnsi="GHEA Mariam"/>
                <w:szCs w:val="24"/>
              </w:rPr>
              <w:t>29.2</w:t>
            </w:r>
            <w:r w:rsidRPr="00817ECB">
              <w:rPr>
                <w:rFonts w:ascii="GHEA Mariam" w:hAnsi="GHEA Mariam"/>
                <w:szCs w:val="24"/>
              </w:rPr>
              <w:tab/>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Գնորդին</w:t>
            </w:r>
            <w:proofErr w:type="spellEnd"/>
            <w:r w:rsidRPr="00817ECB">
              <w:rPr>
                <w:rFonts w:ascii="GHEA Mariam" w:hAnsi="GHEA Mariam"/>
                <w:szCs w:val="24"/>
              </w:rPr>
              <w:t xml:space="preserve"> ՊԸՊ-ի 29.1 </w:t>
            </w:r>
            <w:proofErr w:type="spellStart"/>
            <w:r w:rsidRPr="00817ECB">
              <w:rPr>
                <w:rFonts w:ascii="GHEA Mariam" w:hAnsi="GHEA Mariam"/>
                <w:szCs w:val="24"/>
              </w:rPr>
              <w:t>ենթակետի</w:t>
            </w:r>
            <w:proofErr w:type="spellEnd"/>
            <w:r w:rsidRPr="00817ECB">
              <w:rPr>
                <w:rFonts w:ascii="GHEA Mariam" w:hAnsi="GHEA Mariam"/>
                <w:szCs w:val="24"/>
              </w:rPr>
              <w:t xml:space="preserve"> </w:t>
            </w:r>
            <w:proofErr w:type="spellStart"/>
            <w:r w:rsidRPr="00817ECB">
              <w:rPr>
                <w:rFonts w:ascii="GHEA Mariam" w:hAnsi="GHEA Mariam"/>
                <w:szCs w:val="24"/>
              </w:rPr>
              <w:t>շրջանակում</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դեմ</w:t>
            </w:r>
            <w:proofErr w:type="spellEnd"/>
            <w:r w:rsidRPr="00817ECB">
              <w:rPr>
                <w:rFonts w:ascii="GHEA Mariam" w:hAnsi="GHEA Mariam"/>
                <w:szCs w:val="24"/>
              </w:rPr>
              <w:t xml:space="preserve"> </w:t>
            </w:r>
            <w:proofErr w:type="spellStart"/>
            <w:r w:rsidRPr="00817ECB">
              <w:rPr>
                <w:rFonts w:ascii="GHEA Mariam" w:hAnsi="GHEA Mariam"/>
                <w:szCs w:val="24"/>
              </w:rPr>
              <w:t>ներկայացվում</w:t>
            </w:r>
            <w:proofErr w:type="spellEnd"/>
            <w:r w:rsidRPr="00817ECB">
              <w:rPr>
                <w:rFonts w:ascii="GHEA Mariam" w:hAnsi="GHEA Mariam"/>
                <w:szCs w:val="24"/>
              </w:rPr>
              <w:t xml:space="preserve"> է </w:t>
            </w:r>
            <w:proofErr w:type="spellStart"/>
            <w:r w:rsidRPr="00817ECB">
              <w:rPr>
                <w:rFonts w:ascii="GHEA Mariam" w:hAnsi="GHEA Mariam"/>
                <w:szCs w:val="24"/>
              </w:rPr>
              <w:t>հայտ</w:t>
            </w:r>
            <w:proofErr w:type="spellEnd"/>
            <w:r w:rsidRPr="00817ECB">
              <w:rPr>
                <w:rFonts w:ascii="GHEA Mariam" w:hAnsi="GHEA Mariam"/>
                <w:szCs w:val="24"/>
              </w:rPr>
              <w:t xml:space="preserve"> կամ </w:t>
            </w:r>
            <w:proofErr w:type="spellStart"/>
            <w:r w:rsidRPr="00817ECB">
              <w:rPr>
                <w:rFonts w:ascii="GHEA Mariam" w:hAnsi="GHEA Mariam"/>
                <w:szCs w:val="24"/>
              </w:rPr>
              <w:t>պահանջ</w:t>
            </w:r>
            <w:proofErr w:type="spellEnd"/>
            <w:r w:rsidRPr="00817ECB">
              <w:rPr>
                <w:rFonts w:ascii="GHEA Mariam" w:hAnsi="GHEA Mariam"/>
                <w:szCs w:val="24"/>
              </w:rPr>
              <w:t xml:space="preserve">, </w:t>
            </w:r>
            <w:proofErr w:type="spellStart"/>
            <w:r w:rsidRPr="00817ECB">
              <w:rPr>
                <w:rFonts w:ascii="GHEA Mariam" w:hAnsi="GHEA Mariam"/>
                <w:szCs w:val="24"/>
              </w:rPr>
              <w:t>ապա</w:t>
            </w:r>
            <w:proofErr w:type="spellEnd"/>
            <w:r w:rsidRPr="00817ECB">
              <w:rPr>
                <w:rFonts w:ascii="GHEA Mariam" w:hAnsi="GHEA Mariam"/>
                <w:szCs w:val="24"/>
              </w:rPr>
              <w:t xml:space="preserve"> </w:t>
            </w:r>
            <w:proofErr w:type="spellStart"/>
            <w:r w:rsidRPr="00817ECB">
              <w:rPr>
                <w:rFonts w:ascii="GHEA Mariam" w:hAnsi="GHEA Mariam"/>
                <w:szCs w:val="24"/>
              </w:rPr>
              <w:t>Գնորդը</w:t>
            </w:r>
            <w:proofErr w:type="spellEnd"/>
            <w:r w:rsidRPr="00817ECB">
              <w:rPr>
                <w:rFonts w:ascii="GHEA Mariam" w:hAnsi="GHEA Mariam"/>
                <w:szCs w:val="24"/>
              </w:rPr>
              <w:t xml:space="preserve"> </w:t>
            </w:r>
            <w:proofErr w:type="spellStart"/>
            <w:r w:rsidRPr="00817ECB">
              <w:rPr>
                <w:rFonts w:ascii="GHEA Mariam" w:hAnsi="GHEA Mariam"/>
                <w:szCs w:val="24"/>
              </w:rPr>
              <w:t>անամիջապես</w:t>
            </w:r>
            <w:proofErr w:type="spellEnd"/>
            <w:r w:rsidRPr="00817ECB">
              <w:rPr>
                <w:rFonts w:ascii="GHEA Mariam" w:hAnsi="GHEA Mariam"/>
                <w:szCs w:val="24"/>
              </w:rPr>
              <w:t xml:space="preserve"> </w:t>
            </w:r>
            <w:proofErr w:type="spellStart"/>
            <w:r w:rsidRPr="00817ECB">
              <w:rPr>
                <w:rFonts w:ascii="GHEA Mariam" w:hAnsi="GHEA Mariam"/>
                <w:szCs w:val="24"/>
              </w:rPr>
              <w:t>տեղեկացնի</w:t>
            </w:r>
            <w:proofErr w:type="spellEnd"/>
            <w:r w:rsidRPr="00817ECB">
              <w:rPr>
                <w:rFonts w:ascii="GHEA Mariam" w:hAnsi="GHEA Mariam"/>
                <w:szCs w:val="24"/>
              </w:rPr>
              <w:t xml:space="preserve"> </w:t>
            </w:r>
            <w:proofErr w:type="spellStart"/>
            <w:r w:rsidRPr="00817ECB">
              <w:rPr>
                <w:rFonts w:ascii="GHEA Mariam" w:hAnsi="GHEA Mariam"/>
                <w:szCs w:val="24"/>
              </w:rPr>
              <w:t>դրա</w:t>
            </w:r>
            <w:proofErr w:type="spellEnd"/>
            <w:r w:rsidRPr="00817ECB">
              <w:rPr>
                <w:rFonts w:ascii="GHEA Mariam" w:hAnsi="GHEA Mariam"/>
                <w:szCs w:val="24"/>
              </w:rPr>
              <w:t xml:space="preserve"> </w:t>
            </w:r>
            <w:proofErr w:type="spellStart"/>
            <w:r w:rsidRPr="00817ECB">
              <w:rPr>
                <w:rFonts w:ascii="GHEA Mariam" w:hAnsi="GHEA Mariam"/>
                <w:szCs w:val="24"/>
              </w:rPr>
              <w:t>մասին</w:t>
            </w:r>
            <w:proofErr w:type="spellEnd"/>
            <w:r w:rsidRPr="00817ECB">
              <w:rPr>
                <w:rFonts w:ascii="GHEA Mariam" w:hAnsi="GHEA Mariam"/>
                <w:szCs w:val="24"/>
              </w:rPr>
              <w:t xml:space="preserve"> </w:t>
            </w:r>
            <w:proofErr w:type="spellStart"/>
            <w:r w:rsidRPr="00817ECB">
              <w:rPr>
                <w:rFonts w:ascii="GHEA Mariam" w:hAnsi="GHEA Mariam"/>
                <w:szCs w:val="24"/>
              </w:rPr>
              <w:t>Մատակարարին</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իր</w:t>
            </w:r>
            <w:proofErr w:type="spellEnd"/>
            <w:r w:rsidRPr="00817ECB">
              <w:rPr>
                <w:rFonts w:ascii="GHEA Mariam" w:hAnsi="GHEA Mariam"/>
                <w:szCs w:val="24"/>
              </w:rPr>
              <w:t xml:space="preserve"> </w:t>
            </w:r>
            <w:proofErr w:type="spellStart"/>
            <w:r w:rsidRPr="00817ECB">
              <w:rPr>
                <w:rFonts w:ascii="GHEA Mariam" w:hAnsi="GHEA Mariam"/>
                <w:szCs w:val="24"/>
              </w:rPr>
              <w:t>հաշվին</w:t>
            </w:r>
            <w:proofErr w:type="spellEnd"/>
            <w:r w:rsidRPr="00817ECB">
              <w:rPr>
                <w:rFonts w:ascii="GHEA Mariam" w:hAnsi="GHEA Mariam"/>
                <w:szCs w:val="24"/>
              </w:rPr>
              <w:t xml:space="preserve"> և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անունից</w:t>
            </w:r>
            <w:proofErr w:type="spellEnd"/>
            <w:r w:rsidRPr="00817ECB">
              <w:rPr>
                <w:rFonts w:ascii="GHEA Mariam" w:hAnsi="GHEA Mariam"/>
                <w:szCs w:val="24"/>
              </w:rPr>
              <w:t xml:space="preserve"> կարող է </w:t>
            </w:r>
            <w:proofErr w:type="spellStart"/>
            <w:r w:rsidRPr="00817ECB">
              <w:rPr>
                <w:rFonts w:ascii="GHEA Mariam" w:hAnsi="GHEA Mariam"/>
                <w:szCs w:val="24"/>
              </w:rPr>
              <w:t>զբաղվել</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պահանջով</w:t>
            </w:r>
            <w:proofErr w:type="spellEnd"/>
            <w:r w:rsidRPr="00817ECB">
              <w:rPr>
                <w:rFonts w:ascii="GHEA Mariam" w:hAnsi="GHEA Mariam"/>
                <w:szCs w:val="24"/>
              </w:rPr>
              <w:t xml:space="preserve"> կամ </w:t>
            </w:r>
            <w:proofErr w:type="spellStart"/>
            <w:r w:rsidRPr="00817ECB">
              <w:rPr>
                <w:rFonts w:ascii="GHEA Mariam" w:hAnsi="GHEA Mariam"/>
                <w:szCs w:val="24"/>
              </w:rPr>
              <w:t>հայտով</w:t>
            </w:r>
            <w:proofErr w:type="spellEnd"/>
            <w:r w:rsidRPr="00817ECB">
              <w:rPr>
                <w:rFonts w:ascii="GHEA Mariam" w:hAnsi="GHEA Mariam"/>
                <w:szCs w:val="24"/>
              </w:rPr>
              <w:t xml:space="preserve"> կամ </w:t>
            </w:r>
            <w:proofErr w:type="spellStart"/>
            <w:r w:rsidRPr="00817ECB">
              <w:rPr>
                <w:rFonts w:ascii="GHEA Mariam" w:hAnsi="GHEA Mariam"/>
                <w:szCs w:val="24"/>
              </w:rPr>
              <w:t>վարի</w:t>
            </w:r>
            <w:proofErr w:type="spellEnd"/>
            <w:r w:rsidRPr="00817ECB">
              <w:rPr>
                <w:rFonts w:ascii="GHEA Mariam" w:hAnsi="GHEA Mariam"/>
                <w:szCs w:val="24"/>
              </w:rPr>
              <w:t xml:space="preserve"> </w:t>
            </w:r>
            <w:proofErr w:type="spellStart"/>
            <w:r w:rsidRPr="00817ECB">
              <w:rPr>
                <w:rFonts w:ascii="GHEA Mariam" w:hAnsi="GHEA Mariam"/>
                <w:szCs w:val="24"/>
              </w:rPr>
              <w:t>դրա</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կապված</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բանակցություն</w:t>
            </w:r>
            <w:proofErr w:type="spellEnd"/>
            <w:r w:rsidRPr="00817ECB">
              <w:rPr>
                <w:rFonts w:ascii="GHEA Mariam" w:hAnsi="GHEA Mariam"/>
                <w:szCs w:val="24"/>
              </w:rPr>
              <w:t xml:space="preserve">՝ </w:t>
            </w:r>
            <w:proofErr w:type="spellStart"/>
            <w:r w:rsidRPr="00817ECB">
              <w:rPr>
                <w:rFonts w:ascii="GHEA Mariam" w:hAnsi="GHEA Mariam"/>
                <w:szCs w:val="24"/>
              </w:rPr>
              <w:t>խնդիրը</w:t>
            </w:r>
            <w:proofErr w:type="spellEnd"/>
            <w:r w:rsidRPr="00817ECB">
              <w:rPr>
                <w:rFonts w:ascii="GHEA Mariam" w:hAnsi="GHEA Mariam"/>
                <w:szCs w:val="24"/>
              </w:rPr>
              <w:t xml:space="preserve"> </w:t>
            </w:r>
            <w:proofErr w:type="spellStart"/>
            <w:r w:rsidRPr="00817ECB">
              <w:rPr>
                <w:rFonts w:ascii="GHEA Mariam" w:hAnsi="GHEA Mariam"/>
                <w:szCs w:val="24"/>
              </w:rPr>
              <w:t>կարգավորելու</w:t>
            </w:r>
            <w:proofErr w:type="spellEnd"/>
            <w:r w:rsidRPr="00817ECB">
              <w:rPr>
                <w:rFonts w:ascii="GHEA Mariam" w:hAnsi="GHEA Mariam"/>
                <w:szCs w:val="24"/>
              </w:rPr>
              <w:t xml:space="preserve"> </w:t>
            </w:r>
            <w:proofErr w:type="spellStart"/>
            <w:r w:rsidRPr="00817ECB">
              <w:rPr>
                <w:rFonts w:ascii="GHEA Mariam" w:hAnsi="GHEA Mariam"/>
                <w:szCs w:val="24"/>
              </w:rPr>
              <w:t>նպատակով</w:t>
            </w:r>
            <w:proofErr w:type="spellEnd"/>
            <w:r w:rsidRPr="00817ECB">
              <w:rPr>
                <w:rFonts w:ascii="GHEA Mariam" w:hAnsi="GHEA Mariam"/>
                <w:szCs w:val="24"/>
              </w:rPr>
              <w:t xml:space="preserve">: </w:t>
            </w:r>
          </w:p>
          <w:p w14:paraId="32AAB1A2" w14:textId="77777777" w:rsidR="00AC7B59" w:rsidRPr="00817ECB" w:rsidRDefault="00AC7B59" w:rsidP="00AC7B59">
            <w:pPr>
              <w:spacing w:after="200"/>
              <w:ind w:left="612" w:hanging="607"/>
              <w:jc w:val="both"/>
              <w:rPr>
                <w:rFonts w:ascii="GHEA Mariam" w:hAnsi="GHEA Mariam"/>
                <w:szCs w:val="24"/>
              </w:rPr>
            </w:pPr>
            <w:r w:rsidRPr="00817ECB">
              <w:rPr>
                <w:rFonts w:ascii="GHEA Mariam" w:hAnsi="GHEA Mariam"/>
                <w:szCs w:val="24"/>
              </w:rPr>
              <w:t>29.3</w:t>
            </w:r>
            <w:r w:rsidRPr="00817ECB">
              <w:rPr>
                <w:rFonts w:ascii="GHEA Mariam" w:hAnsi="GHEA Mariam"/>
                <w:szCs w:val="24"/>
              </w:rPr>
              <w:tab/>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այդպիսի</w:t>
            </w:r>
            <w:proofErr w:type="spellEnd"/>
            <w:r w:rsidRPr="00817ECB">
              <w:rPr>
                <w:rFonts w:ascii="GHEA Mariam" w:hAnsi="GHEA Mariam"/>
                <w:szCs w:val="24"/>
              </w:rPr>
              <w:t xml:space="preserve"> </w:t>
            </w:r>
            <w:proofErr w:type="spellStart"/>
            <w:r w:rsidRPr="00817ECB">
              <w:rPr>
                <w:rFonts w:ascii="GHEA Mariam" w:hAnsi="GHEA Mariam"/>
                <w:szCs w:val="24"/>
              </w:rPr>
              <w:t>ծանուցման</w:t>
            </w:r>
            <w:proofErr w:type="spellEnd"/>
            <w:r w:rsidRPr="00817ECB">
              <w:rPr>
                <w:rFonts w:ascii="GHEA Mariam" w:hAnsi="GHEA Mariam"/>
                <w:szCs w:val="24"/>
              </w:rPr>
              <w:t xml:space="preserve"> </w:t>
            </w:r>
            <w:proofErr w:type="spellStart"/>
            <w:r w:rsidRPr="00817ECB">
              <w:rPr>
                <w:rFonts w:ascii="GHEA Mariam" w:hAnsi="GHEA Mariam"/>
                <w:szCs w:val="24"/>
              </w:rPr>
              <w:t>ստացման</w:t>
            </w:r>
            <w:proofErr w:type="spellEnd"/>
            <w:r w:rsidRPr="00817ECB">
              <w:rPr>
                <w:rFonts w:ascii="GHEA Mariam" w:hAnsi="GHEA Mariam"/>
                <w:szCs w:val="24"/>
              </w:rPr>
              <w:t xml:space="preserve"> </w:t>
            </w:r>
            <w:proofErr w:type="spellStart"/>
            <w:r w:rsidRPr="00817ECB">
              <w:rPr>
                <w:rFonts w:ascii="GHEA Mariam" w:hAnsi="GHEA Mariam"/>
                <w:szCs w:val="24"/>
              </w:rPr>
              <w:t>պահից</w:t>
            </w:r>
            <w:proofErr w:type="spellEnd"/>
            <w:r w:rsidRPr="00817ECB">
              <w:rPr>
                <w:rFonts w:ascii="GHEA Mariam" w:hAnsi="GHEA Mariam"/>
                <w:szCs w:val="24"/>
              </w:rPr>
              <w:t xml:space="preserve"> </w:t>
            </w:r>
            <w:proofErr w:type="spellStart"/>
            <w:r w:rsidRPr="00817ECB">
              <w:rPr>
                <w:rFonts w:ascii="GHEA Mariam" w:hAnsi="GHEA Mariam"/>
                <w:szCs w:val="24"/>
              </w:rPr>
              <w:t>քսանութ</w:t>
            </w:r>
            <w:proofErr w:type="spellEnd"/>
            <w:r w:rsidRPr="00817ECB">
              <w:rPr>
                <w:rFonts w:ascii="GHEA Mariam" w:hAnsi="GHEA Mariam"/>
                <w:szCs w:val="24"/>
              </w:rPr>
              <w:t xml:space="preserve"> (28) </w:t>
            </w:r>
            <w:proofErr w:type="spellStart"/>
            <w:r w:rsidRPr="00817ECB">
              <w:rPr>
                <w:rFonts w:ascii="GHEA Mariam" w:hAnsi="GHEA Mariam"/>
                <w:szCs w:val="24"/>
              </w:rPr>
              <w:t>օրվա</w:t>
            </w:r>
            <w:proofErr w:type="spellEnd"/>
            <w:r w:rsidRPr="00817ECB">
              <w:rPr>
                <w:rFonts w:ascii="GHEA Mariam" w:hAnsi="GHEA Mariam"/>
                <w:szCs w:val="24"/>
              </w:rPr>
              <w:t xml:space="preserve"> </w:t>
            </w:r>
            <w:proofErr w:type="spellStart"/>
            <w:r w:rsidRPr="00817ECB">
              <w:rPr>
                <w:rFonts w:ascii="GHEA Mariam" w:hAnsi="GHEA Mariam"/>
                <w:szCs w:val="24"/>
              </w:rPr>
              <w:t>ընթացքում</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ծանուցում</w:t>
            </w:r>
            <w:proofErr w:type="spellEnd"/>
            <w:r w:rsidRPr="00817ECB">
              <w:rPr>
                <w:rFonts w:ascii="GHEA Mariam" w:hAnsi="GHEA Mariam"/>
                <w:szCs w:val="24"/>
              </w:rPr>
              <w:t xml:space="preserve"> </w:t>
            </w:r>
            <w:proofErr w:type="spellStart"/>
            <w:r w:rsidRPr="00817ECB">
              <w:rPr>
                <w:rFonts w:ascii="GHEA Mariam" w:hAnsi="GHEA Mariam"/>
                <w:szCs w:val="24"/>
              </w:rPr>
              <w:t>Գնորդին</w:t>
            </w:r>
            <w:proofErr w:type="spellEnd"/>
            <w:r w:rsidRPr="00817ECB">
              <w:rPr>
                <w:rFonts w:ascii="GHEA Mariam" w:hAnsi="GHEA Mariam"/>
                <w:szCs w:val="24"/>
              </w:rPr>
              <w:t xml:space="preserve">, </w:t>
            </w:r>
            <w:proofErr w:type="spellStart"/>
            <w:r w:rsidRPr="00817ECB">
              <w:rPr>
                <w:rFonts w:ascii="GHEA Mariam" w:hAnsi="GHEA Mariam"/>
                <w:szCs w:val="24"/>
              </w:rPr>
              <w:t>որ</w:t>
            </w:r>
            <w:proofErr w:type="spellEnd"/>
            <w:r w:rsidRPr="00817ECB">
              <w:rPr>
                <w:rFonts w:ascii="GHEA Mariam" w:hAnsi="GHEA Mariam"/>
                <w:szCs w:val="24"/>
              </w:rPr>
              <w:t xml:space="preserve"> </w:t>
            </w:r>
            <w:proofErr w:type="spellStart"/>
            <w:r w:rsidRPr="00817ECB">
              <w:rPr>
                <w:rFonts w:ascii="GHEA Mariam" w:hAnsi="GHEA Mariam"/>
                <w:szCs w:val="24"/>
              </w:rPr>
              <w:t>մտադիր</w:t>
            </w:r>
            <w:proofErr w:type="spellEnd"/>
            <w:r w:rsidRPr="00817ECB">
              <w:rPr>
                <w:rFonts w:ascii="GHEA Mariam" w:hAnsi="GHEA Mariam"/>
                <w:szCs w:val="24"/>
              </w:rPr>
              <w:t xml:space="preserve"> է </w:t>
            </w:r>
            <w:proofErr w:type="spellStart"/>
            <w:r w:rsidRPr="00817ECB">
              <w:rPr>
                <w:rFonts w:ascii="GHEA Mariam" w:hAnsi="GHEA Mariam"/>
                <w:szCs w:val="24"/>
              </w:rPr>
              <w:t>զբաղվել</w:t>
            </w:r>
            <w:proofErr w:type="spellEnd"/>
            <w:r w:rsidRPr="00817ECB">
              <w:rPr>
                <w:rFonts w:ascii="GHEA Mariam" w:hAnsi="GHEA Mariam"/>
                <w:szCs w:val="24"/>
              </w:rPr>
              <w:t xml:space="preserve"> </w:t>
            </w:r>
            <w:proofErr w:type="spellStart"/>
            <w:r w:rsidRPr="00817ECB">
              <w:rPr>
                <w:rFonts w:ascii="GHEA Mariam" w:hAnsi="GHEA Mariam"/>
                <w:szCs w:val="24"/>
              </w:rPr>
              <w:t>այդ</w:t>
            </w:r>
            <w:proofErr w:type="spellEnd"/>
            <w:r w:rsidRPr="00817ECB">
              <w:rPr>
                <w:rFonts w:ascii="GHEA Mariam" w:hAnsi="GHEA Mariam"/>
                <w:szCs w:val="24"/>
              </w:rPr>
              <w:t xml:space="preserve"> </w:t>
            </w:r>
            <w:proofErr w:type="spellStart"/>
            <w:r w:rsidRPr="00817ECB">
              <w:rPr>
                <w:rFonts w:ascii="GHEA Mariam" w:hAnsi="GHEA Mariam"/>
                <w:szCs w:val="24"/>
              </w:rPr>
              <w:t>ներկայացված</w:t>
            </w:r>
            <w:proofErr w:type="spellEnd"/>
            <w:r w:rsidRPr="00817ECB">
              <w:rPr>
                <w:rFonts w:ascii="GHEA Mariam" w:hAnsi="GHEA Mariam"/>
                <w:szCs w:val="24"/>
              </w:rPr>
              <w:t xml:space="preserve"> </w:t>
            </w:r>
            <w:proofErr w:type="spellStart"/>
            <w:r w:rsidRPr="00817ECB">
              <w:rPr>
                <w:rFonts w:ascii="GHEA Mariam" w:hAnsi="GHEA Mariam"/>
                <w:szCs w:val="24"/>
              </w:rPr>
              <w:t>հայտի</w:t>
            </w:r>
            <w:proofErr w:type="spellEnd"/>
            <w:r w:rsidRPr="00817ECB">
              <w:rPr>
                <w:rFonts w:ascii="GHEA Mariam" w:hAnsi="GHEA Mariam"/>
                <w:szCs w:val="24"/>
              </w:rPr>
              <w:t xml:space="preserve"> կամ </w:t>
            </w:r>
            <w:proofErr w:type="spellStart"/>
            <w:r w:rsidRPr="00817ECB">
              <w:rPr>
                <w:rFonts w:ascii="GHEA Mariam" w:hAnsi="GHEA Mariam"/>
                <w:szCs w:val="24"/>
              </w:rPr>
              <w:t>պահանջի</w:t>
            </w:r>
            <w:proofErr w:type="spellEnd"/>
            <w:r w:rsidRPr="00817ECB">
              <w:rPr>
                <w:rFonts w:ascii="GHEA Mariam" w:hAnsi="GHEA Mariam"/>
                <w:szCs w:val="24"/>
              </w:rPr>
              <w:t xml:space="preserve"> </w:t>
            </w:r>
            <w:proofErr w:type="spellStart"/>
            <w:r w:rsidRPr="00817ECB">
              <w:rPr>
                <w:rFonts w:ascii="GHEA Mariam" w:hAnsi="GHEA Mariam"/>
                <w:szCs w:val="24"/>
              </w:rPr>
              <w:t>գործով</w:t>
            </w:r>
            <w:proofErr w:type="spellEnd"/>
            <w:r w:rsidRPr="00817ECB">
              <w:rPr>
                <w:rFonts w:ascii="GHEA Mariam" w:hAnsi="GHEA Mariam"/>
                <w:szCs w:val="24"/>
              </w:rPr>
              <w:t xml:space="preserve">, </w:t>
            </w:r>
            <w:proofErr w:type="spellStart"/>
            <w:r w:rsidRPr="00817ECB">
              <w:rPr>
                <w:rFonts w:ascii="GHEA Mariam" w:hAnsi="GHEA Mariam"/>
                <w:szCs w:val="24"/>
              </w:rPr>
              <w:t>ապա</w:t>
            </w:r>
            <w:proofErr w:type="spellEnd"/>
            <w:r w:rsidRPr="00817ECB">
              <w:rPr>
                <w:rFonts w:ascii="GHEA Mariam" w:hAnsi="GHEA Mariam"/>
                <w:szCs w:val="24"/>
              </w:rPr>
              <w:t xml:space="preserve"> </w:t>
            </w:r>
            <w:proofErr w:type="spellStart"/>
            <w:r w:rsidRPr="00817ECB">
              <w:rPr>
                <w:rFonts w:ascii="GHEA Mariam" w:hAnsi="GHEA Mariam"/>
                <w:szCs w:val="24"/>
              </w:rPr>
              <w:t>Գնորդը</w:t>
            </w:r>
            <w:proofErr w:type="spellEnd"/>
            <w:r w:rsidRPr="00817ECB">
              <w:rPr>
                <w:rFonts w:ascii="GHEA Mariam" w:hAnsi="GHEA Mariam"/>
                <w:szCs w:val="24"/>
              </w:rPr>
              <w:t xml:space="preserve"> </w:t>
            </w:r>
            <w:proofErr w:type="spellStart"/>
            <w:r w:rsidRPr="00817ECB">
              <w:rPr>
                <w:rFonts w:ascii="GHEA Mariam" w:hAnsi="GHEA Mariam"/>
                <w:szCs w:val="24"/>
              </w:rPr>
              <w:t>ինքնուրույն</w:t>
            </w:r>
            <w:proofErr w:type="spellEnd"/>
            <w:r w:rsidRPr="00817ECB">
              <w:rPr>
                <w:rFonts w:ascii="GHEA Mariam" w:hAnsi="GHEA Mariam"/>
                <w:szCs w:val="24"/>
              </w:rPr>
              <w:t xml:space="preserve"> կարող է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կատարել</w:t>
            </w:r>
            <w:proofErr w:type="spellEnd"/>
            <w:r w:rsidRPr="00817ECB">
              <w:rPr>
                <w:rFonts w:ascii="GHEA Mariam" w:hAnsi="GHEA Mariam"/>
                <w:szCs w:val="24"/>
              </w:rPr>
              <w:t xml:space="preserve"> </w:t>
            </w:r>
            <w:proofErr w:type="spellStart"/>
            <w:r w:rsidRPr="00817ECB">
              <w:rPr>
                <w:rFonts w:ascii="GHEA Mariam" w:hAnsi="GHEA Mariam"/>
                <w:szCs w:val="24"/>
              </w:rPr>
              <w:t>իր</w:t>
            </w:r>
            <w:proofErr w:type="spellEnd"/>
            <w:r w:rsidRPr="00817ECB">
              <w:rPr>
                <w:rFonts w:ascii="GHEA Mariam" w:hAnsi="GHEA Mariam"/>
                <w:szCs w:val="24"/>
              </w:rPr>
              <w:t xml:space="preserve"> </w:t>
            </w:r>
            <w:proofErr w:type="spellStart"/>
            <w:r w:rsidRPr="00817ECB">
              <w:rPr>
                <w:rFonts w:ascii="GHEA Mariam" w:hAnsi="GHEA Mariam"/>
                <w:szCs w:val="24"/>
              </w:rPr>
              <w:t>հայեցեղությամբ</w:t>
            </w:r>
            <w:proofErr w:type="spellEnd"/>
            <w:r w:rsidRPr="00817ECB">
              <w:rPr>
                <w:rFonts w:ascii="GHEA Mariam" w:hAnsi="GHEA Mariam"/>
                <w:szCs w:val="24"/>
              </w:rPr>
              <w:t xml:space="preserve">:  </w:t>
            </w:r>
          </w:p>
          <w:p w14:paraId="596D5D5B" w14:textId="77777777" w:rsidR="00AC7B59" w:rsidRPr="00817ECB" w:rsidRDefault="00AC7B59" w:rsidP="00AC7B59">
            <w:pPr>
              <w:spacing w:after="200"/>
              <w:ind w:left="612" w:hanging="607"/>
              <w:jc w:val="both"/>
              <w:rPr>
                <w:rFonts w:ascii="GHEA Mariam" w:hAnsi="GHEA Mariam"/>
                <w:szCs w:val="24"/>
              </w:rPr>
            </w:pPr>
            <w:r w:rsidRPr="00817ECB">
              <w:rPr>
                <w:rFonts w:ascii="GHEA Mariam" w:hAnsi="GHEA Mariam"/>
                <w:szCs w:val="24"/>
              </w:rPr>
              <w:t>29.4</w:t>
            </w:r>
            <w:r w:rsidRPr="00817ECB">
              <w:rPr>
                <w:rFonts w:ascii="GHEA Mariam" w:hAnsi="GHEA Mariam"/>
                <w:szCs w:val="24"/>
              </w:rPr>
              <w:tab/>
            </w:r>
            <w:proofErr w:type="spellStart"/>
            <w:r w:rsidRPr="00817ECB">
              <w:rPr>
                <w:rFonts w:ascii="GHEA Mariam" w:hAnsi="GHEA Mariam"/>
                <w:szCs w:val="24"/>
              </w:rPr>
              <w:t>Գնորդը</w:t>
            </w:r>
            <w:proofErr w:type="spellEnd"/>
            <w:r w:rsidRPr="00817ECB">
              <w:rPr>
                <w:rFonts w:ascii="GHEA Mariam" w:hAnsi="GHEA Mariam"/>
                <w:szCs w:val="24"/>
              </w:rPr>
              <w:t xml:space="preserve">, </w:t>
            </w:r>
            <w:proofErr w:type="spellStart"/>
            <w:r w:rsidRPr="00817ECB">
              <w:rPr>
                <w:rFonts w:ascii="GHEA Mariam" w:hAnsi="GHEA Mariam"/>
                <w:szCs w:val="24"/>
              </w:rPr>
              <w:t>Մատակարի</w:t>
            </w:r>
            <w:proofErr w:type="spellEnd"/>
            <w:r w:rsidRPr="00817ECB">
              <w:rPr>
                <w:rFonts w:ascii="GHEA Mariam" w:hAnsi="GHEA Mariam"/>
                <w:szCs w:val="24"/>
              </w:rPr>
              <w:t xml:space="preserve"> </w:t>
            </w:r>
            <w:proofErr w:type="spellStart"/>
            <w:r w:rsidRPr="00817ECB">
              <w:rPr>
                <w:rFonts w:ascii="GHEA Mariam" w:hAnsi="GHEA Mariam"/>
                <w:szCs w:val="24"/>
              </w:rPr>
              <w:t>խնդրանքով</w:t>
            </w:r>
            <w:proofErr w:type="spellEnd"/>
            <w:r w:rsidRPr="00817ECB">
              <w:rPr>
                <w:rFonts w:ascii="GHEA Mariam" w:hAnsi="GHEA Mariam"/>
                <w:szCs w:val="24"/>
              </w:rPr>
              <w:t xml:space="preserve">, </w:t>
            </w:r>
            <w:proofErr w:type="spellStart"/>
            <w:r w:rsidRPr="00817ECB">
              <w:rPr>
                <w:rFonts w:ascii="GHEA Mariam" w:hAnsi="GHEA Mariam"/>
                <w:szCs w:val="24"/>
              </w:rPr>
              <w:t>կտրամադրի</w:t>
            </w:r>
            <w:proofErr w:type="spellEnd"/>
            <w:r w:rsidRPr="00817ECB">
              <w:rPr>
                <w:rFonts w:ascii="GHEA Mariam" w:hAnsi="GHEA Mariam"/>
                <w:szCs w:val="24"/>
              </w:rPr>
              <w:t xml:space="preserve"> </w:t>
            </w:r>
            <w:proofErr w:type="spellStart"/>
            <w:r w:rsidRPr="00817ECB">
              <w:rPr>
                <w:rFonts w:ascii="GHEA Mariam" w:hAnsi="GHEA Mariam"/>
                <w:szCs w:val="24"/>
              </w:rPr>
              <w:t>ամեն</w:t>
            </w:r>
            <w:proofErr w:type="spellEnd"/>
            <w:r w:rsidRPr="00817ECB">
              <w:rPr>
                <w:rFonts w:ascii="GHEA Mariam" w:hAnsi="GHEA Mariam"/>
                <w:szCs w:val="24"/>
              </w:rPr>
              <w:t xml:space="preserve"> </w:t>
            </w:r>
            <w:proofErr w:type="spellStart"/>
            <w:r w:rsidRPr="00817ECB">
              <w:rPr>
                <w:rFonts w:ascii="GHEA Mariam" w:hAnsi="GHEA Mariam"/>
                <w:szCs w:val="24"/>
              </w:rPr>
              <w:lastRenderedPageBreak/>
              <w:t>հնարավոր</w:t>
            </w:r>
            <w:proofErr w:type="spellEnd"/>
            <w:r w:rsidRPr="00817ECB">
              <w:rPr>
                <w:rFonts w:ascii="GHEA Mariam" w:hAnsi="GHEA Mariam"/>
                <w:szCs w:val="24"/>
              </w:rPr>
              <w:t xml:space="preserve"> </w:t>
            </w:r>
            <w:proofErr w:type="spellStart"/>
            <w:r w:rsidRPr="00817ECB">
              <w:rPr>
                <w:rFonts w:ascii="GHEA Mariam" w:hAnsi="GHEA Mariam"/>
                <w:szCs w:val="24"/>
              </w:rPr>
              <w:t>աջակցություն</w:t>
            </w:r>
            <w:proofErr w:type="spellEnd"/>
            <w:r w:rsidRPr="00817ECB">
              <w:rPr>
                <w:rFonts w:ascii="GHEA Mariam" w:hAnsi="GHEA Mariam"/>
                <w:szCs w:val="24"/>
              </w:rPr>
              <w:t xml:space="preserve"> </w:t>
            </w:r>
            <w:proofErr w:type="spellStart"/>
            <w:r w:rsidRPr="00817ECB">
              <w:rPr>
                <w:rFonts w:ascii="GHEA Mariam" w:hAnsi="GHEA Mariam"/>
                <w:szCs w:val="24"/>
              </w:rPr>
              <w:t>Մատակարարին</w:t>
            </w:r>
            <w:proofErr w:type="spellEnd"/>
            <w:r w:rsidRPr="00817ECB">
              <w:rPr>
                <w:rFonts w:ascii="GHEA Mariam" w:hAnsi="GHEA Mariam"/>
                <w:szCs w:val="24"/>
              </w:rPr>
              <w:t xml:space="preserve">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այդպիսի</w:t>
            </w:r>
            <w:proofErr w:type="spellEnd"/>
            <w:r w:rsidRPr="00817ECB">
              <w:rPr>
                <w:rFonts w:ascii="GHEA Mariam" w:hAnsi="GHEA Mariam"/>
                <w:szCs w:val="24"/>
              </w:rPr>
              <w:t xml:space="preserve"> </w:t>
            </w:r>
            <w:proofErr w:type="spellStart"/>
            <w:r w:rsidRPr="00817ECB">
              <w:rPr>
                <w:rFonts w:ascii="GHEA Mariam" w:hAnsi="GHEA Mariam"/>
                <w:szCs w:val="24"/>
              </w:rPr>
              <w:t>գործողությունների</w:t>
            </w:r>
            <w:proofErr w:type="spellEnd"/>
            <w:r w:rsidRPr="00817ECB">
              <w:rPr>
                <w:rFonts w:ascii="GHEA Mariam" w:hAnsi="GHEA Mariam"/>
                <w:szCs w:val="24"/>
              </w:rPr>
              <w:t xml:space="preserve"> կամ </w:t>
            </w:r>
            <w:proofErr w:type="spellStart"/>
            <w:r w:rsidRPr="00817ECB">
              <w:rPr>
                <w:rFonts w:ascii="GHEA Mariam" w:hAnsi="GHEA Mariam"/>
                <w:szCs w:val="24"/>
              </w:rPr>
              <w:t>բողոքների</w:t>
            </w:r>
            <w:proofErr w:type="spellEnd"/>
            <w:r w:rsidRPr="00817ECB">
              <w:rPr>
                <w:rFonts w:ascii="GHEA Mariam" w:hAnsi="GHEA Mariam"/>
                <w:szCs w:val="24"/>
              </w:rPr>
              <w:t xml:space="preserve"> </w:t>
            </w:r>
            <w:proofErr w:type="spellStart"/>
            <w:r w:rsidRPr="00817ECB">
              <w:rPr>
                <w:rFonts w:ascii="GHEA Mariam" w:hAnsi="GHEA Mariam"/>
                <w:szCs w:val="24"/>
              </w:rPr>
              <w:t>վարույթի</w:t>
            </w:r>
            <w:proofErr w:type="spellEnd"/>
            <w:r w:rsidRPr="00817ECB">
              <w:rPr>
                <w:rFonts w:ascii="GHEA Mariam" w:hAnsi="GHEA Mariam"/>
                <w:szCs w:val="24"/>
              </w:rPr>
              <w:t xml:space="preserve"> </w:t>
            </w:r>
            <w:proofErr w:type="spellStart"/>
            <w:r w:rsidRPr="00817ECB">
              <w:rPr>
                <w:rFonts w:ascii="GHEA Mariam" w:hAnsi="GHEA Mariam"/>
                <w:szCs w:val="24"/>
              </w:rPr>
              <w:t>ժամանակ</w:t>
            </w:r>
            <w:proofErr w:type="spellEnd"/>
            <w:r w:rsidRPr="00817ECB">
              <w:rPr>
                <w:rFonts w:ascii="GHEA Mariam" w:hAnsi="GHEA Mariam"/>
                <w:szCs w:val="24"/>
              </w:rPr>
              <w:t xml:space="preserve">, և </w:t>
            </w:r>
            <w:proofErr w:type="spellStart"/>
            <w:r w:rsidRPr="00817ECB">
              <w:rPr>
                <w:rFonts w:ascii="GHEA Mariam" w:hAnsi="GHEA Mariam"/>
                <w:szCs w:val="24"/>
              </w:rPr>
              <w:t>փոխհատուցում</w:t>
            </w:r>
            <w:proofErr w:type="spellEnd"/>
            <w:r w:rsidRPr="00817ECB">
              <w:rPr>
                <w:rFonts w:ascii="GHEA Mariam" w:hAnsi="GHEA Mariam"/>
                <w:szCs w:val="24"/>
              </w:rPr>
              <w:t xml:space="preserve"> </w:t>
            </w:r>
            <w:proofErr w:type="spellStart"/>
            <w:r w:rsidRPr="00817ECB">
              <w:rPr>
                <w:rFonts w:ascii="GHEA Mariam" w:hAnsi="GHEA Mariam"/>
                <w:szCs w:val="24"/>
              </w:rPr>
              <w:t>կստանա</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առաջացած</w:t>
            </w:r>
            <w:proofErr w:type="spellEnd"/>
            <w:r w:rsidRPr="00817ECB">
              <w:rPr>
                <w:rFonts w:ascii="GHEA Mariam" w:hAnsi="GHEA Mariam"/>
                <w:szCs w:val="24"/>
              </w:rPr>
              <w:t xml:space="preserve"> </w:t>
            </w:r>
            <w:proofErr w:type="spellStart"/>
            <w:r w:rsidRPr="00817ECB">
              <w:rPr>
                <w:rFonts w:ascii="GHEA Mariam" w:hAnsi="GHEA Mariam"/>
                <w:szCs w:val="24"/>
              </w:rPr>
              <w:t>հիմնավոր</w:t>
            </w:r>
            <w:proofErr w:type="spellEnd"/>
            <w:r w:rsidRPr="00817ECB">
              <w:rPr>
                <w:rFonts w:ascii="GHEA Mariam" w:hAnsi="GHEA Mariam"/>
                <w:szCs w:val="24"/>
              </w:rPr>
              <w:t xml:space="preserve"> </w:t>
            </w:r>
            <w:proofErr w:type="spellStart"/>
            <w:r w:rsidRPr="00817ECB">
              <w:rPr>
                <w:rFonts w:ascii="GHEA Mariam" w:hAnsi="GHEA Mariam"/>
                <w:szCs w:val="24"/>
              </w:rPr>
              <w:t>ծախսերի</w:t>
            </w:r>
            <w:proofErr w:type="spellEnd"/>
            <w:r w:rsidRPr="00817ECB">
              <w:rPr>
                <w:rFonts w:ascii="GHEA Mariam" w:hAnsi="GHEA Mariam"/>
                <w:szCs w:val="24"/>
              </w:rPr>
              <w:t xml:space="preserve"> համար: </w:t>
            </w:r>
          </w:p>
          <w:p w14:paraId="53A34D2A" w14:textId="77777777" w:rsidR="005E310E" w:rsidRPr="00817ECB" w:rsidRDefault="00AC7B59" w:rsidP="00AC7B59">
            <w:pPr>
              <w:pStyle w:val="Sub-ClauseText"/>
              <w:spacing w:before="0" w:after="200"/>
              <w:ind w:left="612" w:hanging="607"/>
              <w:rPr>
                <w:rFonts w:ascii="GHEA Mariam" w:hAnsi="GHEA Mariam"/>
                <w:spacing w:val="0"/>
                <w:szCs w:val="24"/>
              </w:rPr>
            </w:pPr>
            <w:r w:rsidRPr="00817ECB">
              <w:rPr>
                <w:rFonts w:ascii="GHEA Mariam" w:hAnsi="GHEA Mariam"/>
                <w:spacing w:val="0"/>
                <w:szCs w:val="24"/>
              </w:rPr>
              <w:t>29.5</w:t>
            </w:r>
            <w:r w:rsidRPr="00817ECB">
              <w:rPr>
                <w:rFonts w:ascii="GHEA Mariam" w:hAnsi="GHEA Mariam"/>
                <w:spacing w:val="0"/>
                <w:szCs w:val="24"/>
              </w:rPr>
              <w:tab/>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կապահովագրի</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զերծ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Մատակարարին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աշխատակազմին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ենթակապալառուներին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վնասներից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վարչական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գործողություններից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բողոքներից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պահանջներից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կորուստներից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ծախսերից</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ցանկացած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տեսակի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ծախսերից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ներառյալ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արտոնագրային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հավատարմատարի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ծախսերը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որոնք</w:t>
            </w:r>
            <w:proofErr w:type="spellEnd"/>
            <w:r w:rsidRPr="00817ECB">
              <w:rPr>
                <w:rFonts w:ascii="GHEA Mariam" w:hAnsi="GHEA Mariam"/>
                <w:spacing w:val="0"/>
                <w:szCs w:val="24"/>
              </w:rPr>
              <w:t xml:space="preserve"> կարող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առաջանալ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Մատակարարի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մոտ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արտոնագրի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օգտակար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մոդելի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գրանցված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նմուշի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ապրանքանիշի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հեղինակային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իրավունքի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տեսակի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մտավոր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սեփականության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իրավունքների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խախտումների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պատճառով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որոնք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գրանցված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առկա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ստորագրման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պահին</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որոնք</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առաջացել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մոդելի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տվյալների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գծագրերի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մասնագրերի</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այլ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փաստաթղթերի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հետ</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կապված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մշակված</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տրամադրված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Գնորդի</w:t>
            </w:r>
            <w:proofErr w:type="spellEnd"/>
            <w:r w:rsidRPr="00817ECB">
              <w:rPr>
                <w:rFonts w:ascii="GHEA Mariam" w:hAnsi="GHEA Mariam"/>
                <w:spacing w:val="0"/>
                <w:szCs w:val="24"/>
              </w:rPr>
              <w:t xml:space="preserve"> կողմից կամ </w:t>
            </w:r>
            <w:proofErr w:type="spellStart"/>
            <w:r w:rsidRPr="00817ECB">
              <w:rPr>
                <w:rFonts w:ascii="GHEA Mariam" w:hAnsi="GHEA Mariam"/>
                <w:spacing w:val="0"/>
                <w:szCs w:val="24"/>
              </w:rPr>
              <w:t>իր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անունից</w:t>
            </w:r>
            <w:proofErr w:type="spellEnd"/>
            <w:r w:rsidRPr="00817ECB">
              <w:rPr>
                <w:rFonts w:ascii="GHEA Mariam" w:hAnsi="GHEA Mariam"/>
                <w:spacing w:val="0"/>
                <w:szCs w:val="24"/>
              </w:rPr>
              <w:t>:</w:t>
            </w:r>
          </w:p>
        </w:tc>
      </w:tr>
      <w:tr w:rsidR="005E310E" w:rsidRPr="003356B4" w14:paraId="2930F495" w14:textId="77777777" w:rsidTr="00817ECB">
        <w:trPr>
          <w:gridBefore w:val="1"/>
          <w:gridAfter w:val="1"/>
          <w:wBefore w:w="18" w:type="dxa"/>
          <w:wAfter w:w="18" w:type="dxa"/>
        </w:trPr>
        <w:tc>
          <w:tcPr>
            <w:tcW w:w="2217" w:type="dxa"/>
          </w:tcPr>
          <w:p w14:paraId="78E95BDA" w14:textId="71EB676C" w:rsidR="005E310E" w:rsidRPr="00817ECB" w:rsidRDefault="005E310E">
            <w:pPr>
              <w:pStyle w:val="sec7-clauses"/>
              <w:spacing w:before="0" w:after="200"/>
              <w:rPr>
                <w:rFonts w:ascii="GHEA Mariam" w:hAnsi="GHEA Mariam"/>
                <w:szCs w:val="24"/>
              </w:rPr>
            </w:pPr>
            <w:bookmarkStart w:id="466" w:name="_Toc428456719"/>
            <w:bookmarkStart w:id="467" w:name="_Toc507160434"/>
            <w:bookmarkStart w:id="468" w:name="_Toc98766452"/>
            <w:r w:rsidRPr="00817ECB">
              <w:rPr>
                <w:rFonts w:ascii="GHEA Mariam" w:hAnsi="GHEA Mariam"/>
                <w:szCs w:val="24"/>
              </w:rPr>
              <w:lastRenderedPageBreak/>
              <w:t>30</w:t>
            </w:r>
            <w:r w:rsidR="00D30AB4" w:rsidRPr="003356B4">
              <w:rPr>
                <w:rFonts w:ascii="GHEA Mariam" w:hAnsi="GHEA Mariam"/>
                <w:szCs w:val="24"/>
              </w:rPr>
              <w:t>.</w:t>
            </w:r>
            <w:bookmarkStart w:id="469" w:name="_Toc381360301"/>
            <w:r w:rsidR="00AC7B59" w:rsidRPr="00817ECB">
              <w:rPr>
                <w:rFonts w:ascii="GHEA Mariam" w:hAnsi="GHEA Mariam"/>
                <w:szCs w:val="24"/>
              </w:rPr>
              <w:t xml:space="preserve">Պատասխանատվության </w:t>
            </w:r>
            <w:bookmarkEnd w:id="466"/>
            <w:bookmarkEnd w:id="467"/>
            <w:proofErr w:type="spellStart"/>
            <w:r w:rsidR="00AC7B59" w:rsidRPr="003356B4">
              <w:rPr>
                <w:rFonts w:ascii="GHEA Mariam" w:hAnsi="GHEA Mariam" w:cs="Sylfaen"/>
                <w:bCs/>
                <w:szCs w:val="24"/>
              </w:rPr>
              <w:t>սահմանափա</w:t>
            </w:r>
            <w:r w:rsidR="006923AD" w:rsidRPr="003356B4">
              <w:rPr>
                <w:rFonts w:ascii="GHEA Mariam" w:hAnsi="GHEA Mariam" w:cs="Sylfaen"/>
                <w:bCs/>
                <w:szCs w:val="24"/>
              </w:rPr>
              <w:t>-</w:t>
            </w:r>
            <w:r w:rsidR="00AC7B59" w:rsidRPr="003356B4">
              <w:rPr>
                <w:rFonts w:ascii="GHEA Mariam" w:hAnsi="GHEA Mariam" w:cs="Sylfaen"/>
                <w:bCs/>
                <w:szCs w:val="24"/>
              </w:rPr>
              <w:t>կումներ</w:t>
            </w:r>
            <w:bookmarkEnd w:id="468"/>
            <w:bookmarkEnd w:id="469"/>
            <w:proofErr w:type="spellEnd"/>
          </w:p>
        </w:tc>
        <w:tc>
          <w:tcPr>
            <w:tcW w:w="6930" w:type="dxa"/>
          </w:tcPr>
          <w:p w14:paraId="2B75ACC3" w14:textId="77777777" w:rsidR="00AC7B59" w:rsidRPr="00817ECB" w:rsidRDefault="005E310E" w:rsidP="00817ECB">
            <w:pPr>
              <w:spacing w:after="200"/>
              <w:ind w:left="612" w:hanging="612"/>
              <w:jc w:val="both"/>
              <w:rPr>
                <w:rFonts w:ascii="GHEA Mariam" w:hAnsi="GHEA Mariam"/>
                <w:szCs w:val="24"/>
              </w:rPr>
            </w:pPr>
            <w:r w:rsidRPr="00817ECB">
              <w:rPr>
                <w:rFonts w:ascii="GHEA Mariam" w:hAnsi="GHEA Mariam"/>
                <w:szCs w:val="24"/>
              </w:rPr>
              <w:t>30.1</w:t>
            </w:r>
            <w:r w:rsidRPr="00817ECB">
              <w:rPr>
                <w:rFonts w:ascii="GHEA Mariam" w:hAnsi="GHEA Mariam"/>
                <w:szCs w:val="24"/>
              </w:rPr>
              <w:tab/>
            </w:r>
            <w:proofErr w:type="spellStart"/>
            <w:r w:rsidR="00AC7B59" w:rsidRPr="00817ECB">
              <w:rPr>
                <w:rFonts w:ascii="GHEA Mariam" w:hAnsi="GHEA Mariam"/>
                <w:spacing w:val="-4"/>
                <w:szCs w:val="24"/>
              </w:rPr>
              <w:t>Բացառությամբ</w:t>
            </w:r>
            <w:proofErr w:type="spellEnd"/>
            <w:r w:rsidR="00AC7B59" w:rsidRPr="00817ECB">
              <w:rPr>
                <w:rFonts w:ascii="GHEA Mariam" w:hAnsi="GHEA Mariam"/>
                <w:spacing w:val="-4"/>
                <w:szCs w:val="24"/>
              </w:rPr>
              <w:t xml:space="preserve"> </w:t>
            </w:r>
            <w:proofErr w:type="spellStart"/>
            <w:r w:rsidR="00AC7B59" w:rsidRPr="00817ECB">
              <w:rPr>
                <w:rFonts w:ascii="GHEA Mariam" w:hAnsi="GHEA Mariam"/>
                <w:spacing w:val="-4"/>
                <w:szCs w:val="24"/>
              </w:rPr>
              <w:t>հանցավոր</w:t>
            </w:r>
            <w:proofErr w:type="spellEnd"/>
            <w:r w:rsidR="00AC7B59" w:rsidRPr="00817ECB">
              <w:rPr>
                <w:rFonts w:ascii="GHEA Mariam" w:hAnsi="GHEA Mariam"/>
                <w:spacing w:val="-4"/>
                <w:szCs w:val="24"/>
              </w:rPr>
              <w:t xml:space="preserve"> </w:t>
            </w:r>
            <w:proofErr w:type="spellStart"/>
            <w:r w:rsidR="00AC7B59" w:rsidRPr="00817ECB">
              <w:rPr>
                <w:rFonts w:ascii="GHEA Mariam" w:hAnsi="GHEA Mariam"/>
                <w:spacing w:val="-4"/>
                <w:szCs w:val="24"/>
              </w:rPr>
              <w:t>անփութության</w:t>
            </w:r>
            <w:proofErr w:type="spellEnd"/>
            <w:r w:rsidR="00AC7B59" w:rsidRPr="00817ECB">
              <w:rPr>
                <w:rFonts w:ascii="GHEA Mariam" w:hAnsi="GHEA Mariam"/>
                <w:spacing w:val="-4"/>
                <w:szCs w:val="24"/>
              </w:rPr>
              <w:t xml:space="preserve">, </w:t>
            </w:r>
            <w:proofErr w:type="spellStart"/>
            <w:r w:rsidR="00AC7B59" w:rsidRPr="00817ECB">
              <w:rPr>
                <w:rFonts w:ascii="GHEA Mariam" w:hAnsi="GHEA Mariam"/>
                <w:spacing w:val="-4"/>
                <w:szCs w:val="24"/>
              </w:rPr>
              <w:t>կանխամտածված</w:t>
            </w:r>
            <w:proofErr w:type="spellEnd"/>
            <w:r w:rsidR="00AC7B59" w:rsidRPr="00817ECB">
              <w:rPr>
                <w:rFonts w:ascii="GHEA Mariam" w:hAnsi="GHEA Mariam"/>
                <w:spacing w:val="-4"/>
                <w:szCs w:val="24"/>
              </w:rPr>
              <w:t xml:space="preserve"> </w:t>
            </w:r>
            <w:proofErr w:type="spellStart"/>
            <w:r w:rsidR="00AC7B59" w:rsidRPr="00817ECB">
              <w:rPr>
                <w:rFonts w:ascii="GHEA Mariam" w:hAnsi="GHEA Mariam"/>
                <w:spacing w:val="-4"/>
                <w:szCs w:val="24"/>
              </w:rPr>
              <w:t>անօրինական</w:t>
            </w:r>
            <w:proofErr w:type="spellEnd"/>
            <w:r w:rsidR="00AC7B59" w:rsidRPr="00817ECB">
              <w:rPr>
                <w:rFonts w:ascii="GHEA Mariam" w:hAnsi="GHEA Mariam"/>
                <w:spacing w:val="-4"/>
                <w:szCs w:val="24"/>
              </w:rPr>
              <w:t xml:space="preserve"> </w:t>
            </w:r>
            <w:proofErr w:type="spellStart"/>
            <w:r w:rsidR="00AC7B59" w:rsidRPr="00817ECB">
              <w:rPr>
                <w:rFonts w:ascii="GHEA Mariam" w:hAnsi="GHEA Mariam"/>
                <w:spacing w:val="-4"/>
                <w:szCs w:val="24"/>
              </w:rPr>
              <w:t>վարքի</w:t>
            </w:r>
            <w:proofErr w:type="spellEnd"/>
            <w:r w:rsidR="00AC7B59" w:rsidRPr="00817ECB">
              <w:rPr>
                <w:rFonts w:ascii="GHEA Mariam" w:hAnsi="GHEA Mariam"/>
                <w:spacing w:val="-4"/>
                <w:szCs w:val="24"/>
              </w:rPr>
              <w:t xml:space="preserve"> </w:t>
            </w:r>
            <w:proofErr w:type="spellStart"/>
            <w:r w:rsidR="00AC7B59" w:rsidRPr="00817ECB">
              <w:rPr>
                <w:rFonts w:ascii="GHEA Mariam" w:hAnsi="GHEA Mariam"/>
                <w:spacing w:val="-4"/>
                <w:szCs w:val="24"/>
              </w:rPr>
              <w:t>դեպքերի</w:t>
            </w:r>
            <w:proofErr w:type="spellEnd"/>
            <w:r w:rsidR="00AC7B59" w:rsidRPr="00817ECB">
              <w:rPr>
                <w:rFonts w:ascii="GHEA Mariam" w:hAnsi="GHEA Mariam"/>
                <w:spacing w:val="-4"/>
                <w:szCs w:val="24"/>
              </w:rPr>
              <w:t>՝</w:t>
            </w:r>
          </w:p>
          <w:p w14:paraId="5C718456" w14:textId="4B5823DD" w:rsidR="00AC7B59" w:rsidRPr="00817ECB" w:rsidRDefault="00AC7B59" w:rsidP="00AC7B59">
            <w:pPr>
              <w:spacing w:after="200"/>
              <w:ind w:left="1152" w:right="-72" w:hanging="540"/>
              <w:jc w:val="both"/>
              <w:rPr>
                <w:rFonts w:ascii="GHEA Mariam" w:hAnsi="GHEA Mariam"/>
                <w:szCs w:val="24"/>
              </w:rPr>
            </w:pPr>
            <w:r w:rsidRPr="00817ECB">
              <w:rPr>
                <w:rFonts w:ascii="GHEA Mariam" w:hAnsi="GHEA Mariam"/>
                <w:szCs w:val="24"/>
              </w:rPr>
              <w:t xml:space="preserve">(ա)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կերպ</w:t>
            </w:r>
            <w:proofErr w:type="spellEnd"/>
            <w:r w:rsidRPr="00817ECB">
              <w:rPr>
                <w:rFonts w:ascii="GHEA Mariam" w:hAnsi="GHEA Mariam"/>
                <w:szCs w:val="24"/>
              </w:rPr>
              <w:t xml:space="preserve"> </w:t>
            </w:r>
            <w:proofErr w:type="spellStart"/>
            <w:r w:rsidRPr="00817ECB">
              <w:rPr>
                <w:rFonts w:ascii="GHEA Mariam" w:hAnsi="GHEA Mariam"/>
                <w:szCs w:val="24"/>
              </w:rPr>
              <w:t>պատասխանատու</w:t>
            </w:r>
            <w:proofErr w:type="spellEnd"/>
            <w:r w:rsidRPr="00817ECB">
              <w:rPr>
                <w:rFonts w:ascii="GHEA Mariam" w:hAnsi="GHEA Mariam"/>
                <w:szCs w:val="24"/>
              </w:rPr>
              <w:t xml:space="preserve"> </w:t>
            </w:r>
            <w:proofErr w:type="spellStart"/>
            <w:r w:rsidRPr="00817ECB">
              <w:rPr>
                <w:rFonts w:ascii="GHEA Mariam" w:hAnsi="GHEA Mariam"/>
                <w:szCs w:val="24"/>
              </w:rPr>
              <w:t>չէ</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առաջ</w:t>
            </w:r>
            <w:proofErr w:type="spellEnd"/>
            <w:r w:rsidRPr="00817ECB">
              <w:rPr>
                <w:rFonts w:ascii="GHEA Mariam" w:hAnsi="GHEA Mariam"/>
                <w:szCs w:val="24"/>
              </w:rPr>
              <w:t xml:space="preserve"> </w:t>
            </w:r>
            <w:proofErr w:type="spellStart"/>
            <w:r w:rsidRPr="00817ECB">
              <w:rPr>
                <w:rFonts w:ascii="GHEA Mariam" w:hAnsi="GHEA Mariam"/>
                <w:szCs w:val="24"/>
              </w:rPr>
              <w:t>անուղղակի</w:t>
            </w:r>
            <w:proofErr w:type="spellEnd"/>
            <w:r w:rsidRPr="00817ECB">
              <w:rPr>
                <w:rFonts w:ascii="GHEA Mariam" w:hAnsi="GHEA Mariam"/>
                <w:szCs w:val="24"/>
              </w:rPr>
              <w:t xml:space="preserve"> կամ </w:t>
            </w:r>
            <w:proofErr w:type="spellStart"/>
            <w:r w:rsidRPr="00817ECB">
              <w:rPr>
                <w:rFonts w:ascii="GHEA Mariam" w:hAnsi="GHEA Mariam"/>
                <w:szCs w:val="24"/>
              </w:rPr>
              <w:t>կողմնակի</w:t>
            </w:r>
            <w:proofErr w:type="spellEnd"/>
            <w:r w:rsidRPr="00817ECB">
              <w:rPr>
                <w:rFonts w:ascii="GHEA Mariam" w:hAnsi="GHEA Mariam"/>
                <w:szCs w:val="24"/>
              </w:rPr>
              <w:t xml:space="preserve"> </w:t>
            </w:r>
            <w:proofErr w:type="spellStart"/>
            <w:r w:rsidRPr="00817ECB">
              <w:rPr>
                <w:rFonts w:ascii="GHEA Mariam" w:hAnsi="GHEA Mariam"/>
                <w:szCs w:val="24"/>
              </w:rPr>
              <w:t>կորուստների</w:t>
            </w:r>
            <w:proofErr w:type="spellEnd"/>
            <w:r w:rsidRPr="00817ECB">
              <w:rPr>
                <w:rFonts w:ascii="GHEA Mariam" w:hAnsi="GHEA Mariam"/>
                <w:szCs w:val="24"/>
              </w:rPr>
              <w:t xml:space="preserve"> և </w:t>
            </w:r>
            <w:proofErr w:type="spellStart"/>
            <w:r w:rsidRPr="00817ECB">
              <w:rPr>
                <w:rFonts w:ascii="GHEA Mariam" w:hAnsi="GHEA Mariam"/>
                <w:szCs w:val="24"/>
              </w:rPr>
              <w:t>վնասների</w:t>
            </w:r>
            <w:proofErr w:type="spellEnd"/>
            <w:r w:rsidRPr="00817ECB">
              <w:rPr>
                <w:rFonts w:ascii="GHEA Mariam" w:hAnsi="GHEA Mariam"/>
                <w:szCs w:val="24"/>
              </w:rPr>
              <w:t xml:space="preserve">, </w:t>
            </w:r>
            <w:proofErr w:type="spellStart"/>
            <w:r w:rsidRPr="00817ECB">
              <w:rPr>
                <w:rFonts w:ascii="GHEA Mariam" w:hAnsi="GHEA Mariam"/>
                <w:szCs w:val="24"/>
              </w:rPr>
              <w:t>արտադրության</w:t>
            </w:r>
            <w:proofErr w:type="spellEnd"/>
            <w:r w:rsidRPr="00817ECB">
              <w:rPr>
                <w:rFonts w:ascii="GHEA Mariam" w:hAnsi="GHEA Mariam"/>
                <w:szCs w:val="24"/>
              </w:rPr>
              <w:t xml:space="preserve">, </w:t>
            </w:r>
            <w:proofErr w:type="spellStart"/>
            <w:r w:rsidRPr="00817ECB">
              <w:rPr>
                <w:rFonts w:ascii="GHEA Mariam" w:hAnsi="GHEA Mariam"/>
                <w:szCs w:val="24"/>
              </w:rPr>
              <w:t>օգտագործման</w:t>
            </w:r>
            <w:proofErr w:type="spellEnd"/>
            <w:r w:rsidRPr="00817ECB">
              <w:rPr>
                <w:rFonts w:ascii="GHEA Mariam" w:hAnsi="GHEA Mariam"/>
                <w:szCs w:val="24"/>
              </w:rPr>
              <w:t xml:space="preserve"> </w:t>
            </w:r>
            <w:proofErr w:type="spellStart"/>
            <w:r w:rsidRPr="00817ECB">
              <w:rPr>
                <w:rFonts w:ascii="GHEA Mariam" w:hAnsi="GHEA Mariam"/>
                <w:szCs w:val="24"/>
              </w:rPr>
              <w:t>հետ</w:t>
            </w:r>
            <w:proofErr w:type="spellEnd"/>
            <w:r w:rsidRPr="00817ECB">
              <w:rPr>
                <w:rFonts w:ascii="GHEA Mariam" w:hAnsi="GHEA Mariam"/>
                <w:szCs w:val="24"/>
              </w:rPr>
              <w:t xml:space="preserve"> </w:t>
            </w:r>
            <w:proofErr w:type="spellStart"/>
            <w:r w:rsidRPr="00817ECB">
              <w:rPr>
                <w:rFonts w:ascii="GHEA Mariam" w:hAnsi="GHEA Mariam"/>
                <w:szCs w:val="24"/>
              </w:rPr>
              <w:t>կապված</w:t>
            </w:r>
            <w:proofErr w:type="spellEnd"/>
            <w:r w:rsidRPr="00817ECB">
              <w:rPr>
                <w:rFonts w:ascii="GHEA Mariam" w:hAnsi="GHEA Mariam"/>
                <w:szCs w:val="24"/>
              </w:rPr>
              <w:t xml:space="preserve"> կամ </w:t>
            </w:r>
            <w:proofErr w:type="spellStart"/>
            <w:r w:rsidRPr="00817ECB">
              <w:rPr>
                <w:rFonts w:ascii="GHEA Mariam" w:hAnsi="GHEA Mariam"/>
                <w:szCs w:val="24"/>
              </w:rPr>
              <w:t>շահույթի</w:t>
            </w:r>
            <w:proofErr w:type="spellEnd"/>
            <w:r w:rsidRPr="00817ECB">
              <w:rPr>
                <w:rFonts w:ascii="GHEA Mariam" w:hAnsi="GHEA Mariam"/>
                <w:szCs w:val="24"/>
              </w:rPr>
              <w:t xml:space="preserve"> կամ </w:t>
            </w:r>
            <w:proofErr w:type="spellStart"/>
            <w:r w:rsidRPr="00817ECB">
              <w:rPr>
                <w:rFonts w:ascii="GHEA Mariam" w:hAnsi="GHEA Mariam"/>
                <w:szCs w:val="24"/>
              </w:rPr>
              <w:t>տոկոսագումարի</w:t>
            </w:r>
            <w:proofErr w:type="spellEnd"/>
            <w:r w:rsidRPr="00817ECB">
              <w:rPr>
                <w:rFonts w:ascii="GHEA Mariam" w:hAnsi="GHEA Mariam"/>
                <w:szCs w:val="24"/>
              </w:rPr>
              <w:t xml:space="preserve"> </w:t>
            </w:r>
            <w:proofErr w:type="spellStart"/>
            <w:r w:rsidRPr="00817ECB">
              <w:rPr>
                <w:rFonts w:ascii="GHEA Mariam" w:hAnsi="GHEA Mariam"/>
                <w:szCs w:val="24"/>
              </w:rPr>
              <w:t>կորուստների</w:t>
            </w:r>
            <w:proofErr w:type="spellEnd"/>
            <w:r w:rsidRPr="00817ECB">
              <w:rPr>
                <w:rFonts w:ascii="GHEA Mariam" w:hAnsi="GHEA Mariam"/>
                <w:szCs w:val="24"/>
              </w:rPr>
              <w:t xml:space="preserve"> համար, </w:t>
            </w:r>
            <w:proofErr w:type="spellStart"/>
            <w:r w:rsidRPr="00817ECB">
              <w:rPr>
                <w:rFonts w:ascii="GHEA Mariam" w:hAnsi="GHEA Mariam"/>
                <w:szCs w:val="24"/>
              </w:rPr>
              <w:t>որոնք</w:t>
            </w:r>
            <w:proofErr w:type="spellEnd"/>
            <w:r w:rsidRPr="00817ECB">
              <w:rPr>
                <w:rFonts w:ascii="GHEA Mariam" w:hAnsi="GHEA Mariam"/>
                <w:szCs w:val="24"/>
              </w:rPr>
              <w:t xml:space="preserve"> </w:t>
            </w:r>
            <w:proofErr w:type="spellStart"/>
            <w:r w:rsidRPr="00817ECB">
              <w:rPr>
                <w:rFonts w:ascii="GHEA Mariam" w:hAnsi="GHEA Mariam"/>
                <w:szCs w:val="24"/>
              </w:rPr>
              <w:t>կառաջանան</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կատարման</w:t>
            </w:r>
            <w:proofErr w:type="spellEnd"/>
            <w:r w:rsidRPr="00817ECB">
              <w:rPr>
                <w:rFonts w:ascii="GHEA Mariam" w:hAnsi="GHEA Mariam"/>
                <w:szCs w:val="24"/>
              </w:rPr>
              <w:t xml:space="preserve"> </w:t>
            </w:r>
            <w:proofErr w:type="spellStart"/>
            <w:r w:rsidRPr="00817ECB">
              <w:rPr>
                <w:rFonts w:ascii="GHEA Mariam" w:hAnsi="GHEA Mariam"/>
                <w:szCs w:val="24"/>
              </w:rPr>
              <w:t>ընթացքում</w:t>
            </w:r>
            <w:proofErr w:type="spellEnd"/>
            <w:r w:rsidRPr="00817ECB">
              <w:rPr>
                <w:rFonts w:ascii="GHEA Mariam" w:hAnsi="GHEA Mariam"/>
                <w:szCs w:val="24"/>
              </w:rPr>
              <w:t xml:space="preserve">, </w:t>
            </w:r>
            <w:proofErr w:type="spellStart"/>
            <w:r w:rsidRPr="00817ECB">
              <w:rPr>
                <w:rFonts w:ascii="GHEA Mariam" w:hAnsi="GHEA Mariam"/>
                <w:szCs w:val="24"/>
              </w:rPr>
              <w:t>իրավախախտման</w:t>
            </w:r>
            <w:proofErr w:type="spellEnd"/>
            <w:r w:rsidRPr="00817ECB">
              <w:rPr>
                <w:rFonts w:ascii="GHEA Mariam" w:hAnsi="GHEA Mariam"/>
                <w:szCs w:val="24"/>
              </w:rPr>
              <w:t xml:space="preserve"> </w:t>
            </w:r>
            <w:proofErr w:type="spellStart"/>
            <w:r w:rsidRPr="00817ECB">
              <w:rPr>
                <w:rFonts w:ascii="GHEA Mariam" w:hAnsi="GHEA Mariam"/>
                <w:szCs w:val="24"/>
              </w:rPr>
              <w:t>հետևանքով</w:t>
            </w:r>
            <w:proofErr w:type="spellEnd"/>
            <w:r w:rsidRPr="00817ECB">
              <w:rPr>
                <w:rFonts w:ascii="GHEA Mariam" w:hAnsi="GHEA Mariam"/>
                <w:szCs w:val="24"/>
              </w:rPr>
              <w:t xml:space="preserve"> կամ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ձևով</w:t>
            </w:r>
            <w:proofErr w:type="spellEnd"/>
            <w:r w:rsidRPr="00817ECB">
              <w:rPr>
                <w:rFonts w:ascii="GHEA Mariam" w:hAnsi="GHEA Mariam"/>
                <w:szCs w:val="24"/>
              </w:rPr>
              <w:t xml:space="preserve">: </w:t>
            </w:r>
            <w:proofErr w:type="spellStart"/>
            <w:r w:rsidRPr="00817ECB">
              <w:rPr>
                <w:rFonts w:ascii="GHEA Mariam" w:hAnsi="GHEA Mariam"/>
                <w:szCs w:val="24"/>
              </w:rPr>
              <w:t>Սա</w:t>
            </w:r>
            <w:proofErr w:type="spellEnd"/>
            <w:r w:rsidRPr="00817ECB">
              <w:rPr>
                <w:rFonts w:ascii="GHEA Mariam" w:hAnsi="GHEA Mariam"/>
                <w:szCs w:val="24"/>
              </w:rPr>
              <w:t xml:space="preserve"> </w:t>
            </w:r>
            <w:proofErr w:type="spellStart"/>
            <w:r w:rsidRPr="00817ECB">
              <w:rPr>
                <w:rFonts w:ascii="GHEA Mariam" w:hAnsi="GHEA Mariam"/>
                <w:szCs w:val="24"/>
              </w:rPr>
              <w:t>կիրառելի</w:t>
            </w:r>
            <w:proofErr w:type="spellEnd"/>
            <w:r w:rsidRPr="00817ECB">
              <w:rPr>
                <w:rFonts w:ascii="GHEA Mariam" w:hAnsi="GHEA Mariam"/>
                <w:szCs w:val="24"/>
              </w:rPr>
              <w:t xml:space="preserve"> է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երբ</w:t>
            </w:r>
            <w:proofErr w:type="spellEnd"/>
            <w:r w:rsidRPr="00817ECB">
              <w:rPr>
                <w:rFonts w:ascii="GHEA Mariam" w:hAnsi="GHEA Mariam"/>
                <w:szCs w:val="24"/>
              </w:rPr>
              <w:t xml:space="preserve"> </w:t>
            </w:r>
            <w:proofErr w:type="spellStart"/>
            <w:r w:rsidRPr="00817ECB">
              <w:rPr>
                <w:rFonts w:ascii="GHEA Mariam" w:hAnsi="GHEA Mariam"/>
                <w:szCs w:val="24"/>
              </w:rPr>
              <w:t>այս</w:t>
            </w:r>
            <w:proofErr w:type="spellEnd"/>
            <w:r w:rsidRPr="00817ECB">
              <w:rPr>
                <w:rFonts w:ascii="GHEA Mariam" w:hAnsi="GHEA Mariam"/>
                <w:szCs w:val="24"/>
              </w:rPr>
              <w:t xml:space="preserve"> </w:t>
            </w:r>
            <w:proofErr w:type="spellStart"/>
            <w:r w:rsidRPr="00817ECB">
              <w:rPr>
                <w:rFonts w:ascii="GHEA Mariam" w:hAnsi="GHEA Mariam"/>
                <w:szCs w:val="24"/>
              </w:rPr>
              <w:t>բացառությունը</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վերաբերում</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Գնորդին</w:t>
            </w:r>
            <w:proofErr w:type="spellEnd"/>
            <w:r w:rsidRPr="00817ECB">
              <w:rPr>
                <w:rFonts w:ascii="GHEA Mariam" w:hAnsi="GHEA Mariam"/>
                <w:szCs w:val="24"/>
              </w:rPr>
              <w:t xml:space="preserve"> </w:t>
            </w:r>
            <w:proofErr w:type="spellStart"/>
            <w:r w:rsidRPr="00817ECB">
              <w:rPr>
                <w:rFonts w:ascii="GHEA Mariam" w:hAnsi="GHEA Mariam"/>
                <w:szCs w:val="24"/>
              </w:rPr>
              <w:t>գնահատված</w:t>
            </w:r>
            <w:proofErr w:type="spellEnd"/>
            <w:r w:rsidRPr="00817ECB">
              <w:rPr>
                <w:rFonts w:ascii="GHEA Mariam" w:hAnsi="GHEA Mariam"/>
                <w:szCs w:val="24"/>
              </w:rPr>
              <w:t xml:space="preserve"> </w:t>
            </w:r>
            <w:proofErr w:type="spellStart"/>
            <w:r w:rsidRPr="00817ECB">
              <w:rPr>
                <w:rFonts w:ascii="GHEA Mariam" w:hAnsi="GHEA Mariam"/>
                <w:szCs w:val="24"/>
              </w:rPr>
              <w:t>վնասահատուցում</w:t>
            </w:r>
            <w:proofErr w:type="spellEnd"/>
            <w:r w:rsidRPr="00817ECB">
              <w:rPr>
                <w:rFonts w:ascii="GHEA Mariam" w:hAnsi="GHEA Mariam"/>
                <w:szCs w:val="24"/>
              </w:rPr>
              <w:t xml:space="preserve"> </w:t>
            </w:r>
            <w:proofErr w:type="spellStart"/>
            <w:r w:rsidRPr="00817ECB">
              <w:rPr>
                <w:rFonts w:ascii="GHEA Mariam" w:hAnsi="GHEA Mariam"/>
                <w:szCs w:val="24"/>
              </w:rPr>
              <w:t>վճարելու</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պարտավորվածությանը</w:t>
            </w:r>
            <w:proofErr w:type="spellEnd"/>
            <w:r w:rsidRPr="00817ECB">
              <w:rPr>
                <w:rFonts w:ascii="GHEA Mariam" w:hAnsi="GHEA Mariam"/>
                <w:szCs w:val="24"/>
              </w:rPr>
              <w:t xml:space="preserve">, և </w:t>
            </w:r>
          </w:p>
          <w:p w14:paraId="09EECCBC" w14:textId="77777777" w:rsidR="005E310E" w:rsidRPr="00817ECB" w:rsidRDefault="00AC7B59" w:rsidP="00AC7B59">
            <w:pPr>
              <w:tabs>
                <w:tab w:val="left" w:pos="540"/>
              </w:tabs>
              <w:suppressAutoHyphens/>
              <w:spacing w:after="200"/>
              <w:ind w:left="1152" w:right="-72" w:hanging="540"/>
              <w:jc w:val="both"/>
              <w:rPr>
                <w:rFonts w:ascii="GHEA Mariam" w:hAnsi="GHEA Mariam"/>
                <w:szCs w:val="24"/>
              </w:rPr>
            </w:pPr>
            <w:r w:rsidRPr="00817ECB">
              <w:rPr>
                <w:rFonts w:ascii="GHEA Mariam" w:hAnsi="GHEA Mariam"/>
                <w:szCs w:val="24"/>
              </w:rPr>
              <w:t>(բ)</w:t>
            </w:r>
            <w:r w:rsidRPr="00817ECB">
              <w:rPr>
                <w:rFonts w:ascii="GHEA Mariam" w:hAnsi="GHEA Mariam"/>
                <w:szCs w:val="24"/>
              </w:rPr>
              <w:tab/>
            </w:r>
            <w:proofErr w:type="spellStart"/>
            <w:r w:rsidRPr="00817ECB">
              <w:rPr>
                <w:rFonts w:ascii="GHEA Mariam" w:hAnsi="GHEA Mariam"/>
                <w:szCs w:val="24"/>
              </w:rPr>
              <w:t>Մատակարարի</w:t>
            </w:r>
            <w:proofErr w:type="spellEnd"/>
            <w:r w:rsidRPr="00817ECB">
              <w:rPr>
                <w:rFonts w:ascii="GHEA Mariam" w:hAnsi="GHEA Mariam"/>
                <w:szCs w:val="24"/>
              </w:rPr>
              <w:t xml:space="preserve"> </w:t>
            </w:r>
            <w:proofErr w:type="spellStart"/>
            <w:r w:rsidRPr="00817ECB">
              <w:rPr>
                <w:rFonts w:ascii="GHEA Mariam" w:hAnsi="GHEA Mariam"/>
                <w:szCs w:val="24"/>
              </w:rPr>
              <w:t>ամբողջ</w:t>
            </w:r>
            <w:proofErr w:type="spellEnd"/>
            <w:r w:rsidRPr="00817ECB">
              <w:rPr>
                <w:rFonts w:ascii="GHEA Mariam" w:hAnsi="GHEA Mariam"/>
                <w:szCs w:val="24"/>
              </w:rPr>
              <w:t xml:space="preserve"> </w:t>
            </w:r>
            <w:proofErr w:type="spellStart"/>
            <w:r w:rsidRPr="00817ECB">
              <w:rPr>
                <w:rFonts w:ascii="GHEA Mariam" w:hAnsi="GHEA Mariam"/>
                <w:szCs w:val="24"/>
              </w:rPr>
              <w:t>պատասխանատվությունը</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հանդեպ</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առաջացել</w:t>
            </w:r>
            <w:proofErr w:type="spellEnd"/>
            <w:r w:rsidRPr="00817ECB">
              <w:rPr>
                <w:rFonts w:ascii="GHEA Mariam" w:hAnsi="GHEA Mariam"/>
                <w:szCs w:val="24"/>
              </w:rPr>
              <w:t xml:space="preserve"> է </w:t>
            </w:r>
            <w:proofErr w:type="spellStart"/>
            <w:r w:rsidRPr="00817ECB">
              <w:rPr>
                <w:rFonts w:ascii="GHEA Mariam" w:hAnsi="GHEA Mariam"/>
                <w:szCs w:val="24"/>
              </w:rPr>
              <w:t>Պայմանգրի</w:t>
            </w:r>
            <w:proofErr w:type="spellEnd"/>
            <w:r w:rsidRPr="00817ECB">
              <w:rPr>
                <w:rFonts w:ascii="GHEA Mariam" w:hAnsi="GHEA Mariam"/>
                <w:szCs w:val="24"/>
              </w:rPr>
              <w:t xml:space="preserve"> </w:t>
            </w:r>
            <w:proofErr w:type="spellStart"/>
            <w:r w:rsidRPr="00817ECB">
              <w:rPr>
                <w:rFonts w:ascii="GHEA Mariam" w:hAnsi="GHEA Mariam"/>
                <w:szCs w:val="24"/>
              </w:rPr>
              <w:t>շրջանակներում</w:t>
            </w:r>
            <w:proofErr w:type="spellEnd"/>
            <w:r w:rsidRPr="00817ECB">
              <w:rPr>
                <w:rFonts w:ascii="GHEA Mariam" w:hAnsi="GHEA Mariam"/>
                <w:szCs w:val="24"/>
              </w:rPr>
              <w:t xml:space="preserve">, </w:t>
            </w:r>
            <w:proofErr w:type="spellStart"/>
            <w:r w:rsidRPr="00817ECB">
              <w:rPr>
                <w:rFonts w:ascii="GHEA Mariam" w:hAnsi="GHEA Mariam"/>
                <w:szCs w:val="24"/>
              </w:rPr>
              <w:t>իրավախախտման</w:t>
            </w:r>
            <w:proofErr w:type="spellEnd"/>
            <w:r w:rsidRPr="00817ECB">
              <w:rPr>
                <w:rFonts w:ascii="GHEA Mariam" w:hAnsi="GHEA Mariam"/>
                <w:szCs w:val="24"/>
              </w:rPr>
              <w:t xml:space="preserve"> </w:t>
            </w:r>
            <w:proofErr w:type="spellStart"/>
            <w:r w:rsidRPr="00817ECB">
              <w:rPr>
                <w:rFonts w:ascii="GHEA Mariam" w:hAnsi="GHEA Mariam"/>
                <w:szCs w:val="24"/>
              </w:rPr>
              <w:t>հետևանքով</w:t>
            </w:r>
            <w:proofErr w:type="spellEnd"/>
            <w:r w:rsidRPr="00817ECB">
              <w:rPr>
                <w:rFonts w:ascii="GHEA Mariam" w:hAnsi="GHEA Mariam"/>
                <w:szCs w:val="24"/>
              </w:rPr>
              <w:t xml:space="preserve"> կամ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lastRenderedPageBreak/>
              <w:t>ձևով</w:t>
            </w:r>
            <w:proofErr w:type="spellEnd"/>
            <w:r w:rsidRPr="00817ECB">
              <w:rPr>
                <w:rFonts w:ascii="GHEA Mariam" w:hAnsi="GHEA Mariam"/>
                <w:szCs w:val="24"/>
              </w:rPr>
              <w:t xml:space="preserve">, </w:t>
            </w:r>
            <w:proofErr w:type="spellStart"/>
            <w:r w:rsidRPr="00817ECB">
              <w:rPr>
                <w:rFonts w:ascii="GHEA Mariam" w:hAnsi="GHEA Mariam"/>
                <w:szCs w:val="24"/>
              </w:rPr>
              <w:t>չպետք</w:t>
            </w:r>
            <w:proofErr w:type="spellEnd"/>
            <w:r w:rsidRPr="00817ECB">
              <w:rPr>
                <w:rFonts w:ascii="GHEA Mariam" w:hAnsi="GHEA Mariam"/>
                <w:szCs w:val="24"/>
              </w:rPr>
              <w:t xml:space="preserve"> է </w:t>
            </w:r>
            <w:proofErr w:type="spellStart"/>
            <w:r w:rsidRPr="00817ECB">
              <w:rPr>
                <w:rFonts w:ascii="GHEA Mariam" w:hAnsi="GHEA Mariam"/>
                <w:szCs w:val="24"/>
              </w:rPr>
              <w:t>գերազանցի</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Ընդհանուր</w:t>
            </w:r>
            <w:proofErr w:type="spellEnd"/>
            <w:r w:rsidRPr="00817ECB">
              <w:rPr>
                <w:rFonts w:ascii="GHEA Mariam" w:hAnsi="GHEA Mariam"/>
                <w:szCs w:val="24"/>
              </w:rPr>
              <w:t xml:space="preserve"> </w:t>
            </w:r>
            <w:proofErr w:type="spellStart"/>
            <w:r w:rsidRPr="00817ECB">
              <w:rPr>
                <w:rFonts w:ascii="GHEA Mariam" w:hAnsi="GHEA Mariam"/>
                <w:szCs w:val="24"/>
              </w:rPr>
              <w:t>Արժեքը</w:t>
            </w:r>
            <w:proofErr w:type="spellEnd"/>
            <w:r w:rsidRPr="00817ECB">
              <w:rPr>
                <w:rFonts w:ascii="GHEA Mariam" w:hAnsi="GHEA Mariam"/>
                <w:szCs w:val="24"/>
              </w:rPr>
              <w:t xml:space="preserve">՝ </w:t>
            </w:r>
            <w:proofErr w:type="spellStart"/>
            <w:r w:rsidRPr="00817ECB">
              <w:rPr>
                <w:rFonts w:ascii="GHEA Mariam" w:hAnsi="GHEA Mariam"/>
                <w:szCs w:val="24"/>
              </w:rPr>
              <w:t>պայմանով</w:t>
            </w:r>
            <w:proofErr w:type="spellEnd"/>
            <w:r w:rsidRPr="00817ECB">
              <w:rPr>
                <w:rFonts w:ascii="GHEA Mariam" w:hAnsi="GHEA Mariam"/>
                <w:szCs w:val="24"/>
              </w:rPr>
              <w:t xml:space="preserve">, </w:t>
            </w:r>
            <w:proofErr w:type="spellStart"/>
            <w:r w:rsidRPr="00817ECB">
              <w:rPr>
                <w:rFonts w:ascii="GHEA Mariam" w:hAnsi="GHEA Mariam"/>
                <w:szCs w:val="24"/>
              </w:rPr>
              <w:t>որ</w:t>
            </w:r>
            <w:proofErr w:type="spellEnd"/>
            <w:r w:rsidRPr="00817ECB">
              <w:rPr>
                <w:rFonts w:ascii="GHEA Mariam" w:hAnsi="GHEA Mariam"/>
                <w:szCs w:val="24"/>
              </w:rPr>
              <w:t xml:space="preserve"> </w:t>
            </w:r>
            <w:proofErr w:type="spellStart"/>
            <w:r w:rsidRPr="00817ECB">
              <w:rPr>
                <w:rFonts w:ascii="GHEA Mariam" w:hAnsi="GHEA Mariam"/>
                <w:szCs w:val="24"/>
              </w:rPr>
              <w:t>այս</w:t>
            </w:r>
            <w:proofErr w:type="spellEnd"/>
            <w:r w:rsidRPr="00817ECB">
              <w:rPr>
                <w:rFonts w:ascii="GHEA Mariam" w:hAnsi="GHEA Mariam"/>
                <w:szCs w:val="24"/>
              </w:rPr>
              <w:t xml:space="preserve"> </w:t>
            </w:r>
            <w:proofErr w:type="spellStart"/>
            <w:r w:rsidRPr="00817ECB">
              <w:rPr>
                <w:rFonts w:ascii="GHEA Mariam" w:hAnsi="GHEA Mariam"/>
                <w:szCs w:val="24"/>
              </w:rPr>
              <w:t>սահմանափակումը</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վերաբերում</w:t>
            </w:r>
            <w:proofErr w:type="spellEnd"/>
            <w:r w:rsidRPr="00817ECB">
              <w:rPr>
                <w:rFonts w:ascii="GHEA Mariam" w:hAnsi="GHEA Mariam"/>
                <w:szCs w:val="24"/>
              </w:rPr>
              <w:t xml:space="preserve"> </w:t>
            </w:r>
            <w:proofErr w:type="spellStart"/>
            <w:r w:rsidRPr="00817ECB">
              <w:rPr>
                <w:rFonts w:ascii="GHEA Mariam" w:hAnsi="GHEA Mariam"/>
                <w:szCs w:val="24"/>
              </w:rPr>
              <w:t>թերություններվ</w:t>
            </w:r>
            <w:proofErr w:type="spellEnd"/>
            <w:r w:rsidRPr="00817ECB">
              <w:rPr>
                <w:rFonts w:ascii="GHEA Mariam" w:hAnsi="GHEA Mariam"/>
                <w:szCs w:val="24"/>
              </w:rPr>
              <w:t xml:space="preserve"> և </w:t>
            </w:r>
            <w:proofErr w:type="spellStart"/>
            <w:r w:rsidRPr="00817ECB">
              <w:rPr>
                <w:rFonts w:ascii="GHEA Mariam" w:hAnsi="GHEA Mariam"/>
                <w:szCs w:val="24"/>
              </w:rPr>
              <w:t>անսարքություններվ</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փոխարինմանը</w:t>
            </w:r>
            <w:proofErr w:type="spellEnd"/>
            <w:r w:rsidRPr="00817ECB">
              <w:rPr>
                <w:rFonts w:ascii="GHEA Mariam" w:hAnsi="GHEA Mariam"/>
                <w:szCs w:val="24"/>
              </w:rPr>
              <w:t xml:space="preserve"> կամ </w:t>
            </w:r>
            <w:proofErr w:type="spellStart"/>
            <w:r w:rsidRPr="00817ECB">
              <w:rPr>
                <w:rFonts w:ascii="GHEA Mariam" w:hAnsi="GHEA Mariam"/>
                <w:szCs w:val="24"/>
              </w:rPr>
              <w:t>նորոգմանը</w:t>
            </w:r>
            <w:proofErr w:type="spellEnd"/>
            <w:r w:rsidRPr="00817ECB">
              <w:rPr>
                <w:rFonts w:ascii="GHEA Mariam" w:hAnsi="GHEA Mariam"/>
                <w:szCs w:val="24"/>
              </w:rPr>
              <w:t xml:space="preserve">, կամ </w:t>
            </w:r>
            <w:proofErr w:type="spellStart"/>
            <w:r w:rsidRPr="00817ECB">
              <w:rPr>
                <w:rFonts w:ascii="GHEA Mariam" w:hAnsi="GHEA Mariam"/>
                <w:szCs w:val="24"/>
              </w:rPr>
              <w:t>արտոնագրային</w:t>
            </w:r>
            <w:proofErr w:type="spellEnd"/>
            <w:r w:rsidRPr="00817ECB">
              <w:rPr>
                <w:rFonts w:ascii="GHEA Mariam" w:hAnsi="GHEA Mariam"/>
                <w:szCs w:val="24"/>
              </w:rPr>
              <w:t xml:space="preserve"> </w:t>
            </w:r>
            <w:proofErr w:type="spellStart"/>
            <w:r w:rsidRPr="00817ECB">
              <w:rPr>
                <w:rFonts w:ascii="GHEA Mariam" w:hAnsi="GHEA Mariam"/>
                <w:szCs w:val="24"/>
              </w:rPr>
              <w:t>իրավախախտումներին</w:t>
            </w:r>
            <w:proofErr w:type="spellEnd"/>
            <w:r w:rsidRPr="00817ECB">
              <w:rPr>
                <w:rFonts w:ascii="GHEA Mariam" w:hAnsi="GHEA Mariam"/>
                <w:szCs w:val="24"/>
              </w:rPr>
              <w:t xml:space="preserve"> </w:t>
            </w:r>
            <w:proofErr w:type="spellStart"/>
            <w:r w:rsidRPr="00817ECB">
              <w:rPr>
                <w:rFonts w:ascii="GHEA Mariam" w:hAnsi="GHEA Mariam"/>
                <w:szCs w:val="24"/>
              </w:rPr>
              <w:t>վերաբերող</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հանդեպ</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պարտավորություններին</w:t>
            </w:r>
            <w:proofErr w:type="spellEnd"/>
            <w:r w:rsidRPr="00817ECB">
              <w:rPr>
                <w:rFonts w:ascii="GHEA Mariam" w:hAnsi="GHEA Mariam"/>
                <w:szCs w:val="24"/>
              </w:rPr>
              <w:t xml:space="preserve">:  </w:t>
            </w:r>
          </w:p>
        </w:tc>
      </w:tr>
      <w:tr w:rsidR="005E310E" w:rsidRPr="003356B4" w14:paraId="7868C300" w14:textId="77777777" w:rsidTr="00817ECB">
        <w:trPr>
          <w:gridBefore w:val="1"/>
          <w:gridAfter w:val="1"/>
          <w:wBefore w:w="18" w:type="dxa"/>
          <w:wAfter w:w="18" w:type="dxa"/>
        </w:trPr>
        <w:tc>
          <w:tcPr>
            <w:tcW w:w="2217" w:type="dxa"/>
          </w:tcPr>
          <w:p w14:paraId="5623B904" w14:textId="77777777" w:rsidR="005E310E" w:rsidRPr="00817ECB" w:rsidRDefault="005E310E">
            <w:pPr>
              <w:pStyle w:val="sec7-clauses"/>
              <w:spacing w:before="0" w:after="200"/>
              <w:rPr>
                <w:rFonts w:ascii="GHEA Mariam" w:hAnsi="GHEA Mariam"/>
                <w:szCs w:val="24"/>
              </w:rPr>
            </w:pPr>
          </w:p>
        </w:tc>
        <w:tc>
          <w:tcPr>
            <w:tcW w:w="6930" w:type="dxa"/>
          </w:tcPr>
          <w:p w14:paraId="337DB3D5" w14:textId="77777777" w:rsidR="005E310E" w:rsidRPr="00817ECB" w:rsidRDefault="005E310E" w:rsidP="00614550">
            <w:pPr>
              <w:pStyle w:val="Sub-ClauseText"/>
              <w:spacing w:before="0" w:after="200"/>
              <w:ind w:left="612" w:hanging="612"/>
              <w:rPr>
                <w:rFonts w:ascii="GHEA Mariam" w:hAnsi="GHEA Mariam"/>
                <w:spacing w:val="0"/>
                <w:szCs w:val="24"/>
              </w:rPr>
            </w:pPr>
          </w:p>
        </w:tc>
      </w:tr>
      <w:tr w:rsidR="005E310E" w:rsidRPr="003356B4" w14:paraId="0C944FA3" w14:textId="77777777" w:rsidTr="00817ECB">
        <w:trPr>
          <w:gridBefore w:val="1"/>
          <w:gridAfter w:val="1"/>
          <w:wBefore w:w="18" w:type="dxa"/>
          <w:wAfter w:w="18" w:type="dxa"/>
        </w:trPr>
        <w:tc>
          <w:tcPr>
            <w:tcW w:w="2217" w:type="dxa"/>
          </w:tcPr>
          <w:p w14:paraId="660DC1EC" w14:textId="77777777" w:rsidR="005E310E" w:rsidRPr="00817ECB" w:rsidRDefault="005E310E">
            <w:pPr>
              <w:pStyle w:val="sec7-clauses"/>
              <w:spacing w:before="0" w:after="200"/>
              <w:rPr>
                <w:rFonts w:ascii="GHEA Mariam" w:hAnsi="GHEA Mariam"/>
                <w:szCs w:val="24"/>
              </w:rPr>
            </w:pPr>
            <w:bookmarkStart w:id="470" w:name="_Toc98766453"/>
            <w:bookmarkStart w:id="471" w:name="_Toc428456720"/>
            <w:bookmarkStart w:id="472" w:name="_Toc507160435"/>
            <w:r w:rsidRPr="00817ECB">
              <w:rPr>
                <w:rFonts w:ascii="GHEA Mariam" w:hAnsi="GHEA Mariam"/>
                <w:szCs w:val="24"/>
              </w:rPr>
              <w:t>32.</w:t>
            </w:r>
            <w:r w:rsidRPr="00817ECB">
              <w:rPr>
                <w:rFonts w:ascii="GHEA Mariam" w:hAnsi="GHEA Mariam"/>
                <w:szCs w:val="24"/>
              </w:rPr>
              <w:tab/>
            </w:r>
            <w:bookmarkStart w:id="473" w:name="_Toc381360303"/>
            <w:proofErr w:type="spellStart"/>
            <w:r w:rsidR="00AC7B59" w:rsidRPr="00817ECB">
              <w:rPr>
                <w:rFonts w:ascii="GHEA Mariam" w:hAnsi="GHEA Mariam"/>
                <w:szCs w:val="24"/>
              </w:rPr>
              <w:t>Ֆորս</w:t>
            </w:r>
            <w:proofErr w:type="spellEnd"/>
            <w:r w:rsidR="00AC7B59" w:rsidRPr="00817ECB">
              <w:rPr>
                <w:rFonts w:ascii="GHEA Mariam" w:hAnsi="GHEA Mariam"/>
                <w:szCs w:val="24"/>
              </w:rPr>
              <w:t xml:space="preserve"> </w:t>
            </w:r>
            <w:proofErr w:type="spellStart"/>
            <w:r w:rsidR="00AC7B59" w:rsidRPr="00817ECB">
              <w:rPr>
                <w:rFonts w:ascii="GHEA Mariam" w:hAnsi="GHEA Mariam"/>
                <w:szCs w:val="24"/>
              </w:rPr>
              <w:t>Մաժոր</w:t>
            </w:r>
            <w:bookmarkEnd w:id="470"/>
            <w:bookmarkEnd w:id="471"/>
            <w:bookmarkEnd w:id="472"/>
            <w:bookmarkEnd w:id="473"/>
            <w:proofErr w:type="spellEnd"/>
          </w:p>
        </w:tc>
        <w:tc>
          <w:tcPr>
            <w:tcW w:w="6930" w:type="dxa"/>
          </w:tcPr>
          <w:p w14:paraId="38D55C5E" w14:textId="23156204" w:rsidR="001960AB" w:rsidRPr="00817ECB" w:rsidRDefault="005E310E" w:rsidP="001960AB">
            <w:pPr>
              <w:pStyle w:val="Sub-ClauseText"/>
              <w:spacing w:before="0" w:after="200"/>
              <w:ind w:left="612" w:hanging="612"/>
              <w:rPr>
                <w:rFonts w:ascii="GHEA Mariam" w:hAnsi="GHEA Mariam"/>
                <w:szCs w:val="24"/>
              </w:rPr>
            </w:pPr>
            <w:r w:rsidRPr="00817ECB">
              <w:rPr>
                <w:rFonts w:ascii="GHEA Mariam" w:hAnsi="GHEA Mariam"/>
                <w:spacing w:val="0"/>
                <w:szCs w:val="24"/>
              </w:rPr>
              <w:t>32.1</w:t>
            </w:r>
            <w:r w:rsidRPr="00817ECB">
              <w:rPr>
                <w:rFonts w:ascii="GHEA Mariam" w:hAnsi="GHEA Mariam"/>
                <w:spacing w:val="0"/>
                <w:szCs w:val="24"/>
              </w:rPr>
              <w:tab/>
            </w:r>
            <w:proofErr w:type="spellStart"/>
            <w:r w:rsidR="001960AB" w:rsidRPr="00817ECB">
              <w:rPr>
                <w:rFonts w:ascii="GHEA Mariam" w:hAnsi="GHEA Mariam"/>
                <w:szCs w:val="24"/>
              </w:rPr>
              <w:t>Մատակարարը</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չի</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կրում</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պատասխանատվություն</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պայմանագրային</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երաշխիքի</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բռնագրավման</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գնահատված</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վնասահատուցման</w:t>
            </w:r>
            <w:proofErr w:type="spellEnd"/>
            <w:r w:rsidR="001960AB" w:rsidRPr="00817ECB">
              <w:rPr>
                <w:rFonts w:ascii="GHEA Mariam" w:hAnsi="GHEA Mariam"/>
                <w:szCs w:val="24"/>
              </w:rPr>
              <w:t xml:space="preserve"> կամ </w:t>
            </w:r>
            <w:proofErr w:type="spellStart"/>
            <w:r w:rsidR="001960AB" w:rsidRPr="00817ECB">
              <w:rPr>
                <w:rFonts w:ascii="GHEA Mariam" w:hAnsi="GHEA Mariam"/>
                <w:szCs w:val="24"/>
              </w:rPr>
              <w:t>չվճարման</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պատճառով</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դադարեցման</w:t>
            </w:r>
            <w:proofErr w:type="spellEnd"/>
            <w:r w:rsidR="001960AB" w:rsidRPr="00817ECB">
              <w:rPr>
                <w:rFonts w:ascii="GHEA Mariam" w:hAnsi="GHEA Mariam"/>
                <w:szCs w:val="24"/>
              </w:rPr>
              <w:t xml:space="preserve"> համար, </w:t>
            </w:r>
            <w:proofErr w:type="spellStart"/>
            <w:r w:rsidR="001960AB" w:rsidRPr="00817ECB">
              <w:rPr>
                <w:rFonts w:ascii="GHEA Mariam" w:hAnsi="GHEA Mariam"/>
                <w:szCs w:val="24"/>
              </w:rPr>
              <w:t>եթե</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Պայմանագրի</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շրջանակներում</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պայմանների</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կատարման</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ուշացումը</w:t>
            </w:r>
            <w:proofErr w:type="spellEnd"/>
            <w:r w:rsidR="001960AB" w:rsidRPr="00817ECB">
              <w:rPr>
                <w:rFonts w:ascii="GHEA Mariam" w:hAnsi="GHEA Mariam"/>
                <w:szCs w:val="24"/>
              </w:rPr>
              <w:t xml:space="preserve"> կամ </w:t>
            </w:r>
            <w:proofErr w:type="spellStart"/>
            <w:r w:rsidR="001960AB" w:rsidRPr="00817ECB">
              <w:rPr>
                <w:rFonts w:ascii="GHEA Mariam" w:hAnsi="GHEA Mariam"/>
                <w:szCs w:val="24"/>
              </w:rPr>
              <w:t>պարտականությունների</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չկատարումը</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հանդիսանում</w:t>
            </w:r>
            <w:proofErr w:type="spellEnd"/>
            <w:r w:rsidR="001960AB" w:rsidRPr="00817ECB">
              <w:rPr>
                <w:rFonts w:ascii="GHEA Mariam" w:hAnsi="GHEA Mariam"/>
                <w:szCs w:val="24"/>
              </w:rPr>
              <w:t xml:space="preserve"> է </w:t>
            </w:r>
            <w:proofErr w:type="spellStart"/>
            <w:r w:rsidR="001960AB" w:rsidRPr="00817ECB">
              <w:rPr>
                <w:rFonts w:ascii="GHEA Mariam" w:hAnsi="GHEA Mariam"/>
                <w:szCs w:val="24"/>
              </w:rPr>
              <w:t>Ֆորս</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Մաժորային</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հանգամանքների</w:t>
            </w:r>
            <w:proofErr w:type="spellEnd"/>
            <w:r w:rsidR="001960AB" w:rsidRPr="00817ECB">
              <w:rPr>
                <w:rFonts w:ascii="GHEA Mariam" w:hAnsi="GHEA Mariam"/>
                <w:szCs w:val="24"/>
              </w:rPr>
              <w:t xml:space="preserve"> </w:t>
            </w:r>
            <w:proofErr w:type="spellStart"/>
            <w:r w:rsidR="001960AB" w:rsidRPr="00817ECB">
              <w:rPr>
                <w:rFonts w:ascii="GHEA Mariam" w:hAnsi="GHEA Mariam"/>
                <w:szCs w:val="24"/>
              </w:rPr>
              <w:t>հետևանք</w:t>
            </w:r>
            <w:proofErr w:type="spellEnd"/>
            <w:r w:rsidR="001960AB" w:rsidRPr="00817ECB">
              <w:rPr>
                <w:rFonts w:ascii="GHEA Mariam" w:hAnsi="GHEA Mariam"/>
                <w:szCs w:val="24"/>
              </w:rPr>
              <w:t xml:space="preserve">: </w:t>
            </w:r>
          </w:p>
          <w:p w14:paraId="6C454F9F" w14:textId="5F7EBB72" w:rsidR="001960AB" w:rsidRPr="00817ECB" w:rsidRDefault="001960AB" w:rsidP="001960AB">
            <w:pPr>
              <w:pStyle w:val="Sub-ClauseText"/>
              <w:spacing w:before="0" w:after="200"/>
              <w:ind w:left="612" w:hanging="612"/>
              <w:rPr>
                <w:rFonts w:ascii="GHEA Mariam" w:hAnsi="GHEA Mariam"/>
                <w:spacing w:val="0"/>
                <w:szCs w:val="24"/>
              </w:rPr>
            </w:pPr>
            <w:r w:rsidRPr="00817ECB">
              <w:rPr>
                <w:rFonts w:ascii="GHEA Mariam" w:hAnsi="GHEA Mariam"/>
                <w:spacing w:val="0"/>
                <w:szCs w:val="24"/>
              </w:rPr>
              <w:t>32.2</w:t>
            </w:r>
            <w:r w:rsidRPr="00817ECB">
              <w:rPr>
                <w:rFonts w:ascii="GHEA Mariam" w:hAnsi="GHEA Mariam"/>
                <w:spacing w:val="0"/>
                <w:szCs w:val="24"/>
              </w:rPr>
              <w:tab/>
            </w:r>
            <w:proofErr w:type="spellStart"/>
            <w:r w:rsidRPr="00817ECB">
              <w:rPr>
                <w:rFonts w:ascii="GHEA Mariam" w:hAnsi="GHEA Mariam"/>
                <w:szCs w:val="24"/>
              </w:rPr>
              <w:t>Սույն</w:t>
            </w:r>
            <w:proofErr w:type="spellEnd"/>
            <w:r w:rsidRPr="00817ECB">
              <w:rPr>
                <w:rFonts w:ascii="GHEA Mariam" w:hAnsi="GHEA Mariam"/>
                <w:szCs w:val="24"/>
              </w:rPr>
              <w:t xml:space="preserve"> </w:t>
            </w:r>
            <w:proofErr w:type="spellStart"/>
            <w:r w:rsidRPr="00817ECB">
              <w:rPr>
                <w:rFonts w:ascii="GHEA Mariam" w:hAnsi="GHEA Mariam"/>
                <w:szCs w:val="24"/>
              </w:rPr>
              <w:t>դրույթի</w:t>
            </w:r>
            <w:proofErr w:type="spellEnd"/>
            <w:r w:rsidRPr="00817ECB">
              <w:rPr>
                <w:rFonts w:ascii="GHEA Mariam" w:hAnsi="GHEA Mariam"/>
                <w:szCs w:val="24"/>
              </w:rPr>
              <w:t xml:space="preserve"> </w:t>
            </w:r>
            <w:proofErr w:type="spellStart"/>
            <w:r w:rsidRPr="00817ECB">
              <w:rPr>
                <w:rFonts w:ascii="GHEA Mariam" w:hAnsi="GHEA Mariam"/>
                <w:szCs w:val="24"/>
              </w:rPr>
              <w:t>նպատակների</w:t>
            </w:r>
            <w:proofErr w:type="spellEnd"/>
            <w:r w:rsidRPr="00817ECB">
              <w:rPr>
                <w:rFonts w:ascii="GHEA Mariam" w:hAnsi="GHEA Mariam"/>
                <w:szCs w:val="24"/>
              </w:rPr>
              <w:t xml:space="preserve"> համար, </w:t>
            </w:r>
            <w:r w:rsidR="006923AD" w:rsidRPr="003356B4">
              <w:rPr>
                <w:rFonts w:ascii="GHEA Mariam" w:hAnsi="GHEA Mariam" w:cs="Arial Armenian"/>
                <w:szCs w:val="24"/>
              </w:rPr>
              <w:t>&lt;&lt;</w:t>
            </w:r>
            <w:proofErr w:type="spellStart"/>
            <w:r w:rsidRPr="00817ECB">
              <w:rPr>
                <w:rFonts w:ascii="GHEA Mariam" w:hAnsi="GHEA Mariam"/>
                <w:szCs w:val="24"/>
              </w:rPr>
              <w:t>Ֆորս</w:t>
            </w:r>
            <w:proofErr w:type="spellEnd"/>
            <w:r w:rsidRPr="00817ECB">
              <w:rPr>
                <w:rFonts w:ascii="GHEA Mariam" w:hAnsi="GHEA Mariam"/>
                <w:szCs w:val="24"/>
              </w:rPr>
              <w:t xml:space="preserve"> </w:t>
            </w:r>
            <w:proofErr w:type="spellStart"/>
            <w:r w:rsidRPr="00817ECB">
              <w:rPr>
                <w:rFonts w:ascii="GHEA Mariam" w:hAnsi="GHEA Mariam"/>
                <w:szCs w:val="24"/>
              </w:rPr>
              <w:t>Մաժոր</w:t>
            </w:r>
            <w:proofErr w:type="spellEnd"/>
            <w:r w:rsidR="006923AD" w:rsidRPr="003356B4">
              <w:rPr>
                <w:rFonts w:ascii="GHEA Mariam" w:hAnsi="GHEA Mariam" w:cs="Sylfaen"/>
                <w:szCs w:val="24"/>
              </w:rPr>
              <w:t>&gt;&gt;</w:t>
            </w:r>
            <w:r w:rsidRPr="00817ECB">
              <w:rPr>
                <w:rFonts w:ascii="GHEA Mariam" w:hAnsi="GHEA Mariam"/>
                <w:szCs w:val="24"/>
              </w:rPr>
              <w:t xml:space="preserve"> </w:t>
            </w:r>
            <w:proofErr w:type="spellStart"/>
            <w:r w:rsidRPr="00817ECB">
              <w:rPr>
                <w:rFonts w:ascii="GHEA Mariam" w:hAnsi="GHEA Mariam"/>
                <w:szCs w:val="24"/>
              </w:rPr>
              <w:t>նշանակում</w:t>
            </w:r>
            <w:proofErr w:type="spellEnd"/>
            <w:r w:rsidRPr="00817ECB">
              <w:rPr>
                <w:rFonts w:ascii="GHEA Mariam" w:hAnsi="GHEA Mariam"/>
                <w:szCs w:val="24"/>
              </w:rPr>
              <w:t xml:space="preserve"> է </w:t>
            </w:r>
            <w:proofErr w:type="spellStart"/>
            <w:r w:rsidRPr="00817ECB">
              <w:rPr>
                <w:rFonts w:ascii="GHEA Mariam" w:hAnsi="GHEA Mariam"/>
                <w:szCs w:val="24"/>
              </w:rPr>
              <w:t>մի</w:t>
            </w:r>
            <w:proofErr w:type="spellEnd"/>
            <w:r w:rsidRPr="00817ECB">
              <w:rPr>
                <w:rFonts w:ascii="GHEA Mariam" w:hAnsi="GHEA Mariam"/>
                <w:szCs w:val="24"/>
              </w:rPr>
              <w:t xml:space="preserve"> </w:t>
            </w:r>
            <w:proofErr w:type="spellStart"/>
            <w:r w:rsidRPr="00817ECB">
              <w:rPr>
                <w:rFonts w:ascii="GHEA Mariam" w:hAnsi="GHEA Mariam"/>
                <w:szCs w:val="24"/>
              </w:rPr>
              <w:t>իրավիճակ</w:t>
            </w:r>
            <w:proofErr w:type="spellEnd"/>
            <w:r w:rsidRPr="00817ECB">
              <w:rPr>
                <w:rFonts w:ascii="GHEA Mariam" w:hAnsi="GHEA Mariam"/>
                <w:szCs w:val="24"/>
              </w:rPr>
              <w:t xml:space="preserve"> կամ </w:t>
            </w:r>
            <w:proofErr w:type="spellStart"/>
            <w:r w:rsidRPr="00817ECB">
              <w:rPr>
                <w:rFonts w:ascii="GHEA Mariam" w:hAnsi="GHEA Mariam"/>
                <w:szCs w:val="24"/>
              </w:rPr>
              <w:t>իրադարձություն</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անկանախատեսելի</w:t>
            </w:r>
            <w:proofErr w:type="spellEnd"/>
            <w:r w:rsidRPr="00817ECB">
              <w:rPr>
                <w:rFonts w:ascii="GHEA Mariam" w:hAnsi="GHEA Mariam"/>
                <w:szCs w:val="24"/>
              </w:rPr>
              <w:t xml:space="preserve"> է, </w:t>
            </w:r>
            <w:proofErr w:type="spellStart"/>
            <w:r w:rsidRPr="00817ECB">
              <w:rPr>
                <w:rFonts w:ascii="GHEA Mariam" w:hAnsi="GHEA Mariam"/>
                <w:szCs w:val="24"/>
              </w:rPr>
              <w:t>անխուսափելի</w:t>
            </w:r>
            <w:proofErr w:type="spellEnd"/>
            <w:r w:rsidRPr="00817ECB">
              <w:rPr>
                <w:rFonts w:ascii="GHEA Mariam" w:hAnsi="GHEA Mariam"/>
                <w:szCs w:val="24"/>
              </w:rPr>
              <w:t xml:space="preserve"> և </w:t>
            </w:r>
            <w:proofErr w:type="spellStart"/>
            <w:r w:rsidRPr="00817ECB">
              <w:rPr>
                <w:rFonts w:ascii="GHEA Mariam" w:hAnsi="GHEA Mariam"/>
                <w:szCs w:val="24"/>
              </w:rPr>
              <w:t>դուրս</w:t>
            </w:r>
            <w:proofErr w:type="spellEnd"/>
            <w:r w:rsidRPr="00817ECB">
              <w:rPr>
                <w:rFonts w:ascii="GHEA Mariam" w:hAnsi="GHEA Mariam"/>
                <w:szCs w:val="24"/>
              </w:rPr>
              <w:t xml:space="preserve"> է </w:t>
            </w:r>
            <w:proofErr w:type="spellStart"/>
            <w:r w:rsidRPr="00817ECB">
              <w:rPr>
                <w:rFonts w:ascii="GHEA Mariam" w:hAnsi="GHEA Mariam"/>
                <w:szCs w:val="24"/>
              </w:rPr>
              <w:t>Մատակարարի</w:t>
            </w:r>
            <w:proofErr w:type="spellEnd"/>
            <w:r w:rsidRPr="00817ECB">
              <w:rPr>
                <w:rFonts w:ascii="GHEA Mariam" w:hAnsi="GHEA Mariam"/>
                <w:szCs w:val="24"/>
              </w:rPr>
              <w:t xml:space="preserve"> </w:t>
            </w:r>
            <w:proofErr w:type="spellStart"/>
            <w:r w:rsidRPr="00817ECB">
              <w:rPr>
                <w:rFonts w:ascii="GHEA Mariam" w:hAnsi="GHEA Mariam"/>
                <w:szCs w:val="24"/>
              </w:rPr>
              <w:t>վերահսկողությունից</w:t>
            </w:r>
            <w:proofErr w:type="spellEnd"/>
            <w:r w:rsidRPr="00817ECB">
              <w:rPr>
                <w:rFonts w:ascii="GHEA Mariam" w:hAnsi="GHEA Mariam"/>
                <w:szCs w:val="24"/>
              </w:rPr>
              <w:t xml:space="preserve">, և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տեղի</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ունեցել</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w:t>
            </w:r>
            <w:proofErr w:type="spellStart"/>
            <w:r w:rsidRPr="00817ECB">
              <w:rPr>
                <w:rFonts w:ascii="GHEA Mariam" w:hAnsi="GHEA Mariam"/>
                <w:szCs w:val="24"/>
              </w:rPr>
              <w:t>անփութության</w:t>
            </w:r>
            <w:proofErr w:type="spellEnd"/>
            <w:r w:rsidRPr="00817ECB">
              <w:rPr>
                <w:rFonts w:ascii="GHEA Mariam" w:hAnsi="GHEA Mariam"/>
                <w:szCs w:val="24"/>
              </w:rPr>
              <w:t xml:space="preserve"> կամ </w:t>
            </w:r>
            <w:proofErr w:type="spellStart"/>
            <w:r w:rsidRPr="00817ECB">
              <w:rPr>
                <w:rFonts w:ascii="GHEA Mariam" w:hAnsi="GHEA Mariam"/>
                <w:szCs w:val="24"/>
              </w:rPr>
              <w:t>անուշադրության</w:t>
            </w:r>
            <w:proofErr w:type="spellEnd"/>
            <w:r w:rsidRPr="00817ECB">
              <w:rPr>
                <w:rFonts w:ascii="GHEA Mariam" w:hAnsi="GHEA Mariam"/>
                <w:szCs w:val="24"/>
              </w:rPr>
              <w:t xml:space="preserve"> </w:t>
            </w:r>
            <w:proofErr w:type="spellStart"/>
            <w:r w:rsidRPr="00817ECB">
              <w:rPr>
                <w:rFonts w:ascii="GHEA Mariam" w:hAnsi="GHEA Mariam"/>
                <w:szCs w:val="24"/>
              </w:rPr>
              <w:t>պատճառով</w:t>
            </w:r>
            <w:proofErr w:type="spellEnd"/>
            <w:r w:rsidRPr="00817ECB">
              <w:rPr>
                <w:rFonts w:ascii="GHEA Mariam" w:hAnsi="GHEA Mariam"/>
                <w:szCs w:val="24"/>
              </w:rPr>
              <w:t xml:space="preserve">:  </w:t>
            </w:r>
            <w:proofErr w:type="spellStart"/>
            <w:r w:rsidRPr="00817ECB">
              <w:rPr>
                <w:rFonts w:ascii="GHEA Mariam" w:hAnsi="GHEA Mariam"/>
                <w:szCs w:val="24"/>
              </w:rPr>
              <w:t>Այդպիսի</w:t>
            </w:r>
            <w:proofErr w:type="spellEnd"/>
            <w:r w:rsidRPr="00817ECB">
              <w:rPr>
                <w:rFonts w:ascii="GHEA Mariam" w:hAnsi="GHEA Mariam"/>
                <w:szCs w:val="24"/>
              </w:rPr>
              <w:t xml:space="preserve"> </w:t>
            </w:r>
            <w:proofErr w:type="spellStart"/>
            <w:r w:rsidRPr="00817ECB">
              <w:rPr>
                <w:rFonts w:ascii="GHEA Mariam" w:hAnsi="GHEA Mariam"/>
                <w:szCs w:val="24"/>
              </w:rPr>
              <w:t>իրադարձություններ</w:t>
            </w:r>
            <w:proofErr w:type="spellEnd"/>
            <w:r w:rsidRPr="00817ECB">
              <w:rPr>
                <w:rFonts w:ascii="GHEA Mariam" w:hAnsi="GHEA Mariam"/>
                <w:szCs w:val="24"/>
              </w:rPr>
              <w:t xml:space="preserve"> կարող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համարվել</w:t>
            </w:r>
            <w:proofErr w:type="spellEnd"/>
            <w:r w:rsidRPr="00817ECB">
              <w:rPr>
                <w:rFonts w:ascii="GHEA Mariam" w:hAnsi="GHEA Mariam"/>
                <w:szCs w:val="24"/>
              </w:rPr>
              <w:t xml:space="preserve"> (</w:t>
            </w:r>
            <w:proofErr w:type="spellStart"/>
            <w:r w:rsidRPr="00817ECB">
              <w:rPr>
                <w:rFonts w:ascii="GHEA Mariam" w:hAnsi="GHEA Mariam"/>
                <w:szCs w:val="24"/>
              </w:rPr>
              <w:t>առանց</w:t>
            </w:r>
            <w:proofErr w:type="spellEnd"/>
            <w:r w:rsidRPr="00817ECB">
              <w:rPr>
                <w:rFonts w:ascii="GHEA Mariam" w:hAnsi="GHEA Mariam"/>
                <w:szCs w:val="24"/>
              </w:rPr>
              <w:t xml:space="preserve"> </w:t>
            </w:r>
            <w:proofErr w:type="spellStart"/>
            <w:r w:rsidRPr="00817ECB">
              <w:rPr>
                <w:rFonts w:ascii="GHEA Mariam" w:hAnsi="GHEA Mariam"/>
                <w:szCs w:val="24"/>
              </w:rPr>
              <w:t>սահմանափակումների</w:t>
            </w:r>
            <w:proofErr w:type="spellEnd"/>
            <w:r w:rsidRPr="00817ECB">
              <w:rPr>
                <w:rFonts w:ascii="GHEA Mariam" w:hAnsi="GHEA Mariam"/>
                <w:szCs w:val="24"/>
              </w:rPr>
              <w:t xml:space="preserve">) </w:t>
            </w:r>
            <w:proofErr w:type="spellStart"/>
            <w:r w:rsidRPr="00817ECB">
              <w:rPr>
                <w:rFonts w:ascii="GHEA Mariam" w:hAnsi="GHEA Mariam"/>
                <w:szCs w:val="24"/>
              </w:rPr>
              <w:t>պատերազմերը</w:t>
            </w:r>
            <w:proofErr w:type="spellEnd"/>
            <w:r w:rsidRPr="00817ECB">
              <w:rPr>
                <w:rFonts w:ascii="GHEA Mariam" w:hAnsi="GHEA Mariam"/>
                <w:szCs w:val="24"/>
              </w:rPr>
              <w:t xml:space="preserve">, </w:t>
            </w:r>
            <w:proofErr w:type="spellStart"/>
            <w:r w:rsidRPr="00817ECB">
              <w:rPr>
                <w:rFonts w:ascii="GHEA Mariam" w:hAnsi="GHEA Mariam"/>
                <w:szCs w:val="24"/>
              </w:rPr>
              <w:t>հեղափոխությունները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հրդեհները</w:t>
            </w:r>
            <w:proofErr w:type="spellEnd"/>
            <w:r w:rsidRPr="00817ECB">
              <w:rPr>
                <w:rFonts w:ascii="GHEA Mariam" w:hAnsi="GHEA Mariam"/>
                <w:szCs w:val="24"/>
              </w:rPr>
              <w:t xml:space="preserve">, </w:t>
            </w:r>
            <w:proofErr w:type="spellStart"/>
            <w:r w:rsidRPr="00817ECB">
              <w:rPr>
                <w:rFonts w:ascii="GHEA Mariam" w:hAnsi="GHEA Mariam"/>
                <w:szCs w:val="24"/>
              </w:rPr>
              <w:t>ջրհեղեղները</w:t>
            </w:r>
            <w:proofErr w:type="spellEnd"/>
            <w:r w:rsidRPr="00817ECB">
              <w:rPr>
                <w:rFonts w:ascii="GHEA Mariam" w:hAnsi="GHEA Mariam"/>
                <w:szCs w:val="24"/>
              </w:rPr>
              <w:t xml:space="preserve">, </w:t>
            </w:r>
            <w:proofErr w:type="spellStart"/>
            <w:r w:rsidRPr="00817ECB">
              <w:rPr>
                <w:rFonts w:ascii="GHEA Mariam" w:hAnsi="GHEA Mariam"/>
                <w:szCs w:val="24"/>
              </w:rPr>
              <w:t>համաճարակները</w:t>
            </w:r>
            <w:proofErr w:type="spellEnd"/>
            <w:r w:rsidRPr="00817ECB">
              <w:rPr>
                <w:rFonts w:ascii="GHEA Mariam" w:hAnsi="GHEA Mariam"/>
                <w:szCs w:val="24"/>
              </w:rPr>
              <w:t xml:space="preserve">, </w:t>
            </w:r>
            <w:proofErr w:type="spellStart"/>
            <w:r w:rsidRPr="00817ECB">
              <w:rPr>
                <w:rFonts w:ascii="GHEA Mariam" w:hAnsi="GHEA Mariam"/>
                <w:szCs w:val="24"/>
              </w:rPr>
              <w:t>կարանտինային</w:t>
            </w:r>
            <w:proofErr w:type="spellEnd"/>
            <w:r w:rsidRPr="00817ECB">
              <w:rPr>
                <w:rFonts w:ascii="GHEA Mariam" w:hAnsi="GHEA Mariam"/>
                <w:szCs w:val="24"/>
              </w:rPr>
              <w:t xml:space="preserve"> </w:t>
            </w:r>
            <w:proofErr w:type="spellStart"/>
            <w:r w:rsidRPr="00817ECB">
              <w:rPr>
                <w:rFonts w:ascii="GHEA Mariam" w:hAnsi="GHEA Mariam"/>
                <w:szCs w:val="24"/>
              </w:rPr>
              <w:t>սահմանափակումները</w:t>
            </w:r>
            <w:proofErr w:type="spellEnd"/>
            <w:r w:rsidRPr="00817ECB">
              <w:rPr>
                <w:rFonts w:ascii="GHEA Mariam" w:hAnsi="GHEA Mariam"/>
                <w:szCs w:val="24"/>
              </w:rPr>
              <w:t xml:space="preserve"> և </w:t>
            </w:r>
            <w:proofErr w:type="spellStart"/>
            <w:r w:rsidRPr="00817ECB">
              <w:rPr>
                <w:rFonts w:ascii="GHEA Mariam" w:hAnsi="GHEA Mariam"/>
                <w:szCs w:val="24"/>
              </w:rPr>
              <w:t>առաքման</w:t>
            </w:r>
            <w:proofErr w:type="spellEnd"/>
            <w:r w:rsidRPr="00817ECB">
              <w:rPr>
                <w:rFonts w:ascii="GHEA Mariam" w:hAnsi="GHEA Mariam"/>
                <w:szCs w:val="24"/>
              </w:rPr>
              <w:t xml:space="preserve"> </w:t>
            </w:r>
            <w:proofErr w:type="spellStart"/>
            <w:r w:rsidRPr="00817ECB">
              <w:rPr>
                <w:rFonts w:ascii="GHEA Mariam" w:hAnsi="GHEA Mariam"/>
                <w:szCs w:val="24"/>
              </w:rPr>
              <w:t>էմբարգոները</w:t>
            </w:r>
            <w:proofErr w:type="spellEnd"/>
            <w:r w:rsidRPr="00817ECB">
              <w:rPr>
                <w:rFonts w:ascii="GHEA Mariam" w:hAnsi="GHEA Mariam"/>
                <w:szCs w:val="24"/>
              </w:rPr>
              <w:t xml:space="preserve">: </w:t>
            </w:r>
          </w:p>
          <w:p w14:paraId="3A0C7FEC" w14:textId="18774D36" w:rsidR="005E310E" w:rsidRPr="00817ECB" w:rsidRDefault="001960AB" w:rsidP="001960AB">
            <w:pPr>
              <w:pStyle w:val="Sub-ClauseText"/>
              <w:spacing w:before="0" w:after="200"/>
              <w:ind w:left="612" w:hanging="612"/>
              <w:rPr>
                <w:rFonts w:ascii="GHEA Mariam" w:hAnsi="GHEA Mariam"/>
                <w:spacing w:val="0"/>
                <w:szCs w:val="24"/>
              </w:rPr>
            </w:pPr>
            <w:r w:rsidRPr="00817ECB">
              <w:rPr>
                <w:rFonts w:ascii="GHEA Mariam" w:hAnsi="GHEA Mariam"/>
                <w:spacing w:val="0"/>
                <w:szCs w:val="24"/>
              </w:rPr>
              <w:t>32.3</w:t>
            </w:r>
            <w:r w:rsidRPr="00817ECB">
              <w:rPr>
                <w:rFonts w:ascii="GHEA Mariam" w:hAnsi="GHEA Mariam"/>
                <w:spacing w:val="0"/>
                <w:szCs w:val="24"/>
              </w:rPr>
              <w:tab/>
            </w:r>
            <w:proofErr w:type="spellStart"/>
            <w:r w:rsidRPr="00817ECB">
              <w:rPr>
                <w:rFonts w:ascii="GHEA Mariam" w:hAnsi="GHEA Mariam"/>
                <w:szCs w:val="24"/>
              </w:rPr>
              <w:t>Ֆորս</w:t>
            </w:r>
            <w:proofErr w:type="spellEnd"/>
            <w:r w:rsidRPr="00817ECB">
              <w:rPr>
                <w:rFonts w:ascii="GHEA Mariam" w:hAnsi="GHEA Mariam"/>
                <w:szCs w:val="24"/>
              </w:rPr>
              <w:t xml:space="preserve"> </w:t>
            </w:r>
            <w:proofErr w:type="spellStart"/>
            <w:r w:rsidRPr="00817ECB">
              <w:rPr>
                <w:rFonts w:ascii="GHEA Mariam" w:hAnsi="GHEA Mariam"/>
                <w:szCs w:val="24"/>
              </w:rPr>
              <w:t>Մաժորային</w:t>
            </w:r>
            <w:proofErr w:type="spellEnd"/>
            <w:r w:rsidRPr="00817ECB">
              <w:rPr>
                <w:rFonts w:ascii="GHEA Mariam" w:hAnsi="GHEA Mariam"/>
                <w:szCs w:val="24"/>
              </w:rPr>
              <w:t xml:space="preserve"> </w:t>
            </w:r>
            <w:proofErr w:type="spellStart"/>
            <w:r w:rsidRPr="00817ECB">
              <w:rPr>
                <w:rFonts w:ascii="GHEA Mariam" w:hAnsi="GHEA Mariam"/>
                <w:szCs w:val="24"/>
              </w:rPr>
              <w:t>իրավիճակի</w:t>
            </w:r>
            <w:proofErr w:type="spellEnd"/>
            <w:r w:rsidRPr="00817ECB">
              <w:rPr>
                <w:rFonts w:ascii="GHEA Mariam" w:hAnsi="GHEA Mariam"/>
                <w:szCs w:val="24"/>
              </w:rPr>
              <w:t xml:space="preserve"> </w:t>
            </w:r>
            <w:proofErr w:type="spellStart"/>
            <w:r w:rsidRPr="00817ECB">
              <w:rPr>
                <w:rFonts w:ascii="GHEA Mariam" w:hAnsi="GHEA Mariam"/>
                <w:szCs w:val="24"/>
              </w:rPr>
              <w:t>առաջացման</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անմիջապես</w:t>
            </w:r>
            <w:proofErr w:type="spellEnd"/>
            <w:r w:rsidRPr="00817ECB">
              <w:rPr>
                <w:rFonts w:ascii="GHEA Mariam" w:hAnsi="GHEA Mariam"/>
                <w:szCs w:val="24"/>
              </w:rPr>
              <w:t xml:space="preserve"> </w:t>
            </w:r>
            <w:proofErr w:type="spellStart"/>
            <w:r w:rsidRPr="00817ECB">
              <w:rPr>
                <w:rFonts w:ascii="GHEA Mariam" w:hAnsi="GHEA Mariam"/>
                <w:szCs w:val="24"/>
              </w:rPr>
              <w:t>գրավոր</w:t>
            </w:r>
            <w:proofErr w:type="spellEnd"/>
            <w:r w:rsidRPr="00817ECB">
              <w:rPr>
                <w:rFonts w:ascii="GHEA Mariam" w:hAnsi="GHEA Mariam"/>
                <w:szCs w:val="24"/>
              </w:rPr>
              <w:t xml:space="preserve"> </w:t>
            </w:r>
            <w:proofErr w:type="spellStart"/>
            <w:r w:rsidRPr="00817ECB">
              <w:rPr>
                <w:rFonts w:ascii="GHEA Mariam" w:hAnsi="GHEA Mariam"/>
                <w:szCs w:val="24"/>
              </w:rPr>
              <w:t>կերպով</w:t>
            </w:r>
            <w:proofErr w:type="spellEnd"/>
            <w:r w:rsidRPr="00817ECB">
              <w:rPr>
                <w:rFonts w:ascii="GHEA Mariam" w:hAnsi="GHEA Mariam"/>
                <w:szCs w:val="24"/>
              </w:rPr>
              <w:t xml:space="preserve"> </w:t>
            </w:r>
            <w:proofErr w:type="spellStart"/>
            <w:r w:rsidRPr="00817ECB">
              <w:rPr>
                <w:rFonts w:ascii="GHEA Mariam" w:hAnsi="GHEA Mariam"/>
                <w:szCs w:val="24"/>
              </w:rPr>
              <w:t>ծանուցի</w:t>
            </w:r>
            <w:proofErr w:type="spellEnd"/>
            <w:r w:rsidRPr="00817ECB">
              <w:rPr>
                <w:rFonts w:ascii="GHEA Mariam" w:hAnsi="GHEA Mariam"/>
                <w:szCs w:val="24"/>
              </w:rPr>
              <w:t xml:space="preserve"> </w:t>
            </w:r>
            <w:proofErr w:type="spellStart"/>
            <w:r w:rsidRPr="00817ECB">
              <w:rPr>
                <w:rFonts w:ascii="GHEA Mariam" w:hAnsi="GHEA Mariam"/>
                <w:szCs w:val="24"/>
              </w:rPr>
              <w:t>Գնորդին</w:t>
            </w:r>
            <w:proofErr w:type="spellEnd"/>
            <w:r w:rsidRPr="00817ECB">
              <w:rPr>
                <w:rFonts w:ascii="GHEA Mariam" w:hAnsi="GHEA Mariam"/>
                <w:szCs w:val="24"/>
              </w:rPr>
              <w:t xml:space="preserve"> </w:t>
            </w:r>
            <w:proofErr w:type="spellStart"/>
            <w:r w:rsidRPr="00817ECB">
              <w:rPr>
                <w:rFonts w:ascii="GHEA Mariam" w:hAnsi="GHEA Mariam"/>
                <w:szCs w:val="24"/>
              </w:rPr>
              <w:t>իրավիճակի</w:t>
            </w:r>
            <w:proofErr w:type="spellEnd"/>
            <w:r w:rsidRPr="00817ECB">
              <w:rPr>
                <w:rFonts w:ascii="GHEA Mariam" w:hAnsi="GHEA Mariam"/>
                <w:szCs w:val="24"/>
              </w:rPr>
              <w:t xml:space="preserve"> և </w:t>
            </w:r>
            <w:proofErr w:type="spellStart"/>
            <w:r w:rsidRPr="00817ECB">
              <w:rPr>
                <w:rFonts w:ascii="GHEA Mariam" w:hAnsi="GHEA Mariam"/>
                <w:szCs w:val="24"/>
              </w:rPr>
              <w:t>դրա</w:t>
            </w:r>
            <w:proofErr w:type="spellEnd"/>
            <w:r w:rsidRPr="00817ECB">
              <w:rPr>
                <w:rFonts w:ascii="GHEA Mariam" w:hAnsi="GHEA Mariam"/>
                <w:szCs w:val="24"/>
              </w:rPr>
              <w:t xml:space="preserve"> </w:t>
            </w:r>
            <w:proofErr w:type="spellStart"/>
            <w:r w:rsidRPr="00817ECB">
              <w:rPr>
                <w:rFonts w:ascii="GHEA Mariam" w:hAnsi="GHEA Mariam"/>
                <w:szCs w:val="24"/>
              </w:rPr>
              <w:t>առաջացման</w:t>
            </w:r>
            <w:proofErr w:type="spellEnd"/>
            <w:r w:rsidRPr="00817ECB">
              <w:rPr>
                <w:rFonts w:ascii="GHEA Mariam" w:hAnsi="GHEA Mariam"/>
                <w:szCs w:val="24"/>
              </w:rPr>
              <w:t xml:space="preserve"> </w:t>
            </w:r>
            <w:proofErr w:type="spellStart"/>
            <w:r w:rsidRPr="00817ECB">
              <w:rPr>
                <w:rFonts w:ascii="GHEA Mariam" w:hAnsi="GHEA Mariam"/>
                <w:szCs w:val="24"/>
              </w:rPr>
              <w:t>պատճառների</w:t>
            </w:r>
            <w:proofErr w:type="spellEnd"/>
            <w:r w:rsidRPr="00817ECB">
              <w:rPr>
                <w:rFonts w:ascii="GHEA Mariam" w:hAnsi="GHEA Mariam"/>
                <w:szCs w:val="24"/>
              </w:rPr>
              <w:t xml:space="preserve"> </w:t>
            </w:r>
            <w:proofErr w:type="spellStart"/>
            <w:r w:rsidRPr="00817ECB">
              <w:rPr>
                <w:rFonts w:ascii="GHEA Mariam" w:hAnsi="GHEA Mariam"/>
                <w:szCs w:val="24"/>
              </w:rPr>
              <w:t>մասին</w:t>
            </w:r>
            <w:proofErr w:type="spellEnd"/>
            <w:r w:rsidRPr="00817ECB">
              <w:rPr>
                <w:rFonts w:ascii="GHEA Mariam" w:hAnsi="GHEA Mariam"/>
                <w:szCs w:val="24"/>
              </w:rPr>
              <w:t xml:space="preserve">: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Գնորդից</w:t>
            </w:r>
            <w:proofErr w:type="spellEnd"/>
            <w:r w:rsidRPr="00817ECB">
              <w:rPr>
                <w:rFonts w:ascii="GHEA Mariam" w:hAnsi="GHEA Mariam"/>
                <w:szCs w:val="24"/>
              </w:rPr>
              <w:t xml:space="preserve"> </w:t>
            </w:r>
            <w:proofErr w:type="spellStart"/>
            <w:r w:rsidRPr="00817ECB">
              <w:rPr>
                <w:rFonts w:ascii="GHEA Mariam" w:hAnsi="GHEA Mariam"/>
                <w:szCs w:val="24"/>
              </w:rPr>
              <w:t>չստացվի</w:t>
            </w:r>
            <w:proofErr w:type="spellEnd"/>
            <w:r w:rsidRPr="00817ECB">
              <w:rPr>
                <w:rFonts w:ascii="GHEA Mariam" w:hAnsi="GHEA Mariam"/>
                <w:szCs w:val="24"/>
              </w:rPr>
              <w:t xml:space="preserve"> </w:t>
            </w:r>
            <w:proofErr w:type="spellStart"/>
            <w:r w:rsidRPr="00817ECB">
              <w:rPr>
                <w:rFonts w:ascii="GHEA Mariam" w:hAnsi="GHEA Mariam"/>
                <w:szCs w:val="24"/>
              </w:rPr>
              <w:t>ոչ</w:t>
            </w:r>
            <w:proofErr w:type="spellEnd"/>
            <w:r w:rsidRPr="00817ECB">
              <w:rPr>
                <w:rFonts w:ascii="GHEA Mariam" w:hAnsi="GHEA Mariam"/>
                <w:szCs w:val="24"/>
              </w:rPr>
              <w:t xml:space="preserve"> </w:t>
            </w:r>
            <w:proofErr w:type="spellStart"/>
            <w:r w:rsidRPr="00817ECB">
              <w:rPr>
                <w:rFonts w:ascii="GHEA Mariam" w:hAnsi="GHEA Mariam"/>
                <w:szCs w:val="24"/>
              </w:rPr>
              <w:t>մի</w:t>
            </w:r>
            <w:proofErr w:type="spellEnd"/>
            <w:r w:rsidRPr="00817ECB">
              <w:rPr>
                <w:rFonts w:ascii="GHEA Mariam" w:hAnsi="GHEA Mariam"/>
                <w:szCs w:val="24"/>
              </w:rPr>
              <w:t xml:space="preserve"> </w:t>
            </w:r>
            <w:proofErr w:type="spellStart"/>
            <w:r w:rsidRPr="00817ECB">
              <w:rPr>
                <w:rFonts w:ascii="GHEA Mariam" w:hAnsi="GHEA Mariam"/>
                <w:szCs w:val="24"/>
              </w:rPr>
              <w:t>գրավոր</w:t>
            </w:r>
            <w:proofErr w:type="spellEnd"/>
            <w:r w:rsidRPr="00817ECB">
              <w:rPr>
                <w:rFonts w:ascii="GHEA Mariam" w:hAnsi="GHEA Mariam"/>
                <w:szCs w:val="24"/>
              </w:rPr>
              <w:t xml:space="preserve"> </w:t>
            </w:r>
            <w:proofErr w:type="spellStart"/>
            <w:r w:rsidRPr="00817ECB">
              <w:rPr>
                <w:rFonts w:ascii="GHEA Mariam" w:hAnsi="GHEA Mariam"/>
                <w:szCs w:val="24"/>
              </w:rPr>
              <w:t>ցուցմունք</w:t>
            </w:r>
            <w:proofErr w:type="spellEnd"/>
            <w:r w:rsidRPr="00817ECB">
              <w:rPr>
                <w:rFonts w:ascii="GHEA Mariam" w:hAnsi="GHEA Mariam"/>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շարունակի</w:t>
            </w:r>
            <w:proofErr w:type="spellEnd"/>
            <w:r w:rsidRPr="00817ECB">
              <w:rPr>
                <w:rFonts w:ascii="GHEA Mariam" w:hAnsi="GHEA Mariam"/>
                <w:szCs w:val="24"/>
              </w:rPr>
              <w:t xml:space="preserve"> </w:t>
            </w:r>
            <w:proofErr w:type="spellStart"/>
            <w:r w:rsidRPr="00817ECB">
              <w:rPr>
                <w:rFonts w:ascii="GHEA Mariam" w:hAnsi="GHEA Mariam"/>
                <w:szCs w:val="24"/>
              </w:rPr>
              <w:t>կատարել</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նախատեսված</w:t>
            </w:r>
            <w:proofErr w:type="spellEnd"/>
            <w:r w:rsidRPr="00817ECB">
              <w:rPr>
                <w:rFonts w:ascii="GHEA Mariam" w:hAnsi="GHEA Mariam"/>
                <w:szCs w:val="24"/>
              </w:rPr>
              <w:t xml:space="preserve"> </w:t>
            </w:r>
            <w:proofErr w:type="spellStart"/>
            <w:r w:rsidRPr="00817ECB">
              <w:rPr>
                <w:rFonts w:ascii="GHEA Mariam" w:hAnsi="GHEA Mariam"/>
                <w:szCs w:val="24"/>
              </w:rPr>
              <w:t>իր</w:t>
            </w:r>
            <w:proofErr w:type="spellEnd"/>
            <w:r w:rsidRPr="00817ECB">
              <w:rPr>
                <w:rFonts w:ascii="GHEA Mariam" w:hAnsi="GHEA Mariam"/>
                <w:szCs w:val="24"/>
              </w:rPr>
              <w:t xml:space="preserve"> </w:t>
            </w:r>
            <w:proofErr w:type="spellStart"/>
            <w:r w:rsidRPr="00817ECB">
              <w:rPr>
                <w:rFonts w:ascii="GHEA Mariam" w:hAnsi="GHEA Mariam"/>
                <w:szCs w:val="24"/>
              </w:rPr>
              <w:t>պարտականությունները</w:t>
            </w:r>
            <w:proofErr w:type="spellEnd"/>
            <w:r w:rsidRPr="00817ECB">
              <w:rPr>
                <w:rFonts w:ascii="GHEA Mariam" w:hAnsi="GHEA Mariam"/>
                <w:szCs w:val="24"/>
              </w:rPr>
              <w:t xml:space="preserve"> </w:t>
            </w:r>
            <w:proofErr w:type="spellStart"/>
            <w:r w:rsidRPr="00817ECB">
              <w:rPr>
                <w:rFonts w:ascii="GHEA Mariam" w:hAnsi="GHEA Mariam"/>
                <w:szCs w:val="24"/>
              </w:rPr>
              <w:t>այնքանով</w:t>
            </w:r>
            <w:proofErr w:type="spellEnd"/>
            <w:r w:rsidRPr="00817ECB">
              <w:rPr>
                <w:rFonts w:ascii="GHEA Mariam" w:hAnsi="GHEA Mariam"/>
                <w:szCs w:val="24"/>
              </w:rPr>
              <w:t xml:space="preserve">, </w:t>
            </w:r>
            <w:proofErr w:type="spellStart"/>
            <w:r w:rsidRPr="00817ECB">
              <w:rPr>
                <w:rFonts w:ascii="GHEA Mariam" w:hAnsi="GHEA Mariam"/>
                <w:szCs w:val="24"/>
              </w:rPr>
              <w:t>որքանով</w:t>
            </w:r>
            <w:proofErr w:type="spellEnd"/>
            <w:r w:rsidRPr="00817ECB">
              <w:rPr>
                <w:rFonts w:ascii="GHEA Mariam" w:hAnsi="GHEA Mariam"/>
                <w:szCs w:val="24"/>
              </w:rPr>
              <w:t xml:space="preserve"> </w:t>
            </w:r>
            <w:proofErr w:type="spellStart"/>
            <w:r w:rsidRPr="00817ECB">
              <w:rPr>
                <w:rFonts w:ascii="GHEA Mariam" w:hAnsi="GHEA Mariam"/>
                <w:szCs w:val="24"/>
              </w:rPr>
              <w:t>դա</w:t>
            </w:r>
            <w:proofErr w:type="spellEnd"/>
            <w:r w:rsidRPr="00817ECB">
              <w:rPr>
                <w:rFonts w:ascii="GHEA Mariam" w:hAnsi="GHEA Mariam"/>
                <w:szCs w:val="24"/>
              </w:rPr>
              <w:t xml:space="preserve"> </w:t>
            </w:r>
            <w:proofErr w:type="spellStart"/>
            <w:r w:rsidRPr="00817ECB">
              <w:rPr>
                <w:rFonts w:ascii="GHEA Mariam" w:hAnsi="GHEA Mariam"/>
                <w:szCs w:val="24"/>
              </w:rPr>
              <w:t>հնարավոր</w:t>
            </w:r>
            <w:proofErr w:type="spellEnd"/>
            <w:r w:rsidRPr="00817ECB">
              <w:rPr>
                <w:rFonts w:ascii="GHEA Mariam" w:hAnsi="GHEA Mariam"/>
                <w:szCs w:val="24"/>
              </w:rPr>
              <w:t xml:space="preserve"> է, և </w:t>
            </w:r>
            <w:proofErr w:type="spellStart"/>
            <w:r w:rsidRPr="00817ECB">
              <w:rPr>
                <w:rFonts w:ascii="GHEA Mariam" w:hAnsi="GHEA Mariam"/>
                <w:szCs w:val="24"/>
              </w:rPr>
              <w:t>պետք</w:t>
            </w:r>
            <w:proofErr w:type="spellEnd"/>
            <w:r w:rsidRPr="00817ECB">
              <w:rPr>
                <w:rFonts w:ascii="GHEA Mariam" w:hAnsi="GHEA Mariam"/>
                <w:szCs w:val="24"/>
              </w:rPr>
              <w:t xml:space="preserve"> է </w:t>
            </w:r>
            <w:proofErr w:type="spellStart"/>
            <w:r w:rsidRPr="00817ECB">
              <w:rPr>
                <w:rFonts w:ascii="GHEA Mariam" w:hAnsi="GHEA Mariam"/>
                <w:szCs w:val="24"/>
              </w:rPr>
              <w:t>օգտագործի</w:t>
            </w:r>
            <w:proofErr w:type="spellEnd"/>
            <w:r w:rsidRPr="00817ECB">
              <w:rPr>
                <w:rFonts w:ascii="GHEA Mariam" w:hAnsi="GHEA Mariam"/>
                <w:szCs w:val="24"/>
              </w:rPr>
              <w:t xml:space="preserve"> </w:t>
            </w:r>
            <w:proofErr w:type="spellStart"/>
            <w:r w:rsidRPr="00817ECB">
              <w:rPr>
                <w:rFonts w:ascii="GHEA Mariam" w:hAnsi="GHEA Mariam"/>
                <w:szCs w:val="24"/>
              </w:rPr>
              <w:t>Ֆորս</w:t>
            </w:r>
            <w:proofErr w:type="spellEnd"/>
            <w:r w:rsidRPr="00817ECB">
              <w:rPr>
                <w:rFonts w:ascii="GHEA Mariam" w:hAnsi="GHEA Mariam"/>
                <w:szCs w:val="24"/>
              </w:rPr>
              <w:t xml:space="preserve"> </w:t>
            </w:r>
            <w:proofErr w:type="spellStart"/>
            <w:r w:rsidRPr="00817ECB">
              <w:rPr>
                <w:rFonts w:ascii="GHEA Mariam" w:hAnsi="GHEA Mariam"/>
                <w:szCs w:val="24"/>
              </w:rPr>
              <w:t>Մաժորային</w:t>
            </w:r>
            <w:proofErr w:type="spellEnd"/>
            <w:r w:rsidRPr="00817ECB">
              <w:rPr>
                <w:rFonts w:ascii="GHEA Mariam" w:hAnsi="GHEA Mariam"/>
                <w:szCs w:val="24"/>
              </w:rPr>
              <w:t xml:space="preserve"> </w:t>
            </w:r>
            <w:proofErr w:type="spellStart"/>
            <w:r w:rsidRPr="00817ECB">
              <w:rPr>
                <w:rFonts w:ascii="GHEA Mariam" w:hAnsi="GHEA Mariam"/>
                <w:szCs w:val="24"/>
              </w:rPr>
              <w:t>հանգամանքներից</w:t>
            </w:r>
            <w:proofErr w:type="spellEnd"/>
            <w:r w:rsidRPr="00817ECB">
              <w:rPr>
                <w:rFonts w:ascii="GHEA Mariam" w:hAnsi="GHEA Mariam"/>
                <w:szCs w:val="24"/>
              </w:rPr>
              <w:t xml:space="preserve"> </w:t>
            </w:r>
            <w:proofErr w:type="spellStart"/>
            <w:r w:rsidRPr="00817ECB">
              <w:rPr>
                <w:rFonts w:ascii="GHEA Mariam" w:hAnsi="GHEA Mariam"/>
                <w:szCs w:val="24"/>
              </w:rPr>
              <w:t>դուրս</w:t>
            </w:r>
            <w:proofErr w:type="spellEnd"/>
            <w:r w:rsidRPr="00817ECB">
              <w:rPr>
                <w:rFonts w:ascii="GHEA Mariam" w:hAnsi="GHEA Mariam"/>
                <w:szCs w:val="24"/>
              </w:rPr>
              <w:t xml:space="preserve">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այլընտրանքային</w:t>
            </w:r>
            <w:proofErr w:type="spellEnd"/>
            <w:r w:rsidRPr="00817ECB">
              <w:rPr>
                <w:rFonts w:ascii="GHEA Mariam" w:hAnsi="GHEA Mariam"/>
                <w:szCs w:val="24"/>
              </w:rPr>
              <w:t xml:space="preserve"> </w:t>
            </w:r>
            <w:proofErr w:type="spellStart"/>
            <w:r w:rsidRPr="00817ECB">
              <w:rPr>
                <w:rFonts w:ascii="GHEA Mariam" w:hAnsi="GHEA Mariam"/>
                <w:szCs w:val="24"/>
              </w:rPr>
              <w:t>հնարավորությունները</w:t>
            </w:r>
            <w:proofErr w:type="spellEnd"/>
            <w:r w:rsidRPr="00817ECB">
              <w:rPr>
                <w:rFonts w:ascii="GHEA Mariam" w:hAnsi="GHEA Mariam"/>
                <w:szCs w:val="24"/>
              </w:rPr>
              <w:t>:</w:t>
            </w:r>
          </w:p>
        </w:tc>
      </w:tr>
      <w:tr w:rsidR="00843904" w:rsidRPr="003356B4" w14:paraId="35020B04" w14:textId="77777777" w:rsidTr="00817ECB">
        <w:trPr>
          <w:gridBefore w:val="1"/>
          <w:gridAfter w:val="1"/>
          <w:wBefore w:w="18" w:type="dxa"/>
          <w:wAfter w:w="18" w:type="dxa"/>
        </w:trPr>
        <w:tc>
          <w:tcPr>
            <w:tcW w:w="2217" w:type="dxa"/>
          </w:tcPr>
          <w:p w14:paraId="30BFDDF5" w14:textId="77777777" w:rsidR="00843904" w:rsidRPr="00817ECB" w:rsidRDefault="00843904" w:rsidP="00AD2DE5">
            <w:pPr>
              <w:pStyle w:val="sec7-clauses"/>
              <w:spacing w:before="0" w:after="200"/>
              <w:rPr>
                <w:rFonts w:ascii="GHEA Mariam" w:hAnsi="GHEA Mariam"/>
                <w:szCs w:val="24"/>
              </w:rPr>
            </w:pPr>
            <w:bookmarkStart w:id="474" w:name="_Toc381360304"/>
            <w:bookmarkStart w:id="475" w:name="_Toc98766454"/>
            <w:bookmarkStart w:id="476" w:name="_Toc428456721"/>
            <w:bookmarkStart w:id="477" w:name="_Toc507160436"/>
            <w:r w:rsidRPr="00817ECB">
              <w:rPr>
                <w:rFonts w:ascii="GHEA Mariam" w:hAnsi="GHEA Mariam"/>
                <w:szCs w:val="24"/>
              </w:rPr>
              <w:t xml:space="preserve">33. </w:t>
            </w:r>
            <w:proofErr w:type="spellStart"/>
            <w:r w:rsidRPr="00817ECB">
              <w:rPr>
                <w:rFonts w:ascii="GHEA Mariam" w:hAnsi="GHEA Mariam"/>
                <w:szCs w:val="24"/>
              </w:rPr>
              <w:lastRenderedPageBreak/>
              <w:t>Փոփոխության</w:t>
            </w:r>
            <w:proofErr w:type="spellEnd"/>
            <w:r w:rsidRPr="00817ECB">
              <w:rPr>
                <w:rFonts w:ascii="GHEA Mariam" w:hAnsi="GHEA Mariam"/>
                <w:szCs w:val="24"/>
              </w:rPr>
              <w:t xml:space="preserve"> </w:t>
            </w:r>
            <w:proofErr w:type="spellStart"/>
            <w:r w:rsidRPr="00817ECB">
              <w:rPr>
                <w:rFonts w:ascii="GHEA Mariam" w:hAnsi="GHEA Mariam"/>
                <w:szCs w:val="24"/>
              </w:rPr>
              <w:t>հայտեր</w:t>
            </w:r>
            <w:proofErr w:type="spellEnd"/>
            <w:r w:rsidRPr="00817ECB">
              <w:rPr>
                <w:rFonts w:ascii="GHEA Mariam" w:hAnsi="GHEA Mariam"/>
                <w:szCs w:val="24"/>
              </w:rPr>
              <w:t xml:space="preserve"> և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փոփոխություններ</w:t>
            </w:r>
            <w:bookmarkEnd w:id="474"/>
            <w:bookmarkEnd w:id="475"/>
            <w:bookmarkEnd w:id="476"/>
            <w:bookmarkEnd w:id="477"/>
            <w:proofErr w:type="spellEnd"/>
          </w:p>
        </w:tc>
        <w:tc>
          <w:tcPr>
            <w:tcW w:w="6930" w:type="dxa"/>
          </w:tcPr>
          <w:p w14:paraId="4BB2CD41" w14:textId="77777777" w:rsidR="002076FF" w:rsidRPr="00817ECB" w:rsidRDefault="00843904" w:rsidP="00D36C7B">
            <w:pPr>
              <w:spacing w:after="200"/>
              <w:ind w:left="612" w:hanging="612"/>
              <w:jc w:val="both"/>
              <w:rPr>
                <w:rFonts w:ascii="GHEA Mariam" w:hAnsi="GHEA Mariam"/>
                <w:szCs w:val="24"/>
              </w:rPr>
            </w:pPr>
            <w:r w:rsidRPr="00817ECB">
              <w:rPr>
                <w:rFonts w:ascii="GHEA Mariam" w:hAnsi="GHEA Mariam"/>
                <w:szCs w:val="24"/>
              </w:rPr>
              <w:lastRenderedPageBreak/>
              <w:t>33.1</w:t>
            </w:r>
            <w:r w:rsidRPr="00817ECB">
              <w:rPr>
                <w:rFonts w:ascii="GHEA Mariam" w:hAnsi="GHEA Mariam"/>
                <w:szCs w:val="24"/>
              </w:rPr>
              <w:tab/>
            </w:r>
            <w:proofErr w:type="spellStart"/>
            <w:r w:rsidR="002076FF" w:rsidRPr="00817ECB">
              <w:rPr>
                <w:rFonts w:ascii="GHEA Mariam" w:hAnsi="GHEA Mariam"/>
                <w:szCs w:val="24"/>
              </w:rPr>
              <w:t>Գնորդը</w:t>
            </w:r>
            <w:proofErr w:type="spellEnd"/>
            <w:r w:rsidR="002076FF" w:rsidRPr="00817ECB">
              <w:rPr>
                <w:rFonts w:ascii="GHEA Mariam" w:hAnsi="GHEA Mariam"/>
                <w:szCs w:val="24"/>
              </w:rPr>
              <w:t xml:space="preserve"> կարող է </w:t>
            </w:r>
            <w:proofErr w:type="spellStart"/>
            <w:r w:rsidR="002076FF" w:rsidRPr="00817ECB">
              <w:rPr>
                <w:rFonts w:ascii="GHEA Mariam" w:hAnsi="GHEA Mariam"/>
                <w:szCs w:val="24"/>
              </w:rPr>
              <w:t>ցանկացած</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ժամանակ</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կարգադրել</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lastRenderedPageBreak/>
              <w:t>Մա</w:t>
            </w:r>
            <w:r w:rsidR="002076FF" w:rsidRPr="00817ECB">
              <w:rPr>
                <w:rFonts w:ascii="GHEA Mariam" w:hAnsi="GHEA Mariam"/>
                <w:spacing w:val="-4"/>
                <w:szCs w:val="24"/>
              </w:rPr>
              <w:t>տկ</w:t>
            </w:r>
            <w:r w:rsidR="002076FF" w:rsidRPr="00817ECB">
              <w:rPr>
                <w:rFonts w:ascii="GHEA Mariam" w:hAnsi="GHEA Mariam"/>
                <w:szCs w:val="24"/>
              </w:rPr>
              <w:t>արարին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ծանուցման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միջոցով</w:t>
            </w:r>
            <w:proofErr w:type="spellEnd"/>
            <w:r w:rsidR="002076FF" w:rsidRPr="00817ECB">
              <w:rPr>
                <w:rFonts w:ascii="GHEA Mariam" w:hAnsi="GHEA Mariam"/>
                <w:szCs w:val="24"/>
              </w:rPr>
              <w:t xml:space="preserve"> (ՊԸՊ 8-րդ </w:t>
            </w:r>
            <w:proofErr w:type="spellStart"/>
            <w:r w:rsidR="002076FF" w:rsidRPr="00817ECB">
              <w:rPr>
                <w:rFonts w:ascii="GHEA Mariam" w:hAnsi="GHEA Mariam"/>
                <w:szCs w:val="24"/>
              </w:rPr>
              <w:t>դրույթ</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Պայմանագրի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ընդհանուր</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շրջանակում</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փոփոխություններ</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կատարել</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հետևյալի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վերաբերյալ</w:t>
            </w:r>
            <w:proofErr w:type="spellEnd"/>
            <w:r w:rsidR="002076FF" w:rsidRPr="00817ECB">
              <w:rPr>
                <w:rFonts w:ascii="GHEA Mariam" w:hAnsi="GHEA Mariam"/>
                <w:szCs w:val="24"/>
              </w:rPr>
              <w:t>.</w:t>
            </w:r>
          </w:p>
          <w:p w14:paraId="25791ADF" w14:textId="77777777" w:rsidR="002076FF" w:rsidRPr="00817ECB" w:rsidRDefault="002076FF" w:rsidP="002076FF">
            <w:pPr>
              <w:spacing w:after="200"/>
              <w:ind w:left="576"/>
              <w:jc w:val="both"/>
              <w:outlineLvl w:val="2"/>
              <w:rPr>
                <w:rFonts w:ascii="GHEA Mariam" w:hAnsi="GHEA Mariam"/>
                <w:szCs w:val="24"/>
              </w:rPr>
            </w:pPr>
            <w:r w:rsidRPr="00817ECB">
              <w:rPr>
                <w:rFonts w:ascii="GHEA Mariam" w:hAnsi="GHEA Mariam"/>
                <w:szCs w:val="24"/>
              </w:rPr>
              <w:t xml:space="preserve">(ա) </w:t>
            </w:r>
            <w:proofErr w:type="spellStart"/>
            <w:r w:rsidRPr="00817ECB">
              <w:rPr>
                <w:rFonts w:ascii="GHEA Mariam" w:hAnsi="GHEA Mariam"/>
                <w:szCs w:val="24"/>
              </w:rPr>
              <w:t>գծագրերի</w:t>
            </w:r>
            <w:proofErr w:type="spellEnd"/>
            <w:r w:rsidRPr="00817ECB">
              <w:rPr>
                <w:rFonts w:ascii="GHEA Mariam" w:hAnsi="GHEA Mariam"/>
                <w:szCs w:val="24"/>
              </w:rPr>
              <w:t xml:space="preserve">, </w:t>
            </w:r>
            <w:proofErr w:type="spellStart"/>
            <w:r w:rsidRPr="00817ECB">
              <w:rPr>
                <w:rFonts w:ascii="GHEA Mariam" w:hAnsi="GHEA Mariam"/>
                <w:szCs w:val="24"/>
              </w:rPr>
              <w:t>նախագծերի</w:t>
            </w:r>
            <w:proofErr w:type="spellEnd"/>
            <w:r w:rsidRPr="00817ECB">
              <w:rPr>
                <w:rFonts w:ascii="GHEA Mariam" w:hAnsi="GHEA Mariam"/>
                <w:szCs w:val="24"/>
              </w:rPr>
              <w:t xml:space="preserve"> կամ </w:t>
            </w:r>
            <w:proofErr w:type="spellStart"/>
            <w:r w:rsidRPr="00817ECB">
              <w:rPr>
                <w:rFonts w:ascii="GHEA Mariam" w:hAnsi="GHEA Mariam"/>
                <w:szCs w:val="24"/>
              </w:rPr>
              <w:t>մասնագրերի</w:t>
            </w:r>
            <w:proofErr w:type="spellEnd"/>
            <w:r w:rsidRPr="00817ECB">
              <w:rPr>
                <w:rFonts w:ascii="GHEA Mariam" w:hAnsi="GHEA Mariam"/>
                <w:szCs w:val="24"/>
              </w:rPr>
              <w:t xml:space="preserve">, </w:t>
            </w:r>
            <w:proofErr w:type="spellStart"/>
            <w:r w:rsidRPr="00817ECB">
              <w:rPr>
                <w:rFonts w:ascii="GHEA Mariam" w:hAnsi="GHEA Mariam"/>
                <w:szCs w:val="24"/>
              </w:rPr>
              <w:t>որոնց</w:t>
            </w:r>
            <w:proofErr w:type="spellEnd"/>
            <w:r w:rsidRPr="00817ECB">
              <w:rPr>
                <w:rFonts w:ascii="GHEA Mariam" w:hAnsi="GHEA Mariam"/>
                <w:szCs w:val="24"/>
              </w:rPr>
              <w:t xml:space="preserve">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նախատեսված</w:t>
            </w:r>
            <w:proofErr w:type="spellEnd"/>
            <w:r w:rsidRPr="00817ECB">
              <w:rPr>
                <w:rFonts w:ascii="GHEA Mariam" w:hAnsi="GHEA Mariam"/>
                <w:szCs w:val="24"/>
              </w:rPr>
              <w:t xml:space="preserve"> </w:t>
            </w:r>
            <w:proofErr w:type="spellStart"/>
            <w:r w:rsidRPr="00817ECB">
              <w:rPr>
                <w:rFonts w:ascii="GHEA Mariam" w:hAnsi="GHEA Mariam"/>
                <w:szCs w:val="24"/>
              </w:rPr>
              <w:t>Ապրանքները</w:t>
            </w:r>
            <w:proofErr w:type="spellEnd"/>
            <w:r w:rsidRPr="00817ECB">
              <w:rPr>
                <w:rFonts w:ascii="GHEA Mariam" w:hAnsi="GHEA Mariam"/>
                <w:szCs w:val="24"/>
              </w:rPr>
              <w:t xml:space="preserve"> </w:t>
            </w:r>
            <w:proofErr w:type="spellStart"/>
            <w:r w:rsidRPr="00817ECB">
              <w:rPr>
                <w:rFonts w:ascii="GHEA Mariam" w:hAnsi="GHEA Mariam"/>
                <w:szCs w:val="24"/>
              </w:rPr>
              <w:t>արտադրվում</w:t>
            </w:r>
            <w:proofErr w:type="spellEnd"/>
            <w:r w:rsidRPr="00817ECB">
              <w:rPr>
                <w:rFonts w:ascii="GHEA Mariam" w:hAnsi="GHEA Mariam"/>
                <w:szCs w:val="24"/>
              </w:rPr>
              <w:t xml:space="preserve"> </w:t>
            </w:r>
            <w:proofErr w:type="spellStart"/>
            <w:r w:rsidRPr="00817ECB">
              <w:rPr>
                <w:rFonts w:ascii="GHEA Mariam" w:hAnsi="GHEA Mariam"/>
                <w:szCs w:val="24"/>
              </w:rPr>
              <w:t>են</w:t>
            </w:r>
            <w:proofErr w:type="spellEnd"/>
            <w:r w:rsidRPr="00817ECB">
              <w:rPr>
                <w:rFonts w:ascii="GHEA Mariam" w:hAnsi="GHEA Mariam"/>
                <w:szCs w:val="24"/>
              </w:rPr>
              <w:t xml:space="preserve"> </w:t>
            </w:r>
            <w:proofErr w:type="spellStart"/>
            <w:r w:rsidRPr="00817ECB">
              <w:rPr>
                <w:rFonts w:ascii="GHEA Mariam" w:hAnsi="GHEA Mariam"/>
                <w:szCs w:val="24"/>
              </w:rPr>
              <w:t>հատուկ</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համար</w:t>
            </w:r>
            <w:r w:rsidR="00811EA5" w:rsidRPr="00817ECB">
              <w:rPr>
                <w:rFonts w:ascii="GHEA Mariam" w:hAnsi="GHEA Mariam"/>
                <w:szCs w:val="24"/>
              </w:rPr>
              <w:t>,</w:t>
            </w:r>
          </w:p>
          <w:p w14:paraId="320891D6" w14:textId="77777777" w:rsidR="002076FF" w:rsidRPr="00817ECB" w:rsidRDefault="002076FF" w:rsidP="002076FF">
            <w:pPr>
              <w:spacing w:after="200"/>
              <w:ind w:left="576"/>
              <w:jc w:val="both"/>
              <w:outlineLvl w:val="2"/>
              <w:rPr>
                <w:rFonts w:ascii="GHEA Mariam" w:hAnsi="GHEA Mariam"/>
                <w:szCs w:val="24"/>
              </w:rPr>
            </w:pPr>
            <w:r w:rsidRPr="00817ECB">
              <w:rPr>
                <w:rFonts w:ascii="GHEA Mariam" w:hAnsi="GHEA Mariam"/>
                <w:szCs w:val="24"/>
              </w:rPr>
              <w:t xml:space="preserve">(բ) </w:t>
            </w:r>
            <w:proofErr w:type="spellStart"/>
            <w:r w:rsidRPr="00817ECB">
              <w:rPr>
                <w:rFonts w:ascii="GHEA Mariam" w:hAnsi="GHEA Mariam"/>
                <w:szCs w:val="24"/>
              </w:rPr>
              <w:t>բեռ</w:t>
            </w:r>
            <w:r w:rsidR="00811EA5" w:rsidRPr="00817ECB">
              <w:rPr>
                <w:rFonts w:ascii="GHEA Mariam" w:hAnsi="GHEA Mariam"/>
                <w:szCs w:val="24"/>
              </w:rPr>
              <w:t>ն</w:t>
            </w:r>
            <w:r w:rsidRPr="00817ECB">
              <w:rPr>
                <w:rFonts w:ascii="GHEA Mariam" w:hAnsi="GHEA Mariam"/>
                <w:szCs w:val="24"/>
              </w:rPr>
              <w:t>ման</w:t>
            </w:r>
            <w:proofErr w:type="spellEnd"/>
            <w:r w:rsidRPr="00817ECB">
              <w:rPr>
                <w:rFonts w:ascii="GHEA Mariam" w:hAnsi="GHEA Mariam"/>
                <w:szCs w:val="24"/>
              </w:rPr>
              <w:t xml:space="preserve"> և </w:t>
            </w:r>
            <w:proofErr w:type="spellStart"/>
            <w:r w:rsidRPr="00817ECB">
              <w:rPr>
                <w:rFonts w:ascii="GHEA Mariam" w:hAnsi="GHEA Mariam"/>
                <w:szCs w:val="24"/>
              </w:rPr>
              <w:t>փաթեթավորման</w:t>
            </w:r>
            <w:proofErr w:type="spellEnd"/>
            <w:r w:rsidRPr="00817ECB">
              <w:rPr>
                <w:rFonts w:ascii="GHEA Mariam" w:hAnsi="GHEA Mariam"/>
                <w:szCs w:val="24"/>
              </w:rPr>
              <w:t xml:space="preserve"> </w:t>
            </w:r>
            <w:proofErr w:type="spellStart"/>
            <w:r w:rsidRPr="00817ECB">
              <w:rPr>
                <w:rFonts w:ascii="GHEA Mariam" w:hAnsi="GHEA Mariam"/>
                <w:szCs w:val="24"/>
              </w:rPr>
              <w:t>եղանակի</w:t>
            </w:r>
            <w:proofErr w:type="spellEnd"/>
            <w:r w:rsidR="00811EA5" w:rsidRPr="00817ECB">
              <w:rPr>
                <w:rFonts w:ascii="GHEA Mariam" w:hAnsi="GHEA Mariam"/>
                <w:szCs w:val="24"/>
              </w:rPr>
              <w:t>,</w:t>
            </w:r>
          </w:p>
          <w:p w14:paraId="0DCF9AC2" w14:textId="77777777" w:rsidR="002076FF" w:rsidRPr="00817ECB" w:rsidRDefault="002076FF" w:rsidP="002076FF">
            <w:pPr>
              <w:spacing w:after="220"/>
              <w:ind w:left="576"/>
              <w:jc w:val="both"/>
              <w:outlineLvl w:val="2"/>
              <w:rPr>
                <w:rFonts w:ascii="GHEA Mariam" w:hAnsi="GHEA Mariam"/>
                <w:szCs w:val="24"/>
              </w:rPr>
            </w:pPr>
            <w:r w:rsidRPr="00817ECB">
              <w:rPr>
                <w:rFonts w:ascii="GHEA Mariam" w:hAnsi="GHEA Mariam"/>
                <w:szCs w:val="24"/>
              </w:rPr>
              <w:t xml:space="preserve">(գ) </w:t>
            </w:r>
            <w:proofErr w:type="spellStart"/>
            <w:r w:rsidRPr="00817ECB">
              <w:rPr>
                <w:rFonts w:ascii="GHEA Mariam" w:hAnsi="GHEA Mariam"/>
                <w:szCs w:val="24"/>
              </w:rPr>
              <w:t>առաքման</w:t>
            </w:r>
            <w:proofErr w:type="spellEnd"/>
            <w:r w:rsidRPr="00817ECB">
              <w:rPr>
                <w:rFonts w:ascii="GHEA Mariam" w:hAnsi="GHEA Mariam"/>
                <w:szCs w:val="24"/>
              </w:rPr>
              <w:t xml:space="preserve"> </w:t>
            </w:r>
            <w:proofErr w:type="spellStart"/>
            <w:r w:rsidRPr="00817ECB">
              <w:rPr>
                <w:rFonts w:ascii="GHEA Mariam" w:hAnsi="GHEA Mariam"/>
                <w:szCs w:val="24"/>
              </w:rPr>
              <w:t>վայրի</w:t>
            </w:r>
            <w:proofErr w:type="spellEnd"/>
            <w:r w:rsidR="00811EA5" w:rsidRPr="00817ECB">
              <w:rPr>
                <w:rFonts w:ascii="GHEA Mariam" w:hAnsi="GHEA Mariam"/>
                <w:szCs w:val="24"/>
              </w:rPr>
              <w:t>,</w:t>
            </w:r>
            <w:r w:rsidRPr="00817ECB">
              <w:rPr>
                <w:rFonts w:ascii="GHEA Mariam" w:hAnsi="GHEA Mariam"/>
                <w:szCs w:val="24"/>
              </w:rPr>
              <w:t xml:space="preserve"> և </w:t>
            </w:r>
          </w:p>
          <w:p w14:paraId="7070BA0C" w14:textId="33D9E091" w:rsidR="00843904" w:rsidRPr="00817ECB" w:rsidRDefault="002076FF" w:rsidP="002076FF">
            <w:pPr>
              <w:pStyle w:val="Heading3"/>
              <w:spacing w:after="220"/>
              <w:rPr>
                <w:rFonts w:ascii="GHEA Mariam" w:hAnsi="GHEA Mariam"/>
                <w:szCs w:val="24"/>
                <w:lang w:val="en-US"/>
              </w:rPr>
            </w:pPr>
            <w:r w:rsidRPr="00817ECB">
              <w:rPr>
                <w:rFonts w:ascii="GHEA Mariam" w:hAnsi="GHEA Mariam"/>
                <w:szCs w:val="24"/>
                <w:lang w:val="en-US"/>
              </w:rPr>
              <w:t xml:space="preserve">(դ) </w:t>
            </w:r>
            <w:proofErr w:type="spellStart"/>
            <w:r w:rsidRPr="00817ECB">
              <w:rPr>
                <w:rFonts w:ascii="GHEA Mariam" w:hAnsi="GHEA Mariam"/>
                <w:szCs w:val="24"/>
                <w:lang w:val="en-US"/>
              </w:rPr>
              <w:t>Մատակարարի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տրամադրվող</w:t>
            </w:r>
            <w:proofErr w:type="spellEnd"/>
            <w:r w:rsidRPr="00817ECB">
              <w:rPr>
                <w:rFonts w:ascii="GHEA Mariam" w:hAnsi="GHEA Mariam"/>
                <w:szCs w:val="24"/>
                <w:lang w:val="en-US"/>
              </w:rPr>
              <w:t xml:space="preserve"> </w:t>
            </w:r>
            <w:proofErr w:type="spellStart"/>
            <w:r w:rsidR="00DE5017" w:rsidRPr="003356B4">
              <w:rPr>
                <w:rFonts w:ascii="GHEA Mariam" w:hAnsi="GHEA Mariam" w:cs="Sylfaen"/>
                <w:szCs w:val="24"/>
                <w:lang w:val="en-US" w:eastAsia="en-US"/>
              </w:rPr>
              <w:t>հարակից</w:t>
            </w:r>
            <w:proofErr w:type="spellEnd"/>
            <w:r w:rsidRPr="00817ECB">
              <w:rPr>
                <w:rFonts w:ascii="GHEA Mariam" w:hAnsi="GHEA Mariam"/>
                <w:szCs w:val="24"/>
                <w:lang w:val="en-US"/>
              </w:rPr>
              <w:t xml:space="preserve"> ծառայությունների</w:t>
            </w:r>
            <w:r w:rsidR="00811EA5" w:rsidRPr="00817ECB">
              <w:rPr>
                <w:rFonts w:ascii="GHEA Mariam" w:hAnsi="GHEA Mariam"/>
                <w:szCs w:val="24"/>
                <w:lang w:val="en-US"/>
              </w:rPr>
              <w:t>:</w:t>
            </w:r>
          </w:p>
          <w:p w14:paraId="2F9E59B1" w14:textId="77777777" w:rsidR="002076FF" w:rsidRPr="00817ECB" w:rsidRDefault="00843904" w:rsidP="00614550">
            <w:pPr>
              <w:pStyle w:val="Sub-ClauseText"/>
              <w:spacing w:before="0" w:after="220"/>
              <w:ind w:left="612" w:hanging="612"/>
              <w:rPr>
                <w:rFonts w:ascii="GHEA Mariam" w:hAnsi="GHEA Mariam"/>
                <w:szCs w:val="24"/>
              </w:rPr>
            </w:pPr>
            <w:r w:rsidRPr="00817ECB">
              <w:rPr>
                <w:rFonts w:ascii="GHEA Mariam" w:hAnsi="GHEA Mariam"/>
                <w:spacing w:val="0"/>
                <w:szCs w:val="24"/>
              </w:rPr>
              <w:t>33.2</w:t>
            </w:r>
            <w:r w:rsidRPr="00817ECB">
              <w:rPr>
                <w:rFonts w:ascii="GHEA Mariam" w:hAnsi="GHEA Mariam"/>
                <w:spacing w:val="0"/>
                <w:szCs w:val="24"/>
              </w:rPr>
              <w:tab/>
            </w:r>
            <w:proofErr w:type="spellStart"/>
            <w:r w:rsidR="002076FF" w:rsidRPr="00817ECB">
              <w:rPr>
                <w:rFonts w:ascii="GHEA Mariam" w:hAnsi="GHEA Mariam"/>
                <w:szCs w:val="24"/>
              </w:rPr>
              <w:t>Եթե</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նման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փոփոխությունները</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հանգեցնում</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են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արժեքային</w:t>
            </w:r>
            <w:proofErr w:type="spellEnd"/>
            <w:r w:rsidR="002076FF" w:rsidRPr="00817ECB">
              <w:rPr>
                <w:rFonts w:ascii="GHEA Mariam" w:hAnsi="GHEA Mariam"/>
                <w:szCs w:val="24"/>
              </w:rPr>
              <w:t xml:space="preserve"> կամ </w:t>
            </w:r>
            <w:proofErr w:type="spellStart"/>
            <w:r w:rsidR="002076FF" w:rsidRPr="00817ECB">
              <w:rPr>
                <w:rFonts w:ascii="GHEA Mariam" w:hAnsi="GHEA Mariam"/>
                <w:szCs w:val="24"/>
              </w:rPr>
              <w:t>ժամանակային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փոփոխությունների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որոնք</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անհրաժեշտ</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են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Մատակարարի</w:t>
            </w:r>
            <w:proofErr w:type="spellEnd"/>
            <w:r w:rsidR="002076FF" w:rsidRPr="00817ECB">
              <w:rPr>
                <w:rFonts w:ascii="GHEA Mariam" w:hAnsi="GHEA Mariam"/>
                <w:szCs w:val="24"/>
              </w:rPr>
              <w:t xml:space="preserve"> կողմից </w:t>
            </w:r>
            <w:proofErr w:type="spellStart"/>
            <w:r w:rsidR="002076FF" w:rsidRPr="00817ECB">
              <w:rPr>
                <w:rFonts w:ascii="GHEA Mariam" w:hAnsi="GHEA Mariam"/>
                <w:szCs w:val="24"/>
              </w:rPr>
              <w:t>Պայմանագրի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պարտավորությունների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կատարման</w:t>
            </w:r>
            <w:proofErr w:type="spellEnd"/>
            <w:r w:rsidR="002076FF" w:rsidRPr="00817ECB">
              <w:rPr>
                <w:rFonts w:ascii="GHEA Mariam" w:hAnsi="GHEA Mariam"/>
                <w:szCs w:val="24"/>
              </w:rPr>
              <w:t xml:space="preserve"> համար, </w:t>
            </w:r>
            <w:proofErr w:type="spellStart"/>
            <w:r w:rsidR="002076FF" w:rsidRPr="00817ECB">
              <w:rPr>
                <w:rFonts w:ascii="GHEA Mariam" w:hAnsi="GHEA Mariam"/>
                <w:szCs w:val="24"/>
              </w:rPr>
              <w:t>ապա</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Պայմանագրի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Գինը</w:t>
            </w:r>
            <w:proofErr w:type="spellEnd"/>
            <w:r w:rsidR="002076FF" w:rsidRPr="00817ECB">
              <w:rPr>
                <w:rFonts w:ascii="GHEA Mariam" w:hAnsi="GHEA Mariam"/>
                <w:szCs w:val="24"/>
              </w:rPr>
              <w:t xml:space="preserve"> կամ/և </w:t>
            </w:r>
            <w:proofErr w:type="spellStart"/>
            <w:r w:rsidR="002076FF" w:rsidRPr="00817ECB">
              <w:rPr>
                <w:rFonts w:ascii="GHEA Mariam" w:hAnsi="GHEA Mariam"/>
                <w:szCs w:val="24"/>
              </w:rPr>
              <w:t>Առաքման</w:t>
            </w:r>
            <w:proofErr w:type="spellEnd"/>
            <w:r w:rsidR="002076FF" w:rsidRPr="00817ECB">
              <w:rPr>
                <w:rFonts w:ascii="GHEA Mariam" w:hAnsi="GHEA Mariam"/>
                <w:szCs w:val="24"/>
              </w:rPr>
              <w:t>/</w:t>
            </w:r>
            <w:proofErr w:type="spellStart"/>
            <w:r w:rsidR="002076FF" w:rsidRPr="00817ECB">
              <w:rPr>
                <w:rFonts w:ascii="GHEA Mariam" w:hAnsi="GHEA Mariam"/>
                <w:szCs w:val="24"/>
              </w:rPr>
              <w:t>ավարտի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ժամանակացույցը</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պետք</w:t>
            </w:r>
            <w:proofErr w:type="spellEnd"/>
            <w:r w:rsidR="002076FF" w:rsidRPr="00817ECB">
              <w:rPr>
                <w:rFonts w:ascii="GHEA Mariam" w:hAnsi="GHEA Mariam"/>
                <w:szCs w:val="24"/>
              </w:rPr>
              <w:t xml:space="preserve"> է </w:t>
            </w:r>
            <w:proofErr w:type="spellStart"/>
            <w:r w:rsidR="002076FF" w:rsidRPr="00817ECB">
              <w:rPr>
                <w:rFonts w:ascii="GHEA Mariam" w:hAnsi="GHEA Mariam"/>
                <w:szCs w:val="24"/>
              </w:rPr>
              <w:t>փոփոխվեն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համապատասխանաբար</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Մատակարարի</w:t>
            </w:r>
            <w:proofErr w:type="spellEnd"/>
            <w:r w:rsidR="002076FF" w:rsidRPr="00817ECB">
              <w:rPr>
                <w:rFonts w:ascii="GHEA Mariam" w:hAnsi="GHEA Mariam"/>
                <w:szCs w:val="24"/>
              </w:rPr>
              <w:t xml:space="preserve"> կողմից </w:t>
            </w:r>
            <w:proofErr w:type="spellStart"/>
            <w:r w:rsidR="002076FF" w:rsidRPr="00817ECB">
              <w:rPr>
                <w:rFonts w:ascii="GHEA Mariam" w:hAnsi="GHEA Mariam"/>
                <w:szCs w:val="24"/>
              </w:rPr>
              <w:t>կարգավորման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վերաբերյալ</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ցանկացած</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հայտ</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պետք</w:t>
            </w:r>
            <w:proofErr w:type="spellEnd"/>
            <w:r w:rsidR="002076FF" w:rsidRPr="00817ECB">
              <w:rPr>
                <w:rFonts w:ascii="GHEA Mariam" w:hAnsi="GHEA Mariam"/>
                <w:szCs w:val="24"/>
              </w:rPr>
              <w:t xml:space="preserve"> է </w:t>
            </w:r>
            <w:proofErr w:type="spellStart"/>
            <w:r w:rsidR="002076FF" w:rsidRPr="00817ECB">
              <w:rPr>
                <w:rFonts w:ascii="GHEA Mariam" w:hAnsi="GHEA Mariam"/>
                <w:szCs w:val="24"/>
              </w:rPr>
              <w:t>հաստատվեն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Մատակարարի</w:t>
            </w:r>
            <w:proofErr w:type="spellEnd"/>
            <w:r w:rsidR="002076FF" w:rsidRPr="00817ECB">
              <w:rPr>
                <w:rFonts w:ascii="GHEA Mariam" w:hAnsi="GHEA Mariam"/>
                <w:szCs w:val="24"/>
              </w:rPr>
              <w:t xml:space="preserve"> կողմից </w:t>
            </w:r>
            <w:proofErr w:type="spellStart"/>
            <w:r w:rsidR="002076FF" w:rsidRPr="00817ECB">
              <w:rPr>
                <w:rFonts w:ascii="GHEA Mariam" w:hAnsi="GHEA Mariam"/>
                <w:szCs w:val="24"/>
              </w:rPr>
              <w:t>փոփոխությունների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մասին</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Գնորդի</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ծանուցումը</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ստանալուց</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հետո</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քսանութ</w:t>
            </w:r>
            <w:proofErr w:type="spellEnd"/>
            <w:r w:rsidR="002076FF" w:rsidRPr="00817ECB">
              <w:rPr>
                <w:rFonts w:ascii="GHEA Mariam" w:hAnsi="GHEA Mariam"/>
                <w:szCs w:val="24"/>
              </w:rPr>
              <w:t xml:space="preserve"> (28) </w:t>
            </w:r>
            <w:proofErr w:type="spellStart"/>
            <w:r w:rsidR="002076FF" w:rsidRPr="00817ECB">
              <w:rPr>
                <w:rFonts w:ascii="GHEA Mariam" w:hAnsi="GHEA Mariam"/>
                <w:szCs w:val="24"/>
              </w:rPr>
              <w:t>օրվա</w:t>
            </w:r>
            <w:proofErr w:type="spellEnd"/>
            <w:r w:rsidR="002076FF" w:rsidRPr="00817ECB">
              <w:rPr>
                <w:rFonts w:ascii="GHEA Mariam" w:hAnsi="GHEA Mariam"/>
                <w:szCs w:val="24"/>
              </w:rPr>
              <w:t xml:space="preserve"> </w:t>
            </w:r>
            <w:proofErr w:type="spellStart"/>
            <w:r w:rsidR="002076FF" w:rsidRPr="00817ECB">
              <w:rPr>
                <w:rFonts w:ascii="GHEA Mariam" w:hAnsi="GHEA Mariam"/>
                <w:szCs w:val="24"/>
              </w:rPr>
              <w:t>ընթացքում</w:t>
            </w:r>
            <w:proofErr w:type="spellEnd"/>
            <w:r w:rsidR="002076FF" w:rsidRPr="00817ECB">
              <w:rPr>
                <w:rFonts w:ascii="GHEA Mariam" w:hAnsi="GHEA Mariam"/>
                <w:szCs w:val="24"/>
              </w:rPr>
              <w:t xml:space="preserve">: </w:t>
            </w:r>
          </w:p>
          <w:p w14:paraId="68E3B48A" w14:textId="48026A2B" w:rsidR="00A62E13" w:rsidRPr="00817ECB" w:rsidRDefault="00843904" w:rsidP="00A62E13">
            <w:pPr>
              <w:pStyle w:val="Sub-ClauseText"/>
              <w:spacing w:before="0" w:after="220"/>
              <w:ind w:left="612" w:hanging="612"/>
              <w:rPr>
                <w:rFonts w:ascii="GHEA Mariam" w:hAnsi="GHEA Mariam"/>
                <w:spacing w:val="0"/>
                <w:szCs w:val="24"/>
              </w:rPr>
            </w:pPr>
            <w:r w:rsidRPr="00817ECB">
              <w:rPr>
                <w:rFonts w:ascii="GHEA Mariam" w:hAnsi="GHEA Mariam"/>
                <w:spacing w:val="0"/>
                <w:szCs w:val="24"/>
              </w:rPr>
              <w:t>33.3</w:t>
            </w:r>
            <w:r w:rsidRPr="00817ECB">
              <w:rPr>
                <w:rFonts w:ascii="GHEA Mariam" w:hAnsi="GHEA Mariam"/>
                <w:spacing w:val="0"/>
                <w:szCs w:val="24"/>
              </w:rPr>
              <w:tab/>
            </w:r>
            <w:proofErr w:type="spellStart"/>
            <w:r w:rsidR="00A62E13" w:rsidRPr="00817ECB">
              <w:rPr>
                <w:rFonts w:ascii="GHEA Mariam" w:hAnsi="GHEA Mariam"/>
                <w:spacing w:val="0"/>
                <w:szCs w:val="24"/>
              </w:rPr>
              <w:t>Մատակարարի</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գները</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այն</w:t>
            </w:r>
            <w:proofErr w:type="spellEnd"/>
            <w:r w:rsidR="00A62E13" w:rsidRPr="00817ECB">
              <w:rPr>
                <w:rFonts w:ascii="GHEA Mariam" w:hAnsi="GHEA Mariam"/>
                <w:spacing w:val="0"/>
                <w:szCs w:val="24"/>
              </w:rPr>
              <w:t xml:space="preserve"> </w:t>
            </w:r>
            <w:proofErr w:type="spellStart"/>
            <w:r w:rsidR="00DE5017" w:rsidRPr="003356B4">
              <w:rPr>
                <w:rFonts w:ascii="GHEA Mariam" w:hAnsi="GHEA Mariam" w:cs="Sylfaen"/>
                <w:spacing w:val="0"/>
                <w:szCs w:val="24"/>
              </w:rPr>
              <w:t>հարակից</w:t>
            </w:r>
            <w:proofErr w:type="spellEnd"/>
            <w:r w:rsidR="00A62E13" w:rsidRPr="00817ECB">
              <w:rPr>
                <w:rFonts w:ascii="GHEA Mariam" w:hAnsi="GHEA Mariam"/>
                <w:spacing w:val="0"/>
                <w:szCs w:val="24"/>
              </w:rPr>
              <w:t xml:space="preserve"> ծառայությունների համար, </w:t>
            </w:r>
            <w:proofErr w:type="spellStart"/>
            <w:r w:rsidR="00A62E13" w:rsidRPr="00817ECB">
              <w:rPr>
                <w:rFonts w:ascii="GHEA Mariam" w:hAnsi="GHEA Mariam"/>
                <w:spacing w:val="0"/>
                <w:szCs w:val="24"/>
              </w:rPr>
              <w:t>որոնք</w:t>
            </w:r>
            <w:proofErr w:type="spellEnd"/>
            <w:r w:rsidR="00A62E13" w:rsidRPr="00817ECB">
              <w:rPr>
                <w:rFonts w:ascii="GHEA Mariam" w:hAnsi="GHEA Mariam"/>
                <w:spacing w:val="0"/>
                <w:szCs w:val="24"/>
              </w:rPr>
              <w:t xml:space="preserve"> կարող </w:t>
            </w:r>
            <w:proofErr w:type="spellStart"/>
            <w:r w:rsidR="00A62E13" w:rsidRPr="00817ECB">
              <w:rPr>
                <w:rFonts w:ascii="GHEA Mariam" w:hAnsi="GHEA Mariam"/>
                <w:spacing w:val="0"/>
                <w:szCs w:val="24"/>
              </w:rPr>
              <w:t>են</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անհրաժեշտ</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լինել</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սակայն</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նախատեսված</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չեն</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Պայմանագրով</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նախ</w:t>
            </w:r>
            <w:r w:rsidR="00B0428D" w:rsidRPr="00817ECB">
              <w:rPr>
                <w:rFonts w:ascii="GHEA Mariam" w:hAnsi="GHEA Mariam"/>
                <w:spacing w:val="0"/>
                <w:szCs w:val="24"/>
              </w:rPr>
              <w:t>օ</w:t>
            </w:r>
            <w:r w:rsidR="00A62E13" w:rsidRPr="00817ECB">
              <w:rPr>
                <w:rFonts w:ascii="GHEA Mariam" w:hAnsi="GHEA Mariam"/>
                <w:spacing w:val="0"/>
                <w:szCs w:val="24"/>
              </w:rPr>
              <w:t>րոք</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կհամաձայնեցվեն</w:t>
            </w:r>
            <w:proofErr w:type="spellEnd"/>
            <w:r w:rsidR="00A62E13" w:rsidRPr="00817ECB">
              <w:rPr>
                <w:rFonts w:ascii="GHEA Mariam" w:hAnsi="GHEA Mariam"/>
                <w:spacing w:val="0"/>
                <w:szCs w:val="24"/>
              </w:rPr>
              <w:t xml:space="preserve"> </w:t>
            </w:r>
            <w:proofErr w:type="spellStart"/>
            <w:r w:rsidR="00B0428D" w:rsidRPr="00817ECB">
              <w:rPr>
                <w:rFonts w:ascii="GHEA Mariam" w:hAnsi="GHEA Mariam"/>
                <w:spacing w:val="0"/>
                <w:szCs w:val="24"/>
              </w:rPr>
              <w:t>կո</w:t>
            </w:r>
            <w:r w:rsidR="00A62E13" w:rsidRPr="00817ECB">
              <w:rPr>
                <w:rFonts w:ascii="GHEA Mariam" w:hAnsi="GHEA Mariam"/>
                <w:spacing w:val="0"/>
                <w:szCs w:val="24"/>
              </w:rPr>
              <w:t>ղմերի</w:t>
            </w:r>
            <w:proofErr w:type="spellEnd"/>
            <w:r w:rsidR="00A62E13" w:rsidRPr="00817ECB">
              <w:rPr>
                <w:rFonts w:ascii="GHEA Mariam" w:hAnsi="GHEA Mariam"/>
                <w:spacing w:val="0"/>
                <w:szCs w:val="24"/>
              </w:rPr>
              <w:t xml:space="preserve"> կողմից և </w:t>
            </w:r>
            <w:proofErr w:type="spellStart"/>
            <w:r w:rsidR="00A62E13" w:rsidRPr="00817ECB">
              <w:rPr>
                <w:rFonts w:ascii="GHEA Mariam" w:hAnsi="GHEA Mariam"/>
                <w:spacing w:val="0"/>
                <w:szCs w:val="24"/>
              </w:rPr>
              <w:t>չեն</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գերազանցի</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Մատակարարի</w:t>
            </w:r>
            <w:proofErr w:type="spellEnd"/>
            <w:r w:rsidR="00A62E13" w:rsidRPr="00817ECB">
              <w:rPr>
                <w:rFonts w:ascii="GHEA Mariam" w:hAnsi="GHEA Mariam"/>
                <w:spacing w:val="0"/>
                <w:szCs w:val="24"/>
              </w:rPr>
              <w:t xml:space="preserve"> կողմից </w:t>
            </w:r>
            <w:proofErr w:type="spellStart"/>
            <w:r w:rsidR="00A62E13" w:rsidRPr="00817ECB">
              <w:rPr>
                <w:rFonts w:ascii="GHEA Mariam" w:hAnsi="GHEA Mariam"/>
                <w:spacing w:val="0"/>
                <w:szCs w:val="24"/>
              </w:rPr>
              <w:t>նմանատիպ</w:t>
            </w:r>
            <w:proofErr w:type="spellEnd"/>
            <w:r w:rsidR="00A62E13" w:rsidRPr="00817ECB">
              <w:rPr>
                <w:rFonts w:ascii="GHEA Mariam" w:hAnsi="GHEA Mariam"/>
                <w:spacing w:val="0"/>
                <w:szCs w:val="24"/>
              </w:rPr>
              <w:t xml:space="preserve"> ծառայությունների համար </w:t>
            </w:r>
            <w:proofErr w:type="spellStart"/>
            <w:r w:rsidR="00A62E13" w:rsidRPr="00817ECB">
              <w:rPr>
                <w:rFonts w:ascii="GHEA Mariam" w:hAnsi="GHEA Mariam"/>
                <w:spacing w:val="0"/>
                <w:szCs w:val="24"/>
              </w:rPr>
              <w:t>այլ</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կողմերի</w:t>
            </w:r>
            <w:proofErr w:type="spellEnd"/>
            <w:r w:rsidR="00A62E13" w:rsidRPr="00817ECB">
              <w:rPr>
                <w:rFonts w:ascii="GHEA Mariam" w:hAnsi="GHEA Mariam"/>
                <w:spacing w:val="0"/>
                <w:szCs w:val="24"/>
              </w:rPr>
              <w:t xml:space="preserve"> համար </w:t>
            </w:r>
            <w:proofErr w:type="spellStart"/>
            <w:r w:rsidR="00A62E13" w:rsidRPr="00817ECB">
              <w:rPr>
                <w:rFonts w:ascii="GHEA Mariam" w:hAnsi="GHEA Mariam"/>
                <w:spacing w:val="0"/>
                <w:szCs w:val="24"/>
              </w:rPr>
              <w:t>նշանակված</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գերակշռող</w:t>
            </w:r>
            <w:proofErr w:type="spellEnd"/>
            <w:r w:rsidR="00A62E13" w:rsidRPr="00817ECB">
              <w:rPr>
                <w:rFonts w:ascii="GHEA Mariam" w:hAnsi="GHEA Mariam"/>
                <w:spacing w:val="0"/>
                <w:szCs w:val="24"/>
              </w:rPr>
              <w:t xml:space="preserve"> </w:t>
            </w:r>
            <w:proofErr w:type="spellStart"/>
            <w:r w:rsidR="00A62E13" w:rsidRPr="00817ECB">
              <w:rPr>
                <w:rFonts w:ascii="GHEA Mariam" w:hAnsi="GHEA Mariam"/>
                <w:spacing w:val="0"/>
                <w:szCs w:val="24"/>
              </w:rPr>
              <w:t>դրույքները</w:t>
            </w:r>
            <w:proofErr w:type="spellEnd"/>
            <w:r w:rsidR="00A62E13" w:rsidRPr="00817ECB">
              <w:rPr>
                <w:rFonts w:ascii="GHEA Mariam" w:hAnsi="GHEA Mariam"/>
                <w:spacing w:val="0"/>
                <w:szCs w:val="24"/>
              </w:rPr>
              <w:t xml:space="preserve">: </w:t>
            </w:r>
          </w:p>
          <w:p w14:paraId="0291F8CA" w14:textId="77777777" w:rsidR="00843904" w:rsidRPr="00817ECB" w:rsidRDefault="00A62E13" w:rsidP="00A62E13">
            <w:pPr>
              <w:pStyle w:val="Sub-ClauseText"/>
              <w:spacing w:before="0" w:after="220"/>
              <w:ind w:left="612" w:hanging="612"/>
              <w:rPr>
                <w:rFonts w:ascii="GHEA Mariam" w:hAnsi="GHEA Mariam"/>
                <w:spacing w:val="0"/>
                <w:szCs w:val="24"/>
              </w:rPr>
            </w:pPr>
            <w:r w:rsidRPr="00817ECB">
              <w:rPr>
                <w:rFonts w:ascii="GHEA Mariam" w:hAnsi="GHEA Mariam"/>
                <w:spacing w:val="0"/>
                <w:szCs w:val="24"/>
              </w:rPr>
              <w:t>33.4</w:t>
            </w:r>
            <w:r w:rsidRPr="00817ECB">
              <w:rPr>
                <w:rFonts w:ascii="GHEA Mariam" w:hAnsi="GHEA Mariam"/>
                <w:spacing w:val="0"/>
                <w:szCs w:val="24"/>
              </w:rPr>
              <w:tab/>
            </w:r>
            <w:proofErr w:type="spellStart"/>
            <w:r w:rsidRPr="00817ECB">
              <w:rPr>
                <w:rFonts w:ascii="GHEA Mariam" w:hAnsi="GHEA Mariam"/>
                <w:spacing w:val="0"/>
                <w:szCs w:val="24"/>
              </w:rPr>
              <w:t>Ելնելով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վերոնշյալից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պայմաններում</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ոչ</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փոփոխություն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կատարվի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բացի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կողմերի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ստորագրություններով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հաստատված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փոփոխությունների</w:t>
            </w:r>
            <w:r w:rsidR="00C54470" w:rsidRPr="00817ECB">
              <w:rPr>
                <w:rFonts w:ascii="GHEA Mariam" w:hAnsi="GHEA Mariam"/>
                <w:spacing w:val="0"/>
                <w:szCs w:val="24"/>
              </w:rPr>
              <w:t>ց</w:t>
            </w:r>
            <w:proofErr w:type="spellEnd"/>
            <w:r w:rsidRPr="00817ECB">
              <w:rPr>
                <w:rFonts w:ascii="GHEA Mariam" w:hAnsi="GHEA Mariam"/>
                <w:spacing w:val="0"/>
                <w:szCs w:val="24"/>
              </w:rPr>
              <w:t>:</w:t>
            </w:r>
          </w:p>
        </w:tc>
      </w:tr>
      <w:tr w:rsidR="00843904" w:rsidRPr="003356B4" w14:paraId="1EBBF3F6" w14:textId="77777777" w:rsidTr="00817ECB">
        <w:trPr>
          <w:gridBefore w:val="1"/>
          <w:gridAfter w:val="1"/>
          <w:wBefore w:w="18" w:type="dxa"/>
          <w:wAfter w:w="18" w:type="dxa"/>
        </w:trPr>
        <w:tc>
          <w:tcPr>
            <w:tcW w:w="2217" w:type="dxa"/>
          </w:tcPr>
          <w:p w14:paraId="2A6D63AF" w14:textId="77777777" w:rsidR="00843904" w:rsidRPr="00817ECB" w:rsidRDefault="00843904">
            <w:pPr>
              <w:pStyle w:val="sec7-clauses"/>
              <w:spacing w:before="0" w:after="200"/>
              <w:rPr>
                <w:rFonts w:ascii="GHEA Mariam" w:hAnsi="GHEA Mariam"/>
                <w:szCs w:val="24"/>
              </w:rPr>
            </w:pPr>
            <w:bookmarkStart w:id="478" w:name="_Toc98766455"/>
            <w:bookmarkStart w:id="479" w:name="_Toc428456722"/>
            <w:bookmarkStart w:id="480" w:name="_Toc507160437"/>
            <w:r w:rsidRPr="00817ECB">
              <w:rPr>
                <w:rFonts w:ascii="GHEA Mariam" w:hAnsi="GHEA Mariam"/>
                <w:szCs w:val="24"/>
              </w:rPr>
              <w:lastRenderedPageBreak/>
              <w:t>34.</w:t>
            </w:r>
            <w:r w:rsidRPr="00817ECB">
              <w:rPr>
                <w:rFonts w:ascii="GHEA Mariam" w:hAnsi="GHEA Mariam"/>
                <w:szCs w:val="24"/>
              </w:rPr>
              <w:tab/>
            </w:r>
            <w:bookmarkStart w:id="481" w:name="_Toc381360305"/>
            <w:proofErr w:type="spellStart"/>
            <w:r w:rsidR="00A62E13" w:rsidRPr="00817ECB">
              <w:rPr>
                <w:rFonts w:ascii="GHEA Mariam" w:hAnsi="GHEA Mariam"/>
                <w:szCs w:val="24"/>
              </w:rPr>
              <w:t>Ժամկետի</w:t>
            </w:r>
            <w:proofErr w:type="spellEnd"/>
            <w:r w:rsidR="00A62E13" w:rsidRPr="00817ECB">
              <w:rPr>
                <w:rFonts w:ascii="GHEA Mariam" w:hAnsi="GHEA Mariam"/>
                <w:szCs w:val="24"/>
              </w:rPr>
              <w:t xml:space="preserve"> </w:t>
            </w:r>
            <w:proofErr w:type="spellStart"/>
            <w:r w:rsidR="00A62E13" w:rsidRPr="00817ECB">
              <w:rPr>
                <w:rFonts w:ascii="GHEA Mariam" w:hAnsi="GHEA Mariam"/>
                <w:szCs w:val="24"/>
              </w:rPr>
              <w:t>երկարաձգում</w:t>
            </w:r>
            <w:bookmarkEnd w:id="478"/>
            <w:bookmarkEnd w:id="479"/>
            <w:bookmarkEnd w:id="480"/>
            <w:bookmarkEnd w:id="481"/>
            <w:proofErr w:type="spellEnd"/>
          </w:p>
        </w:tc>
        <w:tc>
          <w:tcPr>
            <w:tcW w:w="6930" w:type="dxa"/>
          </w:tcPr>
          <w:p w14:paraId="41960924" w14:textId="77777777" w:rsidR="00843904" w:rsidRPr="00817ECB" w:rsidRDefault="00843904" w:rsidP="00614550">
            <w:pPr>
              <w:pStyle w:val="Sub-ClauseText"/>
              <w:spacing w:before="0" w:after="240"/>
              <w:ind w:left="612" w:hanging="612"/>
              <w:rPr>
                <w:rFonts w:ascii="GHEA Mariam" w:hAnsi="GHEA Mariam"/>
                <w:spacing w:val="0"/>
                <w:szCs w:val="24"/>
              </w:rPr>
            </w:pPr>
            <w:r w:rsidRPr="00817ECB">
              <w:rPr>
                <w:rFonts w:ascii="GHEA Mariam" w:hAnsi="GHEA Mariam"/>
                <w:spacing w:val="0"/>
                <w:szCs w:val="24"/>
              </w:rPr>
              <w:t>34.1</w:t>
            </w:r>
            <w:r w:rsidRPr="00817ECB">
              <w:rPr>
                <w:rFonts w:ascii="GHEA Mariam" w:hAnsi="GHEA Mariam"/>
                <w:spacing w:val="0"/>
                <w:szCs w:val="24"/>
              </w:rPr>
              <w:tab/>
            </w:r>
            <w:proofErr w:type="spellStart"/>
            <w:r w:rsidR="00DD1F91" w:rsidRPr="00817ECB">
              <w:rPr>
                <w:rFonts w:ascii="GHEA Mariam" w:hAnsi="GHEA Mariam"/>
                <w:szCs w:val="24"/>
              </w:rPr>
              <w:t>Եթե</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Պայմանագրի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կատարման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ընթացքում</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Մատակարարը</w:t>
            </w:r>
            <w:proofErr w:type="spellEnd"/>
            <w:r w:rsidR="00DD1F91" w:rsidRPr="00817ECB">
              <w:rPr>
                <w:rFonts w:ascii="GHEA Mariam" w:hAnsi="GHEA Mariam"/>
                <w:szCs w:val="24"/>
              </w:rPr>
              <w:t xml:space="preserve"> կամ </w:t>
            </w:r>
            <w:proofErr w:type="spellStart"/>
            <w:r w:rsidR="00DD1F91" w:rsidRPr="00817ECB">
              <w:rPr>
                <w:rFonts w:ascii="GHEA Mariam" w:hAnsi="GHEA Mariam"/>
                <w:szCs w:val="24"/>
              </w:rPr>
              <w:t>նրա</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ենթակապալառուները</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դժվարություններ</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ունենան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ժամանակին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այդ</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ապրանքների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առաքման</w:t>
            </w:r>
            <w:proofErr w:type="spellEnd"/>
            <w:r w:rsidR="00DD1F91" w:rsidRPr="00817ECB">
              <w:rPr>
                <w:rFonts w:ascii="GHEA Mariam" w:hAnsi="GHEA Mariam"/>
                <w:szCs w:val="24"/>
              </w:rPr>
              <w:t xml:space="preserve"> և ծառայությունների </w:t>
            </w:r>
            <w:proofErr w:type="spellStart"/>
            <w:r w:rsidR="00DD1F91" w:rsidRPr="00817ECB">
              <w:rPr>
                <w:rFonts w:ascii="GHEA Mariam" w:hAnsi="GHEA Mariam"/>
                <w:szCs w:val="24"/>
              </w:rPr>
              <w:t>կատարման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հետ</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կապված</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համաձայն</w:t>
            </w:r>
            <w:proofErr w:type="spellEnd"/>
            <w:r w:rsidR="00DD1F91" w:rsidRPr="00817ECB">
              <w:rPr>
                <w:rFonts w:ascii="GHEA Mariam" w:hAnsi="GHEA Mariam"/>
                <w:szCs w:val="24"/>
              </w:rPr>
              <w:t xml:space="preserve"> ՊԸՊ 13 </w:t>
            </w:r>
            <w:proofErr w:type="spellStart"/>
            <w:r w:rsidR="00DD1F91" w:rsidRPr="00817ECB">
              <w:rPr>
                <w:rFonts w:ascii="GHEA Mariam" w:hAnsi="GHEA Mariam"/>
                <w:szCs w:val="24"/>
              </w:rPr>
              <w:t>դրույթի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lastRenderedPageBreak/>
              <w:t>ապա</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Մատակարարը</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անհապաղ</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այդ</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փաստի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մասին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գրավոր</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կերպով</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կծանուցի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Գնորդին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ուշացման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պատճառների</w:t>
            </w:r>
            <w:proofErr w:type="spellEnd"/>
            <w:r w:rsidR="00DD1F91" w:rsidRPr="00817ECB">
              <w:rPr>
                <w:rFonts w:ascii="GHEA Mariam" w:hAnsi="GHEA Mariam"/>
                <w:szCs w:val="24"/>
              </w:rPr>
              <w:t xml:space="preserve"> և </w:t>
            </w:r>
            <w:proofErr w:type="spellStart"/>
            <w:r w:rsidR="00DD1F91" w:rsidRPr="00817ECB">
              <w:rPr>
                <w:rFonts w:ascii="GHEA Mariam" w:hAnsi="GHEA Mariam"/>
                <w:szCs w:val="24"/>
              </w:rPr>
              <w:t>հավանական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ժամկետների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մասին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Այդ</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ծանուցումը</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ստանալուց</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հետո</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հնարավոր</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կարճ</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ժամկետում</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Գնորդը</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կգնահատի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ստեղծված</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իրավիճակը</w:t>
            </w:r>
            <w:proofErr w:type="spellEnd"/>
            <w:r w:rsidR="00DD1F91" w:rsidRPr="00817ECB">
              <w:rPr>
                <w:rFonts w:ascii="GHEA Mariam" w:hAnsi="GHEA Mariam"/>
                <w:szCs w:val="24"/>
              </w:rPr>
              <w:t xml:space="preserve"> և  </w:t>
            </w:r>
            <w:proofErr w:type="spellStart"/>
            <w:r w:rsidR="00DD1F91" w:rsidRPr="00817ECB">
              <w:rPr>
                <w:rFonts w:ascii="GHEA Mariam" w:hAnsi="GHEA Mariam"/>
                <w:szCs w:val="24"/>
              </w:rPr>
              <w:t>իր</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հայացողությամբ</w:t>
            </w:r>
            <w:proofErr w:type="spellEnd"/>
            <w:r w:rsidR="00DD1F91" w:rsidRPr="00817ECB">
              <w:rPr>
                <w:rFonts w:ascii="GHEA Mariam" w:hAnsi="GHEA Mariam"/>
                <w:szCs w:val="24"/>
              </w:rPr>
              <w:t xml:space="preserve"> կարող է </w:t>
            </w:r>
            <w:proofErr w:type="spellStart"/>
            <w:r w:rsidR="00DD1F91" w:rsidRPr="00817ECB">
              <w:rPr>
                <w:rFonts w:ascii="GHEA Mariam" w:hAnsi="GHEA Mariam"/>
                <w:szCs w:val="24"/>
              </w:rPr>
              <w:t>երկարաձգել</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աշխատանքները</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իրականացնելու</w:t>
            </w:r>
            <w:proofErr w:type="spellEnd"/>
            <w:r w:rsidR="00DD1F91" w:rsidRPr="00817ECB">
              <w:rPr>
                <w:rFonts w:ascii="GHEA Mariam" w:hAnsi="GHEA Mariam"/>
                <w:szCs w:val="24"/>
              </w:rPr>
              <w:t xml:space="preserve"> համար </w:t>
            </w:r>
            <w:proofErr w:type="spellStart"/>
            <w:r w:rsidR="00DD1F91" w:rsidRPr="00817ECB">
              <w:rPr>
                <w:rFonts w:ascii="GHEA Mariam" w:hAnsi="GHEA Mariam"/>
                <w:szCs w:val="24"/>
              </w:rPr>
              <w:t>մատակարարին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հատկացված</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ժամանակը</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ինչի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դեպքում</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երկարաձգումը</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կհաստատվի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կողմերի</w:t>
            </w:r>
            <w:proofErr w:type="spellEnd"/>
            <w:r w:rsidR="00DD1F91" w:rsidRPr="00817ECB">
              <w:rPr>
                <w:rFonts w:ascii="GHEA Mariam" w:hAnsi="GHEA Mariam"/>
                <w:szCs w:val="24"/>
              </w:rPr>
              <w:t xml:space="preserve"> կողմից՝ </w:t>
            </w:r>
            <w:proofErr w:type="spellStart"/>
            <w:r w:rsidR="00DD1F91" w:rsidRPr="00817ECB">
              <w:rPr>
                <w:rFonts w:ascii="GHEA Mariam" w:hAnsi="GHEA Mariam"/>
                <w:szCs w:val="24"/>
              </w:rPr>
              <w:t>Պայմանագրում</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համապատասխան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փոփոխություններ</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կատարելու</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միջոցով</w:t>
            </w:r>
            <w:proofErr w:type="spellEnd"/>
            <w:r w:rsidR="00DD1F91" w:rsidRPr="00817ECB">
              <w:rPr>
                <w:rFonts w:ascii="GHEA Mariam" w:hAnsi="GHEA Mariam"/>
                <w:szCs w:val="24"/>
              </w:rPr>
              <w:t>:</w:t>
            </w:r>
          </w:p>
          <w:p w14:paraId="33E97861" w14:textId="38C2BE83" w:rsidR="00843904" w:rsidRPr="00817ECB" w:rsidRDefault="00843904" w:rsidP="00614550">
            <w:pPr>
              <w:pStyle w:val="Sub-ClauseText"/>
              <w:spacing w:before="0" w:after="240"/>
              <w:ind w:left="612" w:hanging="612"/>
              <w:rPr>
                <w:rFonts w:ascii="GHEA Mariam" w:hAnsi="GHEA Mariam"/>
                <w:spacing w:val="0"/>
                <w:szCs w:val="24"/>
              </w:rPr>
            </w:pPr>
            <w:r w:rsidRPr="00817ECB">
              <w:rPr>
                <w:rFonts w:ascii="GHEA Mariam" w:hAnsi="GHEA Mariam"/>
                <w:spacing w:val="0"/>
                <w:szCs w:val="24"/>
              </w:rPr>
              <w:t>34.2</w:t>
            </w:r>
            <w:r w:rsidRPr="00817ECB">
              <w:rPr>
                <w:rFonts w:ascii="GHEA Mariam" w:hAnsi="GHEA Mariam"/>
                <w:spacing w:val="0"/>
                <w:szCs w:val="24"/>
              </w:rPr>
              <w:tab/>
            </w:r>
            <w:proofErr w:type="spellStart"/>
            <w:r w:rsidR="00DD1F91" w:rsidRPr="00817ECB">
              <w:rPr>
                <w:rFonts w:ascii="GHEA Mariam" w:hAnsi="GHEA Mariam"/>
                <w:szCs w:val="24"/>
              </w:rPr>
              <w:t>Բացառությամբ</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Ֆորս</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մաժոր</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դեպքերի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որոնք</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նշված</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են</w:t>
            </w:r>
            <w:proofErr w:type="spellEnd"/>
            <w:r w:rsidR="00DD1F91" w:rsidRPr="00817ECB">
              <w:rPr>
                <w:rFonts w:ascii="GHEA Mariam" w:hAnsi="GHEA Mariam"/>
                <w:szCs w:val="24"/>
              </w:rPr>
              <w:t xml:space="preserve"> ՊԸՊ 32 </w:t>
            </w:r>
            <w:proofErr w:type="spellStart"/>
            <w:r w:rsidR="00DD1F91" w:rsidRPr="00817ECB">
              <w:rPr>
                <w:rFonts w:ascii="GHEA Mariam" w:hAnsi="GHEA Mariam"/>
                <w:szCs w:val="24"/>
              </w:rPr>
              <w:t>դրույթում</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Մատակարարի</w:t>
            </w:r>
            <w:proofErr w:type="spellEnd"/>
            <w:r w:rsidR="00DD1F91" w:rsidRPr="00817ECB">
              <w:rPr>
                <w:rFonts w:ascii="GHEA Mariam" w:hAnsi="GHEA Mariam"/>
                <w:szCs w:val="24"/>
              </w:rPr>
              <w:t xml:space="preserve"> կողմից </w:t>
            </w:r>
            <w:proofErr w:type="spellStart"/>
            <w:r w:rsidR="00DD1F91" w:rsidRPr="00817ECB">
              <w:rPr>
                <w:rFonts w:ascii="GHEA Mariam" w:hAnsi="GHEA Mariam"/>
                <w:szCs w:val="24"/>
              </w:rPr>
              <w:t>առաքման</w:t>
            </w:r>
            <w:proofErr w:type="spellEnd"/>
            <w:r w:rsidR="00DD1F91" w:rsidRPr="00817ECB">
              <w:rPr>
                <w:rFonts w:ascii="GHEA Mariam" w:hAnsi="GHEA Mariam"/>
                <w:szCs w:val="24"/>
              </w:rPr>
              <w:t xml:space="preserve"> և </w:t>
            </w:r>
            <w:proofErr w:type="spellStart"/>
            <w:r w:rsidR="00DD1F91" w:rsidRPr="00817ECB">
              <w:rPr>
                <w:rFonts w:ascii="GHEA Mariam" w:hAnsi="GHEA Mariam"/>
                <w:szCs w:val="24"/>
              </w:rPr>
              <w:t>պարտավորվածությունների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կատարման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ուշացման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դեպքում</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Մատակարարը</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կպարտավորվի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գնահատված</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վնասահատուցում</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կատարելու</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ըստ</w:t>
            </w:r>
            <w:proofErr w:type="spellEnd"/>
            <w:r w:rsidR="00DD1F91" w:rsidRPr="00817ECB">
              <w:rPr>
                <w:rFonts w:ascii="GHEA Mariam" w:hAnsi="GHEA Mariam"/>
                <w:szCs w:val="24"/>
              </w:rPr>
              <w:t xml:space="preserve"> ՊԸՊ-ի 26 </w:t>
            </w:r>
            <w:proofErr w:type="spellStart"/>
            <w:r w:rsidR="00DD1F91" w:rsidRPr="00817ECB">
              <w:rPr>
                <w:rFonts w:ascii="GHEA Mariam" w:hAnsi="GHEA Mariam"/>
                <w:szCs w:val="24"/>
              </w:rPr>
              <w:t>կետի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եթե</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ժամկետի</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երկարաձգման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մասին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առկա</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չէ</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պայմանավորվածություն</w:t>
            </w:r>
            <w:proofErr w:type="spellEnd"/>
            <w:r w:rsidR="00DD1F91" w:rsidRPr="00817ECB">
              <w:rPr>
                <w:rFonts w:ascii="GHEA Mariam" w:hAnsi="GHEA Mariam"/>
                <w:szCs w:val="24"/>
              </w:rPr>
              <w:t xml:space="preserve">՝ </w:t>
            </w:r>
            <w:proofErr w:type="spellStart"/>
            <w:r w:rsidR="00DD1F91" w:rsidRPr="00817ECB">
              <w:rPr>
                <w:rFonts w:ascii="GHEA Mariam" w:hAnsi="GHEA Mariam"/>
                <w:szCs w:val="24"/>
              </w:rPr>
              <w:t>ըստ</w:t>
            </w:r>
            <w:proofErr w:type="spellEnd"/>
            <w:r w:rsidR="00DD1F91" w:rsidRPr="00817ECB">
              <w:rPr>
                <w:rFonts w:ascii="GHEA Mariam" w:hAnsi="GHEA Mariam"/>
                <w:szCs w:val="24"/>
              </w:rPr>
              <w:t xml:space="preserve"> ՊԸՊ-ի 34.1 </w:t>
            </w:r>
            <w:proofErr w:type="spellStart"/>
            <w:r w:rsidR="00DD1F91" w:rsidRPr="00817ECB">
              <w:rPr>
                <w:rFonts w:ascii="GHEA Mariam" w:hAnsi="GHEA Mariam"/>
                <w:szCs w:val="24"/>
              </w:rPr>
              <w:t>կետի</w:t>
            </w:r>
            <w:proofErr w:type="spellEnd"/>
            <w:r w:rsidR="00DD1F91" w:rsidRPr="00817ECB">
              <w:rPr>
                <w:rFonts w:ascii="GHEA Mariam" w:hAnsi="GHEA Mariam"/>
                <w:szCs w:val="24"/>
              </w:rPr>
              <w:t>:</w:t>
            </w:r>
          </w:p>
        </w:tc>
      </w:tr>
      <w:tr w:rsidR="00843904" w:rsidRPr="003356B4" w14:paraId="2A8C27F4" w14:textId="77777777" w:rsidTr="00817ECB">
        <w:trPr>
          <w:gridBefore w:val="1"/>
          <w:gridAfter w:val="1"/>
          <w:wBefore w:w="18" w:type="dxa"/>
          <w:wAfter w:w="18" w:type="dxa"/>
        </w:trPr>
        <w:tc>
          <w:tcPr>
            <w:tcW w:w="2217" w:type="dxa"/>
          </w:tcPr>
          <w:p w14:paraId="2B8AEC3A" w14:textId="676B0376" w:rsidR="00843904" w:rsidRPr="00817ECB" w:rsidRDefault="00843904" w:rsidP="00F85964">
            <w:pPr>
              <w:pStyle w:val="sec7-clauses"/>
              <w:spacing w:before="0" w:after="200"/>
              <w:rPr>
                <w:rFonts w:ascii="GHEA Mariam" w:hAnsi="GHEA Mariam"/>
                <w:szCs w:val="24"/>
              </w:rPr>
            </w:pPr>
            <w:bookmarkStart w:id="482" w:name="_Toc428456723"/>
            <w:bookmarkStart w:id="483" w:name="_Toc98766456"/>
            <w:bookmarkStart w:id="484" w:name="_Toc507160438"/>
            <w:r w:rsidRPr="00817ECB">
              <w:rPr>
                <w:rFonts w:ascii="GHEA Mariam" w:hAnsi="GHEA Mariam"/>
                <w:szCs w:val="24"/>
              </w:rPr>
              <w:lastRenderedPageBreak/>
              <w:t>35.</w:t>
            </w:r>
            <w:r w:rsidRPr="00817ECB">
              <w:rPr>
                <w:rFonts w:ascii="GHEA Mariam" w:hAnsi="GHEA Mariam"/>
                <w:szCs w:val="24"/>
              </w:rPr>
              <w:tab/>
            </w:r>
            <w:bookmarkEnd w:id="482"/>
            <w:proofErr w:type="spellStart"/>
            <w:r w:rsidR="00F85964" w:rsidRPr="00817ECB">
              <w:rPr>
                <w:rFonts w:ascii="GHEA Mariam" w:hAnsi="GHEA Mariam"/>
                <w:szCs w:val="24"/>
              </w:rPr>
              <w:t>Դադարեցում</w:t>
            </w:r>
            <w:bookmarkEnd w:id="483"/>
            <w:bookmarkEnd w:id="484"/>
            <w:proofErr w:type="spellEnd"/>
          </w:p>
        </w:tc>
        <w:tc>
          <w:tcPr>
            <w:tcW w:w="6930" w:type="dxa"/>
          </w:tcPr>
          <w:p w14:paraId="0B9527F8" w14:textId="77777777" w:rsidR="00843904" w:rsidRPr="00817ECB" w:rsidRDefault="00843904" w:rsidP="00614550">
            <w:pPr>
              <w:pStyle w:val="Sub-ClauseText"/>
              <w:spacing w:before="0" w:after="180"/>
              <w:ind w:left="612" w:hanging="612"/>
              <w:rPr>
                <w:rFonts w:ascii="GHEA Mariam" w:hAnsi="GHEA Mariam"/>
                <w:spacing w:val="0"/>
                <w:szCs w:val="24"/>
              </w:rPr>
            </w:pPr>
            <w:r w:rsidRPr="00817ECB">
              <w:rPr>
                <w:rFonts w:ascii="GHEA Mariam" w:hAnsi="GHEA Mariam"/>
                <w:spacing w:val="0"/>
                <w:szCs w:val="24"/>
              </w:rPr>
              <w:t>35.1</w:t>
            </w:r>
            <w:r w:rsidRPr="00817ECB">
              <w:rPr>
                <w:rFonts w:ascii="GHEA Mariam" w:hAnsi="GHEA Mariam"/>
                <w:spacing w:val="0"/>
                <w:szCs w:val="24"/>
              </w:rPr>
              <w:tab/>
            </w:r>
            <w:proofErr w:type="spellStart"/>
            <w:r w:rsidR="00DD1F91" w:rsidRPr="00817ECB">
              <w:rPr>
                <w:rFonts w:ascii="GHEA Mariam" w:hAnsi="GHEA Mariam"/>
                <w:spacing w:val="0"/>
                <w:szCs w:val="24"/>
              </w:rPr>
              <w:t>Պայմանագրի</w:t>
            </w:r>
            <w:proofErr w:type="spellEnd"/>
            <w:r w:rsidR="00DD1F91" w:rsidRPr="00817ECB">
              <w:rPr>
                <w:rFonts w:ascii="GHEA Mariam" w:hAnsi="GHEA Mariam"/>
                <w:spacing w:val="0"/>
                <w:szCs w:val="24"/>
              </w:rPr>
              <w:t xml:space="preserve"> </w:t>
            </w:r>
            <w:proofErr w:type="spellStart"/>
            <w:r w:rsidR="00DD1F91" w:rsidRPr="00817ECB">
              <w:rPr>
                <w:rFonts w:ascii="GHEA Mariam" w:hAnsi="GHEA Mariam"/>
                <w:spacing w:val="0"/>
                <w:szCs w:val="24"/>
              </w:rPr>
              <w:t>դադարեցում</w:t>
            </w:r>
            <w:proofErr w:type="spellEnd"/>
            <w:r w:rsidR="00DD1F91" w:rsidRPr="00817ECB">
              <w:rPr>
                <w:rFonts w:ascii="GHEA Mariam" w:hAnsi="GHEA Mariam"/>
                <w:spacing w:val="0"/>
                <w:szCs w:val="24"/>
              </w:rPr>
              <w:t xml:space="preserve">՝ </w:t>
            </w:r>
            <w:proofErr w:type="spellStart"/>
            <w:r w:rsidR="00DD1F91" w:rsidRPr="00817ECB">
              <w:rPr>
                <w:rFonts w:ascii="GHEA Mariam" w:hAnsi="GHEA Mariam"/>
                <w:spacing w:val="0"/>
                <w:szCs w:val="24"/>
              </w:rPr>
              <w:t>պարտավորությունների</w:t>
            </w:r>
            <w:proofErr w:type="spellEnd"/>
            <w:r w:rsidR="00DD1F91" w:rsidRPr="00817ECB">
              <w:rPr>
                <w:rFonts w:ascii="GHEA Mariam" w:hAnsi="GHEA Mariam"/>
                <w:spacing w:val="0"/>
                <w:szCs w:val="24"/>
              </w:rPr>
              <w:t xml:space="preserve"> </w:t>
            </w:r>
            <w:proofErr w:type="spellStart"/>
            <w:r w:rsidR="00DD1F91" w:rsidRPr="00817ECB">
              <w:rPr>
                <w:rFonts w:ascii="GHEA Mariam" w:hAnsi="GHEA Mariam"/>
                <w:spacing w:val="0"/>
                <w:szCs w:val="24"/>
              </w:rPr>
              <w:t>չկատարման</w:t>
            </w:r>
            <w:proofErr w:type="spellEnd"/>
            <w:r w:rsidR="00DD1F91" w:rsidRPr="00817ECB">
              <w:rPr>
                <w:rFonts w:ascii="GHEA Mariam" w:hAnsi="GHEA Mariam"/>
                <w:spacing w:val="0"/>
                <w:szCs w:val="24"/>
              </w:rPr>
              <w:t xml:space="preserve"> </w:t>
            </w:r>
            <w:proofErr w:type="spellStart"/>
            <w:r w:rsidR="00DD1F91" w:rsidRPr="00817ECB">
              <w:rPr>
                <w:rFonts w:ascii="GHEA Mariam" w:hAnsi="GHEA Mariam"/>
                <w:spacing w:val="0"/>
                <w:szCs w:val="24"/>
              </w:rPr>
              <w:t>պատճառով</w:t>
            </w:r>
            <w:proofErr w:type="spellEnd"/>
          </w:p>
          <w:p w14:paraId="742AFFBA" w14:textId="77777777" w:rsidR="00DD1F91" w:rsidRPr="00817ECB" w:rsidRDefault="00DD1F91" w:rsidP="00DD1F91">
            <w:pPr>
              <w:pStyle w:val="Heading3"/>
              <w:rPr>
                <w:rFonts w:ascii="GHEA Mariam" w:hAnsi="GHEA Mariam"/>
                <w:szCs w:val="24"/>
                <w:lang w:val="en-US"/>
              </w:rPr>
            </w:pPr>
            <w:r w:rsidRPr="00817ECB">
              <w:rPr>
                <w:rFonts w:ascii="GHEA Mariam" w:hAnsi="GHEA Mariam"/>
                <w:szCs w:val="24"/>
                <w:lang w:val="en-US"/>
              </w:rPr>
              <w:t xml:space="preserve">(ա) </w:t>
            </w:r>
            <w:proofErr w:type="spellStart"/>
            <w:r w:rsidRPr="00817ECB">
              <w:rPr>
                <w:rFonts w:ascii="GHEA Mariam" w:hAnsi="GHEA Mariam"/>
                <w:szCs w:val="24"/>
                <w:lang w:val="en-US"/>
              </w:rPr>
              <w:t>Գնորդը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չվնասելով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ցանկացած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իրավական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պաշտպանության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միջոցների</w:t>
            </w:r>
            <w:proofErr w:type="spellEnd"/>
            <w:r w:rsidRPr="00817ECB">
              <w:rPr>
                <w:rFonts w:ascii="GHEA Mariam" w:hAnsi="GHEA Mariam"/>
                <w:szCs w:val="24"/>
                <w:lang w:val="en-US"/>
              </w:rPr>
              <w:t xml:space="preserve">, կարող է </w:t>
            </w:r>
            <w:proofErr w:type="spellStart"/>
            <w:r w:rsidRPr="00817ECB">
              <w:rPr>
                <w:rFonts w:ascii="GHEA Mariam" w:hAnsi="GHEA Mariam"/>
                <w:szCs w:val="24"/>
                <w:lang w:val="en-US"/>
              </w:rPr>
              <w:t>ամբողջությամբ</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մասամբ</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լուծել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Պայմանագիրը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գրավոր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կերպով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ծանուցելով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նրա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պարտազանցության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եթե</w:t>
            </w:r>
            <w:proofErr w:type="spellEnd"/>
            <w:r w:rsidRPr="00817ECB">
              <w:rPr>
                <w:rFonts w:ascii="GHEA Mariam" w:hAnsi="GHEA Mariam"/>
                <w:szCs w:val="24"/>
                <w:lang w:val="en-US"/>
              </w:rPr>
              <w:t xml:space="preserve"> </w:t>
            </w:r>
          </w:p>
          <w:p w14:paraId="30A169F9" w14:textId="77777777" w:rsidR="00DD1F91" w:rsidRPr="00817ECB" w:rsidRDefault="00DD1F91" w:rsidP="0094065A">
            <w:pPr>
              <w:pStyle w:val="Heading4"/>
              <w:numPr>
                <w:ilvl w:val="3"/>
                <w:numId w:val="43"/>
              </w:numPr>
              <w:tabs>
                <w:tab w:val="clear" w:pos="1901"/>
                <w:tab w:val="num" w:pos="1692"/>
              </w:tabs>
              <w:spacing w:before="0" w:after="200"/>
              <w:ind w:left="1685" w:hanging="504"/>
              <w:rPr>
                <w:rFonts w:ascii="GHEA Mariam" w:hAnsi="GHEA Mariam"/>
                <w:spacing w:val="0"/>
                <w:szCs w:val="24"/>
              </w:rPr>
            </w:pP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ժամկետում</w:t>
            </w:r>
            <w:proofErr w:type="spellEnd"/>
            <w:r w:rsidRPr="00817ECB">
              <w:rPr>
                <w:rFonts w:ascii="GHEA Mariam" w:hAnsi="GHEA Mariam"/>
                <w:szCs w:val="24"/>
              </w:rPr>
              <w:t xml:space="preserve"> կամ </w:t>
            </w:r>
            <w:proofErr w:type="spellStart"/>
            <w:r w:rsidRPr="00817ECB">
              <w:rPr>
                <w:rFonts w:ascii="GHEA Mariam" w:hAnsi="GHEA Mariam"/>
                <w:szCs w:val="24"/>
              </w:rPr>
              <w:t>համաձայն</w:t>
            </w:r>
            <w:proofErr w:type="spellEnd"/>
            <w:r w:rsidRPr="00817ECB">
              <w:rPr>
                <w:rFonts w:ascii="GHEA Mariam" w:hAnsi="GHEA Mariam"/>
                <w:szCs w:val="24"/>
              </w:rPr>
              <w:t xml:space="preserve"> ՊԸՊ-ի 34</w:t>
            </w:r>
            <w:r w:rsidRPr="00817ECB">
              <w:rPr>
                <w:rFonts w:ascii="GHEA Mariam" w:hAnsi="GHEA Mariam"/>
                <w:szCs w:val="24"/>
              </w:rPr>
              <w:noBreakHyphen/>
              <w:t xml:space="preserve">րդ </w:t>
            </w:r>
            <w:proofErr w:type="spellStart"/>
            <w:r w:rsidRPr="00817ECB">
              <w:rPr>
                <w:rFonts w:ascii="GHEA Mariam" w:hAnsi="GHEA Mariam"/>
                <w:szCs w:val="24"/>
              </w:rPr>
              <w:t>դրույթով</w:t>
            </w:r>
            <w:proofErr w:type="spellEnd"/>
            <w:r w:rsidRPr="00817ECB">
              <w:rPr>
                <w:rFonts w:ascii="GHEA Mariam" w:hAnsi="GHEA Mariam"/>
                <w:szCs w:val="24"/>
              </w:rPr>
              <w:t xml:space="preserve"> </w:t>
            </w:r>
            <w:proofErr w:type="spellStart"/>
            <w:r w:rsidRPr="00817ECB">
              <w:rPr>
                <w:rFonts w:ascii="GHEA Mariam" w:hAnsi="GHEA Mariam"/>
                <w:szCs w:val="24"/>
              </w:rPr>
              <w:t>նրան</w:t>
            </w:r>
            <w:proofErr w:type="spellEnd"/>
            <w:r w:rsidRPr="00817ECB">
              <w:rPr>
                <w:rFonts w:ascii="GHEA Mariam" w:hAnsi="GHEA Mariam"/>
                <w:szCs w:val="24"/>
              </w:rPr>
              <w:t xml:space="preserve"> </w:t>
            </w:r>
            <w:proofErr w:type="spellStart"/>
            <w:r w:rsidRPr="00817ECB">
              <w:rPr>
                <w:rFonts w:ascii="GHEA Mariam" w:hAnsi="GHEA Mariam"/>
                <w:szCs w:val="24"/>
              </w:rPr>
              <w:t>շնորհված</w:t>
            </w:r>
            <w:proofErr w:type="spellEnd"/>
            <w:r w:rsidRPr="00817ECB">
              <w:rPr>
                <w:rFonts w:ascii="GHEA Mariam" w:hAnsi="GHEA Mariam"/>
                <w:szCs w:val="24"/>
              </w:rPr>
              <w:t xml:space="preserve"> </w:t>
            </w:r>
            <w:proofErr w:type="spellStart"/>
            <w:r w:rsidRPr="00817ECB">
              <w:rPr>
                <w:rFonts w:ascii="GHEA Mariam" w:hAnsi="GHEA Mariam"/>
                <w:szCs w:val="24"/>
              </w:rPr>
              <w:t>երկարաձգված</w:t>
            </w:r>
            <w:proofErr w:type="spellEnd"/>
            <w:r w:rsidRPr="00817ECB">
              <w:rPr>
                <w:rFonts w:ascii="GHEA Mariam" w:hAnsi="GHEA Mariam"/>
                <w:szCs w:val="24"/>
              </w:rPr>
              <w:t xml:space="preserve"> </w:t>
            </w:r>
            <w:proofErr w:type="spellStart"/>
            <w:r w:rsidRPr="00817ECB">
              <w:rPr>
                <w:rFonts w:ascii="GHEA Mariam" w:hAnsi="GHEA Mariam"/>
                <w:szCs w:val="24"/>
              </w:rPr>
              <w:t>ժամկետում</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մատակարարել</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կամ </w:t>
            </w:r>
            <w:proofErr w:type="spellStart"/>
            <w:r w:rsidRPr="00817ECB">
              <w:rPr>
                <w:rFonts w:ascii="GHEA Mariam" w:hAnsi="GHEA Mariam"/>
                <w:szCs w:val="24"/>
              </w:rPr>
              <w:t>բոլոր</w:t>
            </w:r>
            <w:proofErr w:type="spellEnd"/>
            <w:r w:rsidRPr="00817ECB">
              <w:rPr>
                <w:rFonts w:ascii="GHEA Mariam" w:hAnsi="GHEA Mariam"/>
                <w:szCs w:val="24"/>
              </w:rPr>
              <w:t xml:space="preserve"> </w:t>
            </w:r>
            <w:proofErr w:type="spellStart"/>
            <w:r w:rsidRPr="00817ECB">
              <w:rPr>
                <w:rFonts w:ascii="GHEA Mariam" w:hAnsi="GHEA Mariam"/>
                <w:szCs w:val="24"/>
              </w:rPr>
              <w:t>Ապրանքները</w:t>
            </w:r>
            <w:proofErr w:type="spellEnd"/>
            <w:r w:rsidRPr="00817ECB">
              <w:rPr>
                <w:rFonts w:ascii="GHEA Mariam" w:hAnsi="GHEA Mariam"/>
                <w:spacing w:val="0"/>
                <w:szCs w:val="24"/>
              </w:rPr>
              <w:t xml:space="preserve">; </w:t>
            </w:r>
          </w:p>
          <w:p w14:paraId="3B6B4269" w14:textId="77777777" w:rsidR="00DD1F91" w:rsidRPr="00817ECB" w:rsidRDefault="00DD1F91" w:rsidP="0094065A">
            <w:pPr>
              <w:pStyle w:val="Heading4"/>
              <w:numPr>
                <w:ilvl w:val="3"/>
                <w:numId w:val="43"/>
              </w:numPr>
              <w:tabs>
                <w:tab w:val="clear" w:pos="1901"/>
                <w:tab w:val="num" w:pos="1692"/>
              </w:tabs>
              <w:spacing w:before="0" w:after="200"/>
              <w:ind w:left="1685" w:hanging="504"/>
              <w:rPr>
                <w:rFonts w:ascii="GHEA Mariam" w:hAnsi="GHEA Mariam"/>
                <w:spacing w:val="0"/>
                <w:szCs w:val="24"/>
              </w:rPr>
            </w:pP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կատարել</w:t>
            </w:r>
            <w:proofErr w:type="spellEnd"/>
            <w:r w:rsidRPr="00817ECB">
              <w:rPr>
                <w:rFonts w:ascii="GHEA Mariam" w:hAnsi="GHEA Mariam"/>
                <w:szCs w:val="24"/>
              </w:rPr>
              <w:t xml:space="preserve"> </w:t>
            </w:r>
            <w:proofErr w:type="spellStart"/>
            <w:r w:rsidRPr="00817ECB">
              <w:rPr>
                <w:rFonts w:ascii="GHEA Mariam" w:hAnsi="GHEA Mariam"/>
                <w:szCs w:val="24"/>
              </w:rPr>
              <w:t>սույն</w:t>
            </w:r>
            <w:proofErr w:type="spellEnd"/>
            <w:r w:rsidRPr="00817ECB">
              <w:rPr>
                <w:rFonts w:ascii="GHEA Mariam" w:hAnsi="GHEA Mariam"/>
                <w:szCs w:val="24"/>
              </w:rPr>
              <w:t xml:space="preserve"> </w:t>
            </w:r>
            <w:proofErr w:type="spellStart"/>
            <w:r w:rsidRPr="00817ECB">
              <w:rPr>
                <w:rFonts w:ascii="GHEA Mariam" w:hAnsi="GHEA Mariam"/>
                <w:szCs w:val="24"/>
              </w:rPr>
              <w:t>Պայմանագրով</w:t>
            </w:r>
            <w:proofErr w:type="spellEnd"/>
            <w:r w:rsidRPr="00817ECB">
              <w:rPr>
                <w:rFonts w:ascii="GHEA Mariam" w:hAnsi="GHEA Mariam"/>
                <w:szCs w:val="24"/>
              </w:rPr>
              <w:t xml:space="preserve"> </w:t>
            </w:r>
            <w:proofErr w:type="spellStart"/>
            <w:r w:rsidRPr="00817ECB">
              <w:rPr>
                <w:rFonts w:ascii="GHEA Mariam" w:hAnsi="GHEA Mariam"/>
                <w:szCs w:val="24"/>
              </w:rPr>
              <w:t>ամրագրված</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այլ</w:t>
            </w:r>
            <w:proofErr w:type="spellEnd"/>
            <w:r w:rsidRPr="00817ECB">
              <w:rPr>
                <w:rFonts w:ascii="GHEA Mariam" w:hAnsi="GHEA Mariam"/>
                <w:szCs w:val="24"/>
              </w:rPr>
              <w:t xml:space="preserve"> </w:t>
            </w:r>
            <w:proofErr w:type="spellStart"/>
            <w:r w:rsidRPr="00817ECB">
              <w:rPr>
                <w:rFonts w:ascii="GHEA Mariam" w:hAnsi="GHEA Mariam"/>
                <w:szCs w:val="24"/>
              </w:rPr>
              <w:t>պարտականություն</w:t>
            </w:r>
            <w:proofErr w:type="spellEnd"/>
            <w:r w:rsidRPr="00817ECB">
              <w:rPr>
                <w:rFonts w:ascii="GHEA Mariam" w:hAnsi="GHEA Mariam"/>
                <w:spacing w:val="0"/>
                <w:szCs w:val="24"/>
              </w:rPr>
              <w:t>; կամ</w:t>
            </w:r>
          </w:p>
          <w:p w14:paraId="1CDF7E87" w14:textId="22136FAC" w:rsidR="00DD1F91" w:rsidRPr="00817ECB" w:rsidRDefault="00DD1F91" w:rsidP="0094065A">
            <w:pPr>
              <w:pStyle w:val="Heading4"/>
              <w:numPr>
                <w:ilvl w:val="3"/>
                <w:numId w:val="43"/>
              </w:numPr>
              <w:tabs>
                <w:tab w:val="clear" w:pos="1901"/>
                <w:tab w:val="num" w:pos="1692"/>
              </w:tabs>
              <w:spacing w:before="0" w:after="200"/>
              <w:ind w:left="1685" w:hanging="504"/>
              <w:rPr>
                <w:rFonts w:ascii="GHEA Mariam" w:hAnsi="GHEA Mariam"/>
                <w:szCs w:val="24"/>
              </w:rPr>
            </w:pP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համոզմամբ</w:t>
            </w:r>
            <w:proofErr w:type="spellEnd"/>
            <w:r w:rsidRPr="00817ECB">
              <w:rPr>
                <w:rFonts w:ascii="GHEA Mariam" w:hAnsi="GHEA Mariam"/>
                <w:szCs w:val="24"/>
              </w:rPr>
              <w:t xml:space="preserve"> </w:t>
            </w:r>
            <w:proofErr w:type="spellStart"/>
            <w:r w:rsidRPr="00817ECB">
              <w:rPr>
                <w:rFonts w:ascii="GHEA Mariam" w:hAnsi="GHEA Mariam"/>
                <w:szCs w:val="24"/>
              </w:rPr>
              <w:t>Պայմանագրի</w:t>
            </w:r>
            <w:proofErr w:type="spellEnd"/>
            <w:r w:rsidRPr="00817ECB">
              <w:rPr>
                <w:rFonts w:ascii="GHEA Mariam" w:hAnsi="GHEA Mariam"/>
                <w:szCs w:val="24"/>
              </w:rPr>
              <w:t xml:space="preserve"> համար </w:t>
            </w:r>
            <w:proofErr w:type="spellStart"/>
            <w:r w:rsidRPr="00817ECB">
              <w:rPr>
                <w:rFonts w:ascii="GHEA Mariam" w:hAnsi="GHEA Mariam"/>
                <w:szCs w:val="24"/>
              </w:rPr>
              <w:t>մրցելիս</w:t>
            </w:r>
            <w:proofErr w:type="spellEnd"/>
            <w:r w:rsidRPr="00817ECB">
              <w:rPr>
                <w:rFonts w:ascii="GHEA Mariam" w:hAnsi="GHEA Mariam"/>
                <w:szCs w:val="24"/>
              </w:rPr>
              <w:t xml:space="preserve">, կամ </w:t>
            </w:r>
            <w:proofErr w:type="spellStart"/>
            <w:r w:rsidRPr="00817ECB">
              <w:rPr>
                <w:rFonts w:ascii="GHEA Mariam" w:hAnsi="GHEA Mariam"/>
                <w:szCs w:val="24"/>
              </w:rPr>
              <w:t>Պայմանագրի</w:t>
            </w:r>
            <w:proofErr w:type="spellEnd"/>
            <w:r w:rsidRPr="00817ECB">
              <w:rPr>
                <w:rFonts w:ascii="GHEA Mariam" w:hAnsi="GHEA Mariam"/>
                <w:szCs w:val="24"/>
              </w:rPr>
              <w:t xml:space="preserve"> </w:t>
            </w:r>
            <w:proofErr w:type="spellStart"/>
            <w:r w:rsidRPr="00817ECB">
              <w:rPr>
                <w:rFonts w:ascii="GHEA Mariam" w:hAnsi="GHEA Mariam"/>
                <w:szCs w:val="24"/>
              </w:rPr>
              <w:t>իրականացման</w:t>
            </w:r>
            <w:proofErr w:type="spellEnd"/>
            <w:r w:rsidRPr="00817ECB">
              <w:rPr>
                <w:rFonts w:ascii="GHEA Mariam" w:hAnsi="GHEA Mariam"/>
                <w:szCs w:val="24"/>
              </w:rPr>
              <w:t xml:space="preserve"> </w:t>
            </w:r>
            <w:proofErr w:type="spellStart"/>
            <w:r w:rsidRPr="00817ECB">
              <w:rPr>
                <w:rFonts w:ascii="GHEA Mariam" w:hAnsi="GHEA Mariam"/>
                <w:szCs w:val="24"/>
              </w:rPr>
              <w:t>ընթացքում</w:t>
            </w:r>
            <w:proofErr w:type="spellEnd"/>
            <w:r w:rsidRPr="00817ECB">
              <w:rPr>
                <w:rFonts w:ascii="GHEA Mariam" w:hAnsi="GHEA Mariam"/>
                <w:szCs w:val="24"/>
              </w:rPr>
              <w:t xml:space="preserve"> </w:t>
            </w:r>
            <w:proofErr w:type="spellStart"/>
            <w:r w:rsidRPr="00817ECB">
              <w:rPr>
                <w:rFonts w:ascii="GHEA Mariam" w:hAnsi="GHEA Mariam"/>
                <w:szCs w:val="24"/>
              </w:rPr>
              <w:t>մասնակից</w:t>
            </w:r>
            <w:proofErr w:type="spellEnd"/>
            <w:r w:rsidRPr="00817ECB">
              <w:rPr>
                <w:rFonts w:ascii="GHEA Mariam" w:hAnsi="GHEA Mariam"/>
                <w:szCs w:val="24"/>
              </w:rPr>
              <w:t xml:space="preserve"> է </w:t>
            </w:r>
            <w:proofErr w:type="spellStart"/>
            <w:r w:rsidRPr="00817ECB">
              <w:rPr>
                <w:rFonts w:ascii="GHEA Mariam" w:hAnsi="GHEA Mariam"/>
                <w:szCs w:val="24"/>
              </w:rPr>
              <w:t>եղել</w:t>
            </w:r>
            <w:proofErr w:type="spellEnd"/>
            <w:r w:rsidRPr="00817ECB">
              <w:rPr>
                <w:rFonts w:ascii="GHEA Mariam" w:hAnsi="GHEA Mariam"/>
                <w:szCs w:val="24"/>
              </w:rPr>
              <w:t xml:space="preserve"> </w:t>
            </w:r>
            <w:proofErr w:type="spellStart"/>
            <w:r w:rsidRPr="00817ECB">
              <w:rPr>
                <w:rFonts w:ascii="GHEA Mariam" w:hAnsi="GHEA Mariam"/>
                <w:szCs w:val="24"/>
              </w:rPr>
              <w:t>կոռուպցիայի</w:t>
            </w:r>
            <w:proofErr w:type="spellEnd"/>
            <w:r w:rsidRPr="00817ECB">
              <w:rPr>
                <w:rFonts w:ascii="GHEA Mariam" w:hAnsi="GHEA Mariam"/>
                <w:szCs w:val="24"/>
              </w:rPr>
              <w:t xml:space="preserve"> կամ </w:t>
            </w:r>
            <w:proofErr w:type="spellStart"/>
            <w:r w:rsidRPr="00817ECB">
              <w:rPr>
                <w:rFonts w:ascii="GHEA Mariam" w:hAnsi="GHEA Mariam"/>
                <w:szCs w:val="24"/>
              </w:rPr>
              <w:t>խարդախության</w:t>
            </w:r>
            <w:proofErr w:type="spellEnd"/>
            <w:r w:rsidRPr="00817ECB">
              <w:rPr>
                <w:rFonts w:ascii="GHEA Mariam" w:hAnsi="GHEA Mariam"/>
                <w:szCs w:val="24"/>
              </w:rPr>
              <w:t xml:space="preserve"> </w:t>
            </w:r>
            <w:proofErr w:type="spellStart"/>
            <w:r w:rsidRPr="00817ECB">
              <w:rPr>
                <w:rFonts w:ascii="GHEA Mariam" w:hAnsi="GHEA Mariam"/>
                <w:szCs w:val="24"/>
              </w:rPr>
              <w:t>դեպքերի</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xml:space="preserve"> ՊԸՊ 3-</w:t>
            </w:r>
            <w:r w:rsidRPr="00817ECB">
              <w:rPr>
                <w:rFonts w:ascii="GHEA Mariam" w:hAnsi="GHEA Mariam"/>
                <w:szCs w:val="24"/>
              </w:rPr>
              <w:lastRenderedPageBreak/>
              <w:t xml:space="preserve">րդ </w:t>
            </w:r>
            <w:proofErr w:type="spellStart"/>
            <w:r w:rsidRPr="00817ECB">
              <w:rPr>
                <w:rFonts w:ascii="GHEA Mariam" w:hAnsi="GHEA Mariam"/>
                <w:szCs w:val="24"/>
              </w:rPr>
              <w:t>դրույթի</w:t>
            </w:r>
            <w:proofErr w:type="spellEnd"/>
            <w:r w:rsidRPr="00817ECB">
              <w:rPr>
                <w:rFonts w:ascii="GHEA Mariam" w:hAnsi="GHEA Mariam"/>
                <w:szCs w:val="24"/>
              </w:rPr>
              <w:t xml:space="preserve">: </w:t>
            </w:r>
          </w:p>
          <w:p w14:paraId="4505C65A" w14:textId="5EAFE948" w:rsidR="00843904" w:rsidRPr="00817ECB" w:rsidRDefault="00DD1F91" w:rsidP="00817ECB">
            <w:pPr>
              <w:pStyle w:val="Heading3"/>
              <w:rPr>
                <w:rFonts w:ascii="GHEA Mariam" w:hAnsi="GHEA Mariam"/>
                <w:szCs w:val="24"/>
                <w:lang w:val="en-US"/>
              </w:rPr>
            </w:pPr>
            <w:r w:rsidRPr="00817ECB">
              <w:rPr>
                <w:rFonts w:ascii="GHEA Mariam" w:hAnsi="GHEA Mariam"/>
                <w:szCs w:val="24"/>
                <w:lang w:val="en-US"/>
              </w:rPr>
              <w:t xml:space="preserve">(բ)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դեպքում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եթե</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մասամբ</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ամբողջովին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լուծում</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Պայմանագիրը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համաձայն</w:t>
            </w:r>
            <w:proofErr w:type="spellEnd"/>
            <w:r w:rsidRPr="00817ECB">
              <w:rPr>
                <w:rFonts w:ascii="GHEA Mariam" w:hAnsi="GHEA Mariam"/>
                <w:szCs w:val="24"/>
                <w:lang w:val="en-US"/>
              </w:rPr>
              <w:t xml:space="preserve"> ՊԸՊ-ի </w:t>
            </w:r>
            <w:proofErr w:type="spellStart"/>
            <w:r w:rsidRPr="003356B4">
              <w:rPr>
                <w:rFonts w:ascii="GHEA Mariam" w:hAnsi="GHEA Mariam" w:cs="Sylfaen"/>
                <w:szCs w:val="24"/>
                <w:lang w:val="en-US" w:eastAsia="en-US"/>
              </w:rPr>
              <w:t>Հոդված</w:t>
            </w:r>
            <w:proofErr w:type="spellEnd"/>
            <w:r w:rsidRPr="00817ECB">
              <w:rPr>
                <w:rFonts w:ascii="GHEA Mariam" w:hAnsi="GHEA Mariam"/>
                <w:szCs w:val="24"/>
                <w:lang w:val="en-US"/>
              </w:rPr>
              <w:t xml:space="preserve"> 35.1 (ա)-ի, </w:t>
            </w:r>
            <w:proofErr w:type="spellStart"/>
            <w:r w:rsidRPr="00817ECB">
              <w:rPr>
                <w:rFonts w:ascii="GHEA Mariam" w:hAnsi="GHEA Mariam"/>
                <w:szCs w:val="24"/>
                <w:lang w:val="en-US"/>
              </w:rPr>
              <w:t>ապա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Գնորդը</w:t>
            </w:r>
            <w:proofErr w:type="spellEnd"/>
            <w:r w:rsidRPr="00817ECB">
              <w:rPr>
                <w:rFonts w:ascii="GHEA Mariam" w:hAnsi="GHEA Mariam"/>
                <w:szCs w:val="24"/>
                <w:lang w:val="en-US"/>
              </w:rPr>
              <w:t xml:space="preserve"> կարող է </w:t>
            </w:r>
            <w:proofErr w:type="spellStart"/>
            <w:r w:rsidRPr="00817ECB">
              <w:rPr>
                <w:rFonts w:ascii="GHEA Mariam" w:hAnsi="GHEA Mariam"/>
                <w:szCs w:val="24"/>
                <w:lang w:val="en-US"/>
              </w:rPr>
              <w:t>իրեն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հարմար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պայմաններով</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եղանակով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չմատակարարված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նույնատիպ</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Ապրանքներ</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նույնատիպ</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չմատուցված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Ծառայություններ</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այդ</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դեպքում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պատասխանատվություն</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կրում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առջև</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բոլոր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լրացուցիչ</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ծախսերի</w:t>
            </w:r>
            <w:proofErr w:type="spellEnd"/>
            <w:r w:rsidRPr="00817ECB">
              <w:rPr>
                <w:rFonts w:ascii="GHEA Mariam" w:hAnsi="GHEA Mariam"/>
                <w:szCs w:val="24"/>
                <w:lang w:val="en-US"/>
              </w:rPr>
              <w:t xml:space="preserve"> համար: </w:t>
            </w:r>
            <w:proofErr w:type="spellStart"/>
            <w:r w:rsidRPr="00817ECB">
              <w:rPr>
                <w:rFonts w:ascii="GHEA Mariam" w:hAnsi="GHEA Mariam"/>
                <w:szCs w:val="24"/>
                <w:lang w:val="en-US"/>
              </w:rPr>
              <w:t>Սակայն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շարունակի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կատարումը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չէր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լուծվել</w:t>
            </w:r>
            <w:proofErr w:type="spellEnd"/>
            <w:r w:rsidRPr="00817ECB">
              <w:rPr>
                <w:rFonts w:ascii="GHEA Mariam" w:hAnsi="GHEA Mariam"/>
                <w:szCs w:val="24"/>
                <w:lang w:val="en-US"/>
              </w:rPr>
              <w:t>:</w:t>
            </w:r>
          </w:p>
          <w:p w14:paraId="09974536" w14:textId="77777777" w:rsidR="00843904" w:rsidRPr="00817ECB" w:rsidRDefault="00843904" w:rsidP="000319BF">
            <w:pPr>
              <w:pStyle w:val="Sub-ClauseText"/>
              <w:spacing w:before="0" w:after="200"/>
              <w:ind w:left="612" w:hanging="612"/>
              <w:rPr>
                <w:rFonts w:ascii="GHEA Mariam" w:hAnsi="GHEA Mariam"/>
                <w:spacing w:val="0"/>
                <w:szCs w:val="24"/>
              </w:rPr>
            </w:pPr>
            <w:r w:rsidRPr="00817ECB">
              <w:rPr>
                <w:rFonts w:ascii="GHEA Mariam" w:hAnsi="GHEA Mariam"/>
                <w:spacing w:val="0"/>
                <w:szCs w:val="24"/>
              </w:rPr>
              <w:t>35.2</w:t>
            </w:r>
            <w:r w:rsidRPr="00817ECB">
              <w:rPr>
                <w:rFonts w:ascii="GHEA Mariam" w:hAnsi="GHEA Mariam"/>
                <w:spacing w:val="0"/>
                <w:szCs w:val="24"/>
              </w:rPr>
              <w:tab/>
            </w:r>
            <w:proofErr w:type="spellStart"/>
            <w:r w:rsidR="00DB2F28" w:rsidRPr="00817ECB">
              <w:rPr>
                <w:rFonts w:ascii="GHEA Mariam" w:hAnsi="GHEA Mariam"/>
                <w:szCs w:val="24"/>
              </w:rPr>
              <w:t>Անվճարունակության</w:t>
            </w:r>
            <w:proofErr w:type="spellEnd"/>
            <w:r w:rsidR="00DB2F28" w:rsidRPr="00817ECB">
              <w:rPr>
                <w:rFonts w:ascii="GHEA Mariam" w:hAnsi="GHEA Mariam"/>
                <w:szCs w:val="24"/>
              </w:rPr>
              <w:t xml:space="preserve"> </w:t>
            </w:r>
            <w:proofErr w:type="spellStart"/>
            <w:r w:rsidR="00DB2F28" w:rsidRPr="00817ECB">
              <w:rPr>
                <w:rFonts w:ascii="GHEA Mariam" w:hAnsi="GHEA Mariam"/>
                <w:szCs w:val="24"/>
              </w:rPr>
              <w:t>հետևանքով</w:t>
            </w:r>
            <w:proofErr w:type="spellEnd"/>
            <w:r w:rsidR="00DB2F28" w:rsidRPr="00817ECB">
              <w:rPr>
                <w:rFonts w:ascii="GHEA Mariam" w:hAnsi="GHEA Mariam"/>
                <w:szCs w:val="24"/>
              </w:rPr>
              <w:t xml:space="preserve"> </w:t>
            </w:r>
            <w:proofErr w:type="spellStart"/>
            <w:r w:rsidR="00DB2F28" w:rsidRPr="00817ECB">
              <w:rPr>
                <w:rFonts w:ascii="GHEA Mariam" w:hAnsi="GHEA Mariam"/>
                <w:szCs w:val="24"/>
              </w:rPr>
              <w:t>պայմանագրի</w:t>
            </w:r>
            <w:proofErr w:type="spellEnd"/>
            <w:r w:rsidR="00DB2F28" w:rsidRPr="00817ECB">
              <w:rPr>
                <w:rFonts w:ascii="GHEA Mariam" w:hAnsi="GHEA Mariam"/>
                <w:szCs w:val="24"/>
              </w:rPr>
              <w:t xml:space="preserve"> </w:t>
            </w:r>
            <w:proofErr w:type="spellStart"/>
            <w:r w:rsidR="00DB2F28" w:rsidRPr="00817ECB">
              <w:rPr>
                <w:rFonts w:ascii="GHEA Mariam" w:hAnsi="GHEA Mariam"/>
                <w:szCs w:val="24"/>
              </w:rPr>
              <w:t>լուծում</w:t>
            </w:r>
            <w:proofErr w:type="spellEnd"/>
            <w:r w:rsidRPr="00817ECB">
              <w:rPr>
                <w:rFonts w:ascii="GHEA Mariam" w:hAnsi="GHEA Mariam"/>
                <w:spacing w:val="0"/>
                <w:szCs w:val="24"/>
              </w:rPr>
              <w:t xml:space="preserve"> </w:t>
            </w:r>
          </w:p>
          <w:p w14:paraId="0B46EC48" w14:textId="77777777" w:rsidR="00BA6BCE" w:rsidRPr="00817ECB" w:rsidRDefault="00BA6BCE" w:rsidP="00817ECB">
            <w:pPr>
              <w:pStyle w:val="Sub-ClauseText"/>
              <w:spacing w:before="0" w:after="200"/>
              <w:ind w:left="612" w:firstLine="33"/>
              <w:rPr>
                <w:rFonts w:ascii="GHEA Mariam" w:hAnsi="GHEA Mariam"/>
                <w:szCs w:val="24"/>
              </w:rPr>
            </w:pPr>
            <w:r w:rsidRPr="00817ECB">
              <w:rPr>
                <w:rFonts w:ascii="GHEA Mariam" w:hAnsi="GHEA Mariam"/>
                <w:szCs w:val="24"/>
              </w:rPr>
              <w:t xml:space="preserve">ա) </w:t>
            </w:r>
            <w:proofErr w:type="spellStart"/>
            <w:r w:rsidRPr="00817ECB">
              <w:rPr>
                <w:rFonts w:ascii="GHEA Mariam" w:hAnsi="GHEA Mariam"/>
                <w:szCs w:val="24"/>
              </w:rPr>
              <w:t>Գնորդը</w:t>
            </w:r>
            <w:proofErr w:type="spellEnd"/>
            <w:r w:rsidRPr="00817ECB">
              <w:rPr>
                <w:rFonts w:ascii="GHEA Mariam" w:hAnsi="GHEA Mariam"/>
                <w:szCs w:val="24"/>
              </w:rPr>
              <w:t xml:space="preserve"> կարող է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պահին</w:t>
            </w:r>
            <w:proofErr w:type="spellEnd"/>
            <w:r w:rsidRPr="00817ECB">
              <w:rPr>
                <w:rFonts w:ascii="GHEA Mariam" w:hAnsi="GHEA Mariam"/>
                <w:szCs w:val="24"/>
              </w:rPr>
              <w:t xml:space="preserve"> </w:t>
            </w:r>
            <w:proofErr w:type="spellStart"/>
            <w:r w:rsidRPr="00817ECB">
              <w:rPr>
                <w:rFonts w:ascii="GHEA Mariam" w:hAnsi="GHEA Mariam"/>
                <w:szCs w:val="24"/>
              </w:rPr>
              <w:t>լուծել</w:t>
            </w:r>
            <w:proofErr w:type="spellEnd"/>
            <w:r w:rsidRPr="00817ECB">
              <w:rPr>
                <w:rFonts w:ascii="GHEA Mariam" w:hAnsi="GHEA Mariam"/>
                <w:szCs w:val="24"/>
              </w:rPr>
              <w:t xml:space="preserve"> </w:t>
            </w:r>
            <w:proofErr w:type="spellStart"/>
            <w:r w:rsidRPr="00817ECB">
              <w:rPr>
                <w:rFonts w:ascii="GHEA Mariam" w:hAnsi="GHEA Mariam"/>
                <w:szCs w:val="24"/>
              </w:rPr>
              <w:t>Պայմանագիրը</w:t>
            </w:r>
            <w:proofErr w:type="spellEnd"/>
            <w:r w:rsidRPr="00817ECB">
              <w:rPr>
                <w:rFonts w:ascii="GHEA Mariam" w:hAnsi="GHEA Mariam"/>
                <w:szCs w:val="24"/>
              </w:rPr>
              <w:t xml:space="preserve">, </w:t>
            </w:r>
            <w:proofErr w:type="spellStart"/>
            <w:r w:rsidRPr="00817ECB">
              <w:rPr>
                <w:rFonts w:ascii="GHEA Mariam" w:hAnsi="GHEA Mariam"/>
                <w:szCs w:val="24"/>
              </w:rPr>
              <w:t>գրավոր</w:t>
            </w:r>
            <w:proofErr w:type="spellEnd"/>
            <w:r w:rsidRPr="00817ECB">
              <w:rPr>
                <w:rFonts w:ascii="GHEA Mariam" w:hAnsi="GHEA Mariam"/>
                <w:szCs w:val="24"/>
              </w:rPr>
              <w:t xml:space="preserve"> </w:t>
            </w:r>
            <w:proofErr w:type="spellStart"/>
            <w:r w:rsidRPr="00817ECB">
              <w:rPr>
                <w:rFonts w:ascii="GHEA Mariam" w:hAnsi="GHEA Mariam"/>
                <w:szCs w:val="24"/>
              </w:rPr>
              <w:t>կերպով</w:t>
            </w:r>
            <w:proofErr w:type="spellEnd"/>
            <w:r w:rsidRPr="00817ECB">
              <w:rPr>
                <w:rFonts w:ascii="GHEA Mariam" w:hAnsi="GHEA Mariam"/>
                <w:szCs w:val="24"/>
              </w:rPr>
              <w:t xml:space="preserve"> </w:t>
            </w:r>
            <w:proofErr w:type="spellStart"/>
            <w:r w:rsidRPr="00817ECB">
              <w:rPr>
                <w:rFonts w:ascii="GHEA Mariam" w:hAnsi="GHEA Mariam"/>
                <w:szCs w:val="24"/>
              </w:rPr>
              <w:t>ծանուցելով</w:t>
            </w:r>
            <w:proofErr w:type="spellEnd"/>
            <w:r w:rsidRPr="00817ECB">
              <w:rPr>
                <w:rFonts w:ascii="GHEA Mariam" w:hAnsi="GHEA Mariam"/>
                <w:szCs w:val="24"/>
              </w:rPr>
              <w:t xml:space="preserve"> </w:t>
            </w:r>
            <w:proofErr w:type="spellStart"/>
            <w:r w:rsidRPr="00817ECB">
              <w:rPr>
                <w:rFonts w:ascii="GHEA Mariam" w:hAnsi="GHEA Mariam"/>
                <w:szCs w:val="24"/>
              </w:rPr>
              <w:t>Մատակարարին</w:t>
            </w:r>
            <w:proofErr w:type="spellEnd"/>
            <w:r w:rsidRPr="00817ECB">
              <w:rPr>
                <w:rFonts w:ascii="GHEA Mariam" w:hAnsi="GHEA Mariam"/>
                <w:szCs w:val="24"/>
              </w:rPr>
              <w:t xml:space="preserve">, </w:t>
            </w:r>
            <w:proofErr w:type="spellStart"/>
            <w:r w:rsidRPr="00817ECB">
              <w:rPr>
                <w:rFonts w:ascii="GHEA Mariam" w:hAnsi="GHEA Mariam"/>
                <w:szCs w:val="24"/>
              </w:rPr>
              <w:t>եթե</w:t>
            </w:r>
            <w:proofErr w:type="spellEnd"/>
            <w:r w:rsidRPr="00817ECB">
              <w:rPr>
                <w:rFonts w:ascii="GHEA Mariam" w:hAnsi="GHEA Mariam"/>
                <w:szCs w:val="24"/>
              </w:rPr>
              <w:t xml:space="preserve"> </w:t>
            </w:r>
            <w:proofErr w:type="spellStart"/>
            <w:r w:rsidRPr="00817ECB">
              <w:rPr>
                <w:rFonts w:ascii="GHEA Mariam" w:hAnsi="GHEA Mariam"/>
                <w:szCs w:val="24"/>
              </w:rPr>
              <w:t>Մատակարարը</w:t>
            </w:r>
            <w:proofErr w:type="spellEnd"/>
            <w:r w:rsidRPr="00817ECB">
              <w:rPr>
                <w:rFonts w:ascii="GHEA Mariam" w:hAnsi="GHEA Mariam"/>
                <w:szCs w:val="24"/>
              </w:rPr>
              <w:t xml:space="preserve"> </w:t>
            </w:r>
            <w:proofErr w:type="spellStart"/>
            <w:r w:rsidRPr="00817ECB">
              <w:rPr>
                <w:rFonts w:ascii="GHEA Mariam" w:hAnsi="GHEA Mariam"/>
                <w:szCs w:val="24"/>
              </w:rPr>
              <w:t>ճանաչվում</w:t>
            </w:r>
            <w:proofErr w:type="spellEnd"/>
            <w:r w:rsidRPr="00817ECB">
              <w:rPr>
                <w:rFonts w:ascii="GHEA Mariam" w:hAnsi="GHEA Mariam"/>
                <w:szCs w:val="24"/>
              </w:rPr>
              <w:t xml:space="preserve"> է </w:t>
            </w:r>
            <w:proofErr w:type="spellStart"/>
            <w:r w:rsidRPr="00817ECB">
              <w:rPr>
                <w:rFonts w:ascii="GHEA Mariam" w:hAnsi="GHEA Mariam"/>
                <w:szCs w:val="24"/>
              </w:rPr>
              <w:t>սնանկ</w:t>
            </w:r>
            <w:proofErr w:type="spellEnd"/>
            <w:r w:rsidRPr="00817ECB">
              <w:rPr>
                <w:rFonts w:ascii="GHEA Mariam" w:hAnsi="GHEA Mariam"/>
                <w:szCs w:val="24"/>
              </w:rPr>
              <w:t xml:space="preserve"> կամ </w:t>
            </w:r>
            <w:proofErr w:type="spellStart"/>
            <w:r w:rsidRPr="00817ECB">
              <w:rPr>
                <w:rFonts w:ascii="GHEA Mariam" w:hAnsi="GHEA Mariam"/>
                <w:szCs w:val="24"/>
              </w:rPr>
              <w:t>անվճարունակ</w:t>
            </w:r>
            <w:proofErr w:type="spellEnd"/>
            <w:r w:rsidRPr="00817ECB">
              <w:rPr>
                <w:rFonts w:ascii="GHEA Mariam" w:hAnsi="GHEA Mariam"/>
                <w:szCs w:val="24"/>
              </w:rPr>
              <w:t xml:space="preserve">: Այս </w:t>
            </w:r>
            <w:proofErr w:type="spellStart"/>
            <w:r w:rsidRPr="00817ECB">
              <w:rPr>
                <w:rFonts w:ascii="GHEA Mariam" w:hAnsi="GHEA Mariam"/>
                <w:szCs w:val="24"/>
              </w:rPr>
              <w:t>դեպքում</w:t>
            </w:r>
            <w:proofErr w:type="spellEnd"/>
            <w:r w:rsidRPr="00817ECB">
              <w:rPr>
                <w:rFonts w:ascii="GHEA Mariam" w:hAnsi="GHEA Mariam"/>
                <w:szCs w:val="24"/>
              </w:rPr>
              <w:t xml:space="preserve">, </w:t>
            </w:r>
            <w:proofErr w:type="spellStart"/>
            <w:r w:rsidRPr="00817ECB">
              <w:rPr>
                <w:rFonts w:ascii="GHEA Mariam" w:hAnsi="GHEA Mariam"/>
                <w:szCs w:val="24"/>
              </w:rPr>
              <w:t>լուծումը</w:t>
            </w:r>
            <w:proofErr w:type="spellEnd"/>
            <w:r w:rsidRPr="00817ECB">
              <w:rPr>
                <w:rFonts w:ascii="GHEA Mariam" w:hAnsi="GHEA Mariam"/>
                <w:szCs w:val="24"/>
              </w:rPr>
              <w:t xml:space="preserve"> </w:t>
            </w:r>
            <w:proofErr w:type="spellStart"/>
            <w:r w:rsidRPr="00817ECB">
              <w:rPr>
                <w:rFonts w:ascii="GHEA Mariam" w:hAnsi="GHEA Mariam"/>
                <w:szCs w:val="24"/>
              </w:rPr>
              <w:t>կատարվում</w:t>
            </w:r>
            <w:proofErr w:type="spellEnd"/>
            <w:r w:rsidRPr="00817ECB">
              <w:rPr>
                <w:rFonts w:ascii="GHEA Mariam" w:hAnsi="GHEA Mariam"/>
                <w:szCs w:val="24"/>
              </w:rPr>
              <w:t xml:space="preserve"> է </w:t>
            </w:r>
            <w:proofErr w:type="spellStart"/>
            <w:r w:rsidRPr="00817ECB">
              <w:rPr>
                <w:rFonts w:ascii="GHEA Mariam" w:hAnsi="GHEA Mariam"/>
                <w:szCs w:val="24"/>
              </w:rPr>
              <w:t>առանց</w:t>
            </w:r>
            <w:proofErr w:type="spellEnd"/>
            <w:r w:rsidRPr="00817ECB">
              <w:rPr>
                <w:rFonts w:ascii="GHEA Mariam" w:hAnsi="GHEA Mariam"/>
                <w:szCs w:val="24"/>
              </w:rPr>
              <w:t xml:space="preserve"> </w:t>
            </w:r>
            <w:proofErr w:type="spellStart"/>
            <w:r w:rsidRPr="00817ECB">
              <w:rPr>
                <w:rFonts w:ascii="GHEA Mariam" w:hAnsi="GHEA Mariam"/>
                <w:szCs w:val="24"/>
              </w:rPr>
              <w:t>Մատակարարին</w:t>
            </w:r>
            <w:proofErr w:type="spellEnd"/>
            <w:r w:rsidRPr="00817ECB">
              <w:rPr>
                <w:rFonts w:ascii="GHEA Mariam" w:hAnsi="GHEA Mariam"/>
                <w:szCs w:val="24"/>
              </w:rPr>
              <w:t xml:space="preserve"> </w:t>
            </w:r>
            <w:proofErr w:type="spellStart"/>
            <w:r w:rsidRPr="00817ECB">
              <w:rPr>
                <w:rFonts w:ascii="GHEA Mariam" w:hAnsi="GHEA Mariam"/>
                <w:szCs w:val="24"/>
              </w:rPr>
              <w:t>որևէ</w:t>
            </w:r>
            <w:proofErr w:type="spellEnd"/>
            <w:r w:rsidRPr="00817ECB">
              <w:rPr>
                <w:rFonts w:ascii="GHEA Mariam" w:hAnsi="GHEA Mariam"/>
                <w:szCs w:val="24"/>
              </w:rPr>
              <w:t xml:space="preserve"> </w:t>
            </w:r>
            <w:proofErr w:type="spellStart"/>
            <w:r w:rsidRPr="00817ECB">
              <w:rPr>
                <w:rFonts w:ascii="GHEA Mariam" w:hAnsi="GHEA Mariam"/>
                <w:szCs w:val="24"/>
              </w:rPr>
              <w:t>փախհատուցում</w:t>
            </w:r>
            <w:proofErr w:type="spellEnd"/>
            <w:r w:rsidRPr="00817ECB">
              <w:rPr>
                <w:rFonts w:ascii="GHEA Mariam" w:hAnsi="GHEA Mariam"/>
                <w:szCs w:val="24"/>
              </w:rPr>
              <w:t xml:space="preserve"> </w:t>
            </w:r>
            <w:proofErr w:type="spellStart"/>
            <w:r w:rsidRPr="00817ECB">
              <w:rPr>
                <w:rFonts w:ascii="GHEA Mariam" w:hAnsi="GHEA Mariam"/>
                <w:szCs w:val="24"/>
              </w:rPr>
              <w:t>վճարելու</w:t>
            </w:r>
            <w:proofErr w:type="spellEnd"/>
            <w:r w:rsidRPr="00817ECB">
              <w:rPr>
                <w:rFonts w:ascii="GHEA Mariam" w:hAnsi="GHEA Mariam"/>
                <w:szCs w:val="24"/>
              </w:rPr>
              <w:t xml:space="preserve">, և </w:t>
            </w:r>
            <w:proofErr w:type="spellStart"/>
            <w:r w:rsidRPr="00817ECB">
              <w:rPr>
                <w:rFonts w:ascii="GHEA Mariam" w:hAnsi="GHEA Mariam"/>
                <w:szCs w:val="24"/>
              </w:rPr>
              <w:t>այն</w:t>
            </w:r>
            <w:proofErr w:type="spellEnd"/>
            <w:r w:rsidRPr="00817ECB">
              <w:rPr>
                <w:rFonts w:ascii="GHEA Mariam" w:hAnsi="GHEA Mariam"/>
                <w:szCs w:val="24"/>
              </w:rPr>
              <w:t xml:space="preserve"> </w:t>
            </w:r>
            <w:proofErr w:type="spellStart"/>
            <w:r w:rsidRPr="00817ECB">
              <w:rPr>
                <w:rFonts w:ascii="GHEA Mariam" w:hAnsi="GHEA Mariam"/>
                <w:szCs w:val="24"/>
              </w:rPr>
              <w:t>պայմանով</w:t>
            </w:r>
            <w:proofErr w:type="spellEnd"/>
            <w:r w:rsidRPr="00817ECB">
              <w:rPr>
                <w:rFonts w:ascii="GHEA Mariam" w:hAnsi="GHEA Mariam"/>
                <w:szCs w:val="24"/>
              </w:rPr>
              <w:t xml:space="preserve">, </w:t>
            </w:r>
            <w:proofErr w:type="spellStart"/>
            <w:r w:rsidRPr="00817ECB">
              <w:rPr>
                <w:rFonts w:ascii="GHEA Mariam" w:hAnsi="GHEA Mariam"/>
                <w:szCs w:val="24"/>
              </w:rPr>
              <w:t>որ</w:t>
            </w:r>
            <w:proofErr w:type="spellEnd"/>
            <w:r w:rsidRPr="00817ECB">
              <w:rPr>
                <w:rFonts w:ascii="GHEA Mariam" w:hAnsi="GHEA Mariam"/>
                <w:szCs w:val="24"/>
              </w:rPr>
              <w:t xml:space="preserve"> </w:t>
            </w:r>
            <w:proofErr w:type="spellStart"/>
            <w:r w:rsidRPr="00817ECB">
              <w:rPr>
                <w:rFonts w:ascii="GHEA Mariam" w:hAnsi="GHEA Mariam"/>
                <w:szCs w:val="24"/>
              </w:rPr>
              <w:t>այդպիսի</w:t>
            </w:r>
            <w:proofErr w:type="spellEnd"/>
            <w:r w:rsidRPr="00817ECB">
              <w:rPr>
                <w:rFonts w:ascii="GHEA Mariam" w:hAnsi="GHEA Mariam"/>
                <w:szCs w:val="24"/>
              </w:rPr>
              <w:t xml:space="preserve"> </w:t>
            </w:r>
            <w:proofErr w:type="spellStart"/>
            <w:r w:rsidRPr="00817ECB">
              <w:rPr>
                <w:rFonts w:ascii="GHEA Mariam" w:hAnsi="GHEA Mariam"/>
                <w:szCs w:val="24"/>
              </w:rPr>
              <w:t>լուծումը</w:t>
            </w:r>
            <w:proofErr w:type="spellEnd"/>
            <w:r w:rsidRPr="00817ECB">
              <w:rPr>
                <w:rFonts w:ascii="GHEA Mariam" w:hAnsi="GHEA Mariam"/>
                <w:szCs w:val="24"/>
              </w:rPr>
              <w:t xml:space="preserve"> </w:t>
            </w:r>
            <w:proofErr w:type="spellStart"/>
            <w:r w:rsidRPr="00817ECB">
              <w:rPr>
                <w:rFonts w:ascii="GHEA Mariam" w:hAnsi="GHEA Mariam"/>
                <w:szCs w:val="24"/>
              </w:rPr>
              <w:t>չի</w:t>
            </w:r>
            <w:proofErr w:type="spellEnd"/>
            <w:r w:rsidRPr="00817ECB">
              <w:rPr>
                <w:rFonts w:ascii="GHEA Mariam" w:hAnsi="GHEA Mariam"/>
                <w:szCs w:val="24"/>
              </w:rPr>
              <w:t xml:space="preserve"> </w:t>
            </w:r>
            <w:proofErr w:type="spellStart"/>
            <w:r w:rsidRPr="00817ECB">
              <w:rPr>
                <w:rFonts w:ascii="GHEA Mariam" w:hAnsi="GHEA Mariam"/>
                <w:szCs w:val="24"/>
              </w:rPr>
              <w:t>վնասի</w:t>
            </w:r>
            <w:proofErr w:type="spellEnd"/>
            <w:r w:rsidRPr="00817ECB">
              <w:rPr>
                <w:rFonts w:ascii="GHEA Mariam" w:hAnsi="GHEA Mariam"/>
                <w:szCs w:val="24"/>
              </w:rPr>
              <w:t xml:space="preserve"> կամ </w:t>
            </w:r>
            <w:proofErr w:type="spellStart"/>
            <w:r w:rsidRPr="00817ECB">
              <w:rPr>
                <w:rFonts w:ascii="GHEA Mariam" w:hAnsi="GHEA Mariam"/>
                <w:szCs w:val="24"/>
              </w:rPr>
              <w:t>ազդի</w:t>
            </w:r>
            <w:proofErr w:type="spellEnd"/>
            <w:r w:rsidRPr="00817ECB">
              <w:rPr>
                <w:rFonts w:ascii="GHEA Mariam" w:hAnsi="GHEA Mariam"/>
                <w:szCs w:val="24"/>
              </w:rPr>
              <w:t xml:space="preserve"> </w:t>
            </w:r>
            <w:proofErr w:type="spellStart"/>
            <w:r w:rsidRPr="00817ECB">
              <w:rPr>
                <w:rFonts w:ascii="GHEA Mariam" w:hAnsi="GHEA Mariam"/>
                <w:szCs w:val="24"/>
              </w:rPr>
              <w:t>Գնորդի</w:t>
            </w:r>
            <w:proofErr w:type="spellEnd"/>
            <w:r w:rsidRPr="00817ECB">
              <w:rPr>
                <w:rFonts w:ascii="GHEA Mariam" w:hAnsi="GHEA Mariam"/>
                <w:szCs w:val="24"/>
              </w:rPr>
              <w:t xml:space="preserve"> </w:t>
            </w:r>
            <w:proofErr w:type="spellStart"/>
            <w:r w:rsidRPr="00817ECB">
              <w:rPr>
                <w:rFonts w:ascii="GHEA Mariam" w:hAnsi="GHEA Mariam"/>
                <w:szCs w:val="24"/>
              </w:rPr>
              <w:t>գործելու</w:t>
            </w:r>
            <w:proofErr w:type="spellEnd"/>
            <w:r w:rsidRPr="00817ECB">
              <w:rPr>
                <w:rFonts w:ascii="GHEA Mariam" w:hAnsi="GHEA Mariam"/>
                <w:szCs w:val="24"/>
              </w:rPr>
              <w:t xml:space="preserve"> կամ </w:t>
            </w:r>
            <w:proofErr w:type="spellStart"/>
            <w:r w:rsidRPr="00817ECB">
              <w:rPr>
                <w:rFonts w:ascii="GHEA Mariam" w:hAnsi="GHEA Mariam"/>
                <w:szCs w:val="24"/>
              </w:rPr>
              <w:t>իրավական</w:t>
            </w:r>
            <w:proofErr w:type="spellEnd"/>
            <w:r w:rsidRPr="00817ECB">
              <w:rPr>
                <w:rFonts w:ascii="GHEA Mariam" w:hAnsi="GHEA Mariam"/>
                <w:szCs w:val="24"/>
              </w:rPr>
              <w:t xml:space="preserve"> </w:t>
            </w:r>
            <w:proofErr w:type="spellStart"/>
            <w:r w:rsidRPr="00817ECB">
              <w:rPr>
                <w:rFonts w:ascii="GHEA Mariam" w:hAnsi="GHEA Mariam"/>
                <w:szCs w:val="24"/>
              </w:rPr>
              <w:t>պաշտպանության</w:t>
            </w:r>
            <w:proofErr w:type="spellEnd"/>
            <w:r w:rsidRPr="00817ECB">
              <w:rPr>
                <w:rFonts w:ascii="GHEA Mariam" w:hAnsi="GHEA Mariam"/>
                <w:szCs w:val="24"/>
              </w:rPr>
              <w:t xml:space="preserve"> </w:t>
            </w:r>
            <w:proofErr w:type="spellStart"/>
            <w:r w:rsidRPr="00817ECB">
              <w:rPr>
                <w:rFonts w:ascii="GHEA Mariam" w:hAnsi="GHEA Mariam"/>
                <w:szCs w:val="24"/>
              </w:rPr>
              <w:t>միջոցի</w:t>
            </w:r>
            <w:proofErr w:type="spellEnd"/>
            <w:r w:rsidRPr="00817ECB">
              <w:rPr>
                <w:rFonts w:ascii="GHEA Mariam" w:hAnsi="GHEA Mariam"/>
                <w:szCs w:val="24"/>
              </w:rPr>
              <w:t xml:space="preserve">, </w:t>
            </w:r>
            <w:proofErr w:type="spellStart"/>
            <w:r w:rsidRPr="00817ECB">
              <w:rPr>
                <w:rFonts w:ascii="GHEA Mariam" w:hAnsi="GHEA Mariam"/>
                <w:szCs w:val="24"/>
              </w:rPr>
              <w:t>որը</w:t>
            </w:r>
            <w:proofErr w:type="spellEnd"/>
            <w:r w:rsidRPr="00817ECB">
              <w:rPr>
                <w:rFonts w:ascii="GHEA Mariam" w:hAnsi="GHEA Mariam"/>
                <w:szCs w:val="24"/>
              </w:rPr>
              <w:t xml:space="preserve"> </w:t>
            </w:r>
            <w:proofErr w:type="spellStart"/>
            <w:r w:rsidRPr="00817ECB">
              <w:rPr>
                <w:rFonts w:ascii="GHEA Mariam" w:hAnsi="GHEA Mariam"/>
                <w:szCs w:val="24"/>
              </w:rPr>
              <w:t>արդեն</w:t>
            </w:r>
            <w:proofErr w:type="spellEnd"/>
            <w:r w:rsidRPr="00817ECB">
              <w:rPr>
                <w:rFonts w:ascii="GHEA Mariam" w:hAnsi="GHEA Mariam"/>
                <w:szCs w:val="24"/>
              </w:rPr>
              <w:t xml:space="preserve"> </w:t>
            </w:r>
            <w:proofErr w:type="spellStart"/>
            <w:r w:rsidRPr="00817ECB">
              <w:rPr>
                <w:rFonts w:ascii="GHEA Mariam" w:hAnsi="GHEA Mariam"/>
                <w:szCs w:val="24"/>
              </w:rPr>
              <w:t>առկա</w:t>
            </w:r>
            <w:proofErr w:type="spellEnd"/>
            <w:r w:rsidRPr="00817ECB">
              <w:rPr>
                <w:rFonts w:ascii="GHEA Mariam" w:hAnsi="GHEA Mariam"/>
                <w:szCs w:val="24"/>
              </w:rPr>
              <w:t xml:space="preserve"> է կամ </w:t>
            </w:r>
            <w:proofErr w:type="spellStart"/>
            <w:r w:rsidRPr="00817ECB">
              <w:rPr>
                <w:rFonts w:ascii="GHEA Mariam" w:hAnsi="GHEA Mariam"/>
                <w:szCs w:val="24"/>
              </w:rPr>
              <w:t>կառաջանա</w:t>
            </w:r>
            <w:proofErr w:type="spellEnd"/>
            <w:r w:rsidRPr="00817ECB">
              <w:rPr>
                <w:rFonts w:ascii="GHEA Mariam" w:hAnsi="GHEA Mariam"/>
                <w:szCs w:val="24"/>
              </w:rPr>
              <w:t xml:space="preserve"> </w:t>
            </w:r>
            <w:proofErr w:type="spellStart"/>
            <w:r w:rsidRPr="00817ECB">
              <w:rPr>
                <w:rFonts w:ascii="GHEA Mariam" w:hAnsi="GHEA Mariam"/>
                <w:szCs w:val="24"/>
              </w:rPr>
              <w:t>հետագայում</w:t>
            </w:r>
            <w:proofErr w:type="spellEnd"/>
            <w:r w:rsidRPr="00817ECB">
              <w:rPr>
                <w:rFonts w:ascii="GHEA Mariam" w:hAnsi="GHEA Mariam"/>
                <w:szCs w:val="24"/>
              </w:rPr>
              <w:t>:</w:t>
            </w:r>
          </w:p>
          <w:p w14:paraId="3AE33A75" w14:textId="77777777" w:rsidR="003C7C1D" w:rsidRPr="00817ECB" w:rsidRDefault="00843904" w:rsidP="003C7C1D">
            <w:pPr>
              <w:pStyle w:val="Sub-ClauseText"/>
              <w:spacing w:before="0" w:after="200"/>
              <w:ind w:left="612" w:hanging="612"/>
              <w:rPr>
                <w:rFonts w:ascii="GHEA Mariam" w:hAnsi="GHEA Mariam"/>
                <w:spacing w:val="0"/>
                <w:szCs w:val="24"/>
              </w:rPr>
            </w:pPr>
            <w:r w:rsidRPr="00817ECB">
              <w:rPr>
                <w:rFonts w:ascii="GHEA Mariam" w:hAnsi="GHEA Mariam"/>
                <w:spacing w:val="0"/>
                <w:szCs w:val="24"/>
              </w:rPr>
              <w:t>35.3</w:t>
            </w:r>
            <w:r w:rsidRPr="00817ECB">
              <w:rPr>
                <w:rFonts w:ascii="GHEA Mariam" w:hAnsi="GHEA Mariam"/>
                <w:spacing w:val="0"/>
                <w:szCs w:val="24"/>
              </w:rPr>
              <w:tab/>
            </w:r>
            <w:proofErr w:type="spellStart"/>
            <w:r w:rsidR="003C7C1D" w:rsidRPr="00817ECB">
              <w:rPr>
                <w:rFonts w:ascii="GHEA Mariam" w:hAnsi="GHEA Mariam"/>
                <w:spacing w:val="0"/>
                <w:szCs w:val="24"/>
              </w:rPr>
              <w:t>Պայմանագրի</w:t>
            </w:r>
            <w:proofErr w:type="spellEnd"/>
            <w:r w:rsidR="003C7C1D" w:rsidRPr="00817ECB">
              <w:rPr>
                <w:rFonts w:ascii="GHEA Mariam" w:hAnsi="GHEA Mariam"/>
                <w:spacing w:val="0"/>
                <w:szCs w:val="24"/>
              </w:rPr>
              <w:t xml:space="preserve"> </w:t>
            </w:r>
            <w:proofErr w:type="spellStart"/>
            <w:r w:rsidR="003C7C1D" w:rsidRPr="00817ECB">
              <w:rPr>
                <w:rFonts w:ascii="GHEA Mariam" w:hAnsi="GHEA Mariam"/>
                <w:spacing w:val="0"/>
                <w:szCs w:val="24"/>
              </w:rPr>
              <w:t>լուծում</w:t>
            </w:r>
            <w:proofErr w:type="spellEnd"/>
            <w:r w:rsidR="003C7C1D" w:rsidRPr="00817ECB">
              <w:rPr>
                <w:rFonts w:ascii="GHEA Mariam" w:hAnsi="GHEA Mariam"/>
                <w:spacing w:val="0"/>
                <w:szCs w:val="24"/>
              </w:rPr>
              <w:t xml:space="preserve"> </w:t>
            </w:r>
            <w:proofErr w:type="spellStart"/>
            <w:r w:rsidR="003C7C1D" w:rsidRPr="00817ECB">
              <w:rPr>
                <w:rFonts w:ascii="GHEA Mariam" w:hAnsi="GHEA Mariam"/>
                <w:spacing w:val="0"/>
                <w:szCs w:val="24"/>
              </w:rPr>
              <w:t>Գնորդի</w:t>
            </w:r>
            <w:proofErr w:type="spellEnd"/>
            <w:r w:rsidR="003C7C1D" w:rsidRPr="00817ECB">
              <w:rPr>
                <w:rFonts w:ascii="GHEA Mariam" w:hAnsi="GHEA Mariam"/>
                <w:spacing w:val="0"/>
                <w:szCs w:val="24"/>
              </w:rPr>
              <w:t xml:space="preserve"> </w:t>
            </w:r>
            <w:proofErr w:type="spellStart"/>
            <w:r w:rsidR="003C7C1D" w:rsidRPr="00817ECB">
              <w:rPr>
                <w:rFonts w:ascii="GHEA Mariam" w:hAnsi="GHEA Mariam"/>
                <w:spacing w:val="0"/>
                <w:szCs w:val="24"/>
              </w:rPr>
              <w:t>նախաձեռնությամբ</w:t>
            </w:r>
            <w:proofErr w:type="spellEnd"/>
            <w:r w:rsidR="003C7C1D" w:rsidRPr="00817ECB">
              <w:rPr>
                <w:rFonts w:ascii="GHEA Mariam" w:hAnsi="GHEA Mariam"/>
                <w:spacing w:val="0"/>
                <w:szCs w:val="24"/>
              </w:rPr>
              <w:t xml:space="preserve"> </w:t>
            </w:r>
          </w:p>
          <w:p w14:paraId="3A466C1A" w14:textId="77777777" w:rsidR="003C7C1D" w:rsidRPr="00817ECB" w:rsidRDefault="003C7C1D" w:rsidP="003C7C1D">
            <w:pPr>
              <w:pStyle w:val="Heading3"/>
              <w:rPr>
                <w:rFonts w:ascii="GHEA Mariam" w:hAnsi="GHEA Mariam"/>
                <w:szCs w:val="24"/>
                <w:lang w:val="en-US"/>
              </w:rPr>
            </w:pPr>
            <w:r w:rsidRPr="00817ECB">
              <w:rPr>
                <w:rFonts w:ascii="GHEA Mariam" w:hAnsi="GHEA Mariam"/>
                <w:szCs w:val="24"/>
                <w:lang w:val="en-US"/>
              </w:rPr>
              <w:t xml:space="preserve">(ա) </w:t>
            </w:r>
            <w:proofErr w:type="spellStart"/>
            <w:r w:rsidRPr="00817ECB">
              <w:rPr>
                <w:rFonts w:ascii="GHEA Mariam" w:hAnsi="GHEA Mariam"/>
                <w:szCs w:val="24"/>
                <w:lang w:val="en-US"/>
              </w:rPr>
              <w:t>Գնորդը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նախաձեռնությամբ</w:t>
            </w:r>
            <w:proofErr w:type="spellEnd"/>
            <w:r w:rsidRPr="00817ECB">
              <w:rPr>
                <w:rFonts w:ascii="GHEA Mariam" w:hAnsi="GHEA Mariam"/>
                <w:szCs w:val="24"/>
                <w:lang w:val="en-US"/>
              </w:rPr>
              <w:t xml:space="preserve">, կարող է </w:t>
            </w:r>
            <w:proofErr w:type="spellStart"/>
            <w:r w:rsidRPr="00817ECB">
              <w:rPr>
                <w:rFonts w:ascii="GHEA Mariam" w:hAnsi="GHEA Mariam"/>
                <w:szCs w:val="24"/>
                <w:lang w:val="en-US"/>
              </w:rPr>
              <w:t>մասամբ</w:t>
            </w:r>
            <w:proofErr w:type="spellEnd"/>
            <w:r w:rsidRPr="00817ECB">
              <w:rPr>
                <w:rFonts w:ascii="GHEA Mariam" w:hAnsi="GHEA Mariam"/>
                <w:szCs w:val="24"/>
                <w:lang w:val="en-US"/>
              </w:rPr>
              <w:t xml:space="preserve"> կամ </w:t>
            </w:r>
            <w:proofErr w:type="spellStart"/>
            <w:r w:rsidRPr="00817ECB">
              <w:rPr>
                <w:rFonts w:ascii="GHEA Mariam" w:hAnsi="GHEA Mariam"/>
                <w:szCs w:val="24"/>
                <w:lang w:val="en-US"/>
              </w:rPr>
              <w:t>ամբողջությամբ</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լուծել</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Պայմանագիրը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ցանկացած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պահին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ծանուցելով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այդ</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Լուծման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մասին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ծանուցուցման</w:t>
            </w:r>
            <w:proofErr w:type="spellEnd"/>
            <w:r w:rsidRPr="00817ECB">
              <w:rPr>
                <w:rFonts w:ascii="GHEA Mariam" w:hAnsi="GHEA Mariam"/>
                <w:szCs w:val="24"/>
                <w:lang w:val="en-US"/>
              </w:rPr>
              <w:t xml:space="preserve"> մեջ </w:t>
            </w:r>
            <w:proofErr w:type="spellStart"/>
            <w:r w:rsidRPr="00817ECB">
              <w:rPr>
                <w:rFonts w:ascii="GHEA Mariam" w:hAnsi="GHEA Mariam"/>
                <w:szCs w:val="24"/>
                <w:lang w:val="en-US"/>
              </w:rPr>
              <w:t>նշված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կլինի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դադարեցումը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կատարվել</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Գնորդի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նպատակահարմարության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պատճառներով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ինչպես</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նաև</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լուծման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ենթակա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աշխատանքների</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ծավալը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ըստ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Պայմանագրի</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լուծման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ուժի</w:t>
            </w:r>
            <w:proofErr w:type="spellEnd"/>
            <w:r w:rsidRPr="00817ECB">
              <w:rPr>
                <w:rFonts w:ascii="GHEA Mariam" w:hAnsi="GHEA Mariam"/>
                <w:szCs w:val="24"/>
                <w:lang w:val="en-US"/>
              </w:rPr>
              <w:t xml:space="preserve"> մեջ </w:t>
            </w:r>
            <w:proofErr w:type="spellStart"/>
            <w:r w:rsidRPr="00817ECB">
              <w:rPr>
                <w:rFonts w:ascii="GHEA Mariam" w:hAnsi="GHEA Mariam"/>
                <w:szCs w:val="24"/>
                <w:lang w:val="en-US"/>
              </w:rPr>
              <w:t>մտնելու</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ամսաթիվը</w:t>
            </w:r>
            <w:proofErr w:type="spellEnd"/>
            <w:r w:rsidRPr="00817ECB">
              <w:rPr>
                <w:rFonts w:ascii="GHEA Mariam" w:hAnsi="GHEA Mariam"/>
                <w:szCs w:val="24"/>
                <w:lang w:val="en-US"/>
              </w:rPr>
              <w:t xml:space="preserve">:  </w:t>
            </w:r>
          </w:p>
          <w:p w14:paraId="3AADF3DE" w14:textId="1D955A28" w:rsidR="003C7C1D" w:rsidRPr="00817ECB" w:rsidRDefault="003C7C1D" w:rsidP="003C7C1D">
            <w:pPr>
              <w:pStyle w:val="Heading3"/>
              <w:rPr>
                <w:rFonts w:ascii="GHEA Mariam" w:hAnsi="GHEA Mariam"/>
                <w:szCs w:val="24"/>
                <w:lang w:val="en-US"/>
              </w:rPr>
            </w:pPr>
            <w:r w:rsidRPr="00817ECB">
              <w:rPr>
                <w:rFonts w:ascii="GHEA Mariam" w:hAnsi="GHEA Mariam"/>
                <w:szCs w:val="24"/>
                <w:lang w:val="en-US"/>
              </w:rPr>
              <w:t xml:space="preserve">(բ) </w:t>
            </w:r>
            <w:proofErr w:type="spellStart"/>
            <w:r w:rsidRPr="00817ECB">
              <w:rPr>
                <w:rFonts w:ascii="GHEA Mariam" w:hAnsi="GHEA Mariam"/>
                <w:szCs w:val="24"/>
                <w:lang w:val="en-US"/>
              </w:rPr>
              <w:t>Այն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Ապրանքները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որոնց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վերաբերող</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աշխատանքները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ավարտվում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որոնք</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պատրաստ</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փոխադրման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Մատակարարի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ծանուցումը</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ստանաուց</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հետո</w:t>
            </w:r>
            <w:proofErr w:type="spellEnd"/>
            <w:r w:rsidRPr="00817ECB">
              <w:rPr>
                <w:rFonts w:ascii="GHEA Mariam" w:hAnsi="GHEA Mariam"/>
                <w:szCs w:val="24"/>
                <w:lang w:val="en-US"/>
              </w:rPr>
              <w:t xml:space="preserve"> 28 </w:t>
            </w:r>
            <w:proofErr w:type="spellStart"/>
            <w:r w:rsidRPr="00817ECB">
              <w:rPr>
                <w:rFonts w:ascii="GHEA Mariam" w:hAnsi="GHEA Mariam"/>
                <w:szCs w:val="24"/>
                <w:lang w:val="en-US"/>
              </w:rPr>
              <w:t>օրվա</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ընթացքում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պետք</w:t>
            </w:r>
            <w:proofErr w:type="spellEnd"/>
            <w:r w:rsidRPr="00817ECB">
              <w:rPr>
                <w:rFonts w:ascii="GHEA Mariam" w:hAnsi="GHEA Mariam"/>
                <w:szCs w:val="24"/>
                <w:lang w:val="en-US"/>
              </w:rPr>
              <w:t xml:space="preserve"> է </w:t>
            </w:r>
            <w:proofErr w:type="spellStart"/>
            <w:r w:rsidRPr="00817ECB">
              <w:rPr>
                <w:rFonts w:ascii="GHEA Mariam" w:hAnsi="GHEA Mariam"/>
                <w:szCs w:val="24"/>
                <w:lang w:val="en-US"/>
              </w:rPr>
              <w:t>ընդունվեն</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Գնորդի</w:t>
            </w:r>
            <w:proofErr w:type="spellEnd"/>
            <w:r w:rsidRPr="00817ECB">
              <w:rPr>
                <w:rFonts w:ascii="GHEA Mariam" w:hAnsi="GHEA Mariam"/>
                <w:szCs w:val="24"/>
                <w:lang w:val="en-US"/>
              </w:rPr>
              <w:t xml:space="preserve"> կողմից՝ </w:t>
            </w:r>
            <w:proofErr w:type="spellStart"/>
            <w:r w:rsidRPr="00817ECB">
              <w:rPr>
                <w:rFonts w:ascii="GHEA Mariam" w:hAnsi="GHEA Mariam"/>
                <w:szCs w:val="24"/>
                <w:lang w:val="en-US"/>
              </w:rPr>
              <w:t>Պայմանագրում</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ամրագրված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գներով</w:t>
            </w:r>
            <w:proofErr w:type="spellEnd"/>
            <w:r w:rsidRPr="00817ECB">
              <w:rPr>
                <w:rFonts w:ascii="GHEA Mariam" w:hAnsi="GHEA Mariam"/>
                <w:szCs w:val="24"/>
                <w:lang w:val="en-US"/>
              </w:rPr>
              <w:t xml:space="preserve"> և </w:t>
            </w:r>
            <w:proofErr w:type="spellStart"/>
            <w:r w:rsidRPr="00817ECB">
              <w:rPr>
                <w:rFonts w:ascii="GHEA Mariam" w:hAnsi="GHEA Mariam"/>
                <w:szCs w:val="24"/>
                <w:lang w:val="en-US"/>
              </w:rPr>
              <w:t>պայմաններով</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Մնացած</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t>Ապրանքների</w:t>
            </w:r>
            <w:proofErr w:type="spellEnd"/>
            <w:r w:rsidRPr="00817ECB">
              <w:rPr>
                <w:rFonts w:ascii="GHEA Mariam" w:hAnsi="GHEA Mariam"/>
                <w:szCs w:val="24"/>
                <w:lang w:val="en-US"/>
              </w:rPr>
              <w:t xml:space="preserve"> համար </w:t>
            </w:r>
            <w:proofErr w:type="spellStart"/>
            <w:r w:rsidRPr="00817ECB">
              <w:rPr>
                <w:rFonts w:ascii="GHEA Mariam" w:hAnsi="GHEA Mariam"/>
                <w:szCs w:val="24"/>
                <w:lang w:val="en-US"/>
              </w:rPr>
              <w:t>Գնորդը</w:t>
            </w:r>
            <w:proofErr w:type="spellEnd"/>
            <w:r w:rsidRPr="00817ECB">
              <w:rPr>
                <w:rFonts w:ascii="GHEA Mariam" w:hAnsi="GHEA Mariam"/>
                <w:szCs w:val="24"/>
                <w:lang w:val="en-US"/>
              </w:rPr>
              <w:t xml:space="preserve"> կարող է </w:t>
            </w:r>
            <w:proofErr w:type="spellStart"/>
            <w:r w:rsidRPr="00817ECB">
              <w:rPr>
                <w:rFonts w:ascii="GHEA Mariam" w:hAnsi="GHEA Mariam"/>
                <w:szCs w:val="24"/>
                <w:lang w:val="en-US"/>
              </w:rPr>
              <w:t>իր</w:t>
            </w:r>
            <w:proofErr w:type="spellEnd"/>
            <w:r w:rsidRPr="00817ECB">
              <w:rPr>
                <w:rFonts w:ascii="GHEA Mariam" w:hAnsi="GHEA Mariam"/>
                <w:szCs w:val="24"/>
                <w:lang w:val="en-US"/>
              </w:rPr>
              <w:t xml:space="preserve"> </w:t>
            </w:r>
            <w:proofErr w:type="spellStart"/>
            <w:r w:rsidRPr="00817ECB">
              <w:rPr>
                <w:rFonts w:ascii="GHEA Mariam" w:hAnsi="GHEA Mariam"/>
                <w:szCs w:val="24"/>
                <w:lang w:val="en-US"/>
              </w:rPr>
              <w:lastRenderedPageBreak/>
              <w:t>հայեցողությամբ</w:t>
            </w:r>
            <w:proofErr w:type="spellEnd"/>
            <w:r w:rsidRPr="00817ECB">
              <w:rPr>
                <w:rFonts w:ascii="GHEA Mariam" w:hAnsi="GHEA Mariam"/>
                <w:szCs w:val="24"/>
                <w:lang w:val="en-US"/>
              </w:rPr>
              <w:t>.</w:t>
            </w:r>
          </w:p>
          <w:p w14:paraId="3E715DFF" w14:textId="77777777" w:rsidR="003C7C1D" w:rsidRPr="00817ECB" w:rsidRDefault="003C7C1D" w:rsidP="00A4011F">
            <w:pPr>
              <w:pStyle w:val="Heading4"/>
              <w:numPr>
                <w:ilvl w:val="3"/>
                <w:numId w:val="8"/>
              </w:numPr>
              <w:tabs>
                <w:tab w:val="clear" w:pos="1512"/>
                <w:tab w:val="right" w:pos="1692"/>
              </w:tabs>
              <w:spacing w:before="0" w:after="200"/>
              <w:ind w:left="1728" w:hanging="576"/>
              <w:rPr>
                <w:rFonts w:ascii="GHEA Mariam" w:hAnsi="GHEA Mariam"/>
                <w:szCs w:val="24"/>
              </w:rPr>
            </w:pPr>
            <w:proofErr w:type="spellStart"/>
            <w:r w:rsidRPr="00817ECB">
              <w:rPr>
                <w:rFonts w:ascii="GHEA Mariam" w:hAnsi="GHEA Mariam"/>
                <w:szCs w:val="24"/>
              </w:rPr>
              <w:t>համաձայնվել</w:t>
            </w:r>
            <w:proofErr w:type="spellEnd"/>
            <w:r w:rsidRPr="00817ECB">
              <w:rPr>
                <w:rFonts w:ascii="GHEA Mariam" w:hAnsi="GHEA Mariam"/>
                <w:szCs w:val="24"/>
              </w:rPr>
              <w:t xml:space="preserve"> </w:t>
            </w:r>
            <w:proofErr w:type="spellStart"/>
            <w:r w:rsidRPr="00817ECB">
              <w:rPr>
                <w:rFonts w:ascii="GHEA Mariam" w:hAnsi="GHEA Mariam"/>
                <w:szCs w:val="24"/>
              </w:rPr>
              <w:t>մնացած</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w:t>
            </w:r>
            <w:proofErr w:type="spellStart"/>
            <w:r w:rsidRPr="00817ECB">
              <w:rPr>
                <w:rFonts w:ascii="GHEA Mariam" w:hAnsi="GHEA Mariam"/>
                <w:szCs w:val="24"/>
              </w:rPr>
              <w:t>ցանկացած</w:t>
            </w:r>
            <w:proofErr w:type="spellEnd"/>
            <w:r w:rsidRPr="00817ECB">
              <w:rPr>
                <w:rFonts w:ascii="GHEA Mariam" w:hAnsi="GHEA Mariam"/>
                <w:szCs w:val="24"/>
              </w:rPr>
              <w:t xml:space="preserve"> </w:t>
            </w:r>
            <w:proofErr w:type="spellStart"/>
            <w:r w:rsidRPr="00817ECB">
              <w:rPr>
                <w:rFonts w:ascii="GHEA Mariam" w:hAnsi="GHEA Mariam"/>
                <w:szCs w:val="24"/>
              </w:rPr>
              <w:t>մասի</w:t>
            </w:r>
            <w:proofErr w:type="spellEnd"/>
            <w:r w:rsidRPr="00817ECB">
              <w:rPr>
                <w:rFonts w:ascii="GHEA Mariam" w:hAnsi="GHEA Mariam"/>
                <w:szCs w:val="24"/>
              </w:rPr>
              <w:t xml:space="preserve"> </w:t>
            </w:r>
            <w:proofErr w:type="spellStart"/>
            <w:r w:rsidRPr="00817ECB">
              <w:rPr>
                <w:rFonts w:ascii="GHEA Mariam" w:hAnsi="GHEA Mariam"/>
                <w:szCs w:val="24"/>
              </w:rPr>
              <w:t>առաքմանը</w:t>
            </w:r>
            <w:proofErr w:type="spellEnd"/>
            <w:r w:rsidRPr="00817ECB">
              <w:rPr>
                <w:rFonts w:ascii="GHEA Mariam" w:hAnsi="GHEA Mariam"/>
                <w:szCs w:val="24"/>
              </w:rPr>
              <w:t xml:space="preserve">՝ </w:t>
            </w:r>
            <w:proofErr w:type="spellStart"/>
            <w:r w:rsidRPr="00817ECB">
              <w:rPr>
                <w:rFonts w:ascii="GHEA Mariam" w:hAnsi="GHEA Mariam"/>
                <w:szCs w:val="24"/>
              </w:rPr>
              <w:t>Պայմանագրում</w:t>
            </w:r>
            <w:proofErr w:type="spellEnd"/>
            <w:r w:rsidRPr="00817ECB">
              <w:rPr>
                <w:rFonts w:ascii="GHEA Mariam" w:hAnsi="GHEA Mariam"/>
                <w:szCs w:val="24"/>
              </w:rPr>
              <w:t xml:space="preserve"> </w:t>
            </w:r>
            <w:proofErr w:type="spellStart"/>
            <w:r w:rsidRPr="00817ECB">
              <w:rPr>
                <w:rFonts w:ascii="GHEA Mariam" w:hAnsi="GHEA Mariam"/>
                <w:szCs w:val="24"/>
              </w:rPr>
              <w:t>նշված</w:t>
            </w:r>
            <w:proofErr w:type="spellEnd"/>
            <w:r w:rsidRPr="00817ECB">
              <w:rPr>
                <w:rFonts w:ascii="GHEA Mariam" w:hAnsi="GHEA Mariam"/>
                <w:szCs w:val="24"/>
              </w:rPr>
              <w:t xml:space="preserve"> </w:t>
            </w:r>
            <w:proofErr w:type="spellStart"/>
            <w:r w:rsidRPr="00817ECB">
              <w:rPr>
                <w:rFonts w:ascii="GHEA Mariam" w:hAnsi="GHEA Mariam"/>
                <w:szCs w:val="24"/>
              </w:rPr>
              <w:t>գնի</w:t>
            </w:r>
            <w:proofErr w:type="spellEnd"/>
            <w:r w:rsidRPr="00817ECB">
              <w:rPr>
                <w:rFonts w:ascii="GHEA Mariam" w:hAnsi="GHEA Mariam"/>
                <w:szCs w:val="24"/>
              </w:rPr>
              <w:t xml:space="preserve"> և </w:t>
            </w:r>
            <w:proofErr w:type="spellStart"/>
            <w:r w:rsidRPr="00817ECB">
              <w:rPr>
                <w:rFonts w:ascii="GHEA Mariam" w:hAnsi="GHEA Mariam"/>
                <w:szCs w:val="24"/>
              </w:rPr>
              <w:t>պայմանների</w:t>
            </w:r>
            <w:proofErr w:type="spellEnd"/>
            <w:r w:rsidRPr="00817ECB">
              <w:rPr>
                <w:rFonts w:ascii="GHEA Mariam" w:hAnsi="GHEA Mariam"/>
                <w:szCs w:val="24"/>
              </w:rPr>
              <w:t xml:space="preserve"> </w:t>
            </w:r>
            <w:proofErr w:type="spellStart"/>
            <w:r w:rsidRPr="00817ECB">
              <w:rPr>
                <w:rFonts w:ascii="GHEA Mariam" w:hAnsi="GHEA Mariam"/>
                <w:szCs w:val="24"/>
              </w:rPr>
              <w:t>համաձայն</w:t>
            </w:r>
            <w:proofErr w:type="spellEnd"/>
            <w:r w:rsidRPr="00817ECB">
              <w:rPr>
                <w:rFonts w:ascii="GHEA Mariam" w:hAnsi="GHEA Mariam"/>
                <w:szCs w:val="24"/>
              </w:rPr>
              <w:t>, և/կամ</w:t>
            </w:r>
          </w:p>
          <w:p w14:paraId="1E2FCB04" w14:textId="77777777" w:rsidR="00843904" w:rsidRPr="00817ECB" w:rsidRDefault="003C7C1D" w:rsidP="00A4011F">
            <w:pPr>
              <w:pStyle w:val="Heading4"/>
              <w:numPr>
                <w:ilvl w:val="3"/>
                <w:numId w:val="8"/>
              </w:numPr>
              <w:tabs>
                <w:tab w:val="clear" w:pos="1512"/>
                <w:tab w:val="right" w:pos="1692"/>
              </w:tabs>
              <w:spacing w:before="0" w:after="200"/>
              <w:ind w:left="1728" w:hanging="576"/>
              <w:rPr>
                <w:rFonts w:ascii="GHEA Mariam" w:hAnsi="GHEA Mariam"/>
                <w:spacing w:val="0"/>
                <w:szCs w:val="24"/>
              </w:rPr>
            </w:pPr>
            <w:proofErr w:type="spellStart"/>
            <w:r w:rsidRPr="00817ECB">
              <w:rPr>
                <w:rFonts w:ascii="GHEA Mariam" w:hAnsi="GHEA Mariam"/>
                <w:szCs w:val="24"/>
              </w:rPr>
              <w:t>հրաժարվել</w:t>
            </w:r>
            <w:proofErr w:type="spellEnd"/>
            <w:r w:rsidRPr="00817ECB">
              <w:rPr>
                <w:rFonts w:ascii="GHEA Mariam" w:hAnsi="GHEA Mariam"/>
                <w:szCs w:val="24"/>
              </w:rPr>
              <w:t xml:space="preserve"> </w:t>
            </w:r>
            <w:proofErr w:type="spellStart"/>
            <w:r w:rsidRPr="00817ECB">
              <w:rPr>
                <w:rFonts w:ascii="GHEA Mariam" w:hAnsi="GHEA Mariam"/>
                <w:szCs w:val="24"/>
              </w:rPr>
              <w:t>մնացած</w:t>
            </w:r>
            <w:proofErr w:type="spellEnd"/>
            <w:r w:rsidRPr="00817ECB">
              <w:rPr>
                <w:rFonts w:ascii="GHEA Mariam" w:hAnsi="GHEA Mariam"/>
                <w:szCs w:val="24"/>
              </w:rPr>
              <w:t xml:space="preserve"> </w:t>
            </w:r>
            <w:proofErr w:type="spellStart"/>
            <w:r w:rsidRPr="00817ECB">
              <w:rPr>
                <w:rFonts w:ascii="GHEA Mariam" w:hAnsi="GHEA Mariam"/>
                <w:szCs w:val="24"/>
              </w:rPr>
              <w:t>Ապրանքներից</w:t>
            </w:r>
            <w:proofErr w:type="spellEnd"/>
            <w:r w:rsidRPr="00817ECB">
              <w:rPr>
                <w:rFonts w:ascii="GHEA Mariam" w:hAnsi="GHEA Mariam"/>
                <w:szCs w:val="24"/>
              </w:rPr>
              <w:t xml:space="preserve"> և </w:t>
            </w:r>
            <w:proofErr w:type="spellStart"/>
            <w:r w:rsidRPr="00817ECB">
              <w:rPr>
                <w:rFonts w:ascii="GHEA Mariam" w:hAnsi="GHEA Mariam"/>
                <w:szCs w:val="24"/>
              </w:rPr>
              <w:t>վճարել</w:t>
            </w:r>
            <w:proofErr w:type="spellEnd"/>
            <w:r w:rsidRPr="00817ECB">
              <w:rPr>
                <w:rFonts w:ascii="GHEA Mariam" w:hAnsi="GHEA Mariam"/>
                <w:szCs w:val="24"/>
              </w:rPr>
              <w:t xml:space="preserve"> </w:t>
            </w:r>
            <w:proofErr w:type="spellStart"/>
            <w:r w:rsidRPr="00817ECB">
              <w:rPr>
                <w:rFonts w:ascii="GHEA Mariam" w:hAnsi="GHEA Mariam"/>
                <w:szCs w:val="24"/>
              </w:rPr>
              <w:t>Մատակարարին</w:t>
            </w:r>
            <w:proofErr w:type="spellEnd"/>
            <w:r w:rsidRPr="00817ECB">
              <w:rPr>
                <w:rFonts w:ascii="GHEA Mariam" w:hAnsi="GHEA Mariam"/>
                <w:szCs w:val="24"/>
              </w:rPr>
              <w:t xml:space="preserve"> </w:t>
            </w:r>
            <w:proofErr w:type="spellStart"/>
            <w:r w:rsidRPr="00817ECB">
              <w:rPr>
                <w:rFonts w:ascii="GHEA Mariam" w:hAnsi="GHEA Mariam"/>
                <w:szCs w:val="24"/>
              </w:rPr>
              <w:t>մասամբ</w:t>
            </w:r>
            <w:proofErr w:type="spellEnd"/>
            <w:r w:rsidRPr="00817ECB">
              <w:rPr>
                <w:rFonts w:ascii="GHEA Mariam" w:hAnsi="GHEA Mariam"/>
                <w:szCs w:val="24"/>
              </w:rPr>
              <w:t xml:space="preserve"> </w:t>
            </w:r>
            <w:proofErr w:type="spellStart"/>
            <w:r w:rsidRPr="00817ECB">
              <w:rPr>
                <w:rFonts w:ascii="GHEA Mariam" w:hAnsi="GHEA Mariam"/>
                <w:szCs w:val="24"/>
              </w:rPr>
              <w:t>պատրաստ</w:t>
            </w:r>
            <w:proofErr w:type="spellEnd"/>
            <w:r w:rsidRPr="00817ECB">
              <w:rPr>
                <w:rFonts w:ascii="GHEA Mariam" w:hAnsi="GHEA Mariam"/>
                <w:szCs w:val="24"/>
              </w:rPr>
              <w:t xml:space="preserve"> </w:t>
            </w:r>
            <w:proofErr w:type="spellStart"/>
            <w:r w:rsidRPr="00817ECB">
              <w:rPr>
                <w:rFonts w:ascii="GHEA Mariam" w:hAnsi="GHEA Mariam"/>
                <w:szCs w:val="24"/>
              </w:rPr>
              <w:t>Ապրանքների</w:t>
            </w:r>
            <w:proofErr w:type="spellEnd"/>
            <w:r w:rsidRPr="00817ECB">
              <w:rPr>
                <w:rFonts w:ascii="GHEA Mariam" w:hAnsi="GHEA Mariam"/>
                <w:szCs w:val="24"/>
              </w:rPr>
              <w:t xml:space="preserve"> և Ծառայությունների համար </w:t>
            </w:r>
            <w:proofErr w:type="spellStart"/>
            <w:r w:rsidRPr="00817ECB">
              <w:rPr>
                <w:rFonts w:ascii="GHEA Mariam" w:hAnsi="GHEA Mariam"/>
                <w:szCs w:val="24"/>
              </w:rPr>
              <w:t>համաձայնեցված</w:t>
            </w:r>
            <w:proofErr w:type="spellEnd"/>
            <w:r w:rsidRPr="00817ECB">
              <w:rPr>
                <w:rFonts w:ascii="GHEA Mariam" w:hAnsi="GHEA Mariam"/>
                <w:szCs w:val="24"/>
              </w:rPr>
              <w:t xml:space="preserve"> </w:t>
            </w:r>
            <w:proofErr w:type="spellStart"/>
            <w:r w:rsidRPr="00817ECB">
              <w:rPr>
                <w:rFonts w:ascii="GHEA Mariam" w:hAnsi="GHEA Mariam"/>
                <w:szCs w:val="24"/>
              </w:rPr>
              <w:t>գումար</w:t>
            </w:r>
            <w:proofErr w:type="spellEnd"/>
            <w:r w:rsidRPr="00817ECB">
              <w:rPr>
                <w:rFonts w:ascii="GHEA Mariam" w:hAnsi="GHEA Mariam"/>
                <w:szCs w:val="24"/>
              </w:rPr>
              <w:t xml:space="preserve">, </w:t>
            </w:r>
            <w:proofErr w:type="spellStart"/>
            <w:r w:rsidRPr="00817ECB">
              <w:rPr>
                <w:rFonts w:ascii="GHEA Mariam" w:hAnsi="GHEA Mariam"/>
                <w:szCs w:val="24"/>
              </w:rPr>
              <w:t>ինչպես</w:t>
            </w:r>
            <w:proofErr w:type="spellEnd"/>
            <w:r w:rsidRPr="00817ECB">
              <w:rPr>
                <w:rFonts w:ascii="GHEA Mariam" w:hAnsi="GHEA Mariam"/>
                <w:szCs w:val="24"/>
              </w:rPr>
              <w:t xml:space="preserve"> </w:t>
            </w:r>
            <w:proofErr w:type="spellStart"/>
            <w:r w:rsidRPr="00817ECB">
              <w:rPr>
                <w:rFonts w:ascii="GHEA Mariam" w:hAnsi="GHEA Mariam"/>
                <w:szCs w:val="24"/>
              </w:rPr>
              <w:t>նաև</w:t>
            </w:r>
            <w:proofErr w:type="spellEnd"/>
            <w:r w:rsidRPr="00817ECB">
              <w:rPr>
                <w:rFonts w:ascii="GHEA Mariam" w:hAnsi="GHEA Mariam"/>
                <w:szCs w:val="24"/>
              </w:rPr>
              <w:t xml:space="preserve"> </w:t>
            </w:r>
            <w:proofErr w:type="spellStart"/>
            <w:r w:rsidRPr="00817ECB">
              <w:rPr>
                <w:rFonts w:ascii="GHEA Mariam" w:hAnsi="GHEA Mariam"/>
                <w:szCs w:val="24"/>
              </w:rPr>
              <w:t>վճարել</w:t>
            </w:r>
            <w:proofErr w:type="spellEnd"/>
            <w:r w:rsidRPr="00817ECB">
              <w:rPr>
                <w:rFonts w:ascii="GHEA Mariam" w:hAnsi="GHEA Mariam"/>
                <w:szCs w:val="24"/>
              </w:rPr>
              <w:t xml:space="preserve"> </w:t>
            </w:r>
            <w:proofErr w:type="spellStart"/>
            <w:r w:rsidRPr="00817ECB">
              <w:rPr>
                <w:rFonts w:ascii="GHEA Mariam" w:hAnsi="GHEA Mariam"/>
                <w:szCs w:val="24"/>
              </w:rPr>
              <w:t>Մատակարարի</w:t>
            </w:r>
            <w:proofErr w:type="spellEnd"/>
            <w:r w:rsidRPr="00817ECB">
              <w:rPr>
                <w:rFonts w:ascii="GHEA Mariam" w:hAnsi="GHEA Mariam"/>
                <w:szCs w:val="24"/>
              </w:rPr>
              <w:t xml:space="preserve"> կողմից </w:t>
            </w:r>
            <w:proofErr w:type="spellStart"/>
            <w:r w:rsidRPr="00817ECB">
              <w:rPr>
                <w:rFonts w:ascii="GHEA Mariam" w:hAnsi="GHEA Mariam"/>
                <w:szCs w:val="24"/>
              </w:rPr>
              <w:t>նախապես</w:t>
            </w:r>
            <w:proofErr w:type="spellEnd"/>
            <w:r w:rsidRPr="00817ECB">
              <w:rPr>
                <w:rFonts w:ascii="GHEA Mariam" w:hAnsi="GHEA Mariam"/>
                <w:szCs w:val="24"/>
              </w:rPr>
              <w:t xml:space="preserve"> </w:t>
            </w:r>
            <w:proofErr w:type="spellStart"/>
            <w:r w:rsidRPr="00817ECB">
              <w:rPr>
                <w:rFonts w:ascii="GHEA Mariam" w:hAnsi="GHEA Mariam"/>
                <w:szCs w:val="24"/>
              </w:rPr>
              <w:t>գնված</w:t>
            </w:r>
            <w:proofErr w:type="spellEnd"/>
            <w:r w:rsidRPr="00817ECB">
              <w:rPr>
                <w:rFonts w:ascii="GHEA Mariam" w:hAnsi="GHEA Mariam"/>
                <w:szCs w:val="24"/>
              </w:rPr>
              <w:t xml:space="preserve"> </w:t>
            </w:r>
            <w:proofErr w:type="spellStart"/>
            <w:r w:rsidRPr="00817ECB">
              <w:rPr>
                <w:rFonts w:ascii="GHEA Mariam" w:hAnsi="GHEA Mariam"/>
                <w:szCs w:val="24"/>
              </w:rPr>
              <w:t>նյութերի</w:t>
            </w:r>
            <w:proofErr w:type="spellEnd"/>
            <w:r w:rsidRPr="00817ECB">
              <w:rPr>
                <w:rFonts w:ascii="GHEA Mariam" w:hAnsi="GHEA Mariam"/>
                <w:szCs w:val="24"/>
              </w:rPr>
              <w:t xml:space="preserve"> և </w:t>
            </w:r>
            <w:proofErr w:type="spellStart"/>
            <w:r w:rsidRPr="00817ECB">
              <w:rPr>
                <w:rFonts w:ascii="GHEA Mariam" w:hAnsi="GHEA Mariam"/>
                <w:szCs w:val="24"/>
              </w:rPr>
              <w:t>պահեստամասերի</w:t>
            </w:r>
            <w:proofErr w:type="spellEnd"/>
            <w:r w:rsidRPr="00817ECB">
              <w:rPr>
                <w:rFonts w:ascii="GHEA Mariam" w:hAnsi="GHEA Mariam"/>
                <w:szCs w:val="24"/>
              </w:rPr>
              <w:t xml:space="preserve"> համար:</w:t>
            </w:r>
          </w:p>
        </w:tc>
      </w:tr>
      <w:tr w:rsidR="003C7C1D" w:rsidRPr="003356B4" w14:paraId="62E29315" w14:textId="77777777" w:rsidTr="00817ECB">
        <w:trPr>
          <w:gridBefore w:val="1"/>
          <w:gridAfter w:val="1"/>
          <w:wBefore w:w="18" w:type="dxa"/>
          <w:wAfter w:w="18" w:type="dxa"/>
        </w:trPr>
        <w:tc>
          <w:tcPr>
            <w:tcW w:w="2217" w:type="dxa"/>
          </w:tcPr>
          <w:p w14:paraId="5DE58AC3" w14:textId="05B072B2" w:rsidR="003C7C1D" w:rsidRPr="00817ECB" w:rsidRDefault="00F85964" w:rsidP="00817ECB">
            <w:pPr>
              <w:pStyle w:val="sec7-clauses"/>
              <w:spacing w:before="0" w:after="200"/>
              <w:ind w:right="-108"/>
              <w:rPr>
                <w:rFonts w:ascii="GHEA Mariam" w:hAnsi="GHEA Mariam"/>
                <w:szCs w:val="24"/>
              </w:rPr>
            </w:pPr>
            <w:bookmarkStart w:id="485" w:name="_Toc428456724"/>
            <w:bookmarkStart w:id="486" w:name="_Toc381360307"/>
            <w:bookmarkStart w:id="487" w:name="_Toc98766457"/>
            <w:r w:rsidRPr="00817ECB">
              <w:rPr>
                <w:rFonts w:ascii="GHEA Mariam" w:hAnsi="GHEA Mariam"/>
                <w:szCs w:val="24"/>
              </w:rPr>
              <w:lastRenderedPageBreak/>
              <w:t>36.</w:t>
            </w:r>
            <w:bookmarkEnd w:id="485"/>
            <w:r w:rsidR="003C7C1D" w:rsidRPr="003356B4">
              <w:rPr>
                <w:rFonts w:ascii="GHEA Mariam" w:hAnsi="GHEA Mariam" w:cs="Sylfaen"/>
                <w:szCs w:val="24"/>
              </w:rPr>
              <w:t>Իրավափո</w:t>
            </w:r>
            <w:r w:rsidR="006923AD" w:rsidRPr="003356B4">
              <w:rPr>
                <w:rFonts w:ascii="GHEA Mariam" w:hAnsi="GHEA Mariam" w:cs="Sylfaen"/>
                <w:szCs w:val="24"/>
              </w:rPr>
              <w:t>-</w:t>
            </w:r>
            <w:r w:rsidR="003C7C1D" w:rsidRPr="003356B4">
              <w:rPr>
                <w:rFonts w:ascii="GHEA Mariam" w:hAnsi="GHEA Mariam" w:cs="Sylfaen"/>
                <w:szCs w:val="24"/>
              </w:rPr>
              <w:t>խանցում</w:t>
            </w:r>
            <w:bookmarkEnd w:id="486"/>
            <w:bookmarkEnd w:id="487"/>
          </w:p>
        </w:tc>
        <w:tc>
          <w:tcPr>
            <w:tcW w:w="6930" w:type="dxa"/>
          </w:tcPr>
          <w:p w14:paraId="4A0953D9" w14:textId="77777777" w:rsidR="003C7C1D" w:rsidRPr="00817ECB" w:rsidRDefault="003C7C1D" w:rsidP="000319BF">
            <w:pPr>
              <w:pStyle w:val="Sub-ClauseText"/>
              <w:spacing w:before="0" w:after="200"/>
              <w:ind w:left="612" w:hanging="612"/>
              <w:rPr>
                <w:rFonts w:ascii="GHEA Mariam" w:hAnsi="GHEA Mariam"/>
                <w:spacing w:val="0"/>
                <w:szCs w:val="24"/>
              </w:rPr>
            </w:pPr>
            <w:r w:rsidRPr="00817ECB">
              <w:rPr>
                <w:rFonts w:ascii="GHEA Mariam" w:hAnsi="GHEA Mariam"/>
                <w:spacing w:val="0"/>
                <w:szCs w:val="24"/>
              </w:rPr>
              <w:t>36.1</w:t>
            </w:r>
            <w:r w:rsidRPr="00817ECB">
              <w:rPr>
                <w:rFonts w:ascii="GHEA Mariam" w:hAnsi="GHEA Mariam"/>
                <w:spacing w:val="0"/>
                <w:szCs w:val="24"/>
              </w:rPr>
              <w:tab/>
            </w:r>
            <w:proofErr w:type="spellStart"/>
            <w:r w:rsidRPr="00817ECB">
              <w:rPr>
                <w:rFonts w:ascii="GHEA Mariam" w:hAnsi="GHEA Mariam"/>
                <w:spacing w:val="0"/>
                <w:szCs w:val="24"/>
              </w:rPr>
              <w:t>Գնորդը</w:t>
            </w:r>
            <w:proofErr w:type="spellEnd"/>
            <w:r w:rsidRPr="00817ECB">
              <w:rPr>
                <w:rFonts w:ascii="GHEA Mariam" w:hAnsi="GHEA Mariam"/>
                <w:spacing w:val="0"/>
                <w:szCs w:val="24"/>
              </w:rPr>
              <w:t xml:space="preserve"> և </w:t>
            </w:r>
            <w:proofErr w:type="spellStart"/>
            <w:r w:rsidRPr="00817ECB">
              <w:rPr>
                <w:rFonts w:ascii="GHEA Mariam" w:hAnsi="GHEA Mariam"/>
                <w:spacing w:val="0"/>
                <w:szCs w:val="24"/>
              </w:rPr>
              <w:t>Մատակարարը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չեն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փոխանցի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իրենց</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սույն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Պայմանագրով</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ստանձնած</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պարտավորությունները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ամբողջությամբ</w:t>
            </w:r>
            <w:proofErr w:type="spellEnd"/>
            <w:r w:rsidRPr="00817ECB">
              <w:rPr>
                <w:rFonts w:ascii="GHEA Mariam" w:hAnsi="GHEA Mariam"/>
                <w:spacing w:val="0"/>
                <w:szCs w:val="24"/>
              </w:rPr>
              <w:t xml:space="preserve"> կամ </w:t>
            </w:r>
            <w:proofErr w:type="spellStart"/>
            <w:r w:rsidRPr="00817ECB">
              <w:rPr>
                <w:rFonts w:ascii="GHEA Mariam" w:hAnsi="GHEA Mariam"/>
                <w:spacing w:val="0"/>
                <w:szCs w:val="24"/>
              </w:rPr>
              <w:t>մասամբ</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եթե</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դրա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վերաբերյալ</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մյուս</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կողմի</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նախնական</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գրավոր</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համաձայնությունը</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առկա</w:t>
            </w:r>
            <w:proofErr w:type="spellEnd"/>
            <w:r w:rsidRPr="00817ECB">
              <w:rPr>
                <w:rFonts w:ascii="GHEA Mariam" w:hAnsi="GHEA Mariam"/>
                <w:spacing w:val="0"/>
                <w:szCs w:val="24"/>
              </w:rPr>
              <w:t xml:space="preserve"> </w:t>
            </w:r>
            <w:proofErr w:type="spellStart"/>
            <w:r w:rsidRPr="00817ECB">
              <w:rPr>
                <w:rFonts w:ascii="GHEA Mariam" w:hAnsi="GHEA Mariam"/>
                <w:spacing w:val="0"/>
                <w:szCs w:val="24"/>
              </w:rPr>
              <w:t>չէ</w:t>
            </w:r>
            <w:proofErr w:type="spellEnd"/>
            <w:r w:rsidRPr="00817ECB">
              <w:rPr>
                <w:rFonts w:ascii="GHEA Mariam" w:hAnsi="GHEA Mariam"/>
                <w:spacing w:val="0"/>
                <w:szCs w:val="24"/>
              </w:rPr>
              <w:t>:</w:t>
            </w:r>
          </w:p>
        </w:tc>
      </w:tr>
      <w:tr w:rsidR="003C7C1D" w:rsidRPr="003356B4" w14:paraId="48284C41" w14:textId="77777777" w:rsidTr="00817ECB">
        <w:trPr>
          <w:gridBefore w:val="1"/>
          <w:gridAfter w:val="1"/>
          <w:wBefore w:w="18" w:type="dxa"/>
          <w:wAfter w:w="18" w:type="dxa"/>
        </w:trPr>
        <w:tc>
          <w:tcPr>
            <w:tcW w:w="2217" w:type="dxa"/>
          </w:tcPr>
          <w:p w14:paraId="29317202" w14:textId="77777777" w:rsidR="003C7C1D" w:rsidRPr="00817ECB" w:rsidRDefault="003C7C1D" w:rsidP="00CB531C">
            <w:pPr>
              <w:pStyle w:val="sec7-clauses"/>
              <w:spacing w:before="0" w:after="200"/>
              <w:rPr>
                <w:rFonts w:ascii="GHEA Mariam" w:hAnsi="GHEA Mariam"/>
                <w:szCs w:val="24"/>
              </w:rPr>
            </w:pPr>
          </w:p>
        </w:tc>
        <w:tc>
          <w:tcPr>
            <w:tcW w:w="6930" w:type="dxa"/>
          </w:tcPr>
          <w:p w14:paraId="68EF8759" w14:textId="77777777" w:rsidR="003C7C1D" w:rsidRPr="00817ECB" w:rsidRDefault="003C7C1D" w:rsidP="00F25D36">
            <w:pPr>
              <w:spacing w:after="200"/>
              <w:ind w:left="612" w:hanging="612"/>
              <w:jc w:val="both"/>
              <w:rPr>
                <w:rFonts w:ascii="GHEA Mariam" w:hAnsi="GHEA Mariam"/>
                <w:szCs w:val="24"/>
              </w:rPr>
            </w:pPr>
          </w:p>
        </w:tc>
      </w:tr>
    </w:tbl>
    <w:p w14:paraId="4D023B2B" w14:textId="77777777" w:rsidR="00C952F3" w:rsidRPr="00817ECB" w:rsidRDefault="00C952F3">
      <w:pPr>
        <w:pStyle w:val="Subtitle"/>
        <w:jc w:val="left"/>
        <w:rPr>
          <w:rFonts w:ascii="GHEA Mariam" w:hAnsi="GHEA Mariam"/>
          <w:b w:val="0"/>
          <w:sz w:val="24"/>
        </w:rPr>
        <w:sectPr w:rsidR="00C952F3" w:rsidRPr="00817ECB" w:rsidSect="00817ECB">
          <w:headerReference w:type="even" r:id="rId27"/>
          <w:headerReference w:type="default" r:id="rId28"/>
          <w:headerReference w:type="first" r:id="rId29"/>
          <w:type w:val="oddPage"/>
          <w:pgSz w:w="11906" w:h="16838" w:code="9"/>
          <w:pgMar w:top="1620" w:right="1440" w:bottom="1440" w:left="1800" w:header="720" w:footer="720" w:gutter="0"/>
          <w:paperSrc w:first="15" w:other="15"/>
          <w:cols w:space="720"/>
          <w:titlePg/>
          <w:docGrid w:linePitch="326"/>
        </w:sectPr>
      </w:pPr>
    </w:p>
    <w:p w14:paraId="69A4CD7D" w14:textId="77777777" w:rsidR="007C176C" w:rsidRPr="00817ECB" w:rsidRDefault="007C176C" w:rsidP="00C952F3">
      <w:pPr>
        <w:jc w:val="center"/>
        <w:rPr>
          <w:rFonts w:ascii="GHEA Mariam" w:hAnsi="GHEA Mariam"/>
          <w:b/>
          <w:sz w:val="40"/>
        </w:rPr>
      </w:pPr>
      <w:r w:rsidRPr="00817ECB">
        <w:rPr>
          <w:rFonts w:ascii="GHEA Mariam" w:hAnsi="GHEA Mariam"/>
          <w:b/>
          <w:sz w:val="40"/>
        </w:rPr>
        <w:lastRenderedPageBreak/>
        <w:t xml:space="preserve">ՀԱՎԵԼՎԱԾ </w:t>
      </w:r>
    </w:p>
    <w:p w14:paraId="726C31B0" w14:textId="77777777" w:rsidR="00C952F3" w:rsidRPr="00817ECB" w:rsidRDefault="007C176C" w:rsidP="00C952F3">
      <w:pPr>
        <w:jc w:val="center"/>
        <w:rPr>
          <w:rFonts w:ascii="GHEA Mariam" w:hAnsi="GHEA Mariam"/>
          <w:b/>
          <w:sz w:val="40"/>
        </w:rPr>
      </w:pPr>
      <w:r w:rsidRPr="00817ECB">
        <w:rPr>
          <w:rFonts w:ascii="GHEA Mariam" w:hAnsi="GHEA Mariam"/>
          <w:b/>
          <w:sz w:val="40"/>
        </w:rPr>
        <w:t xml:space="preserve">ԸՆԴՀԱՆՈՒՐ ՊԱՅՄԱՆՆԵՐԻՆ </w:t>
      </w:r>
    </w:p>
    <w:p w14:paraId="3BBB21C0" w14:textId="77777777" w:rsidR="007C176C" w:rsidRPr="00817ECB" w:rsidRDefault="007C176C" w:rsidP="007C176C">
      <w:pPr>
        <w:pStyle w:val="Subtitle"/>
        <w:rPr>
          <w:rFonts w:ascii="GHEA Mariam" w:hAnsi="GHEA Mariam"/>
          <w:sz w:val="40"/>
          <w:lang w:val="hy-AM"/>
        </w:rPr>
      </w:pPr>
      <w:r w:rsidRPr="00817ECB">
        <w:rPr>
          <w:rFonts w:ascii="GHEA Mariam" w:hAnsi="GHEA Mariam"/>
          <w:sz w:val="40"/>
          <w:lang w:val="hy-AM"/>
        </w:rPr>
        <w:t>Բանկի քաղաքականություն</w:t>
      </w:r>
    </w:p>
    <w:p w14:paraId="150AA37C" w14:textId="77777777" w:rsidR="007C176C" w:rsidRPr="00817ECB" w:rsidRDefault="007C176C" w:rsidP="007C176C">
      <w:pPr>
        <w:pStyle w:val="Subtitle"/>
        <w:rPr>
          <w:rFonts w:ascii="GHEA Mariam" w:hAnsi="GHEA Mariam"/>
          <w:sz w:val="40"/>
        </w:rPr>
      </w:pPr>
      <w:r w:rsidRPr="00817ECB">
        <w:rPr>
          <w:rFonts w:ascii="GHEA Mariam" w:hAnsi="GHEA Mariam"/>
          <w:sz w:val="40"/>
          <w:lang w:val="hy-AM"/>
        </w:rPr>
        <w:t>Խարդախ</w:t>
      </w:r>
      <w:r w:rsidRPr="00817ECB">
        <w:rPr>
          <w:rFonts w:ascii="GHEA Mariam" w:hAnsi="GHEA Mariam"/>
          <w:sz w:val="40"/>
        </w:rPr>
        <w:t xml:space="preserve"> և </w:t>
      </w:r>
      <w:proofErr w:type="spellStart"/>
      <w:r w:rsidRPr="00817ECB">
        <w:rPr>
          <w:rFonts w:ascii="GHEA Mariam" w:hAnsi="GHEA Mariam"/>
          <w:sz w:val="40"/>
        </w:rPr>
        <w:t>կոռուպցիոն</w:t>
      </w:r>
      <w:proofErr w:type="spellEnd"/>
      <w:r w:rsidRPr="00817ECB">
        <w:rPr>
          <w:rFonts w:ascii="GHEA Mariam" w:hAnsi="GHEA Mariam"/>
          <w:sz w:val="40"/>
          <w:lang w:val="hy-AM"/>
        </w:rPr>
        <w:t xml:space="preserve"> գործելակերպեր </w:t>
      </w:r>
    </w:p>
    <w:p w14:paraId="542E92A1" w14:textId="77777777" w:rsidR="00AD2DE5" w:rsidRPr="00817ECB" w:rsidRDefault="000C553A" w:rsidP="00AD2DE5">
      <w:pPr>
        <w:pStyle w:val="Subtitle"/>
        <w:jc w:val="both"/>
        <w:rPr>
          <w:rFonts w:ascii="GHEA Mariam" w:hAnsi="GHEA Mariam"/>
          <w:b w:val="0"/>
          <w:i/>
          <w:sz w:val="24"/>
        </w:rPr>
      </w:pPr>
      <w:r w:rsidRPr="00817ECB">
        <w:rPr>
          <w:rFonts w:ascii="GHEA Mariam" w:hAnsi="GHEA Mariam"/>
          <w:b w:val="0"/>
          <w:i/>
          <w:sz w:val="24"/>
        </w:rPr>
        <w:t>(</w:t>
      </w:r>
      <w:proofErr w:type="spellStart"/>
      <w:r w:rsidRPr="00817ECB">
        <w:rPr>
          <w:rFonts w:ascii="GHEA Mariam" w:hAnsi="GHEA Mariam"/>
          <w:b w:val="0"/>
          <w:i/>
          <w:sz w:val="24"/>
        </w:rPr>
        <w:t>Սույն</w:t>
      </w:r>
      <w:proofErr w:type="spellEnd"/>
      <w:r w:rsidRPr="00817ECB">
        <w:rPr>
          <w:rFonts w:ascii="GHEA Mariam" w:hAnsi="GHEA Mariam"/>
          <w:b w:val="0"/>
          <w:i/>
          <w:sz w:val="24"/>
        </w:rPr>
        <w:t xml:space="preserve"> </w:t>
      </w:r>
      <w:proofErr w:type="spellStart"/>
      <w:r w:rsidRPr="00817ECB">
        <w:rPr>
          <w:rFonts w:ascii="GHEA Mariam" w:hAnsi="GHEA Mariam"/>
          <w:b w:val="0"/>
          <w:i/>
          <w:sz w:val="24"/>
        </w:rPr>
        <w:t>Հավելվածում</w:t>
      </w:r>
      <w:proofErr w:type="spellEnd"/>
      <w:r w:rsidRPr="00817ECB">
        <w:rPr>
          <w:rFonts w:ascii="GHEA Mariam" w:hAnsi="GHEA Mariam"/>
          <w:b w:val="0"/>
          <w:i/>
          <w:sz w:val="24"/>
        </w:rPr>
        <w:t xml:space="preserve"> </w:t>
      </w:r>
      <w:proofErr w:type="spellStart"/>
      <w:r w:rsidRPr="00817ECB">
        <w:rPr>
          <w:rFonts w:ascii="GHEA Mariam" w:hAnsi="GHEA Mariam"/>
          <w:b w:val="0"/>
          <w:i/>
          <w:sz w:val="24"/>
        </w:rPr>
        <w:t>տեքստը</w:t>
      </w:r>
      <w:proofErr w:type="spellEnd"/>
      <w:r w:rsidRPr="00817ECB">
        <w:rPr>
          <w:rFonts w:ascii="GHEA Mariam" w:hAnsi="GHEA Mariam"/>
          <w:b w:val="0"/>
          <w:i/>
          <w:sz w:val="24"/>
        </w:rPr>
        <w:t xml:space="preserve"> </w:t>
      </w:r>
      <w:proofErr w:type="spellStart"/>
      <w:r w:rsidRPr="00817ECB">
        <w:rPr>
          <w:rFonts w:ascii="GHEA Mariam" w:hAnsi="GHEA Mariam"/>
          <w:b w:val="0"/>
          <w:i/>
          <w:sz w:val="24"/>
        </w:rPr>
        <w:t>չպետք</w:t>
      </w:r>
      <w:proofErr w:type="spellEnd"/>
      <w:r w:rsidRPr="00817ECB">
        <w:rPr>
          <w:rFonts w:ascii="GHEA Mariam" w:hAnsi="GHEA Mariam"/>
          <w:b w:val="0"/>
          <w:i/>
          <w:sz w:val="24"/>
        </w:rPr>
        <w:t xml:space="preserve"> է </w:t>
      </w:r>
      <w:proofErr w:type="spellStart"/>
      <w:r w:rsidRPr="00817ECB">
        <w:rPr>
          <w:rFonts w:ascii="GHEA Mariam" w:hAnsi="GHEA Mariam"/>
          <w:b w:val="0"/>
          <w:i/>
          <w:sz w:val="24"/>
        </w:rPr>
        <w:t>փոփոխել</w:t>
      </w:r>
      <w:proofErr w:type="spellEnd"/>
      <w:r w:rsidRPr="00817ECB">
        <w:rPr>
          <w:rFonts w:ascii="GHEA Mariam" w:hAnsi="GHEA Mariam"/>
          <w:b w:val="0"/>
          <w:i/>
          <w:sz w:val="24"/>
        </w:rPr>
        <w:t>)</w:t>
      </w:r>
    </w:p>
    <w:p w14:paraId="19BC0860" w14:textId="4CD42762" w:rsidR="00AE7CB5" w:rsidRPr="00817ECB" w:rsidRDefault="00AE7CB5" w:rsidP="00AE7CB5">
      <w:pPr>
        <w:adjustRightInd w:val="0"/>
        <w:spacing w:after="120"/>
        <w:jc w:val="both"/>
        <w:rPr>
          <w:rFonts w:ascii="GHEA Mariam" w:hAnsi="GHEA Mariam"/>
          <w:lang w:val="hy-AM"/>
        </w:rPr>
      </w:pPr>
      <w:r w:rsidRPr="00FF7ABF">
        <w:rPr>
          <w:rFonts w:ascii="GHEA Mariam" w:hAnsi="GHEA Mariam" w:cs="Sylfaen"/>
          <w:lang w:val="hy-AM"/>
        </w:rPr>
        <w:t>«</w:t>
      </w:r>
      <w:r w:rsidRPr="00817ECB">
        <w:rPr>
          <w:rFonts w:ascii="GHEA Mariam" w:hAnsi="GHEA Mariam"/>
          <w:lang w:val="hy-AM"/>
        </w:rPr>
        <w:t xml:space="preserve">Համաշխարհային </w:t>
      </w:r>
      <w:r w:rsidRPr="00FF7ABF">
        <w:rPr>
          <w:rFonts w:ascii="GHEA Mariam" w:hAnsi="GHEA Mariam" w:cs="Sylfaen"/>
          <w:lang w:val="hy-AM"/>
        </w:rPr>
        <w:t>բանկի փոխառուների</w:t>
      </w:r>
      <w:r w:rsidRPr="00817ECB">
        <w:rPr>
          <w:rFonts w:ascii="GHEA Mariam" w:hAnsi="GHEA Mariam"/>
          <w:lang w:val="hy-AM"/>
        </w:rPr>
        <w:t xml:space="preserve"> կողմից </w:t>
      </w:r>
      <w:r w:rsidRPr="00FF7ABF">
        <w:rPr>
          <w:rFonts w:ascii="GHEA Mariam" w:hAnsi="GHEA Mariam" w:cs="Sylfaen"/>
          <w:lang w:val="hy-AM"/>
        </w:rPr>
        <w:t xml:space="preserve">ԶՎՄԲ-ի փոխառությունների և ՄԶԸ-ի վարկերի ու դրամաշնորհների շրջանակներում </w:t>
      </w:r>
      <w:r w:rsidRPr="00817ECB">
        <w:rPr>
          <w:rFonts w:ascii="GHEA Mariam" w:hAnsi="GHEA Mariam"/>
          <w:lang w:val="hy-AM"/>
        </w:rPr>
        <w:t xml:space="preserve">ապրանքների, աշխատանքների և ոչ խորհրդատվական </w:t>
      </w:r>
      <w:r w:rsidRPr="00FF7ABF">
        <w:rPr>
          <w:rFonts w:ascii="GHEA Mariam" w:hAnsi="GHEA Mariam" w:cs="Sylfaen"/>
          <w:lang w:val="hy-AM"/>
        </w:rPr>
        <w:t>ծառայություններ գնելու ուղեցույցներ», 2011 թ. հունվար, վերանայված 2014 թ.-ի հուլիսին</w:t>
      </w:r>
      <w:r w:rsidRPr="00817ECB">
        <w:rPr>
          <w:rFonts w:ascii="GHEA Mariam" w:hAnsi="GHEA Mariam"/>
          <w:lang w:val="hy-AM"/>
        </w:rPr>
        <w:t xml:space="preserve">: </w:t>
      </w:r>
    </w:p>
    <w:p w14:paraId="5D9A1534" w14:textId="77777777" w:rsidR="007C176C" w:rsidRPr="00817ECB" w:rsidRDefault="00E6774E" w:rsidP="007C176C">
      <w:pPr>
        <w:adjustRightInd w:val="0"/>
        <w:spacing w:after="120"/>
        <w:rPr>
          <w:rFonts w:ascii="GHEA Mariam" w:hAnsi="GHEA Mariam"/>
          <w:lang w:val="hy-AM"/>
        </w:rPr>
      </w:pPr>
      <w:r w:rsidRPr="00817ECB">
        <w:rPr>
          <w:rFonts w:ascii="GHEA Mariam" w:hAnsi="GHEA Mariam"/>
          <w:b/>
          <w:lang w:val="hy-AM"/>
        </w:rPr>
        <w:t>«</w:t>
      </w:r>
      <w:r w:rsidR="007C176C" w:rsidRPr="00817ECB">
        <w:rPr>
          <w:rFonts w:ascii="GHEA Mariam" w:hAnsi="GHEA Mariam"/>
          <w:b/>
          <w:lang w:val="hy-AM"/>
        </w:rPr>
        <w:t>Խարդախություն և կոռուպցիա</w:t>
      </w:r>
      <w:r w:rsidRPr="00817ECB">
        <w:rPr>
          <w:rFonts w:ascii="GHEA Mariam" w:hAnsi="GHEA Mariam"/>
          <w:b/>
          <w:lang w:val="hy-AM"/>
        </w:rPr>
        <w:t>»</w:t>
      </w:r>
    </w:p>
    <w:p w14:paraId="7B2C4CEB" w14:textId="77777777" w:rsidR="007C176C" w:rsidRPr="00817ECB" w:rsidRDefault="007C176C" w:rsidP="007C176C">
      <w:pPr>
        <w:pStyle w:val="Default"/>
        <w:spacing w:after="200"/>
        <w:ind w:left="540" w:hanging="540"/>
        <w:jc w:val="both"/>
        <w:rPr>
          <w:rFonts w:ascii="GHEA Mariam" w:hAnsi="GHEA Mariam"/>
          <w:lang w:val="hy-AM"/>
        </w:rPr>
      </w:pPr>
      <w:r w:rsidRPr="00817ECB">
        <w:rPr>
          <w:rFonts w:ascii="GHEA Mariam" w:hAnsi="GHEA Mariam"/>
          <w:lang w:val="hy-AM"/>
        </w:rPr>
        <w:t>1.16</w:t>
      </w:r>
      <w:r w:rsidRPr="00817ECB">
        <w:rPr>
          <w:rFonts w:ascii="GHEA Mariam" w:hAnsi="GHEA Mariam"/>
          <w:lang w:val="hy-AM"/>
        </w:rPr>
        <w:tab/>
      </w:r>
      <w:r w:rsidRPr="00817ECB">
        <w:rPr>
          <w:rFonts w:ascii="GHEA Mariam" w:hAnsi="GHEA Mariam"/>
          <w:color w:val="auto"/>
          <w:lang w:val="hy-AM"/>
        </w:rPr>
        <w:t>Ըստ Բանկի քաղաքականության պահանջվում է, որ Վարկառուները (ներառյալ Բանկի վարկերի շահառուները), հայտատուները, մատակարարները, կապալառուները և իրենց գործակալները (հայտարարագրված կամ ոչ), ենթակապալառուները, ենթախորհրդատուները, ծառայություններ մատուցողները կամ մատակարարները և աշխատակազմի որևէ անդամ, հետևեն էթիկայի բարձրագույն չափանիշին Բանկի կողմից ֆինանսավորված պայմանագրերի գնումների և իրականացման ընթացքում</w:t>
      </w:r>
      <w:r w:rsidRPr="00817ECB">
        <w:rPr>
          <w:rStyle w:val="FootnoteReference"/>
          <w:rFonts w:ascii="GHEA Mariam" w:hAnsi="GHEA Mariam"/>
          <w:color w:val="auto"/>
        </w:rPr>
        <w:footnoteReference w:id="10"/>
      </w:r>
      <w:r w:rsidR="00DF4B1A" w:rsidRPr="00817ECB">
        <w:rPr>
          <w:rFonts w:ascii="GHEA Mariam" w:hAnsi="GHEA Mariam"/>
          <w:color w:val="auto"/>
          <w:lang w:val="hy-AM"/>
        </w:rPr>
        <w:t>:</w:t>
      </w:r>
      <w:r w:rsidRPr="00817ECB">
        <w:rPr>
          <w:rFonts w:ascii="GHEA Mariam" w:hAnsi="GHEA Mariam"/>
          <w:color w:val="auto"/>
          <w:lang w:val="hy-AM"/>
        </w:rPr>
        <w:t xml:space="preserve"> Հետամուտ լինելով սույն քաղաքականությանը՝ Բանկը.</w:t>
      </w:r>
    </w:p>
    <w:p w14:paraId="6D8FDC30" w14:textId="77777777" w:rsidR="007C176C" w:rsidRPr="00817ECB" w:rsidRDefault="00574332" w:rsidP="007C176C">
      <w:pPr>
        <w:pStyle w:val="Default"/>
        <w:spacing w:after="200"/>
        <w:ind w:left="1080" w:hanging="540"/>
        <w:jc w:val="both"/>
        <w:rPr>
          <w:rFonts w:ascii="GHEA Mariam" w:hAnsi="GHEA Mariam"/>
          <w:color w:val="auto"/>
          <w:lang w:val="hy-AM"/>
        </w:rPr>
      </w:pPr>
      <w:r w:rsidRPr="00817ECB">
        <w:rPr>
          <w:rFonts w:ascii="GHEA Mariam" w:hAnsi="GHEA Mariam"/>
          <w:color w:val="auto"/>
          <w:lang w:val="hy-AM"/>
        </w:rPr>
        <w:t xml:space="preserve">(ա) </w:t>
      </w:r>
      <w:r w:rsidR="007C176C" w:rsidRPr="00817ECB">
        <w:rPr>
          <w:rFonts w:ascii="GHEA Mariam" w:hAnsi="GHEA Mariam"/>
          <w:color w:val="auto"/>
          <w:lang w:val="hy-AM"/>
        </w:rPr>
        <w:t xml:space="preserve">սույն դրույթի նպատակներով սահմանում է հետևյալ պայմանները. </w:t>
      </w:r>
    </w:p>
    <w:p w14:paraId="42FF115A" w14:textId="77777777" w:rsidR="007C176C" w:rsidRPr="00817ECB" w:rsidRDefault="007C176C" w:rsidP="007C176C">
      <w:pPr>
        <w:adjustRightInd w:val="0"/>
        <w:spacing w:after="200"/>
        <w:ind w:left="1800" w:hanging="720"/>
        <w:jc w:val="both"/>
        <w:rPr>
          <w:rFonts w:ascii="GHEA Mariam" w:hAnsi="GHEA Mariam"/>
          <w:lang w:val="hy-AM"/>
        </w:rPr>
      </w:pPr>
      <w:r w:rsidRPr="00817ECB">
        <w:rPr>
          <w:rFonts w:ascii="GHEA Mariam" w:hAnsi="GHEA Mariam"/>
          <w:lang w:val="hy-AM"/>
        </w:rPr>
        <w:t>(i)</w:t>
      </w:r>
      <w:r w:rsidRPr="00817ECB">
        <w:rPr>
          <w:rFonts w:ascii="GHEA Mariam" w:hAnsi="GHEA Mariam"/>
          <w:lang w:val="hy-AM"/>
        </w:rPr>
        <w:tab/>
      </w:r>
      <w:r w:rsidR="00E6774E" w:rsidRPr="00817ECB">
        <w:rPr>
          <w:rFonts w:ascii="GHEA Mariam" w:hAnsi="GHEA Mariam"/>
          <w:lang w:val="hy-AM"/>
        </w:rPr>
        <w:t>«</w:t>
      </w:r>
      <w:r w:rsidRPr="00817ECB">
        <w:rPr>
          <w:rFonts w:ascii="GHEA Mariam" w:hAnsi="GHEA Mariam"/>
          <w:lang w:val="hy-AM"/>
        </w:rPr>
        <w:t>կոռուպցիոն գործելակերպը</w:t>
      </w:r>
      <w:r w:rsidR="00E6774E" w:rsidRPr="00817ECB">
        <w:rPr>
          <w:rFonts w:ascii="GHEA Mariam" w:hAnsi="GHEA Mariam"/>
          <w:lang w:val="hy-AM"/>
        </w:rPr>
        <w:t>»</w:t>
      </w:r>
      <w:r w:rsidRPr="00817ECB">
        <w:rPr>
          <w:rFonts w:ascii="GHEA Mariam" w:hAnsi="GHEA Mariam"/>
          <w:lang w:val="hy-AM"/>
        </w:rPr>
        <w:t>` այլ կողմի</w:t>
      </w:r>
      <w:r w:rsidR="00D17FA6" w:rsidRPr="00817ECB">
        <w:rPr>
          <w:rStyle w:val="FootnoteReference"/>
          <w:rFonts w:ascii="GHEA Mariam" w:hAnsi="GHEA Mariam"/>
          <w:lang w:val="hy-AM"/>
        </w:rPr>
        <w:footnoteReference w:id="11"/>
      </w:r>
      <w:r w:rsidRPr="00817ECB">
        <w:rPr>
          <w:rFonts w:ascii="GHEA Mariam" w:hAnsi="GHEA Mariam"/>
          <w:lang w:val="hy-AM"/>
        </w:rPr>
        <w:t xml:space="preserve"> գործողությունների վրա ոչ պատշաճ կերպով ազդելու նպատակով ուղղակիորեն </w:t>
      </w:r>
      <w:r w:rsidRPr="00817ECB">
        <w:rPr>
          <w:rFonts w:ascii="GHEA Mariam" w:hAnsi="GHEA Mariam"/>
          <w:lang w:val="hy-AM"/>
        </w:rPr>
        <w:lastRenderedPageBreak/>
        <w:t>կամ անուղղակիորեն որևէ արժեք ներկայացնող որևէ բան առաջարկելն է, տալը, ստանալը կամ պահանջելը,</w:t>
      </w:r>
    </w:p>
    <w:p w14:paraId="4E498389" w14:textId="77777777" w:rsidR="007C176C" w:rsidRPr="00817ECB" w:rsidRDefault="007C176C" w:rsidP="007C176C">
      <w:pPr>
        <w:adjustRightInd w:val="0"/>
        <w:spacing w:after="200"/>
        <w:ind w:left="1800" w:hanging="720"/>
        <w:jc w:val="both"/>
        <w:rPr>
          <w:rFonts w:ascii="GHEA Mariam" w:hAnsi="GHEA Mariam"/>
          <w:lang w:val="hy-AM"/>
        </w:rPr>
      </w:pPr>
      <w:r w:rsidRPr="00817ECB">
        <w:rPr>
          <w:rFonts w:ascii="GHEA Mariam" w:hAnsi="GHEA Mariam"/>
          <w:lang w:val="hy-AM"/>
        </w:rPr>
        <w:t xml:space="preserve">(ii) </w:t>
      </w:r>
      <w:r w:rsidRPr="00817ECB">
        <w:rPr>
          <w:rFonts w:ascii="GHEA Mariam" w:hAnsi="GHEA Mariam"/>
          <w:lang w:val="hy-AM"/>
        </w:rPr>
        <w:tab/>
      </w:r>
      <w:r w:rsidR="00E6774E" w:rsidRPr="00817ECB">
        <w:rPr>
          <w:rFonts w:ascii="GHEA Mariam" w:hAnsi="GHEA Mariam"/>
          <w:lang w:val="hy-AM"/>
        </w:rPr>
        <w:t>«</w:t>
      </w:r>
      <w:r w:rsidRPr="00817ECB">
        <w:rPr>
          <w:rFonts w:ascii="GHEA Mariam" w:hAnsi="GHEA Mariam"/>
          <w:lang w:val="hy-AM"/>
        </w:rPr>
        <w:t>խարդախ գործելակերպ</w:t>
      </w:r>
      <w:r w:rsidR="00E6774E" w:rsidRPr="00817ECB">
        <w:rPr>
          <w:rFonts w:ascii="GHEA Mariam" w:hAnsi="GHEA Mariam"/>
          <w:lang w:val="hy-AM"/>
        </w:rPr>
        <w:t>»</w:t>
      </w:r>
      <w:r w:rsidRPr="00817ECB">
        <w:rPr>
          <w:rFonts w:ascii="GHEA Mariam" w:hAnsi="GHEA Mariam"/>
          <w:lang w:val="hy-AM"/>
        </w:rPr>
        <w:t xml:space="preserve"> նշանակում է ցանկացած գործողություն կամ բացթողում, ներառյալ փաստերի սխալ ներկայացնելը, որը միտումնավոր կամ ոչ միտումնավոր ձևով փորձում է մոլորության մեջ գցել կողմին՝ ֆինանսական կամ այլ օգուտ ստանալու նպատակով կամ պարտավորությունից խուսափելու համար</w:t>
      </w:r>
      <w:r w:rsidR="00E764D8" w:rsidRPr="00817ECB">
        <w:rPr>
          <w:rStyle w:val="FootnoteReference"/>
          <w:rFonts w:ascii="GHEA Mariam" w:hAnsi="GHEA Mariam"/>
          <w:lang w:val="hy-AM"/>
        </w:rPr>
        <w:footnoteReference w:id="12"/>
      </w:r>
      <w:r w:rsidRPr="00817ECB">
        <w:rPr>
          <w:rFonts w:ascii="GHEA Mariam" w:hAnsi="GHEA Mariam"/>
          <w:lang w:val="hy-AM"/>
        </w:rPr>
        <w:t>,</w:t>
      </w:r>
    </w:p>
    <w:p w14:paraId="7547F070" w14:textId="77777777" w:rsidR="007C176C" w:rsidRPr="00817ECB" w:rsidRDefault="007C176C" w:rsidP="007C176C">
      <w:pPr>
        <w:autoSpaceDE w:val="0"/>
        <w:autoSpaceDN w:val="0"/>
        <w:adjustRightInd w:val="0"/>
        <w:spacing w:after="120"/>
        <w:ind w:left="1620" w:hanging="540"/>
        <w:jc w:val="both"/>
        <w:rPr>
          <w:rFonts w:ascii="GHEA Mariam" w:hAnsi="GHEA Mariam"/>
          <w:lang w:val="hy-AM"/>
        </w:rPr>
      </w:pPr>
      <w:r w:rsidRPr="00817ECB">
        <w:rPr>
          <w:rFonts w:ascii="GHEA Mariam" w:hAnsi="GHEA Mariam"/>
          <w:lang w:val="hy-AM"/>
        </w:rPr>
        <w:t>(iii)</w:t>
      </w:r>
      <w:r w:rsidRPr="00817ECB">
        <w:rPr>
          <w:rFonts w:ascii="GHEA Mariam" w:hAnsi="GHEA Mariam"/>
          <w:lang w:val="hy-AM"/>
        </w:rPr>
        <w:tab/>
        <w:t>«նախապես գաղտնի համաձայնեցում» նշանակում է երկու կամ ավելի կողմերի</w:t>
      </w:r>
      <w:r w:rsidR="00E764D8" w:rsidRPr="00817ECB">
        <w:rPr>
          <w:rStyle w:val="FootnoteReference"/>
          <w:rFonts w:ascii="GHEA Mariam" w:hAnsi="GHEA Mariam"/>
          <w:lang w:val="hy-AM"/>
        </w:rPr>
        <w:footnoteReference w:id="13"/>
      </w:r>
      <w:r w:rsidRPr="00817ECB">
        <w:rPr>
          <w:rFonts w:ascii="GHEA Mariam" w:hAnsi="GHEA Mariam"/>
          <w:lang w:val="hy-AM"/>
        </w:rPr>
        <w:t xml:space="preserve"> միջև համաձայնության ձեռք բերում անօրեն նպատակների հասնելու համար՝ ներառյալ այլ կողմի գործունեության վրա անօրեն կերպով ազդելը</w:t>
      </w:r>
      <w:r w:rsidR="00816C10" w:rsidRPr="00817ECB">
        <w:rPr>
          <w:rFonts w:ascii="GHEA Mariam" w:hAnsi="GHEA Mariam"/>
          <w:lang w:val="hy-AM"/>
        </w:rPr>
        <w:t>,</w:t>
      </w:r>
      <w:r w:rsidRPr="00817ECB">
        <w:rPr>
          <w:rFonts w:ascii="GHEA Mariam" w:hAnsi="GHEA Mariam"/>
          <w:lang w:val="hy-AM"/>
        </w:rPr>
        <w:t xml:space="preserve"> </w:t>
      </w:r>
    </w:p>
    <w:p w14:paraId="63DFF870" w14:textId="77777777" w:rsidR="007C176C" w:rsidRPr="00817ECB" w:rsidRDefault="007C176C" w:rsidP="007C176C">
      <w:pPr>
        <w:autoSpaceDE w:val="0"/>
        <w:autoSpaceDN w:val="0"/>
        <w:adjustRightInd w:val="0"/>
        <w:spacing w:after="120"/>
        <w:ind w:left="1620" w:hanging="540"/>
        <w:jc w:val="both"/>
        <w:rPr>
          <w:rFonts w:ascii="GHEA Mariam" w:hAnsi="GHEA Mariam"/>
          <w:lang w:val="hy-AM"/>
        </w:rPr>
      </w:pPr>
      <w:r w:rsidRPr="00817ECB">
        <w:rPr>
          <w:rFonts w:ascii="GHEA Mariam" w:hAnsi="GHEA Mariam"/>
          <w:lang w:val="hy-AM"/>
        </w:rPr>
        <w:t>(iv)</w:t>
      </w:r>
      <w:r w:rsidRPr="00817ECB">
        <w:rPr>
          <w:rFonts w:ascii="GHEA Mariam" w:hAnsi="GHEA Mariam"/>
          <w:lang w:val="hy-AM"/>
        </w:rPr>
        <w:tab/>
        <w:t>«հարկադրանք» նշանակում է ուղղակի կամ անուղղակի կերպով վնաս հասցնել կամ սպառնալ վնասել այլ կողմի կամ կողմի սեփականությանը՝ կողմի</w:t>
      </w:r>
      <w:r w:rsidR="00E764D8" w:rsidRPr="00817ECB">
        <w:rPr>
          <w:rStyle w:val="FootnoteReference"/>
          <w:rFonts w:ascii="GHEA Mariam" w:hAnsi="GHEA Mariam"/>
          <w:lang w:val="hy-AM"/>
        </w:rPr>
        <w:footnoteReference w:id="14"/>
      </w:r>
      <w:r w:rsidRPr="00817ECB">
        <w:rPr>
          <w:rFonts w:ascii="GHEA Mariam" w:hAnsi="GHEA Mariam"/>
          <w:lang w:val="hy-AM"/>
        </w:rPr>
        <w:t xml:space="preserve"> գործունեության վրա անօրեն կերպով ազդելու նպատակով</w:t>
      </w:r>
      <w:r w:rsidR="00816C10" w:rsidRPr="00817ECB">
        <w:rPr>
          <w:rFonts w:ascii="GHEA Mariam" w:hAnsi="GHEA Mariam"/>
          <w:lang w:val="hy-AM"/>
        </w:rPr>
        <w:t>,</w:t>
      </w:r>
    </w:p>
    <w:p w14:paraId="224AD55A" w14:textId="77777777" w:rsidR="007C176C" w:rsidRPr="00817ECB" w:rsidRDefault="007C176C" w:rsidP="007C176C">
      <w:pPr>
        <w:autoSpaceDE w:val="0"/>
        <w:autoSpaceDN w:val="0"/>
        <w:adjustRightInd w:val="0"/>
        <w:spacing w:after="120" w:line="240" w:lineRule="atLeast"/>
        <w:ind w:left="1620" w:hanging="540"/>
        <w:jc w:val="both"/>
        <w:rPr>
          <w:rFonts w:ascii="GHEA Mariam" w:hAnsi="GHEA Mariam"/>
          <w:lang w:val="hy-AM"/>
        </w:rPr>
      </w:pPr>
      <w:r w:rsidRPr="00817ECB">
        <w:rPr>
          <w:rFonts w:ascii="GHEA Mariam" w:hAnsi="GHEA Mariam"/>
          <w:lang w:val="hy-AM"/>
        </w:rPr>
        <w:t>(v)</w:t>
      </w:r>
      <w:r w:rsidRPr="00817ECB">
        <w:rPr>
          <w:rFonts w:ascii="GHEA Mariam" w:hAnsi="GHEA Mariam"/>
          <w:lang w:val="hy-AM"/>
        </w:rPr>
        <w:tab/>
        <w:t>«խոչընդոտում» նշանակում է</w:t>
      </w:r>
    </w:p>
    <w:p w14:paraId="2BE7B06B" w14:textId="039FC25C" w:rsidR="007C176C" w:rsidRPr="00817ECB" w:rsidRDefault="007C176C" w:rsidP="007C176C">
      <w:pPr>
        <w:autoSpaceDE w:val="0"/>
        <w:autoSpaceDN w:val="0"/>
        <w:adjustRightInd w:val="0"/>
        <w:spacing w:after="120"/>
        <w:ind w:left="2160" w:hanging="540"/>
        <w:jc w:val="both"/>
        <w:rPr>
          <w:rFonts w:ascii="GHEA Mariam" w:hAnsi="GHEA Mariam"/>
          <w:lang w:val="hy-AM"/>
        </w:rPr>
      </w:pPr>
      <w:r w:rsidRPr="00817ECB">
        <w:rPr>
          <w:rFonts w:ascii="GHEA Mariam" w:hAnsi="GHEA Mariam"/>
          <w:lang w:val="hy-AM"/>
        </w:rPr>
        <w:t xml:space="preserve">(աա) հետաքննության նյութերը միտումնավոր վերացնելը, փոփոխելը, կեղծելը կամ թաքցնելը կամ սուտ վկայություններ տալը՝ ըստ էության խոչընդոտելու Բանկի կողմից իրականացվող հետաքննությանը, որը վերաբերում է կոռուպիցայի, խարդախության, հարկադրանքի և գաղտնի </w:t>
      </w:r>
      <w:r w:rsidRPr="00FF7ABF">
        <w:rPr>
          <w:rFonts w:ascii="GHEA Mariam" w:hAnsi="GHEA Mariam" w:cs="Sylfaen"/>
          <w:lang w:val="hy-AM"/>
        </w:rPr>
        <w:t>համաձայոնւթյան</w:t>
      </w:r>
      <w:r w:rsidRPr="00817ECB">
        <w:rPr>
          <w:rFonts w:ascii="GHEA Mariam" w:hAnsi="GHEA Mariam"/>
          <w:lang w:val="hy-AM"/>
        </w:rPr>
        <w:t xml:space="preserve"> մասին հայտարարություններին</w:t>
      </w:r>
      <w:r w:rsidR="00574332" w:rsidRPr="00817ECB">
        <w:rPr>
          <w:rFonts w:ascii="GHEA Mariam" w:hAnsi="GHEA Mariam"/>
          <w:lang w:val="hy-AM"/>
        </w:rPr>
        <w:t>,</w:t>
      </w:r>
      <w:r w:rsidRPr="00817ECB">
        <w:rPr>
          <w:rFonts w:ascii="GHEA Mariam" w:hAnsi="GHEA Mariam"/>
          <w:lang w:val="hy-AM"/>
        </w:rPr>
        <w:t xml:space="preserve"> և/կամ սպառնալ, հետապնդել կամ ահաբեկել ցանկացած կողմի՝ խոչընդոտելու նրան տարածելու տեղեկություններ հետաքննությանը վերաբերող նյութերի մասին կամ հետաքննություն պահանջելու</w:t>
      </w:r>
      <w:r w:rsidR="00574332" w:rsidRPr="00817ECB">
        <w:rPr>
          <w:rFonts w:ascii="GHEA Mariam" w:hAnsi="GHEA Mariam"/>
          <w:lang w:val="hy-AM"/>
        </w:rPr>
        <w:t>,</w:t>
      </w:r>
      <w:r w:rsidRPr="00817ECB">
        <w:rPr>
          <w:rFonts w:ascii="GHEA Mariam" w:hAnsi="GHEA Mariam"/>
          <w:lang w:val="hy-AM"/>
        </w:rPr>
        <w:t xml:space="preserve"> կամ</w:t>
      </w:r>
    </w:p>
    <w:p w14:paraId="7267C0B9" w14:textId="77777777" w:rsidR="007C176C" w:rsidRPr="00817ECB" w:rsidRDefault="007C176C" w:rsidP="007C176C">
      <w:pPr>
        <w:autoSpaceDE w:val="0"/>
        <w:autoSpaceDN w:val="0"/>
        <w:adjustRightInd w:val="0"/>
        <w:spacing w:after="120"/>
        <w:ind w:left="2160" w:hanging="540"/>
        <w:jc w:val="both"/>
        <w:rPr>
          <w:rFonts w:ascii="GHEA Mariam" w:hAnsi="GHEA Mariam"/>
          <w:lang w:val="hy-AM"/>
        </w:rPr>
      </w:pPr>
      <w:r w:rsidRPr="00817ECB">
        <w:rPr>
          <w:rFonts w:ascii="GHEA Mariam" w:hAnsi="GHEA Mariam"/>
          <w:lang w:val="hy-AM"/>
        </w:rPr>
        <w:lastRenderedPageBreak/>
        <w:t>(բբ)</w:t>
      </w:r>
      <w:r w:rsidRPr="00817ECB">
        <w:rPr>
          <w:rFonts w:ascii="GHEA Mariam" w:hAnsi="GHEA Mariam"/>
          <w:lang w:val="hy-AM"/>
        </w:rPr>
        <w:tab/>
        <w:t xml:space="preserve">գործողություններ, որոնք միտված են ըստ էության խոչընդոտելու Բանկի կողմից հետաքննության և աուդիտի իրականացումը՝ նախատեսված 1.16 (ե)ենթակետով ստորև: </w:t>
      </w:r>
    </w:p>
    <w:p w14:paraId="115980D5" w14:textId="77777777" w:rsidR="007C176C" w:rsidRPr="00817ECB" w:rsidRDefault="00574332" w:rsidP="00574332">
      <w:pPr>
        <w:adjustRightInd w:val="0"/>
        <w:spacing w:after="200"/>
        <w:ind w:left="1134" w:hanging="567"/>
        <w:jc w:val="both"/>
        <w:rPr>
          <w:rFonts w:ascii="GHEA Mariam" w:hAnsi="GHEA Mariam"/>
          <w:lang w:val="hy-AM"/>
        </w:rPr>
      </w:pPr>
      <w:r w:rsidRPr="00817ECB">
        <w:rPr>
          <w:rFonts w:ascii="GHEA Mariam" w:hAnsi="GHEA Mariam"/>
          <w:lang w:val="hy-AM"/>
        </w:rPr>
        <w:t xml:space="preserve">  (բ</w:t>
      </w:r>
      <w:r w:rsidR="007C176C" w:rsidRPr="00817ECB">
        <w:rPr>
          <w:rFonts w:ascii="GHEA Mariam" w:hAnsi="GHEA Mariam"/>
          <w:lang w:val="hy-AM"/>
        </w:rPr>
        <w:t>)</w:t>
      </w:r>
      <w:r w:rsidR="007C176C" w:rsidRPr="00817ECB">
        <w:rPr>
          <w:rFonts w:ascii="GHEA Mariam" w:hAnsi="GHEA Mariam"/>
          <w:lang w:val="hy-AM"/>
        </w:rPr>
        <w:tab/>
        <w:t xml:space="preserve">կմերժի առաջարկը պայմանագրի շնորհման համար, եթե որոշում է, որ հայտատուն, կամ նրա աշխատակազմը կամ իր գործակալները կամ իր ենթախորհրդատուները, ենթակապալառուները, ծառայություն մատուցողները, մատակարարները և (կամ) իրենց աշխատակիցները, որոնք  երաշխավորված է պայմանագրի շնորհման համար տվյալ պայմանագրի համար մրցելիս ուղղակիորեն կամ անուղղակիորեն ներգրավվել են կուռուպցիոն, կեղծ, խարդախ, հարկադիր կամ խոչընդոտող գործելակերպերում, </w:t>
      </w:r>
    </w:p>
    <w:p w14:paraId="31B0162A" w14:textId="77777777" w:rsidR="007C176C" w:rsidRPr="00817ECB" w:rsidRDefault="00574332" w:rsidP="007C176C">
      <w:pPr>
        <w:pStyle w:val="Default"/>
        <w:spacing w:after="200"/>
        <w:ind w:left="1080" w:hanging="540"/>
        <w:jc w:val="both"/>
        <w:rPr>
          <w:rFonts w:ascii="GHEA Mariam" w:hAnsi="GHEA Mariam"/>
          <w:color w:val="auto"/>
          <w:lang w:val="hy-AM"/>
        </w:rPr>
      </w:pPr>
      <w:r w:rsidRPr="00817ECB">
        <w:rPr>
          <w:rFonts w:ascii="GHEA Mariam" w:hAnsi="GHEA Mariam"/>
          <w:color w:val="auto"/>
          <w:lang w:val="hy-AM"/>
        </w:rPr>
        <w:t>(գ</w:t>
      </w:r>
      <w:r w:rsidR="007C176C" w:rsidRPr="00817ECB">
        <w:rPr>
          <w:rFonts w:ascii="GHEA Mariam" w:hAnsi="GHEA Mariam"/>
          <w:color w:val="auto"/>
          <w:lang w:val="hy-AM"/>
        </w:rPr>
        <w:t>)   կհայտարարի սխալ գնումներ  և չեղյալ կհայտարարի վարկի այն մասը, որը հատկացված է պայմանագրի, եթե այն որոշում է, որ վարկից որևէ եկամուտներ ստացողի կամ Վարկառուի ներկայացուցիչները ցանկացած պահին ներգրավված են կուռուպցիոն, կեղծ, խարդախ, հարկադիր կամ խոչընդոտող գործելակերպերում տվալ պայմանագրի գնումների կամ իրականացման ընթացքում առանց Վարկառուի կողմից ձեռնարկված ժամանակին և համապատասխան միջոցառումների, որոնք բավարարում են Բանկի պահանջները՝ անդրադառնալու այդ գործելակերպերին, երբ դրանք տեղի են ունենում, ներառյալ Բանկին ժամանակին չտեղեկացնելը այդ գործելակերպերի մասին, երբ դրանց մասին իրենք տեղեկացվում են,</w:t>
      </w:r>
    </w:p>
    <w:p w14:paraId="4B4F183B" w14:textId="77777777" w:rsidR="007C176C" w:rsidRPr="00817ECB" w:rsidRDefault="007C176C" w:rsidP="007C176C">
      <w:pPr>
        <w:pStyle w:val="Default"/>
        <w:spacing w:after="200"/>
        <w:ind w:left="1080" w:hanging="540"/>
        <w:jc w:val="both"/>
        <w:rPr>
          <w:rFonts w:ascii="GHEA Mariam" w:hAnsi="GHEA Mariam"/>
          <w:color w:val="auto"/>
          <w:lang w:val="hy-AM"/>
        </w:rPr>
      </w:pPr>
      <w:r w:rsidRPr="00817ECB">
        <w:rPr>
          <w:rFonts w:ascii="GHEA Mariam" w:hAnsi="GHEA Mariam"/>
          <w:color w:val="auto"/>
          <w:lang w:val="hy-AM"/>
        </w:rPr>
        <w:t>(</w:t>
      </w:r>
      <w:r w:rsidR="00574332" w:rsidRPr="00817ECB">
        <w:rPr>
          <w:rFonts w:ascii="GHEA Mariam" w:hAnsi="GHEA Mariam"/>
          <w:color w:val="auto"/>
          <w:lang w:val="hy-AM"/>
        </w:rPr>
        <w:t>դ</w:t>
      </w:r>
      <w:r w:rsidRPr="00817ECB">
        <w:rPr>
          <w:rFonts w:ascii="GHEA Mariam" w:hAnsi="GHEA Mariam"/>
          <w:color w:val="auto"/>
          <w:lang w:val="hy-AM"/>
        </w:rPr>
        <w:t>)</w:t>
      </w:r>
      <w:r w:rsidRPr="00817ECB">
        <w:rPr>
          <w:rFonts w:ascii="GHEA Mariam" w:hAnsi="GHEA Mariam"/>
          <w:color w:val="auto"/>
          <w:lang w:val="hy-AM"/>
        </w:rPr>
        <w:tab/>
        <w:t>ցանկացած պահին պատժամիջոցներ կկիրառի ընկերության կամ անհատի նկատմամբ համաձայն Բանկի պատժամիջոցների կիրառության ընթացակարգերի</w:t>
      </w:r>
      <w:r w:rsidRPr="00817ECB">
        <w:rPr>
          <w:rFonts w:ascii="GHEA Mariam" w:hAnsi="GHEA Mariam"/>
          <w:color w:val="auto"/>
          <w:vertAlign w:val="superscript"/>
        </w:rPr>
        <w:footnoteReference w:id="15"/>
      </w:r>
      <w:r w:rsidRPr="00817ECB">
        <w:rPr>
          <w:rFonts w:ascii="GHEA Mariam" w:hAnsi="GHEA Mariam"/>
          <w:color w:val="auto"/>
          <w:lang w:val="hy-AM"/>
        </w:rPr>
        <w:t xml:space="preserve">, այդ թվում` հրապարակայնեորեն հայտարարելով, որ այդ ընկերությունը կամ անհատը ընդունելի չէ, ոչ անորոշ և ոչ էլ որոշակի ժամանակահատվածի համար (i) շնորհվել </w:t>
      </w:r>
      <w:r w:rsidRPr="00817ECB">
        <w:rPr>
          <w:rFonts w:ascii="GHEA Mariam" w:hAnsi="GHEA Mariam"/>
          <w:color w:val="auto"/>
          <w:lang w:val="hy-AM"/>
        </w:rPr>
        <w:lastRenderedPageBreak/>
        <w:t>Բանկի կողմից ֆինանսավորվող պայմանագիր, և (ii) առաջադրված լինել</w:t>
      </w:r>
      <w:r w:rsidRPr="00817ECB">
        <w:rPr>
          <w:rFonts w:ascii="GHEA Mariam" w:hAnsi="GHEA Mariam"/>
          <w:color w:val="auto"/>
          <w:vertAlign w:val="superscript"/>
        </w:rPr>
        <w:footnoteReference w:id="16"/>
      </w:r>
      <w:r w:rsidRPr="00817ECB">
        <w:rPr>
          <w:rFonts w:ascii="GHEA Mariam" w:hAnsi="GHEA Mariam"/>
          <w:color w:val="auto"/>
          <w:lang w:val="hy-AM"/>
        </w:rPr>
        <w:t xml:space="preserve">, </w:t>
      </w:r>
    </w:p>
    <w:p w14:paraId="34617A82" w14:textId="77777777" w:rsidR="007C176C" w:rsidRPr="00817ECB" w:rsidRDefault="007C176C" w:rsidP="007C176C">
      <w:pPr>
        <w:pStyle w:val="Default"/>
        <w:spacing w:after="200"/>
        <w:ind w:left="1080" w:hanging="540"/>
        <w:jc w:val="both"/>
        <w:rPr>
          <w:rFonts w:ascii="GHEA Mariam" w:hAnsi="GHEA Mariam"/>
          <w:lang w:val="hy-AM"/>
        </w:rPr>
      </w:pPr>
      <w:r w:rsidRPr="00817ECB">
        <w:rPr>
          <w:rFonts w:ascii="GHEA Mariam" w:hAnsi="GHEA Mariam"/>
          <w:lang w:val="hy-AM"/>
        </w:rPr>
        <w:t xml:space="preserve"> (</w:t>
      </w:r>
      <w:r w:rsidR="00574332" w:rsidRPr="00817ECB">
        <w:rPr>
          <w:rFonts w:ascii="GHEA Mariam" w:hAnsi="GHEA Mariam"/>
          <w:lang w:val="hy-AM"/>
        </w:rPr>
        <w:t>ե</w:t>
      </w:r>
      <w:r w:rsidRPr="00817ECB">
        <w:rPr>
          <w:rFonts w:ascii="GHEA Mariam" w:hAnsi="GHEA Mariam"/>
          <w:lang w:val="hy-AM"/>
        </w:rPr>
        <w:t>)</w:t>
      </w:r>
      <w:r w:rsidRPr="00817ECB">
        <w:rPr>
          <w:rFonts w:ascii="GHEA Mariam" w:hAnsi="GHEA Mariam"/>
          <w:lang w:val="hy-AM"/>
        </w:rPr>
        <w:tab/>
      </w:r>
      <w:r w:rsidRPr="00817ECB">
        <w:rPr>
          <w:rFonts w:ascii="GHEA Mariam" w:hAnsi="GHEA Mariam"/>
          <w:color w:val="auto"/>
          <w:lang w:val="hy-AM"/>
        </w:rPr>
        <w:t>կպահանջի, որ մրցութային փաստաթղթերում ներառվի մի դրույթ և Բանկի վարկով ֆինանսավորվող  պայմանագրերում, որոնք պահանջում են հայտատուներ, մատակարարներ և կապալառուներ և իրենց ենթակապալառուները, գործակալները, անձնակազմը, խորհրդատուները, ծառայություն մատուցողները կամ մատակարարները, թույլատրելու Բանկին ստուգել բոլոր հաշիվները, փաստաթղթերը և հայտերի ներկայացման և պայմանագրի կատարման հետ կապված այլ փաստաթղթեր և ստուգել դրանք Բանկի ստուգողների կողմից:</w:t>
      </w:r>
    </w:p>
    <w:p w14:paraId="1AA5965C" w14:textId="77777777" w:rsidR="00C952F3" w:rsidRPr="00817ECB" w:rsidRDefault="00C952F3" w:rsidP="00C952F3">
      <w:pPr>
        <w:rPr>
          <w:rFonts w:ascii="GHEA Mariam" w:hAnsi="GHEA Mariam"/>
          <w:b/>
          <w:lang w:val="hy-AM"/>
        </w:rPr>
        <w:sectPr w:rsidR="00C952F3" w:rsidRPr="00817ECB">
          <w:headerReference w:type="even" r:id="rId30"/>
          <w:headerReference w:type="default" r:id="rId31"/>
          <w:headerReference w:type="first" r:id="rId32"/>
          <w:type w:val="oddPage"/>
          <w:pgSz w:w="12240" w:h="15840" w:code="1"/>
          <w:pgMar w:top="1440" w:right="1440" w:bottom="1440" w:left="1800" w:header="720" w:footer="720" w:gutter="0"/>
          <w:paperSrc w:first="15" w:other="15"/>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FF7ABF" w14:paraId="7995089A" w14:textId="77777777" w:rsidTr="00817ECB">
        <w:trPr>
          <w:trHeight w:val="800"/>
        </w:trPr>
        <w:tc>
          <w:tcPr>
            <w:tcW w:w="9198" w:type="dxa"/>
            <w:tcBorders>
              <w:top w:val="nil"/>
              <w:left w:val="nil"/>
              <w:bottom w:val="nil"/>
              <w:right w:val="nil"/>
            </w:tcBorders>
            <w:vAlign w:val="center"/>
          </w:tcPr>
          <w:p w14:paraId="5D8605B0" w14:textId="77777777" w:rsidR="00455149" w:rsidRPr="00817ECB" w:rsidRDefault="000C553A" w:rsidP="000C553A">
            <w:pPr>
              <w:pStyle w:val="Subtitle"/>
              <w:rPr>
                <w:rFonts w:ascii="GHEA Mariam" w:hAnsi="GHEA Mariam"/>
                <w:lang w:val="en-US"/>
              </w:rPr>
            </w:pPr>
            <w:bookmarkStart w:id="488" w:name="_Toc438954453"/>
            <w:bookmarkStart w:id="489" w:name="_Toc488411762"/>
            <w:bookmarkStart w:id="490" w:name="_Toc347227550"/>
            <w:bookmarkEnd w:id="352"/>
            <w:bookmarkEnd w:id="353"/>
            <w:bookmarkEnd w:id="354"/>
            <w:proofErr w:type="spellStart"/>
            <w:r w:rsidRPr="00817ECB">
              <w:rPr>
                <w:rFonts w:ascii="GHEA Mariam" w:hAnsi="GHEA Mariam"/>
                <w:lang w:val="en-US"/>
              </w:rPr>
              <w:lastRenderedPageBreak/>
              <w:t>Բաժին</w:t>
            </w:r>
            <w:proofErr w:type="spellEnd"/>
            <w:r w:rsidR="00455149" w:rsidRPr="00817ECB">
              <w:rPr>
                <w:rFonts w:ascii="GHEA Mariam" w:hAnsi="GHEA Mariam"/>
                <w:lang w:val="en-US"/>
              </w:rPr>
              <w:t xml:space="preserve"> X.  </w:t>
            </w:r>
            <w:proofErr w:type="spellStart"/>
            <w:r w:rsidRPr="00817ECB">
              <w:rPr>
                <w:rFonts w:ascii="GHEA Mariam" w:hAnsi="GHEA Mariam"/>
                <w:lang w:val="en-US"/>
              </w:rPr>
              <w:t>Պայմանագրի</w:t>
            </w:r>
            <w:proofErr w:type="spellEnd"/>
            <w:r w:rsidRPr="00817ECB">
              <w:rPr>
                <w:rFonts w:ascii="GHEA Mariam" w:hAnsi="GHEA Mariam"/>
                <w:lang w:val="en-US"/>
              </w:rPr>
              <w:t xml:space="preserve"> </w:t>
            </w:r>
            <w:proofErr w:type="spellStart"/>
            <w:r w:rsidRPr="00817ECB">
              <w:rPr>
                <w:rFonts w:ascii="GHEA Mariam" w:hAnsi="GHEA Mariam"/>
                <w:lang w:val="en-US"/>
              </w:rPr>
              <w:t>ձևեր</w:t>
            </w:r>
            <w:bookmarkEnd w:id="488"/>
            <w:bookmarkEnd w:id="489"/>
            <w:bookmarkEnd w:id="490"/>
            <w:proofErr w:type="spellEnd"/>
          </w:p>
        </w:tc>
      </w:tr>
    </w:tbl>
    <w:p w14:paraId="6577E9B7" w14:textId="77777777" w:rsidR="00206DF9" w:rsidRPr="00817ECB" w:rsidRDefault="00206DF9" w:rsidP="00206DF9">
      <w:pPr>
        <w:jc w:val="both"/>
        <w:rPr>
          <w:rFonts w:ascii="GHEA Mariam" w:hAnsi="GHEA Mariam"/>
        </w:rPr>
      </w:pPr>
    </w:p>
    <w:p w14:paraId="444DEF5E" w14:textId="77777777" w:rsidR="00206DF9" w:rsidRPr="00817ECB" w:rsidRDefault="00BC4435" w:rsidP="006C7E06">
      <w:pPr>
        <w:ind w:firstLine="720"/>
        <w:jc w:val="both"/>
        <w:rPr>
          <w:rFonts w:ascii="GHEA Mariam" w:hAnsi="GHEA Mariam"/>
        </w:rPr>
      </w:pPr>
      <w:r w:rsidRPr="00817ECB">
        <w:rPr>
          <w:rFonts w:ascii="GHEA Mariam" w:hAnsi="GHEA Mariam"/>
        </w:rPr>
        <w:t xml:space="preserve">Այս </w:t>
      </w:r>
      <w:proofErr w:type="spellStart"/>
      <w:r w:rsidRPr="00817ECB">
        <w:rPr>
          <w:rFonts w:ascii="GHEA Mariam" w:hAnsi="GHEA Mariam"/>
        </w:rPr>
        <w:t>բաժինը</w:t>
      </w:r>
      <w:proofErr w:type="spellEnd"/>
      <w:r w:rsidRPr="00817ECB">
        <w:rPr>
          <w:rFonts w:ascii="GHEA Mariam" w:hAnsi="GHEA Mariam"/>
        </w:rPr>
        <w:t xml:space="preserve"> </w:t>
      </w:r>
      <w:proofErr w:type="spellStart"/>
      <w:r w:rsidRPr="00817ECB">
        <w:rPr>
          <w:rFonts w:ascii="GHEA Mariam" w:hAnsi="GHEA Mariam"/>
        </w:rPr>
        <w:t>ներառում</w:t>
      </w:r>
      <w:proofErr w:type="spellEnd"/>
      <w:r w:rsidRPr="00817ECB">
        <w:rPr>
          <w:rFonts w:ascii="GHEA Mariam" w:hAnsi="GHEA Mariam"/>
        </w:rPr>
        <w:t xml:space="preserve"> է </w:t>
      </w:r>
      <w:proofErr w:type="spellStart"/>
      <w:r w:rsidRPr="00817ECB">
        <w:rPr>
          <w:rFonts w:ascii="GHEA Mariam" w:hAnsi="GHEA Mariam"/>
        </w:rPr>
        <w:t>ձևեր</w:t>
      </w:r>
      <w:proofErr w:type="spellEnd"/>
      <w:r w:rsidRPr="00817ECB">
        <w:rPr>
          <w:rFonts w:ascii="GHEA Mariam" w:hAnsi="GHEA Mariam"/>
        </w:rPr>
        <w:t xml:space="preserve">, </w:t>
      </w:r>
      <w:proofErr w:type="spellStart"/>
      <w:r w:rsidRPr="00817ECB">
        <w:rPr>
          <w:rFonts w:ascii="GHEA Mariam" w:hAnsi="GHEA Mariam"/>
        </w:rPr>
        <w:t>որոնք</w:t>
      </w:r>
      <w:proofErr w:type="spellEnd"/>
      <w:r w:rsidRPr="00817ECB">
        <w:rPr>
          <w:rFonts w:ascii="GHEA Mariam" w:hAnsi="GHEA Mariam"/>
        </w:rPr>
        <w:t xml:space="preserve"> </w:t>
      </w:r>
      <w:proofErr w:type="spellStart"/>
      <w:r w:rsidRPr="00817ECB">
        <w:rPr>
          <w:rFonts w:ascii="GHEA Mariam" w:hAnsi="GHEA Mariam"/>
        </w:rPr>
        <w:t>լրացնելուց</w:t>
      </w:r>
      <w:proofErr w:type="spellEnd"/>
      <w:r w:rsidRPr="00817ECB">
        <w:rPr>
          <w:rFonts w:ascii="GHEA Mariam" w:hAnsi="GHEA Mariam"/>
        </w:rPr>
        <w:t xml:space="preserve"> </w:t>
      </w:r>
      <w:proofErr w:type="spellStart"/>
      <w:r w:rsidRPr="00817ECB">
        <w:rPr>
          <w:rFonts w:ascii="GHEA Mariam" w:hAnsi="GHEA Mariam"/>
        </w:rPr>
        <w:t>հետո</w:t>
      </w:r>
      <w:proofErr w:type="spellEnd"/>
      <w:r w:rsidRPr="00817ECB">
        <w:rPr>
          <w:rFonts w:ascii="GHEA Mariam" w:hAnsi="GHEA Mariam"/>
        </w:rPr>
        <w:t xml:space="preserve"> </w:t>
      </w:r>
      <w:proofErr w:type="spellStart"/>
      <w:r w:rsidRPr="00817ECB">
        <w:rPr>
          <w:rFonts w:ascii="GHEA Mariam" w:hAnsi="GHEA Mariam"/>
        </w:rPr>
        <w:t>կազմում</w:t>
      </w:r>
      <w:proofErr w:type="spellEnd"/>
      <w:r w:rsidRPr="00817ECB">
        <w:rPr>
          <w:rFonts w:ascii="GHEA Mariam" w:hAnsi="GHEA Mariam"/>
        </w:rPr>
        <w:t xml:space="preserve"> </w:t>
      </w:r>
      <w:proofErr w:type="spellStart"/>
      <w:r w:rsidRPr="00817ECB">
        <w:rPr>
          <w:rFonts w:ascii="GHEA Mariam" w:hAnsi="GHEA Mariam"/>
        </w:rPr>
        <w:t>են</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մաս</w:t>
      </w:r>
      <w:proofErr w:type="spellEnd"/>
      <w:r w:rsidRPr="00817ECB">
        <w:rPr>
          <w:rFonts w:ascii="GHEA Mariam" w:hAnsi="GHEA Mariam"/>
        </w:rPr>
        <w:t xml:space="preserve">: </w:t>
      </w:r>
      <w:proofErr w:type="spellStart"/>
      <w:r w:rsidR="00C539A3" w:rsidRPr="00817ECB">
        <w:rPr>
          <w:rFonts w:ascii="GHEA Mariam" w:hAnsi="GHEA Mariam"/>
        </w:rPr>
        <w:t>Աշխատանքների</w:t>
      </w:r>
      <w:proofErr w:type="spellEnd"/>
      <w:r w:rsidR="00C539A3" w:rsidRPr="00817ECB">
        <w:rPr>
          <w:rFonts w:ascii="GHEA Mariam" w:hAnsi="GHEA Mariam"/>
        </w:rPr>
        <w:t xml:space="preserve"> </w:t>
      </w:r>
      <w:proofErr w:type="spellStart"/>
      <w:r w:rsidR="00C539A3" w:rsidRPr="00817ECB">
        <w:rPr>
          <w:rFonts w:ascii="GHEA Mariam" w:hAnsi="GHEA Mariam"/>
        </w:rPr>
        <w:t>կ</w:t>
      </w:r>
      <w:r w:rsidR="006C7E06" w:rsidRPr="00817ECB">
        <w:rPr>
          <w:rFonts w:ascii="GHEA Mariam" w:hAnsi="GHEA Mariam"/>
        </w:rPr>
        <w:t>ատար</w:t>
      </w:r>
      <w:r w:rsidR="00C539A3" w:rsidRPr="00817ECB">
        <w:rPr>
          <w:rFonts w:ascii="GHEA Mariam" w:hAnsi="GHEA Mariam"/>
        </w:rPr>
        <w:t>ման</w:t>
      </w:r>
      <w:proofErr w:type="spellEnd"/>
      <w:r w:rsidR="006C7E06" w:rsidRPr="00817ECB">
        <w:rPr>
          <w:rFonts w:ascii="GHEA Mariam" w:hAnsi="GHEA Mariam"/>
        </w:rPr>
        <w:t xml:space="preserve"> </w:t>
      </w:r>
      <w:proofErr w:type="spellStart"/>
      <w:r w:rsidR="006C7E06" w:rsidRPr="00817ECB">
        <w:rPr>
          <w:rFonts w:ascii="GHEA Mariam" w:hAnsi="GHEA Mariam"/>
        </w:rPr>
        <w:t>երաշխիքի</w:t>
      </w:r>
      <w:proofErr w:type="spellEnd"/>
      <w:r w:rsidR="006C7E06" w:rsidRPr="00817ECB">
        <w:rPr>
          <w:rFonts w:ascii="GHEA Mariam" w:hAnsi="GHEA Mariam"/>
        </w:rPr>
        <w:t xml:space="preserve"> և </w:t>
      </w:r>
      <w:proofErr w:type="spellStart"/>
      <w:r w:rsidR="006C7E06" w:rsidRPr="00817ECB">
        <w:rPr>
          <w:rFonts w:ascii="GHEA Mariam" w:hAnsi="GHEA Mariam"/>
        </w:rPr>
        <w:t>կանխավճարի</w:t>
      </w:r>
      <w:proofErr w:type="spellEnd"/>
      <w:r w:rsidR="006C7E06" w:rsidRPr="00817ECB">
        <w:rPr>
          <w:rFonts w:ascii="GHEA Mariam" w:hAnsi="GHEA Mariam"/>
        </w:rPr>
        <w:t xml:space="preserve"> </w:t>
      </w:r>
      <w:proofErr w:type="spellStart"/>
      <w:r w:rsidR="006C7E06" w:rsidRPr="00817ECB">
        <w:rPr>
          <w:rFonts w:ascii="GHEA Mariam" w:hAnsi="GHEA Mariam"/>
        </w:rPr>
        <w:t>երաշխիքի</w:t>
      </w:r>
      <w:proofErr w:type="spellEnd"/>
      <w:r w:rsidR="006C7E06" w:rsidRPr="00817ECB">
        <w:rPr>
          <w:rFonts w:ascii="GHEA Mariam" w:hAnsi="GHEA Mariam"/>
        </w:rPr>
        <w:t xml:space="preserve"> </w:t>
      </w:r>
      <w:proofErr w:type="spellStart"/>
      <w:r w:rsidR="006C7E06" w:rsidRPr="00817ECB">
        <w:rPr>
          <w:rFonts w:ascii="GHEA Mariam" w:hAnsi="GHEA Mariam"/>
        </w:rPr>
        <w:t>ձևերը</w:t>
      </w:r>
      <w:proofErr w:type="spellEnd"/>
      <w:r w:rsidR="006C7E06" w:rsidRPr="00817ECB">
        <w:rPr>
          <w:rFonts w:ascii="GHEA Mariam" w:hAnsi="GHEA Mariam"/>
        </w:rPr>
        <w:t xml:space="preserve">, </w:t>
      </w:r>
      <w:proofErr w:type="spellStart"/>
      <w:r w:rsidR="006C7E06" w:rsidRPr="00817ECB">
        <w:rPr>
          <w:rFonts w:ascii="GHEA Mariam" w:hAnsi="GHEA Mariam"/>
        </w:rPr>
        <w:t>անհրաժեշտության</w:t>
      </w:r>
      <w:proofErr w:type="spellEnd"/>
      <w:r w:rsidR="006C7E06" w:rsidRPr="00817ECB">
        <w:rPr>
          <w:rFonts w:ascii="GHEA Mariam" w:hAnsi="GHEA Mariam"/>
        </w:rPr>
        <w:t xml:space="preserve"> </w:t>
      </w:r>
      <w:proofErr w:type="spellStart"/>
      <w:r w:rsidR="006C7E06" w:rsidRPr="00817ECB">
        <w:rPr>
          <w:rFonts w:ascii="GHEA Mariam" w:hAnsi="GHEA Mariam"/>
        </w:rPr>
        <w:t>դեպքում</w:t>
      </w:r>
      <w:proofErr w:type="spellEnd"/>
      <w:r w:rsidR="006C7E06" w:rsidRPr="00817ECB">
        <w:rPr>
          <w:rFonts w:ascii="GHEA Mariam" w:hAnsi="GHEA Mariam"/>
        </w:rPr>
        <w:t xml:space="preserve">, </w:t>
      </w:r>
      <w:proofErr w:type="spellStart"/>
      <w:r w:rsidR="006C7E06" w:rsidRPr="00817ECB">
        <w:rPr>
          <w:rFonts w:ascii="GHEA Mariam" w:hAnsi="GHEA Mariam"/>
        </w:rPr>
        <w:t>լրացվելու</w:t>
      </w:r>
      <w:proofErr w:type="spellEnd"/>
      <w:r w:rsidR="006C7E06" w:rsidRPr="00817ECB">
        <w:rPr>
          <w:rFonts w:ascii="GHEA Mariam" w:hAnsi="GHEA Mariam"/>
        </w:rPr>
        <w:t xml:space="preserve"> </w:t>
      </w:r>
      <w:proofErr w:type="spellStart"/>
      <w:r w:rsidR="006C7E06" w:rsidRPr="00817ECB">
        <w:rPr>
          <w:rFonts w:ascii="GHEA Mariam" w:hAnsi="GHEA Mariam"/>
        </w:rPr>
        <w:t>են</w:t>
      </w:r>
      <w:proofErr w:type="spellEnd"/>
      <w:r w:rsidR="006C7E06" w:rsidRPr="00817ECB">
        <w:rPr>
          <w:rFonts w:ascii="GHEA Mariam" w:hAnsi="GHEA Mariam"/>
        </w:rPr>
        <w:t xml:space="preserve"> </w:t>
      </w:r>
      <w:proofErr w:type="spellStart"/>
      <w:r w:rsidR="006C7E06" w:rsidRPr="00817ECB">
        <w:rPr>
          <w:rFonts w:ascii="GHEA Mariam" w:hAnsi="GHEA Mariam"/>
        </w:rPr>
        <w:t>միայն</w:t>
      </w:r>
      <w:proofErr w:type="spellEnd"/>
      <w:r w:rsidR="006C7E06" w:rsidRPr="00817ECB">
        <w:rPr>
          <w:rFonts w:ascii="GHEA Mariam" w:hAnsi="GHEA Mariam"/>
        </w:rPr>
        <w:t xml:space="preserve"> </w:t>
      </w:r>
      <w:proofErr w:type="spellStart"/>
      <w:r w:rsidR="006C7E06" w:rsidRPr="00817ECB">
        <w:rPr>
          <w:rFonts w:ascii="GHEA Mariam" w:hAnsi="GHEA Mariam"/>
        </w:rPr>
        <w:t>հաղթող</w:t>
      </w:r>
      <w:proofErr w:type="spellEnd"/>
      <w:r w:rsidR="006C7E06" w:rsidRPr="00817ECB">
        <w:rPr>
          <w:rFonts w:ascii="GHEA Mariam" w:hAnsi="GHEA Mariam"/>
        </w:rPr>
        <w:t xml:space="preserve"> </w:t>
      </w:r>
      <w:proofErr w:type="spellStart"/>
      <w:r w:rsidR="006C7E06" w:rsidRPr="00817ECB">
        <w:rPr>
          <w:rFonts w:ascii="GHEA Mariam" w:hAnsi="GHEA Mariam"/>
        </w:rPr>
        <w:t>ճանաչված</w:t>
      </w:r>
      <w:proofErr w:type="spellEnd"/>
      <w:r w:rsidR="006C7E06" w:rsidRPr="00817ECB">
        <w:rPr>
          <w:rFonts w:ascii="GHEA Mariam" w:hAnsi="GHEA Mariam"/>
        </w:rPr>
        <w:t xml:space="preserve"> </w:t>
      </w:r>
      <w:proofErr w:type="spellStart"/>
      <w:r w:rsidR="006C7E06" w:rsidRPr="00817ECB">
        <w:rPr>
          <w:rFonts w:ascii="GHEA Mariam" w:hAnsi="GHEA Mariam"/>
        </w:rPr>
        <w:t>Հայտատուի</w:t>
      </w:r>
      <w:proofErr w:type="spellEnd"/>
      <w:r w:rsidR="006C7E06" w:rsidRPr="00817ECB">
        <w:rPr>
          <w:rFonts w:ascii="GHEA Mariam" w:hAnsi="GHEA Mariam"/>
        </w:rPr>
        <w:t xml:space="preserve"> կողմից </w:t>
      </w:r>
      <w:proofErr w:type="spellStart"/>
      <w:r w:rsidR="006C7E06" w:rsidRPr="00817ECB">
        <w:rPr>
          <w:rFonts w:ascii="GHEA Mariam" w:hAnsi="GHEA Mariam"/>
        </w:rPr>
        <w:t>պայմանագիրը</w:t>
      </w:r>
      <w:proofErr w:type="spellEnd"/>
      <w:r w:rsidR="006C7E06" w:rsidRPr="00817ECB">
        <w:rPr>
          <w:rFonts w:ascii="GHEA Mariam" w:hAnsi="GHEA Mariam"/>
        </w:rPr>
        <w:t xml:space="preserve"> </w:t>
      </w:r>
      <w:proofErr w:type="spellStart"/>
      <w:r w:rsidR="006C7E06" w:rsidRPr="00817ECB">
        <w:rPr>
          <w:rFonts w:ascii="GHEA Mariam" w:hAnsi="GHEA Mariam"/>
        </w:rPr>
        <w:t>շներհելուց</w:t>
      </w:r>
      <w:proofErr w:type="spellEnd"/>
      <w:r w:rsidR="006C7E06" w:rsidRPr="00817ECB">
        <w:rPr>
          <w:rFonts w:ascii="GHEA Mariam" w:hAnsi="GHEA Mariam"/>
        </w:rPr>
        <w:t xml:space="preserve"> </w:t>
      </w:r>
      <w:proofErr w:type="spellStart"/>
      <w:r w:rsidR="006C7E06" w:rsidRPr="00817ECB">
        <w:rPr>
          <w:rFonts w:ascii="GHEA Mariam" w:hAnsi="GHEA Mariam"/>
        </w:rPr>
        <w:t>հետո</w:t>
      </w:r>
      <w:proofErr w:type="spellEnd"/>
      <w:r w:rsidR="006C7E06" w:rsidRPr="00817ECB">
        <w:rPr>
          <w:rFonts w:ascii="GHEA Mariam" w:hAnsi="GHEA Mariam"/>
        </w:rPr>
        <w:t xml:space="preserve">: </w:t>
      </w:r>
    </w:p>
    <w:p w14:paraId="7CE4B379" w14:textId="77777777" w:rsidR="00206DF9" w:rsidRPr="00817ECB" w:rsidRDefault="00206DF9" w:rsidP="00206DF9">
      <w:pPr>
        <w:pStyle w:val="TOC1"/>
        <w:ind w:left="180" w:right="288"/>
        <w:rPr>
          <w:rFonts w:ascii="GHEA Mariam" w:hAnsi="GHEA Mariam"/>
          <w:b w:val="0"/>
        </w:rPr>
      </w:pPr>
    </w:p>
    <w:p w14:paraId="6CC6305A" w14:textId="77777777" w:rsidR="00206DF9" w:rsidRPr="00817ECB" w:rsidRDefault="00BC4435" w:rsidP="00206DF9">
      <w:pPr>
        <w:jc w:val="center"/>
        <w:rPr>
          <w:rFonts w:ascii="GHEA Mariam" w:hAnsi="GHEA Mariam"/>
          <w:b/>
          <w:sz w:val="28"/>
        </w:rPr>
      </w:pPr>
      <w:proofErr w:type="spellStart"/>
      <w:r w:rsidRPr="00817ECB">
        <w:rPr>
          <w:rFonts w:ascii="GHEA Mariam" w:hAnsi="GHEA Mariam"/>
          <w:b/>
          <w:sz w:val="28"/>
        </w:rPr>
        <w:t>Ձևերի</w:t>
      </w:r>
      <w:proofErr w:type="spellEnd"/>
      <w:r w:rsidRPr="00817ECB">
        <w:rPr>
          <w:rFonts w:ascii="GHEA Mariam" w:hAnsi="GHEA Mariam"/>
          <w:b/>
          <w:sz w:val="28"/>
        </w:rPr>
        <w:t xml:space="preserve"> </w:t>
      </w:r>
      <w:proofErr w:type="spellStart"/>
      <w:r w:rsidRPr="00817ECB">
        <w:rPr>
          <w:rFonts w:ascii="GHEA Mariam" w:hAnsi="GHEA Mariam"/>
          <w:b/>
          <w:sz w:val="28"/>
        </w:rPr>
        <w:t>աղյուսակ</w:t>
      </w:r>
      <w:proofErr w:type="spellEnd"/>
    </w:p>
    <w:p w14:paraId="0A39CF3B" w14:textId="6195E55C" w:rsidR="00D77EBD" w:rsidRDefault="007869B7" w:rsidP="005A2DFC">
      <w:pPr>
        <w:pStyle w:val="TOC1"/>
        <w:rPr>
          <w:rFonts w:ascii="GHEA Mariam" w:hAnsi="GHEA Mariam"/>
          <w:webHidden/>
        </w:rPr>
      </w:pPr>
      <w:r w:rsidRPr="00817ECB">
        <w:rPr>
          <w:rFonts w:ascii="GHEA Mariam" w:hAnsi="GHEA Mariam"/>
          <w:b w:val="0"/>
        </w:rPr>
        <w:fldChar w:fldCharType="begin"/>
      </w:r>
      <w:r w:rsidR="00F03A01" w:rsidRPr="00FF7ABF">
        <w:rPr>
          <w:rFonts w:ascii="GHEA Mariam" w:hAnsi="GHEA Mariam"/>
          <w:b w:val="0"/>
          <w:bCs/>
        </w:rPr>
        <w:instrText xml:space="preserve"> TOC \h \z \t "Section IX Header,1" </w:instrText>
      </w:r>
      <w:r w:rsidRPr="00817ECB">
        <w:rPr>
          <w:rFonts w:ascii="GHEA Mariam" w:hAnsi="GHEA Mariam"/>
          <w:b w:val="0"/>
        </w:rPr>
        <w:fldChar w:fldCharType="separate"/>
      </w:r>
      <w:r w:rsidR="00D77EBD" w:rsidRPr="00FF7ABF">
        <w:rPr>
          <w:rStyle w:val="Hyperlink"/>
          <w:rFonts w:ascii="GHEA Mariam" w:hAnsi="GHEA Mariam"/>
        </w:rPr>
        <w:t>Ընդունման գրություն</w:t>
      </w:r>
      <w:r w:rsidR="00D77EBD" w:rsidRPr="00FF7ABF">
        <w:rPr>
          <w:rFonts w:ascii="GHEA Mariam" w:hAnsi="GHEA Mariam"/>
          <w:webHidden/>
        </w:rPr>
        <w:tab/>
      </w:r>
      <w:r w:rsidR="00D77EBD" w:rsidRPr="00FF7ABF">
        <w:rPr>
          <w:rFonts w:ascii="GHEA Mariam" w:hAnsi="GHEA Mariam"/>
          <w:webHidden/>
        </w:rPr>
        <w:fldChar w:fldCharType="begin"/>
      </w:r>
      <w:r w:rsidR="00D77EBD" w:rsidRPr="00FF7ABF">
        <w:rPr>
          <w:rFonts w:ascii="GHEA Mariam" w:hAnsi="GHEA Mariam"/>
          <w:webHidden/>
        </w:rPr>
        <w:instrText xml:space="preserve"> PAGEREF _Toc98502383 \h </w:instrText>
      </w:r>
      <w:r w:rsidR="00D77EBD" w:rsidRPr="00FF7ABF">
        <w:rPr>
          <w:rFonts w:ascii="GHEA Mariam" w:hAnsi="GHEA Mariam"/>
          <w:webHidden/>
        </w:rPr>
      </w:r>
      <w:r w:rsidR="00D77EBD" w:rsidRPr="00FF7ABF">
        <w:rPr>
          <w:rFonts w:ascii="GHEA Mariam" w:hAnsi="GHEA Mariam"/>
          <w:webHidden/>
        </w:rPr>
        <w:fldChar w:fldCharType="separate"/>
      </w:r>
      <w:r w:rsidR="00364065">
        <w:rPr>
          <w:rFonts w:ascii="GHEA Mariam" w:hAnsi="GHEA Mariam"/>
          <w:webHidden/>
        </w:rPr>
        <w:t>88</w:t>
      </w:r>
      <w:r w:rsidR="00D77EBD" w:rsidRPr="00FF7ABF">
        <w:rPr>
          <w:rFonts w:ascii="GHEA Mariam" w:hAnsi="GHEA Mariam"/>
          <w:webHidden/>
        </w:rPr>
        <w:fldChar w:fldCharType="end"/>
      </w:r>
    </w:p>
    <w:p w14:paraId="66CFB883" w14:textId="1F76ACCE" w:rsidR="00D77EBD" w:rsidRDefault="00D77EBD" w:rsidP="005A2DFC">
      <w:pPr>
        <w:pStyle w:val="TOC1"/>
        <w:rPr>
          <w:rFonts w:ascii="GHEA Mariam" w:hAnsi="GHEA Mariam"/>
          <w:webHidden/>
        </w:rPr>
      </w:pPr>
      <w:r w:rsidRPr="00FF7ABF">
        <w:rPr>
          <w:rStyle w:val="Hyperlink"/>
          <w:rFonts w:ascii="GHEA Mariam" w:hAnsi="GHEA Mariam"/>
        </w:rPr>
        <w:t>Պայմանագիր</w:t>
      </w:r>
      <w:r w:rsidRPr="00FF7ABF">
        <w:rPr>
          <w:rFonts w:ascii="GHEA Mariam" w:hAnsi="GHEA Mariam"/>
          <w:webHidden/>
        </w:rPr>
        <w:tab/>
      </w:r>
      <w:r w:rsidRPr="00FF7ABF">
        <w:rPr>
          <w:rFonts w:ascii="GHEA Mariam" w:hAnsi="GHEA Mariam"/>
          <w:webHidden/>
        </w:rPr>
        <w:fldChar w:fldCharType="begin"/>
      </w:r>
      <w:r w:rsidRPr="00FF7ABF">
        <w:rPr>
          <w:rFonts w:ascii="GHEA Mariam" w:hAnsi="GHEA Mariam"/>
          <w:webHidden/>
        </w:rPr>
        <w:instrText xml:space="preserve"> PAGEREF _Toc98502384 \h </w:instrText>
      </w:r>
      <w:r w:rsidRPr="00FF7ABF">
        <w:rPr>
          <w:rFonts w:ascii="GHEA Mariam" w:hAnsi="GHEA Mariam"/>
          <w:webHidden/>
        </w:rPr>
      </w:r>
      <w:r w:rsidRPr="00FF7ABF">
        <w:rPr>
          <w:rFonts w:ascii="GHEA Mariam" w:hAnsi="GHEA Mariam"/>
          <w:webHidden/>
        </w:rPr>
        <w:fldChar w:fldCharType="separate"/>
      </w:r>
      <w:r w:rsidR="00364065">
        <w:rPr>
          <w:rFonts w:ascii="GHEA Mariam" w:hAnsi="GHEA Mariam"/>
          <w:webHidden/>
        </w:rPr>
        <w:t>89</w:t>
      </w:r>
      <w:r w:rsidRPr="00FF7ABF">
        <w:rPr>
          <w:rFonts w:ascii="GHEA Mariam" w:hAnsi="GHEA Mariam"/>
          <w:webHidden/>
        </w:rPr>
        <w:fldChar w:fldCharType="end"/>
      </w:r>
    </w:p>
    <w:p w14:paraId="2A2E6A8E" w14:textId="09B4423F" w:rsidR="00FD78DD" w:rsidRPr="00817ECB" w:rsidRDefault="00D77EBD" w:rsidP="005A2DFC">
      <w:pPr>
        <w:pStyle w:val="TOC1"/>
        <w:rPr>
          <w:rFonts w:ascii="GHEA Mariam" w:hAnsi="GHEA Mariam"/>
        </w:rPr>
      </w:pPr>
      <w:r w:rsidRPr="00FF7ABF">
        <w:rPr>
          <w:rStyle w:val="Hyperlink"/>
          <w:rFonts w:ascii="GHEA Mariam" w:hAnsi="GHEA Mariam"/>
        </w:rPr>
        <w:t>Պայմանագրի կատարման երաշխիք</w:t>
      </w:r>
      <w:r w:rsidRPr="00FF7ABF">
        <w:rPr>
          <w:rFonts w:ascii="GHEA Mariam" w:hAnsi="GHEA Mariam"/>
          <w:webHidden/>
        </w:rPr>
        <w:tab/>
      </w:r>
      <w:r w:rsidRPr="00FF7ABF">
        <w:rPr>
          <w:rFonts w:ascii="GHEA Mariam" w:hAnsi="GHEA Mariam"/>
          <w:webHidden/>
        </w:rPr>
        <w:fldChar w:fldCharType="begin"/>
      </w:r>
      <w:r w:rsidRPr="00FF7ABF">
        <w:rPr>
          <w:rFonts w:ascii="GHEA Mariam" w:hAnsi="GHEA Mariam"/>
          <w:webHidden/>
        </w:rPr>
        <w:instrText xml:space="preserve"> PAGEREF _Toc98502385 \h </w:instrText>
      </w:r>
      <w:r w:rsidRPr="00FF7ABF">
        <w:rPr>
          <w:rFonts w:ascii="GHEA Mariam" w:hAnsi="GHEA Mariam"/>
          <w:webHidden/>
        </w:rPr>
      </w:r>
      <w:r w:rsidR="00FD3312">
        <w:rPr>
          <w:rFonts w:ascii="GHEA Mariam" w:hAnsi="GHEA Mariam"/>
          <w:webHidden/>
        </w:rPr>
        <w:fldChar w:fldCharType="separate"/>
      </w:r>
      <w:r w:rsidRPr="00FF7ABF">
        <w:rPr>
          <w:rFonts w:ascii="GHEA Mariam" w:hAnsi="GHEA Mariam"/>
          <w:webHidden/>
        </w:rPr>
        <w:fldChar w:fldCharType="end"/>
      </w:r>
      <w:r w:rsidR="007869B7" w:rsidRPr="00817ECB">
        <w:rPr>
          <w:rFonts w:ascii="GHEA Mariam" w:hAnsi="GHEA Mariam"/>
        </w:rPr>
        <w:fldChar w:fldCharType="end"/>
      </w:r>
    </w:p>
    <w:p w14:paraId="51BA865A" w14:textId="77777777" w:rsidR="00FD78DD" w:rsidRPr="00817ECB" w:rsidRDefault="00FD78DD">
      <w:pPr>
        <w:rPr>
          <w:rFonts w:ascii="GHEA Mariam" w:hAnsi="GHEA Mariam"/>
        </w:rPr>
      </w:pPr>
      <w:r w:rsidRPr="00817ECB">
        <w:rPr>
          <w:rFonts w:ascii="GHEA Mariam" w:hAnsi="GHEA Mariam"/>
        </w:rPr>
        <w:br w:type="page"/>
      </w:r>
    </w:p>
    <w:p w14:paraId="7BC11072" w14:textId="77777777" w:rsidR="00833093" w:rsidRPr="00817ECB" w:rsidRDefault="00B16877" w:rsidP="00744AC8">
      <w:pPr>
        <w:pStyle w:val="SectionIXHeader"/>
        <w:rPr>
          <w:rFonts w:ascii="GHEA Mariam" w:hAnsi="GHEA Mariam"/>
        </w:rPr>
      </w:pPr>
      <w:bookmarkStart w:id="491" w:name="_Toc98502383"/>
      <w:bookmarkStart w:id="492" w:name="_Toc479669725"/>
      <w:bookmarkStart w:id="493" w:name="_Toc503288770"/>
      <w:proofErr w:type="spellStart"/>
      <w:r w:rsidRPr="00817ECB">
        <w:rPr>
          <w:rFonts w:ascii="GHEA Mariam" w:hAnsi="GHEA Mariam"/>
        </w:rPr>
        <w:t>Ը</w:t>
      </w:r>
      <w:r w:rsidR="002462B5" w:rsidRPr="00817ECB">
        <w:rPr>
          <w:rFonts w:ascii="GHEA Mariam" w:hAnsi="GHEA Mariam"/>
        </w:rPr>
        <w:t>նդունման</w:t>
      </w:r>
      <w:proofErr w:type="spellEnd"/>
      <w:r w:rsidR="00DB4108" w:rsidRPr="00817ECB">
        <w:rPr>
          <w:rFonts w:ascii="GHEA Mariam" w:hAnsi="GHEA Mariam"/>
        </w:rPr>
        <w:t xml:space="preserve"> </w:t>
      </w:r>
      <w:proofErr w:type="spellStart"/>
      <w:r w:rsidR="00DB4108" w:rsidRPr="00817ECB">
        <w:rPr>
          <w:rFonts w:ascii="GHEA Mariam" w:hAnsi="GHEA Mariam"/>
        </w:rPr>
        <w:t>գրություն</w:t>
      </w:r>
      <w:bookmarkEnd w:id="491"/>
      <w:bookmarkEnd w:id="492"/>
      <w:bookmarkEnd w:id="493"/>
      <w:proofErr w:type="spellEnd"/>
    </w:p>
    <w:p w14:paraId="38A0D8E1" w14:textId="77777777" w:rsidR="00833093" w:rsidRPr="00817ECB" w:rsidRDefault="00833093" w:rsidP="00833093">
      <w:pPr>
        <w:jc w:val="center"/>
        <w:rPr>
          <w:rFonts w:ascii="GHEA Mariam" w:hAnsi="GHEA Mariam"/>
          <w:i/>
        </w:rPr>
      </w:pPr>
      <w:r w:rsidRPr="00817ECB">
        <w:rPr>
          <w:rFonts w:ascii="GHEA Mariam" w:hAnsi="GHEA Mariam"/>
          <w:i/>
        </w:rPr>
        <w:t>[</w:t>
      </w:r>
      <w:proofErr w:type="spellStart"/>
      <w:r w:rsidR="007A6B87" w:rsidRPr="00817ECB">
        <w:rPr>
          <w:rFonts w:ascii="GHEA Mariam" w:hAnsi="GHEA Mariam"/>
          <w:i/>
        </w:rPr>
        <w:t>Գնորդի</w:t>
      </w:r>
      <w:proofErr w:type="spellEnd"/>
      <w:r w:rsidR="007A6B87" w:rsidRPr="00817ECB">
        <w:rPr>
          <w:rFonts w:ascii="GHEA Mariam" w:hAnsi="GHEA Mariam"/>
          <w:i/>
        </w:rPr>
        <w:t xml:space="preserve"> </w:t>
      </w:r>
      <w:proofErr w:type="spellStart"/>
      <w:r w:rsidR="007A6B87" w:rsidRPr="00817ECB">
        <w:rPr>
          <w:rFonts w:ascii="GHEA Mariam" w:hAnsi="GHEA Mariam"/>
          <w:i/>
        </w:rPr>
        <w:t>ձևաթ</w:t>
      </w:r>
      <w:r w:rsidR="000F19FC" w:rsidRPr="00817ECB">
        <w:rPr>
          <w:rFonts w:ascii="GHEA Mariam" w:hAnsi="GHEA Mariam"/>
          <w:i/>
        </w:rPr>
        <w:t>ուղթ</w:t>
      </w:r>
      <w:proofErr w:type="spellEnd"/>
      <w:r w:rsidRPr="00817ECB">
        <w:rPr>
          <w:rFonts w:ascii="GHEA Mariam" w:hAnsi="GHEA Mariam"/>
          <w:i/>
        </w:rPr>
        <w:t>]</w:t>
      </w:r>
    </w:p>
    <w:p w14:paraId="0DAD0622" w14:textId="77777777" w:rsidR="00833093" w:rsidRPr="00817ECB" w:rsidRDefault="00833093" w:rsidP="00833093">
      <w:pPr>
        <w:rPr>
          <w:rFonts w:ascii="GHEA Mariam" w:hAnsi="GHEA Mariam"/>
        </w:rPr>
      </w:pPr>
    </w:p>
    <w:p w14:paraId="41D10A63" w14:textId="77777777" w:rsidR="00833093" w:rsidRPr="00817ECB" w:rsidRDefault="00833093" w:rsidP="00833093">
      <w:pPr>
        <w:jc w:val="right"/>
        <w:rPr>
          <w:rFonts w:ascii="GHEA Mariam" w:hAnsi="GHEA Mariam"/>
        </w:rPr>
      </w:pPr>
      <w:r w:rsidRPr="00817ECB">
        <w:rPr>
          <w:rFonts w:ascii="GHEA Mariam" w:hAnsi="GHEA Mariam"/>
          <w:i/>
        </w:rPr>
        <w:t>[</w:t>
      </w:r>
      <w:proofErr w:type="spellStart"/>
      <w:r w:rsidR="00E233E8" w:rsidRPr="00817ECB">
        <w:rPr>
          <w:rFonts w:ascii="GHEA Mariam" w:hAnsi="GHEA Mariam"/>
          <w:i/>
        </w:rPr>
        <w:t>ամսաթիվ</w:t>
      </w:r>
      <w:proofErr w:type="spellEnd"/>
      <w:r w:rsidRPr="00817ECB">
        <w:rPr>
          <w:rFonts w:ascii="GHEA Mariam" w:hAnsi="GHEA Mariam"/>
          <w:i/>
        </w:rPr>
        <w:t>]</w:t>
      </w:r>
    </w:p>
    <w:p w14:paraId="0B884F1C" w14:textId="77777777" w:rsidR="007B05DB" w:rsidRPr="00817ECB" w:rsidRDefault="00990063" w:rsidP="007B05DB">
      <w:pPr>
        <w:rPr>
          <w:rFonts w:ascii="GHEA Mariam" w:hAnsi="GHEA Mariam"/>
        </w:rPr>
      </w:pPr>
      <w:proofErr w:type="spellStart"/>
      <w:r w:rsidRPr="00817ECB">
        <w:rPr>
          <w:rFonts w:ascii="GHEA Mariam" w:hAnsi="GHEA Mariam"/>
        </w:rPr>
        <w:t>ՈՒմ</w:t>
      </w:r>
      <w:proofErr w:type="spellEnd"/>
      <w:r w:rsidR="00E233E8" w:rsidRPr="00817ECB">
        <w:rPr>
          <w:rFonts w:ascii="GHEA Mariam" w:hAnsi="GHEA Mariam"/>
        </w:rPr>
        <w:t>`</w:t>
      </w:r>
      <w:r w:rsidR="007B05DB" w:rsidRPr="00817ECB">
        <w:rPr>
          <w:rFonts w:ascii="GHEA Mariam" w:hAnsi="GHEA Mariam"/>
        </w:rPr>
        <w:t xml:space="preserve"> </w:t>
      </w:r>
      <w:r w:rsidR="007869B7" w:rsidRPr="00817ECB">
        <w:rPr>
          <w:rFonts w:ascii="GHEA Mariam" w:hAnsi="GHEA Mariam"/>
          <w:i/>
        </w:rPr>
        <w:fldChar w:fldCharType="begin"/>
      </w:r>
      <w:r w:rsidR="007B05DB" w:rsidRPr="00817ECB">
        <w:rPr>
          <w:rFonts w:ascii="GHEA Mariam" w:hAnsi="GHEA Mariam"/>
          <w:i/>
        </w:rPr>
        <w:instrText>ADVANCE \D 1.90</w:instrText>
      </w:r>
      <w:r w:rsidR="007869B7" w:rsidRPr="00817ECB">
        <w:rPr>
          <w:rFonts w:ascii="GHEA Mariam" w:hAnsi="GHEA Mariam"/>
          <w:i/>
        </w:rPr>
        <w:fldChar w:fldCharType="end"/>
      </w:r>
      <w:r w:rsidR="007B05DB" w:rsidRPr="00817ECB">
        <w:rPr>
          <w:rFonts w:ascii="GHEA Mariam" w:hAnsi="GHEA Mariam"/>
          <w:i/>
        </w:rPr>
        <w:t>[</w:t>
      </w:r>
      <w:proofErr w:type="spellStart"/>
      <w:r w:rsidRPr="00817ECB">
        <w:rPr>
          <w:rFonts w:ascii="GHEA Mariam" w:hAnsi="GHEA Mariam"/>
          <w:i/>
        </w:rPr>
        <w:t>Մատակարարի</w:t>
      </w:r>
      <w:proofErr w:type="spellEnd"/>
      <w:r w:rsidRPr="00817ECB">
        <w:rPr>
          <w:rFonts w:ascii="GHEA Mariam" w:hAnsi="GHEA Mariam"/>
          <w:i/>
        </w:rPr>
        <w:t xml:space="preserve"> </w:t>
      </w:r>
      <w:proofErr w:type="spellStart"/>
      <w:r w:rsidRPr="00817ECB">
        <w:rPr>
          <w:rFonts w:ascii="GHEA Mariam" w:hAnsi="GHEA Mariam"/>
          <w:i/>
        </w:rPr>
        <w:t>անունը</w:t>
      </w:r>
      <w:proofErr w:type="spellEnd"/>
      <w:r w:rsidRPr="00817ECB">
        <w:rPr>
          <w:rFonts w:ascii="GHEA Mariam" w:hAnsi="GHEA Mariam"/>
          <w:i/>
        </w:rPr>
        <w:t xml:space="preserve"> և </w:t>
      </w:r>
      <w:proofErr w:type="spellStart"/>
      <w:r w:rsidRPr="00817ECB">
        <w:rPr>
          <w:rFonts w:ascii="GHEA Mariam" w:hAnsi="GHEA Mariam"/>
          <w:i/>
        </w:rPr>
        <w:t>հասցեն</w:t>
      </w:r>
      <w:proofErr w:type="spellEnd"/>
      <w:r w:rsidR="007B05DB" w:rsidRPr="00817ECB">
        <w:rPr>
          <w:rFonts w:ascii="GHEA Mariam" w:hAnsi="GHEA Mariam"/>
          <w:i/>
        </w:rPr>
        <w:t>]</w:t>
      </w:r>
    </w:p>
    <w:p w14:paraId="074FA22B" w14:textId="77777777" w:rsidR="00833093" w:rsidRPr="00817ECB" w:rsidRDefault="00833093" w:rsidP="00833093">
      <w:pPr>
        <w:rPr>
          <w:rFonts w:ascii="GHEA Mariam" w:hAnsi="GHEA Mariam"/>
        </w:rPr>
      </w:pPr>
    </w:p>
    <w:p w14:paraId="150CF98E" w14:textId="77777777" w:rsidR="007B05DB" w:rsidRPr="00817ECB" w:rsidRDefault="00E233E8" w:rsidP="00CA4398">
      <w:pPr>
        <w:ind w:right="288"/>
        <w:rPr>
          <w:rFonts w:ascii="GHEA Mariam" w:hAnsi="GHEA Mariam"/>
        </w:rPr>
      </w:pPr>
      <w:proofErr w:type="spellStart"/>
      <w:r w:rsidRPr="00817ECB">
        <w:rPr>
          <w:rFonts w:ascii="GHEA Mariam" w:hAnsi="GHEA Mariam"/>
        </w:rPr>
        <w:t>Թեման</w:t>
      </w:r>
      <w:proofErr w:type="spellEnd"/>
      <w:r w:rsidRPr="00817ECB">
        <w:rPr>
          <w:rFonts w:ascii="GHEA Mariam" w:hAnsi="GHEA Mariam"/>
        </w:rPr>
        <w:t>`</w:t>
      </w:r>
      <w:r w:rsidR="007B05DB" w:rsidRPr="00817ECB">
        <w:rPr>
          <w:rFonts w:ascii="GHEA Mariam" w:hAnsi="GHEA Mariam"/>
          <w:b/>
          <w:i/>
        </w:rPr>
        <w:t xml:space="preserve"> </w:t>
      </w:r>
      <w:r w:rsidRPr="00817ECB">
        <w:rPr>
          <w:rFonts w:ascii="GHEA Mariam" w:hAnsi="GHEA Mariam"/>
          <w:b/>
          <w:i/>
        </w:rPr>
        <w:t xml:space="preserve">No. </w:t>
      </w:r>
      <w:r w:rsidRPr="00817ECB">
        <w:rPr>
          <w:rFonts w:ascii="GHEA Mariam" w:hAnsi="GHEA Mariam"/>
        </w:rPr>
        <w:t xml:space="preserve"> </w:t>
      </w:r>
      <w:proofErr w:type="spellStart"/>
      <w:r w:rsidRPr="00817ECB">
        <w:rPr>
          <w:rFonts w:ascii="GHEA Mariam" w:hAnsi="GHEA Mariam"/>
          <w:b/>
          <w:i/>
        </w:rPr>
        <w:t>Պայմանագրի</w:t>
      </w:r>
      <w:proofErr w:type="spellEnd"/>
      <w:r w:rsidRPr="00817ECB">
        <w:rPr>
          <w:rFonts w:ascii="GHEA Mariam" w:hAnsi="GHEA Mariam"/>
          <w:b/>
          <w:i/>
        </w:rPr>
        <w:t xml:space="preserve"> </w:t>
      </w:r>
      <w:proofErr w:type="spellStart"/>
      <w:r w:rsidRPr="00817ECB">
        <w:rPr>
          <w:rFonts w:ascii="GHEA Mariam" w:hAnsi="GHEA Mariam"/>
          <w:b/>
          <w:i/>
        </w:rPr>
        <w:t>շնորհման</w:t>
      </w:r>
      <w:proofErr w:type="spellEnd"/>
      <w:r w:rsidRPr="00817ECB">
        <w:rPr>
          <w:rFonts w:ascii="GHEA Mariam" w:hAnsi="GHEA Mariam"/>
          <w:b/>
          <w:i/>
        </w:rPr>
        <w:t xml:space="preserve"> </w:t>
      </w:r>
      <w:proofErr w:type="spellStart"/>
      <w:r w:rsidRPr="00817ECB">
        <w:rPr>
          <w:rFonts w:ascii="GHEA Mariam" w:hAnsi="GHEA Mariam"/>
          <w:b/>
          <w:i/>
        </w:rPr>
        <w:t>ծանուցում</w:t>
      </w:r>
      <w:proofErr w:type="spellEnd"/>
      <w:r w:rsidR="007B05DB" w:rsidRPr="00817ECB">
        <w:rPr>
          <w:rFonts w:ascii="GHEA Mariam" w:hAnsi="GHEA Mariam"/>
        </w:rPr>
        <w:t xml:space="preserve">. . . . . . . . . .   </w:t>
      </w:r>
    </w:p>
    <w:p w14:paraId="2DCE7D53" w14:textId="77777777" w:rsidR="007B05DB" w:rsidRPr="00817ECB" w:rsidRDefault="007B05DB" w:rsidP="007B05DB">
      <w:pPr>
        <w:ind w:left="360" w:right="288"/>
        <w:rPr>
          <w:rFonts w:ascii="GHEA Mariam" w:hAnsi="GHEA Mariam"/>
        </w:rPr>
      </w:pPr>
    </w:p>
    <w:p w14:paraId="65AAB097" w14:textId="77777777" w:rsidR="007B05DB" w:rsidRPr="00817ECB" w:rsidRDefault="007B05DB" w:rsidP="007B05DB">
      <w:pPr>
        <w:ind w:left="360" w:right="288"/>
        <w:rPr>
          <w:rFonts w:ascii="GHEA Mariam" w:hAnsi="GHEA Mariam"/>
        </w:rPr>
      </w:pPr>
    </w:p>
    <w:p w14:paraId="60459015" w14:textId="77777777" w:rsidR="00833093" w:rsidRPr="00817ECB" w:rsidRDefault="00833093" w:rsidP="00833093">
      <w:pPr>
        <w:rPr>
          <w:rFonts w:ascii="GHEA Mariam" w:hAnsi="GHEA Mariam"/>
        </w:rPr>
      </w:pPr>
    </w:p>
    <w:p w14:paraId="67B55FCD" w14:textId="0FACAE1F" w:rsidR="00BA1535" w:rsidRPr="00817ECB" w:rsidRDefault="003324D3" w:rsidP="00234E8E">
      <w:pPr>
        <w:pStyle w:val="BodyTextIndent"/>
        <w:ind w:left="180" w:right="288" w:firstLine="540"/>
        <w:rPr>
          <w:rFonts w:ascii="GHEA Mariam" w:hAnsi="GHEA Mariam"/>
        </w:rPr>
      </w:pPr>
      <w:proofErr w:type="spellStart"/>
      <w:r w:rsidRPr="00817ECB">
        <w:rPr>
          <w:rFonts w:ascii="GHEA Mariam" w:hAnsi="GHEA Mariam"/>
        </w:rPr>
        <w:t>Սույնով</w:t>
      </w:r>
      <w:proofErr w:type="spellEnd"/>
      <w:r w:rsidRPr="00817ECB">
        <w:rPr>
          <w:rFonts w:ascii="GHEA Mariam" w:hAnsi="GHEA Mariam"/>
        </w:rPr>
        <w:t xml:space="preserve"> </w:t>
      </w:r>
      <w:proofErr w:type="spellStart"/>
      <w:r w:rsidRPr="00817ECB">
        <w:rPr>
          <w:rFonts w:ascii="GHEA Mariam" w:hAnsi="GHEA Mariam"/>
        </w:rPr>
        <w:t>տեղեկացնում</w:t>
      </w:r>
      <w:proofErr w:type="spellEnd"/>
      <w:r w:rsidRPr="00817ECB">
        <w:rPr>
          <w:rFonts w:ascii="GHEA Mariam" w:hAnsi="GHEA Mariam"/>
        </w:rPr>
        <w:t xml:space="preserve"> </w:t>
      </w:r>
      <w:proofErr w:type="spellStart"/>
      <w:r w:rsidRPr="00817ECB">
        <w:rPr>
          <w:rFonts w:ascii="GHEA Mariam" w:hAnsi="GHEA Mariam"/>
        </w:rPr>
        <w:t>ենք</w:t>
      </w:r>
      <w:proofErr w:type="spellEnd"/>
      <w:r w:rsidRPr="00817ECB">
        <w:rPr>
          <w:rFonts w:ascii="GHEA Mariam" w:hAnsi="GHEA Mariam"/>
        </w:rPr>
        <w:t xml:space="preserve">, </w:t>
      </w:r>
      <w:proofErr w:type="spellStart"/>
      <w:r w:rsidRPr="00817ECB">
        <w:rPr>
          <w:rFonts w:ascii="GHEA Mariam" w:hAnsi="GHEA Mariam"/>
        </w:rPr>
        <w:t>որ</w:t>
      </w:r>
      <w:proofErr w:type="spellEnd"/>
      <w:r w:rsidRPr="00817ECB">
        <w:rPr>
          <w:rFonts w:ascii="GHEA Mariam" w:hAnsi="GHEA Mariam"/>
        </w:rPr>
        <w:t xml:space="preserve"> Ձեր </w:t>
      </w:r>
      <w:proofErr w:type="spellStart"/>
      <w:r w:rsidRPr="00817ECB">
        <w:rPr>
          <w:rFonts w:ascii="GHEA Mariam" w:hAnsi="GHEA Mariam"/>
        </w:rPr>
        <w:t>Հայտը</w:t>
      </w:r>
      <w:proofErr w:type="spellEnd"/>
      <w:r w:rsidRPr="00817ECB">
        <w:rPr>
          <w:rFonts w:ascii="GHEA Mariam" w:hAnsi="GHEA Mariam"/>
        </w:rPr>
        <w:t xml:space="preserve">, </w:t>
      </w:r>
      <w:r w:rsidR="00BA1535" w:rsidRPr="00817ECB">
        <w:rPr>
          <w:rFonts w:ascii="GHEA Mariam" w:hAnsi="GHEA Mariam"/>
          <w:b/>
          <w:i/>
        </w:rPr>
        <w:t>[</w:t>
      </w:r>
      <w:proofErr w:type="spellStart"/>
      <w:r w:rsidRPr="00817ECB">
        <w:rPr>
          <w:rFonts w:ascii="GHEA Mariam" w:hAnsi="GHEA Mariam"/>
          <w:b/>
          <w:i/>
        </w:rPr>
        <w:t>գրել</w:t>
      </w:r>
      <w:proofErr w:type="spellEnd"/>
      <w:r w:rsidRPr="00817ECB">
        <w:rPr>
          <w:rFonts w:ascii="GHEA Mariam" w:hAnsi="GHEA Mariam"/>
          <w:b/>
          <w:i/>
        </w:rPr>
        <w:t xml:space="preserve"> </w:t>
      </w:r>
      <w:proofErr w:type="spellStart"/>
      <w:r w:rsidRPr="00817ECB">
        <w:rPr>
          <w:rFonts w:ascii="GHEA Mariam" w:hAnsi="GHEA Mariam"/>
          <w:b/>
          <w:i/>
        </w:rPr>
        <w:t>ամսաթիվը</w:t>
      </w:r>
      <w:proofErr w:type="spellEnd"/>
      <w:r w:rsidR="00BA1535" w:rsidRPr="00817ECB">
        <w:rPr>
          <w:rFonts w:ascii="GHEA Mariam" w:hAnsi="GHEA Mariam"/>
          <w:b/>
          <w:i/>
        </w:rPr>
        <w:t>]</w:t>
      </w:r>
      <w:r w:rsidRPr="00817ECB">
        <w:rPr>
          <w:rFonts w:ascii="GHEA Mariam" w:hAnsi="GHEA Mariam"/>
          <w:b/>
          <w:i/>
        </w:rPr>
        <w:t xml:space="preserve"> </w:t>
      </w:r>
      <w:r w:rsidR="00B965F2" w:rsidRPr="00FF7ABF">
        <w:rPr>
          <w:rFonts w:ascii="GHEA Mariam" w:hAnsi="GHEA Mariam"/>
          <w:b/>
          <w:bCs/>
          <w:i/>
        </w:rPr>
        <w:t>…………………</w:t>
      </w:r>
      <w:r w:rsidR="002E1650" w:rsidRPr="00FF7ABF">
        <w:rPr>
          <w:rFonts w:ascii="GHEA Mariam" w:hAnsi="GHEA Mariam"/>
          <w:b/>
          <w:bCs/>
          <w:i/>
          <w:lang w:val="en-US"/>
        </w:rPr>
        <w:t>………………</w:t>
      </w:r>
      <w:r w:rsidR="00B965F2" w:rsidRPr="00FF7ABF">
        <w:rPr>
          <w:rFonts w:ascii="GHEA Mariam" w:hAnsi="GHEA Mariam"/>
          <w:b/>
          <w:bCs/>
          <w:i/>
        </w:rPr>
        <w:t>……………</w:t>
      </w:r>
      <w:r w:rsidR="002E1650" w:rsidRPr="00FF7ABF">
        <w:rPr>
          <w:rFonts w:ascii="GHEA Mariam" w:hAnsi="GHEA Mariam"/>
          <w:b/>
          <w:bCs/>
          <w:i/>
          <w:lang w:val="en-US"/>
        </w:rPr>
        <w:t xml:space="preserve"> </w:t>
      </w:r>
      <w:r w:rsidRPr="00FF7ABF">
        <w:rPr>
          <w:rFonts w:ascii="GHEA Mariam" w:hAnsi="GHEA Mariam"/>
          <w:b/>
          <w:i/>
          <w:iCs/>
        </w:rPr>
        <w:t>[</w:t>
      </w:r>
      <w:proofErr w:type="spellStart"/>
      <w:r w:rsidRPr="00817ECB">
        <w:rPr>
          <w:rFonts w:ascii="GHEA Mariam" w:hAnsi="GHEA Mariam"/>
          <w:b/>
          <w:i/>
        </w:rPr>
        <w:t>գրել</w:t>
      </w:r>
      <w:proofErr w:type="spellEnd"/>
      <w:r w:rsidRPr="00817ECB">
        <w:rPr>
          <w:rFonts w:ascii="GHEA Mariam" w:hAnsi="GHEA Mariam"/>
          <w:b/>
          <w:i/>
        </w:rPr>
        <w:t xml:space="preserve"> </w:t>
      </w:r>
      <w:proofErr w:type="spellStart"/>
      <w:r w:rsidRPr="00817ECB">
        <w:rPr>
          <w:rFonts w:ascii="GHEA Mariam" w:hAnsi="GHEA Mariam"/>
          <w:b/>
          <w:i/>
        </w:rPr>
        <w:t>պայմանագրի</w:t>
      </w:r>
      <w:proofErr w:type="spellEnd"/>
      <w:r w:rsidRPr="00817ECB">
        <w:rPr>
          <w:rFonts w:ascii="GHEA Mariam" w:hAnsi="GHEA Mariam"/>
          <w:b/>
          <w:i/>
        </w:rPr>
        <w:t xml:space="preserve"> </w:t>
      </w:r>
      <w:proofErr w:type="spellStart"/>
      <w:r w:rsidRPr="00817ECB">
        <w:rPr>
          <w:rFonts w:ascii="GHEA Mariam" w:hAnsi="GHEA Mariam"/>
          <w:b/>
          <w:i/>
        </w:rPr>
        <w:t>անվանումը</w:t>
      </w:r>
      <w:proofErr w:type="spellEnd"/>
      <w:r w:rsidRPr="00817ECB">
        <w:rPr>
          <w:rFonts w:ascii="GHEA Mariam" w:hAnsi="GHEA Mariam"/>
          <w:b/>
          <w:i/>
        </w:rPr>
        <w:t xml:space="preserve"> և </w:t>
      </w:r>
      <w:proofErr w:type="spellStart"/>
      <w:r w:rsidRPr="00817ECB">
        <w:rPr>
          <w:rFonts w:ascii="GHEA Mariam" w:hAnsi="GHEA Mariam"/>
          <w:b/>
          <w:i/>
        </w:rPr>
        <w:t>նույնականացման</w:t>
      </w:r>
      <w:proofErr w:type="spellEnd"/>
      <w:r w:rsidRPr="00817ECB">
        <w:rPr>
          <w:rFonts w:ascii="GHEA Mariam" w:hAnsi="GHEA Mariam"/>
          <w:b/>
          <w:i/>
        </w:rPr>
        <w:t xml:space="preserve"> </w:t>
      </w:r>
      <w:proofErr w:type="spellStart"/>
      <w:r w:rsidRPr="00817ECB">
        <w:rPr>
          <w:rFonts w:ascii="GHEA Mariam" w:hAnsi="GHEA Mariam"/>
          <w:b/>
          <w:i/>
        </w:rPr>
        <w:t>համարը</w:t>
      </w:r>
      <w:proofErr w:type="spellEnd"/>
      <w:r w:rsidRPr="00817ECB">
        <w:rPr>
          <w:rFonts w:ascii="GHEA Mariam" w:hAnsi="GHEA Mariam"/>
          <w:b/>
          <w:i/>
        </w:rPr>
        <w:t xml:space="preserve">, </w:t>
      </w:r>
      <w:proofErr w:type="spellStart"/>
      <w:r w:rsidRPr="00817ECB">
        <w:rPr>
          <w:rFonts w:ascii="GHEA Mariam" w:hAnsi="GHEA Mariam"/>
          <w:b/>
          <w:i/>
        </w:rPr>
        <w:t>ինչպես</w:t>
      </w:r>
      <w:proofErr w:type="spellEnd"/>
      <w:r w:rsidRPr="00817ECB">
        <w:rPr>
          <w:rFonts w:ascii="GHEA Mariam" w:hAnsi="GHEA Mariam"/>
          <w:b/>
          <w:i/>
        </w:rPr>
        <w:t xml:space="preserve"> </w:t>
      </w:r>
      <w:proofErr w:type="spellStart"/>
      <w:r w:rsidRPr="00817ECB">
        <w:rPr>
          <w:rFonts w:ascii="GHEA Mariam" w:hAnsi="GHEA Mariam"/>
          <w:b/>
          <w:i/>
        </w:rPr>
        <w:t>նշված</w:t>
      </w:r>
      <w:proofErr w:type="spellEnd"/>
      <w:r w:rsidRPr="00817ECB">
        <w:rPr>
          <w:rFonts w:ascii="GHEA Mariam" w:hAnsi="GHEA Mariam"/>
          <w:b/>
          <w:i/>
        </w:rPr>
        <w:t xml:space="preserve"> է ՊՀՊ-</w:t>
      </w:r>
      <w:proofErr w:type="spellStart"/>
      <w:r w:rsidRPr="00817ECB">
        <w:rPr>
          <w:rFonts w:ascii="GHEA Mariam" w:hAnsi="GHEA Mariam"/>
          <w:b/>
          <w:i/>
        </w:rPr>
        <w:t>ում</w:t>
      </w:r>
      <w:proofErr w:type="spellEnd"/>
      <w:r w:rsidRPr="00817ECB">
        <w:rPr>
          <w:rFonts w:ascii="GHEA Mariam" w:hAnsi="GHEA Mariam"/>
          <w:b/>
          <w:i/>
        </w:rPr>
        <w:t>]</w:t>
      </w:r>
      <w:r w:rsidRPr="00817ECB">
        <w:rPr>
          <w:rFonts w:ascii="GHEA Mariam" w:hAnsi="GHEA Mariam"/>
        </w:rPr>
        <w:t xml:space="preserve"> </w:t>
      </w:r>
      <w:r w:rsidR="00FD6317" w:rsidRPr="00FF7ABF">
        <w:rPr>
          <w:rFonts w:ascii="GHEA Mariam" w:hAnsi="GHEA Mariam"/>
          <w:iCs/>
          <w:lang w:val="en-US"/>
        </w:rPr>
        <w:t xml:space="preserve"> </w:t>
      </w:r>
      <w:proofErr w:type="spellStart"/>
      <w:r w:rsidRPr="00817ECB">
        <w:rPr>
          <w:rFonts w:ascii="GHEA Mariam" w:hAnsi="GHEA Mariam"/>
        </w:rPr>
        <w:t>կատարման</w:t>
      </w:r>
      <w:proofErr w:type="spellEnd"/>
      <w:r w:rsidRPr="00817ECB">
        <w:rPr>
          <w:rFonts w:ascii="GHEA Mariam" w:hAnsi="GHEA Mariam"/>
        </w:rPr>
        <w:t xml:space="preserve"> համար</w:t>
      </w:r>
      <w:r w:rsidR="002E1650" w:rsidRPr="00FF7ABF">
        <w:rPr>
          <w:rFonts w:ascii="GHEA Mariam" w:hAnsi="GHEA Mariam"/>
          <w:iCs/>
          <w:lang w:val="en-US"/>
        </w:rPr>
        <w:t>…………..…………………</w:t>
      </w:r>
      <w:r w:rsidR="002E1650" w:rsidRPr="00FF7ABF">
        <w:rPr>
          <w:rFonts w:ascii="GHEA Mariam" w:hAnsi="GHEA Mariam"/>
          <w:iCs/>
        </w:rPr>
        <w:t>…</w:t>
      </w:r>
      <w:r w:rsidR="002E1650" w:rsidRPr="00FF7ABF">
        <w:rPr>
          <w:rFonts w:ascii="GHEA Mariam" w:hAnsi="GHEA Mariam"/>
          <w:iCs/>
          <w:lang w:val="en-US"/>
        </w:rPr>
        <w:t>………..</w:t>
      </w:r>
      <w:r w:rsidR="00BA1535" w:rsidRPr="00817ECB">
        <w:rPr>
          <w:rFonts w:ascii="GHEA Mariam" w:hAnsi="GHEA Mariam"/>
        </w:rPr>
        <w:t xml:space="preserve"> </w:t>
      </w:r>
      <w:proofErr w:type="spellStart"/>
      <w:r w:rsidR="00B965F2" w:rsidRPr="00817ECB">
        <w:rPr>
          <w:rFonts w:ascii="GHEA Mariam" w:hAnsi="GHEA Mariam"/>
        </w:rPr>
        <w:t>Պայմանագրի</w:t>
      </w:r>
      <w:proofErr w:type="spellEnd"/>
      <w:r w:rsidR="00B965F2" w:rsidRPr="00817ECB">
        <w:rPr>
          <w:rFonts w:ascii="GHEA Mariam" w:hAnsi="GHEA Mariam"/>
        </w:rPr>
        <w:t xml:space="preserve"> </w:t>
      </w:r>
      <w:proofErr w:type="spellStart"/>
      <w:r w:rsidR="00B965F2" w:rsidRPr="00817ECB">
        <w:rPr>
          <w:rFonts w:ascii="GHEA Mariam" w:hAnsi="GHEA Mariam"/>
        </w:rPr>
        <w:t>Ընդունված</w:t>
      </w:r>
      <w:proofErr w:type="spellEnd"/>
      <w:r w:rsidR="00B965F2" w:rsidRPr="00817ECB">
        <w:rPr>
          <w:rFonts w:ascii="GHEA Mariam" w:hAnsi="GHEA Mariam"/>
        </w:rPr>
        <w:t xml:space="preserve"> </w:t>
      </w:r>
      <w:proofErr w:type="spellStart"/>
      <w:r w:rsidR="00B965F2" w:rsidRPr="00FF7ABF">
        <w:rPr>
          <w:rFonts w:ascii="GHEA Mariam" w:hAnsi="GHEA Mariam"/>
          <w:iCs/>
        </w:rPr>
        <w:t>գ</w:t>
      </w:r>
      <w:r w:rsidR="00FD6317" w:rsidRPr="00FF7ABF">
        <w:rPr>
          <w:rFonts w:ascii="GHEA Mariam" w:hAnsi="GHEA Mariam"/>
          <w:iCs/>
          <w:lang w:val="en-US"/>
        </w:rPr>
        <w:t>ումարով</w:t>
      </w:r>
      <w:proofErr w:type="spellEnd"/>
      <w:r w:rsidR="00B965F2" w:rsidRPr="00817ECB">
        <w:rPr>
          <w:rFonts w:ascii="GHEA Mariam" w:hAnsi="GHEA Mariam"/>
        </w:rPr>
        <w:t xml:space="preserve"> </w:t>
      </w:r>
      <w:r w:rsidR="00BA1535" w:rsidRPr="00817ECB">
        <w:rPr>
          <w:rFonts w:ascii="GHEA Mariam" w:hAnsi="GHEA Mariam"/>
          <w:b/>
          <w:i/>
        </w:rPr>
        <w:t>[</w:t>
      </w:r>
      <w:proofErr w:type="spellStart"/>
      <w:r w:rsidR="00B965F2" w:rsidRPr="00817ECB">
        <w:rPr>
          <w:rFonts w:ascii="GHEA Mariam" w:hAnsi="GHEA Mariam"/>
          <w:b/>
          <w:i/>
        </w:rPr>
        <w:t>գրել</w:t>
      </w:r>
      <w:proofErr w:type="spellEnd"/>
      <w:r w:rsidR="00B965F2" w:rsidRPr="00817ECB">
        <w:rPr>
          <w:rFonts w:ascii="GHEA Mariam" w:hAnsi="GHEA Mariam"/>
          <w:b/>
          <w:i/>
        </w:rPr>
        <w:t xml:space="preserve"> </w:t>
      </w:r>
      <w:proofErr w:type="spellStart"/>
      <w:r w:rsidR="00B965F2" w:rsidRPr="00817ECB">
        <w:rPr>
          <w:rFonts w:ascii="GHEA Mariam" w:hAnsi="GHEA Mariam"/>
          <w:b/>
          <w:i/>
        </w:rPr>
        <w:t>գումարը</w:t>
      </w:r>
      <w:proofErr w:type="spellEnd"/>
      <w:r w:rsidR="00B965F2" w:rsidRPr="00817ECB">
        <w:rPr>
          <w:rFonts w:ascii="GHEA Mariam" w:hAnsi="GHEA Mariam"/>
          <w:b/>
          <w:i/>
        </w:rPr>
        <w:t xml:space="preserve"> </w:t>
      </w:r>
      <w:proofErr w:type="spellStart"/>
      <w:r w:rsidR="00B965F2" w:rsidRPr="00817ECB">
        <w:rPr>
          <w:rFonts w:ascii="GHEA Mariam" w:hAnsi="GHEA Mariam"/>
          <w:b/>
          <w:i/>
        </w:rPr>
        <w:t>թվերով</w:t>
      </w:r>
      <w:proofErr w:type="spellEnd"/>
      <w:r w:rsidR="00B965F2" w:rsidRPr="00817ECB">
        <w:rPr>
          <w:rFonts w:ascii="GHEA Mariam" w:hAnsi="GHEA Mariam"/>
          <w:b/>
          <w:i/>
        </w:rPr>
        <w:t xml:space="preserve"> և </w:t>
      </w:r>
      <w:proofErr w:type="spellStart"/>
      <w:r w:rsidR="00B965F2" w:rsidRPr="00817ECB">
        <w:rPr>
          <w:rFonts w:ascii="GHEA Mariam" w:hAnsi="GHEA Mariam"/>
          <w:b/>
          <w:i/>
        </w:rPr>
        <w:t>բառերով</w:t>
      </w:r>
      <w:proofErr w:type="spellEnd"/>
      <w:r w:rsidR="00B965F2" w:rsidRPr="00817ECB">
        <w:rPr>
          <w:rFonts w:ascii="GHEA Mariam" w:hAnsi="GHEA Mariam"/>
          <w:b/>
          <w:i/>
        </w:rPr>
        <w:t xml:space="preserve"> և  </w:t>
      </w:r>
      <w:proofErr w:type="spellStart"/>
      <w:r w:rsidR="00B965F2" w:rsidRPr="00817ECB">
        <w:rPr>
          <w:rFonts w:ascii="GHEA Mariam" w:hAnsi="GHEA Mariam"/>
          <w:b/>
          <w:i/>
        </w:rPr>
        <w:t>արժույթի</w:t>
      </w:r>
      <w:proofErr w:type="spellEnd"/>
      <w:r w:rsidR="00B965F2" w:rsidRPr="00817ECB">
        <w:rPr>
          <w:rFonts w:ascii="GHEA Mariam" w:hAnsi="GHEA Mariam"/>
          <w:b/>
          <w:i/>
        </w:rPr>
        <w:t xml:space="preserve"> </w:t>
      </w:r>
      <w:proofErr w:type="spellStart"/>
      <w:r w:rsidR="00B965F2" w:rsidRPr="00817ECB">
        <w:rPr>
          <w:rFonts w:ascii="GHEA Mariam" w:hAnsi="GHEA Mariam"/>
          <w:b/>
          <w:i/>
        </w:rPr>
        <w:t>անվանումով</w:t>
      </w:r>
      <w:proofErr w:type="spellEnd"/>
      <w:r w:rsidR="00BA1535" w:rsidRPr="00817ECB">
        <w:rPr>
          <w:rFonts w:ascii="GHEA Mariam" w:hAnsi="GHEA Mariam"/>
          <w:b/>
          <w:i/>
        </w:rPr>
        <w:t>]</w:t>
      </w:r>
      <w:r w:rsidR="00BA1535" w:rsidRPr="00817ECB">
        <w:rPr>
          <w:rFonts w:ascii="GHEA Mariam" w:hAnsi="GHEA Mariam"/>
        </w:rPr>
        <w:t xml:space="preserve">, </w:t>
      </w:r>
      <w:proofErr w:type="spellStart"/>
      <w:r w:rsidR="00B965F2" w:rsidRPr="00817ECB">
        <w:rPr>
          <w:rFonts w:ascii="GHEA Mariam" w:hAnsi="GHEA Mariam"/>
        </w:rPr>
        <w:t>ինչպես</w:t>
      </w:r>
      <w:proofErr w:type="spellEnd"/>
      <w:r w:rsidR="00B965F2" w:rsidRPr="00817ECB">
        <w:rPr>
          <w:rFonts w:ascii="GHEA Mariam" w:hAnsi="GHEA Mariam"/>
        </w:rPr>
        <w:t xml:space="preserve"> </w:t>
      </w:r>
      <w:proofErr w:type="spellStart"/>
      <w:r w:rsidR="00B965F2" w:rsidRPr="00817ECB">
        <w:rPr>
          <w:rFonts w:ascii="GHEA Mariam" w:hAnsi="GHEA Mariam"/>
        </w:rPr>
        <w:t>ճշգրտված</w:t>
      </w:r>
      <w:proofErr w:type="spellEnd"/>
      <w:r w:rsidR="00B965F2" w:rsidRPr="00817ECB">
        <w:rPr>
          <w:rFonts w:ascii="GHEA Mariam" w:hAnsi="GHEA Mariam"/>
        </w:rPr>
        <w:t xml:space="preserve"> և </w:t>
      </w:r>
      <w:proofErr w:type="spellStart"/>
      <w:r w:rsidR="00B965F2" w:rsidRPr="00817ECB">
        <w:rPr>
          <w:rFonts w:ascii="GHEA Mariam" w:hAnsi="GHEA Mariam"/>
        </w:rPr>
        <w:t>փոփոփխված</w:t>
      </w:r>
      <w:proofErr w:type="spellEnd"/>
      <w:r w:rsidR="00B965F2" w:rsidRPr="00817ECB">
        <w:rPr>
          <w:rFonts w:ascii="GHEA Mariam" w:hAnsi="GHEA Mariam"/>
        </w:rPr>
        <w:t xml:space="preserve"> է` </w:t>
      </w:r>
      <w:proofErr w:type="spellStart"/>
      <w:r w:rsidR="00B965F2" w:rsidRPr="00817ECB">
        <w:rPr>
          <w:rFonts w:ascii="GHEA Mariam" w:hAnsi="GHEA Mariam"/>
        </w:rPr>
        <w:t>համաձայն</w:t>
      </w:r>
      <w:proofErr w:type="spellEnd"/>
      <w:r w:rsidR="00B965F2" w:rsidRPr="00817ECB">
        <w:rPr>
          <w:rFonts w:ascii="GHEA Mariam" w:hAnsi="GHEA Mariam"/>
        </w:rPr>
        <w:t xml:space="preserve"> </w:t>
      </w:r>
      <w:r w:rsidR="005D4537" w:rsidRPr="00817ECB">
        <w:rPr>
          <w:rFonts w:ascii="GHEA Mariam" w:hAnsi="GHEA Mariam"/>
          <w:lang w:val="en-US"/>
        </w:rPr>
        <w:t>«</w:t>
      </w:r>
      <w:proofErr w:type="spellStart"/>
      <w:r w:rsidR="005D4537" w:rsidRPr="00817ECB">
        <w:rPr>
          <w:rFonts w:ascii="GHEA Mariam" w:hAnsi="GHEA Mariam"/>
        </w:rPr>
        <w:t>Տվյալներ</w:t>
      </w:r>
      <w:proofErr w:type="spellEnd"/>
      <w:r w:rsidR="005D4537" w:rsidRPr="00817ECB">
        <w:rPr>
          <w:rFonts w:ascii="GHEA Mariam" w:hAnsi="GHEA Mariam"/>
        </w:rPr>
        <w:t xml:space="preserve"> </w:t>
      </w:r>
      <w:proofErr w:type="spellStart"/>
      <w:r w:rsidR="005D4537" w:rsidRPr="00817ECB">
        <w:rPr>
          <w:rFonts w:ascii="GHEA Mariam" w:hAnsi="GHEA Mariam"/>
        </w:rPr>
        <w:t>մրցույթի</w:t>
      </w:r>
      <w:proofErr w:type="spellEnd"/>
      <w:r w:rsidR="005D4537" w:rsidRPr="00817ECB">
        <w:rPr>
          <w:rFonts w:ascii="GHEA Mariam" w:hAnsi="GHEA Mariam"/>
        </w:rPr>
        <w:t xml:space="preserve"> </w:t>
      </w:r>
      <w:proofErr w:type="spellStart"/>
      <w:r w:rsidR="005D4537" w:rsidRPr="00817ECB">
        <w:rPr>
          <w:rFonts w:ascii="GHEA Mariam" w:hAnsi="GHEA Mariam"/>
        </w:rPr>
        <w:t>մասնակիցներին</w:t>
      </w:r>
      <w:proofErr w:type="spellEnd"/>
      <w:r w:rsidR="005D4537" w:rsidRPr="00817ECB">
        <w:rPr>
          <w:rFonts w:ascii="GHEA Mariam" w:hAnsi="GHEA Mariam"/>
          <w:lang w:val="en-US"/>
        </w:rPr>
        <w:t xml:space="preserve">» </w:t>
      </w:r>
      <w:proofErr w:type="spellStart"/>
      <w:r w:rsidR="005D4537" w:rsidRPr="00817ECB">
        <w:rPr>
          <w:rFonts w:ascii="GHEA Mariam" w:hAnsi="GHEA Mariam"/>
          <w:lang w:val="en-US"/>
        </w:rPr>
        <w:t>բաժնում</w:t>
      </w:r>
      <w:proofErr w:type="spellEnd"/>
      <w:r w:rsidR="005D4537" w:rsidRPr="00817ECB">
        <w:rPr>
          <w:rFonts w:ascii="GHEA Mariam" w:hAnsi="GHEA Mariam"/>
          <w:lang w:val="en-US"/>
        </w:rPr>
        <w:t xml:space="preserve"> </w:t>
      </w:r>
      <w:proofErr w:type="spellStart"/>
      <w:r w:rsidR="00B965F2" w:rsidRPr="00817ECB">
        <w:rPr>
          <w:rFonts w:ascii="GHEA Mariam" w:hAnsi="GHEA Mariam"/>
        </w:rPr>
        <w:t>Հայտատուներին</w:t>
      </w:r>
      <w:proofErr w:type="spellEnd"/>
      <w:r w:rsidR="00B965F2" w:rsidRPr="00817ECB">
        <w:rPr>
          <w:rFonts w:ascii="GHEA Mariam" w:hAnsi="GHEA Mariam"/>
        </w:rPr>
        <w:t xml:space="preserve"> </w:t>
      </w:r>
      <w:proofErr w:type="spellStart"/>
      <w:r w:rsidR="00B965F2" w:rsidRPr="00817ECB">
        <w:rPr>
          <w:rFonts w:ascii="GHEA Mariam" w:hAnsi="GHEA Mariam"/>
        </w:rPr>
        <w:t>տրված</w:t>
      </w:r>
      <w:proofErr w:type="spellEnd"/>
      <w:r w:rsidR="00B965F2" w:rsidRPr="00817ECB">
        <w:rPr>
          <w:rFonts w:ascii="GHEA Mariam" w:hAnsi="GHEA Mariam"/>
        </w:rPr>
        <w:t xml:space="preserve"> </w:t>
      </w:r>
      <w:proofErr w:type="spellStart"/>
      <w:r w:rsidR="00B965F2" w:rsidRPr="00817ECB">
        <w:rPr>
          <w:rFonts w:ascii="GHEA Mariam" w:hAnsi="GHEA Mariam"/>
        </w:rPr>
        <w:t>ցուցումներ</w:t>
      </w:r>
      <w:r w:rsidR="005D4537" w:rsidRPr="00817ECB">
        <w:rPr>
          <w:rFonts w:ascii="GHEA Mariam" w:hAnsi="GHEA Mariam"/>
          <w:lang w:val="en-US"/>
        </w:rPr>
        <w:t>ի</w:t>
      </w:r>
      <w:proofErr w:type="spellEnd"/>
      <w:r w:rsidR="00B965F2" w:rsidRPr="00817ECB">
        <w:rPr>
          <w:rFonts w:ascii="GHEA Mariam" w:hAnsi="GHEA Mariam"/>
        </w:rPr>
        <w:t xml:space="preserve">, </w:t>
      </w:r>
      <w:proofErr w:type="spellStart"/>
      <w:r w:rsidR="00B965F2" w:rsidRPr="00817ECB">
        <w:rPr>
          <w:rFonts w:ascii="GHEA Mariam" w:hAnsi="GHEA Mariam"/>
        </w:rPr>
        <w:t>սույնով</w:t>
      </w:r>
      <w:proofErr w:type="spellEnd"/>
      <w:r w:rsidR="00B965F2" w:rsidRPr="00817ECB">
        <w:rPr>
          <w:rFonts w:ascii="GHEA Mariam" w:hAnsi="GHEA Mariam"/>
        </w:rPr>
        <w:t xml:space="preserve"> </w:t>
      </w:r>
      <w:proofErr w:type="spellStart"/>
      <w:r w:rsidR="00B965F2" w:rsidRPr="00817ECB">
        <w:rPr>
          <w:rFonts w:ascii="GHEA Mariam" w:hAnsi="GHEA Mariam"/>
        </w:rPr>
        <w:t>ընդունվում</w:t>
      </w:r>
      <w:proofErr w:type="spellEnd"/>
      <w:r w:rsidR="00B965F2" w:rsidRPr="00817ECB">
        <w:rPr>
          <w:rFonts w:ascii="GHEA Mariam" w:hAnsi="GHEA Mariam"/>
        </w:rPr>
        <w:t xml:space="preserve"> է մեր </w:t>
      </w:r>
      <w:proofErr w:type="spellStart"/>
      <w:r w:rsidR="00B965F2" w:rsidRPr="00FF7ABF">
        <w:rPr>
          <w:rFonts w:ascii="GHEA Mariam" w:hAnsi="GHEA Mariam"/>
          <w:iCs/>
        </w:rPr>
        <w:t>Գ</w:t>
      </w:r>
      <w:r w:rsidR="002E1650" w:rsidRPr="00FF7ABF">
        <w:rPr>
          <w:rFonts w:ascii="GHEA Mariam" w:hAnsi="GHEA Mariam"/>
          <w:iCs/>
          <w:lang w:val="en-US"/>
        </w:rPr>
        <w:t>րասենյակի</w:t>
      </w:r>
      <w:proofErr w:type="spellEnd"/>
      <w:r w:rsidR="00B965F2" w:rsidRPr="00817ECB">
        <w:rPr>
          <w:rFonts w:ascii="GHEA Mariam" w:hAnsi="GHEA Mariam"/>
        </w:rPr>
        <w:t xml:space="preserve"> կողմից: </w:t>
      </w:r>
    </w:p>
    <w:p w14:paraId="34292413" w14:textId="77777777" w:rsidR="00BA1535" w:rsidRPr="00817ECB" w:rsidRDefault="00BA1535" w:rsidP="00BA1535">
      <w:pPr>
        <w:pStyle w:val="BodyTextIndent"/>
        <w:ind w:left="180" w:right="288"/>
        <w:rPr>
          <w:rFonts w:ascii="GHEA Mariam" w:hAnsi="GHEA Mariam"/>
        </w:rPr>
      </w:pPr>
    </w:p>
    <w:p w14:paraId="2959B642" w14:textId="6EA0A61D" w:rsidR="00BA1535" w:rsidRPr="00817ECB" w:rsidRDefault="00B965F2" w:rsidP="00234E8E">
      <w:pPr>
        <w:pStyle w:val="BodyTextIndent"/>
        <w:ind w:left="180" w:right="288" w:firstLine="540"/>
        <w:rPr>
          <w:rFonts w:ascii="GHEA Mariam" w:hAnsi="GHEA Mariam"/>
        </w:rPr>
      </w:pPr>
      <w:proofErr w:type="spellStart"/>
      <w:r w:rsidRPr="00817ECB">
        <w:rPr>
          <w:rFonts w:ascii="GHEA Mariam" w:hAnsi="GHEA Mariam"/>
        </w:rPr>
        <w:t>Խնդրվում</w:t>
      </w:r>
      <w:proofErr w:type="spellEnd"/>
      <w:r w:rsidRPr="00817ECB">
        <w:rPr>
          <w:rFonts w:ascii="GHEA Mariam" w:hAnsi="GHEA Mariam"/>
        </w:rPr>
        <w:t xml:space="preserve"> է </w:t>
      </w:r>
      <w:proofErr w:type="spellStart"/>
      <w:r w:rsidRPr="00817ECB">
        <w:rPr>
          <w:rFonts w:ascii="GHEA Mariam" w:hAnsi="GHEA Mariam"/>
        </w:rPr>
        <w:t>տրամադրել</w:t>
      </w:r>
      <w:proofErr w:type="spellEnd"/>
      <w:r w:rsidRPr="00817ECB">
        <w:rPr>
          <w:rFonts w:ascii="GHEA Mariam" w:hAnsi="GHEA Mariam"/>
        </w:rPr>
        <w:t xml:space="preserve"> </w:t>
      </w:r>
      <w:proofErr w:type="spellStart"/>
      <w:r w:rsidR="00CB2BB1" w:rsidRPr="00817ECB">
        <w:rPr>
          <w:rFonts w:ascii="GHEA Mariam" w:hAnsi="GHEA Mariam"/>
          <w:lang w:val="en-US"/>
        </w:rPr>
        <w:t>Պայմանագրի</w:t>
      </w:r>
      <w:proofErr w:type="spellEnd"/>
      <w:r w:rsidR="005D4537" w:rsidRPr="00817ECB">
        <w:rPr>
          <w:rFonts w:ascii="GHEA Mariam" w:hAnsi="GHEA Mariam"/>
          <w:lang w:val="en-US"/>
        </w:rPr>
        <w:t xml:space="preserve"> </w:t>
      </w:r>
      <w:proofErr w:type="spellStart"/>
      <w:r w:rsidRPr="00817ECB">
        <w:rPr>
          <w:rFonts w:ascii="GHEA Mariam" w:hAnsi="GHEA Mariam"/>
        </w:rPr>
        <w:t>կատարման</w:t>
      </w:r>
      <w:proofErr w:type="spellEnd"/>
      <w:r w:rsidRPr="00817ECB">
        <w:rPr>
          <w:rFonts w:ascii="GHEA Mariam" w:hAnsi="GHEA Mariam"/>
        </w:rPr>
        <w:t xml:space="preserve"> </w:t>
      </w:r>
      <w:proofErr w:type="spellStart"/>
      <w:r w:rsidRPr="00817ECB">
        <w:rPr>
          <w:rFonts w:ascii="GHEA Mariam" w:hAnsi="GHEA Mariam"/>
        </w:rPr>
        <w:t>երաշխիքը</w:t>
      </w:r>
      <w:proofErr w:type="spellEnd"/>
      <w:r w:rsidRPr="00817ECB">
        <w:rPr>
          <w:rFonts w:ascii="GHEA Mariam" w:hAnsi="GHEA Mariam"/>
        </w:rPr>
        <w:t xml:space="preserve"> 28 </w:t>
      </w:r>
      <w:proofErr w:type="spellStart"/>
      <w:r w:rsidRPr="00817ECB">
        <w:rPr>
          <w:rFonts w:ascii="GHEA Mariam" w:hAnsi="GHEA Mariam"/>
        </w:rPr>
        <w:t>օրվա</w:t>
      </w:r>
      <w:proofErr w:type="spellEnd"/>
      <w:r w:rsidRPr="00817ECB">
        <w:rPr>
          <w:rFonts w:ascii="GHEA Mariam" w:hAnsi="GHEA Mariam"/>
        </w:rPr>
        <w:t xml:space="preserve"> </w:t>
      </w:r>
      <w:proofErr w:type="spellStart"/>
      <w:r w:rsidRPr="00817ECB">
        <w:rPr>
          <w:rFonts w:ascii="GHEA Mariam" w:hAnsi="GHEA Mariam"/>
        </w:rPr>
        <w:t>ընթացքում</w:t>
      </w:r>
      <w:proofErr w:type="spellEnd"/>
      <w:r w:rsidRPr="00817ECB">
        <w:rPr>
          <w:rFonts w:ascii="GHEA Mariam" w:hAnsi="GHEA Mariam"/>
        </w:rPr>
        <w:t xml:space="preserve">` </w:t>
      </w:r>
      <w:proofErr w:type="spellStart"/>
      <w:r w:rsidRPr="00817ECB">
        <w:rPr>
          <w:rFonts w:ascii="GHEA Mariam" w:hAnsi="GHEA Mariam"/>
        </w:rPr>
        <w:t>համաձայն</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պայմանների</w:t>
      </w:r>
      <w:proofErr w:type="spellEnd"/>
      <w:r w:rsidRPr="00817ECB">
        <w:rPr>
          <w:rFonts w:ascii="GHEA Mariam" w:hAnsi="GHEA Mariam"/>
        </w:rPr>
        <w:t xml:space="preserve">, </w:t>
      </w:r>
      <w:proofErr w:type="spellStart"/>
      <w:r w:rsidRPr="00817ECB">
        <w:rPr>
          <w:rFonts w:ascii="GHEA Mariam" w:hAnsi="GHEA Mariam"/>
        </w:rPr>
        <w:t>այդ</w:t>
      </w:r>
      <w:proofErr w:type="spellEnd"/>
      <w:r w:rsidRPr="00817ECB">
        <w:rPr>
          <w:rFonts w:ascii="GHEA Mariam" w:hAnsi="GHEA Mariam"/>
        </w:rPr>
        <w:t xml:space="preserve"> </w:t>
      </w:r>
      <w:proofErr w:type="spellStart"/>
      <w:r w:rsidRPr="00817ECB">
        <w:rPr>
          <w:rFonts w:ascii="GHEA Mariam" w:hAnsi="GHEA Mariam"/>
        </w:rPr>
        <w:t>նպատակով</w:t>
      </w:r>
      <w:proofErr w:type="spellEnd"/>
      <w:r w:rsidRPr="00817ECB">
        <w:rPr>
          <w:rFonts w:ascii="GHEA Mariam" w:hAnsi="GHEA Mariam"/>
        </w:rPr>
        <w:t xml:space="preserve"> </w:t>
      </w:r>
      <w:proofErr w:type="spellStart"/>
      <w:r w:rsidRPr="00817ECB">
        <w:rPr>
          <w:rFonts w:ascii="GHEA Mariam" w:hAnsi="GHEA Mariam"/>
        </w:rPr>
        <w:t>օգտագործելով</w:t>
      </w:r>
      <w:proofErr w:type="spellEnd"/>
      <w:r w:rsidRPr="00817ECB">
        <w:rPr>
          <w:rFonts w:ascii="GHEA Mariam" w:hAnsi="GHEA Mariam"/>
        </w:rPr>
        <w:t xml:space="preserve"> </w:t>
      </w:r>
      <w:proofErr w:type="spellStart"/>
      <w:r w:rsidR="00FD6317" w:rsidRPr="00FF7ABF">
        <w:rPr>
          <w:rFonts w:ascii="GHEA Mariam" w:hAnsi="GHEA Mariam"/>
          <w:iCs/>
          <w:lang w:val="en-US"/>
        </w:rPr>
        <w:t>Պայմանագրի</w:t>
      </w:r>
      <w:proofErr w:type="spellEnd"/>
      <w:r w:rsidRPr="00817ECB">
        <w:rPr>
          <w:rFonts w:ascii="GHEA Mariam" w:hAnsi="GHEA Mariam"/>
        </w:rPr>
        <w:t xml:space="preserve"> </w:t>
      </w:r>
      <w:proofErr w:type="spellStart"/>
      <w:r w:rsidRPr="00817ECB">
        <w:rPr>
          <w:rFonts w:ascii="GHEA Mariam" w:hAnsi="GHEA Mariam"/>
        </w:rPr>
        <w:t>կատարման</w:t>
      </w:r>
      <w:proofErr w:type="spellEnd"/>
      <w:r w:rsidRPr="00817ECB">
        <w:rPr>
          <w:rFonts w:ascii="GHEA Mariam" w:hAnsi="GHEA Mariam"/>
        </w:rPr>
        <w:t xml:space="preserve"> </w:t>
      </w:r>
      <w:proofErr w:type="spellStart"/>
      <w:r w:rsidRPr="00817ECB">
        <w:rPr>
          <w:rFonts w:ascii="GHEA Mariam" w:hAnsi="GHEA Mariam"/>
        </w:rPr>
        <w:t>երաշխիքի</w:t>
      </w:r>
      <w:proofErr w:type="spellEnd"/>
      <w:r w:rsidRPr="00817ECB">
        <w:rPr>
          <w:rFonts w:ascii="GHEA Mariam" w:hAnsi="GHEA Mariam"/>
        </w:rPr>
        <w:t xml:space="preserve"> </w:t>
      </w:r>
      <w:proofErr w:type="spellStart"/>
      <w:r w:rsidRPr="00817ECB">
        <w:rPr>
          <w:rFonts w:ascii="GHEA Mariam" w:hAnsi="GHEA Mariam"/>
        </w:rPr>
        <w:t>ձևը</w:t>
      </w:r>
      <w:proofErr w:type="spellEnd"/>
      <w:r w:rsidRPr="00817ECB">
        <w:rPr>
          <w:rFonts w:ascii="GHEA Mariam" w:hAnsi="GHEA Mariam"/>
        </w:rPr>
        <w:t xml:space="preserve">, </w:t>
      </w:r>
      <w:proofErr w:type="spellStart"/>
      <w:r w:rsidRPr="00817ECB">
        <w:rPr>
          <w:rFonts w:ascii="GHEA Mariam" w:hAnsi="GHEA Mariam"/>
        </w:rPr>
        <w:t>որը</w:t>
      </w:r>
      <w:proofErr w:type="spellEnd"/>
      <w:r w:rsidRPr="00817ECB">
        <w:rPr>
          <w:rFonts w:ascii="GHEA Mariam" w:hAnsi="GHEA Mariam"/>
        </w:rPr>
        <w:t xml:space="preserve"> </w:t>
      </w:r>
      <w:proofErr w:type="spellStart"/>
      <w:r w:rsidRPr="00817ECB">
        <w:rPr>
          <w:rFonts w:ascii="GHEA Mariam" w:hAnsi="GHEA Mariam"/>
        </w:rPr>
        <w:t>ներառված</w:t>
      </w:r>
      <w:proofErr w:type="spellEnd"/>
      <w:r w:rsidRPr="00817ECB">
        <w:rPr>
          <w:rFonts w:ascii="GHEA Mariam" w:hAnsi="GHEA Mariam"/>
        </w:rPr>
        <w:t xml:space="preserve"> է </w:t>
      </w:r>
      <w:proofErr w:type="spellStart"/>
      <w:r w:rsidRPr="00817ECB">
        <w:rPr>
          <w:rFonts w:ascii="GHEA Mariam" w:hAnsi="GHEA Mariam"/>
        </w:rPr>
        <w:t>Մրցութային</w:t>
      </w:r>
      <w:proofErr w:type="spellEnd"/>
      <w:r w:rsidRPr="00817ECB">
        <w:rPr>
          <w:rFonts w:ascii="GHEA Mariam" w:hAnsi="GHEA Mariam"/>
        </w:rPr>
        <w:t xml:space="preserve"> </w:t>
      </w:r>
      <w:proofErr w:type="spellStart"/>
      <w:r w:rsidRPr="00817ECB">
        <w:rPr>
          <w:rFonts w:ascii="GHEA Mariam" w:hAnsi="GHEA Mariam"/>
        </w:rPr>
        <w:t>փաստաթղթերի</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ձևերում</w:t>
      </w:r>
      <w:proofErr w:type="spellEnd"/>
      <w:r w:rsidRPr="00817ECB">
        <w:rPr>
          <w:rFonts w:ascii="GHEA Mariam" w:hAnsi="GHEA Mariam"/>
        </w:rPr>
        <w:t xml:space="preserve"> (</w:t>
      </w:r>
      <w:proofErr w:type="spellStart"/>
      <w:r w:rsidRPr="00817ECB">
        <w:rPr>
          <w:rFonts w:ascii="GHEA Mariam" w:hAnsi="GHEA Mariam"/>
        </w:rPr>
        <w:t>Բաժին</w:t>
      </w:r>
      <w:proofErr w:type="spellEnd"/>
      <w:r w:rsidRPr="00817ECB">
        <w:rPr>
          <w:rFonts w:ascii="GHEA Mariam" w:hAnsi="GHEA Mariam"/>
        </w:rPr>
        <w:t xml:space="preserve"> X): </w:t>
      </w:r>
    </w:p>
    <w:p w14:paraId="71B1D525" w14:textId="77777777" w:rsidR="00833093" w:rsidRPr="00817ECB" w:rsidRDefault="00833093" w:rsidP="00833093">
      <w:pPr>
        <w:rPr>
          <w:rFonts w:ascii="GHEA Mariam" w:hAnsi="GHEA Mariam"/>
        </w:rPr>
      </w:pPr>
    </w:p>
    <w:p w14:paraId="4E4ADE1B" w14:textId="77777777" w:rsidR="00833093" w:rsidRPr="00817ECB" w:rsidRDefault="00833093" w:rsidP="00833093">
      <w:pPr>
        <w:pStyle w:val="TOAHeading"/>
        <w:tabs>
          <w:tab w:val="clear" w:pos="9000"/>
          <w:tab w:val="clear" w:pos="9360"/>
        </w:tabs>
        <w:suppressAutoHyphens w:val="0"/>
        <w:rPr>
          <w:rFonts w:ascii="GHEA Mariam" w:hAnsi="GHEA Mariam"/>
        </w:rPr>
      </w:pPr>
    </w:p>
    <w:p w14:paraId="2937A0C7" w14:textId="77777777" w:rsidR="00833093" w:rsidRPr="00817ECB" w:rsidRDefault="00234E8E" w:rsidP="00833093">
      <w:pPr>
        <w:tabs>
          <w:tab w:val="left" w:pos="9000"/>
        </w:tabs>
        <w:rPr>
          <w:rFonts w:ascii="GHEA Mariam" w:hAnsi="GHEA Mariam"/>
        </w:rPr>
      </w:pPr>
      <w:proofErr w:type="spellStart"/>
      <w:r w:rsidRPr="00817ECB">
        <w:rPr>
          <w:rFonts w:ascii="GHEA Mariam" w:hAnsi="GHEA Mariam"/>
        </w:rPr>
        <w:t>Լիազոր</w:t>
      </w:r>
      <w:proofErr w:type="spellEnd"/>
      <w:r w:rsidRPr="00817ECB">
        <w:rPr>
          <w:rFonts w:ascii="GHEA Mariam" w:hAnsi="GHEA Mariam"/>
        </w:rPr>
        <w:t xml:space="preserve"> </w:t>
      </w:r>
      <w:proofErr w:type="spellStart"/>
      <w:r w:rsidRPr="00817ECB">
        <w:rPr>
          <w:rFonts w:ascii="GHEA Mariam" w:hAnsi="GHEA Mariam"/>
        </w:rPr>
        <w:t>անձի</w:t>
      </w:r>
      <w:proofErr w:type="spellEnd"/>
      <w:r w:rsidRPr="00817ECB">
        <w:rPr>
          <w:rFonts w:ascii="GHEA Mariam" w:hAnsi="GHEA Mariam"/>
        </w:rPr>
        <w:t xml:space="preserve"> </w:t>
      </w:r>
      <w:proofErr w:type="spellStart"/>
      <w:r w:rsidRPr="00817ECB">
        <w:rPr>
          <w:rFonts w:ascii="GHEA Mariam" w:hAnsi="GHEA Mariam"/>
        </w:rPr>
        <w:t>ստորագրություն</w:t>
      </w:r>
      <w:proofErr w:type="spellEnd"/>
      <w:r w:rsidRPr="00817ECB">
        <w:rPr>
          <w:rFonts w:ascii="GHEA Mariam" w:hAnsi="GHEA Mariam"/>
        </w:rPr>
        <w:t>`</w:t>
      </w:r>
      <w:r w:rsidR="00833093" w:rsidRPr="00817ECB">
        <w:rPr>
          <w:rFonts w:ascii="GHEA Mariam" w:hAnsi="GHEA Mariam"/>
        </w:rPr>
        <w:t xml:space="preserve">  </w:t>
      </w:r>
      <w:r w:rsidR="00833093" w:rsidRPr="00817ECB">
        <w:rPr>
          <w:rFonts w:ascii="GHEA Mariam" w:hAnsi="GHEA Mariam"/>
          <w:u w:val="single"/>
        </w:rPr>
        <w:tab/>
      </w:r>
    </w:p>
    <w:p w14:paraId="561FCC81" w14:textId="77777777" w:rsidR="00833093" w:rsidRPr="00817ECB" w:rsidRDefault="00503CC1" w:rsidP="00833093">
      <w:pPr>
        <w:tabs>
          <w:tab w:val="left" w:pos="9000"/>
        </w:tabs>
        <w:rPr>
          <w:rFonts w:ascii="GHEA Mariam" w:hAnsi="GHEA Mariam"/>
        </w:rPr>
      </w:pPr>
      <w:proofErr w:type="spellStart"/>
      <w:r w:rsidRPr="00817ECB">
        <w:rPr>
          <w:rFonts w:ascii="GHEA Mariam" w:hAnsi="GHEA Mariam"/>
        </w:rPr>
        <w:t>Ստորագրողի</w:t>
      </w:r>
      <w:proofErr w:type="spellEnd"/>
      <w:r w:rsidRPr="00817ECB">
        <w:rPr>
          <w:rFonts w:ascii="GHEA Mariam" w:hAnsi="GHEA Mariam"/>
        </w:rPr>
        <w:t xml:space="preserve"> </w:t>
      </w:r>
      <w:proofErr w:type="spellStart"/>
      <w:r w:rsidRPr="00817ECB">
        <w:rPr>
          <w:rFonts w:ascii="GHEA Mariam" w:hAnsi="GHEA Mariam"/>
        </w:rPr>
        <w:t>անունը</w:t>
      </w:r>
      <w:proofErr w:type="spellEnd"/>
      <w:r w:rsidRPr="00817ECB">
        <w:rPr>
          <w:rFonts w:ascii="GHEA Mariam" w:hAnsi="GHEA Mariam"/>
        </w:rPr>
        <w:t xml:space="preserve"> և </w:t>
      </w:r>
      <w:proofErr w:type="spellStart"/>
      <w:r w:rsidRPr="00817ECB">
        <w:rPr>
          <w:rFonts w:ascii="GHEA Mariam" w:hAnsi="GHEA Mariam"/>
        </w:rPr>
        <w:t>պաշտոնը</w:t>
      </w:r>
      <w:proofErr w:type="spellEnd"/>
      <w:r w:rsidRPr="00817ECB">
        <w:rPr>
          <w:rFonts w:ascii="GHEA Mariam" w:hAnsi="GHEA Mariam"/>
        </w:rPr>
        <w:t>`</w:t>
      </w:r>
      <w:r w:rsidR="00833093" w:rsidRPr="00817ECB">
        <w:rPr>
          <w:rFonts w:ascii="GHEA Mariam" w:hAnsi="GHEA Mariam"/>
        </w:rPr>
        <w:t xml:space="preserve">  </w:t>
      </w:r>
      <w:r w:rsidR="00833093" w:rsidRPr="00817ECB">
        <w:rPr>
          <w:rFonts w:ascii="GHEA Mariam" w:hAnsi="GHEA Mariam"/>
          <w:u w:val="single"/>
        </w:rPr>
        <w:tab/>
      </w:r>
    </w:p>
    <w:p w14:paraId="1CF56561" w14:textId="77777777" w:rsidR="00833093" w:rsidRPr="00817ECB" w:rsidRDefault="00503CC1" w:rsidP="00833093">
      <w:pPr>
        <w:tabs>
          <w:tab w:val="left" w:pos="9000"/>
        </w:tabs>
        <w:rPr>
          <w:rFonts w:ascii="GHEA Mariam" w:hAnsi="GHEA Mariam"/>
        </w:rPr>
      </w:pPr>
      <w:proofErr w:type="spellStart"/>
      <w:r w:rsidRPr="00817ECB">
        <w:rPr>
          <w:rFonts w:ascii="GHEA Mariam" w:hAnsi="GHEA Mariam"/>
        </w:rPr>
        <w:t>Գործակալության</w:t>
      </w:r>
      <w:proofErr w:type="spellEnd"/>
      <w:r w:rsidRPr="00817ECB">
        <w:rPr>
          <w:rFonts w:ascii="GHEA Mariam" w:hAnsi="GHEA Mariam"/>
        </w:rPr>
        <w:t xml:space="preserve"> </w:t>
      </w:r>
      <w:proofErr w:type="spellStart"/>
      <w:r w:rsidRPr="00817ECB">
        <w:rPr>
          <w:rFonts w:ascii="GHEA Mariam" w:hAnsi="GHEA Mariam"/>
        </w:rPr>
        <w:t>անվանումը</w:t>
      </w:r>
      <w:proofErr w:type="spellEnd"/>
      <w:r w:rsidRPr="00817ECB">
        <w:rPr>
          <w:rFonts w:ascii="GHEA Mariam" w:hAnsi="GHEA Mariam"/>
        </w:rPr>
        <w:t>`</w:t>
      </w:r>
      <w:r w:rsidR="00833093" w:rsidRPr="00817ECB">
        <w:rPr>
          <w:rFonts w:ascii="GHEA Mariam" w:hAnsi="GHEA Mariam"/>
        </w:rPr>
        <w:t xml:space="preserve">  </w:t>
      </w:r>
      <w:r w:rsidR="00833093" w:rsidRPr="00817ECB">
        <w:rPr>
          <w:rFonts w:ascii="GHEA Mariam" w:hAnsi="GHEA Mariam"/>
          <w:u w:val="single"/>
        </w:rPr>
        <w:tab/>
      </w:r>
    </w:p>
    <w:p w14:paraId="0D3EFF07" w14:textId="77777777" w:rsidR="00833093" w:rsidRPr="00817ECB" w:rsidRDefault="00833093" w:rsidP="00833093">
      <w:pPr>
        <w:rPr>
          <w:rFonts w:ascii="GHEA Mariam" w:hAnsi="GHEA Mariam"/>
        </w:rPr>
      </w:pPr>
    </w:p>
    <w:p w14:paraId="44CA5947" w14:textId="77777777" w:rsidR="00E5765B" w:rsidRPr="00817ECB" w:rsidRDefault="00E5765B" w:rsidP="00833093">
      <w:pPr>
        <w:rPr>
          <w:rFonts w:ascii="GHEA Mariam" w:hAnsi="GHEA Mariam"/>
        </w:rPr>
      </w:pPr>
    </w:p>
    <w:p w14:paraId="21CFD94E" w14:textId="77777777" w:rsidR="00833093" w:rsidRPr="00817ECB" w:rsidRDefault="00503CC1" w:rsidP="00833093">
      <w:pPr>
        <w:rPr>
          <w:rFonts w:ascii="GHEA Mariam" w:hAnsi="GHEA Mariam"/>
          <w:sz w:val="20"/>
        </w:rPr>
      </w:pPr>
      <w:proofErr w:type="spellStart"/>
      <w:r w:rsidRPr="00817ECB">
        <w:rPr>
          <w:rFonts w:ascii="GHEA Mariam" w:hAnsi="GHEA Mariam"/>
          <w:b/>
        </w:rPr>
        <w:t>Կից`Պայմանագիրը</w:t>
      </w:r>
      <w:proofErr w:type="spellEnd"/>
    </w:p>
    <w:p w14:paraId="3DD03704" w14:textId="77777777" w:rsidR="00833093" w:rsidRPr="00817ECB" w:rsidRDefault="00833093">
      <w:pPr>
        <w:rPr>
          <w:rFonts w:ascii="GHEA Mariam" w:hAnsi="GHEA Mariam"/>
        </w:rPr>
      </w:pPr>
    </w:p>
    <w:p w14:paraId="77DB5856" w14:textId="77777777" w:rsidR="00833093" w:rsidRPr="00817ECB" w:rsidRDefault="00833093">
      <w:pPr>
        <w:rPr>
          <w:rFonts w:ascii="GHEA Mariam" w:hAnsi="GHEA Mariam"/>
        </w:rPr>
      </w:pPr>
    </w:p>
    <w:p w14:paraId="34D8CAD0" w14:textId="77777777" w:rsidR="00455149" w:rsidRPr="00817ECB" w:rsidRDefault="00455149">
      <w:pPr>
        <w:pStyle w:val="SectionIXHeader"/>
        <w:rPr>
          <w:rFonts w:ascii="GHEA Mariam" w:hAnsi="GHEA Mariam"/>
        </w:rPr>
      </w:pPr>
      <w:r w:rsidRPr="00817ECB">
        <w:rPr>
          <w:rFonts w:ascii="GHEA Mariam" w:hAnsi="GHEA Mariam"/>
        </w:rPr>
        <w:br w:type="page"/>
      </w:r>
      <w:bookmarkStart w:id="494" w:name="_Toc438907197"/>
      <w:bookmarkStart w:id="495" w:name="_Toc438907297"/>
      <w:bookmarkStart w:id="496" w:name="_Toc471555884"/>
      <w:bookmarkStart w:id="497" w:name="_Toc73333192"/>
      <w:bookmarkStart w:id="498" w:name="_Toc98502384"/>
      <w:bookmarkStart w:id="499" w:name="_Toc479669726"/>
      <w:bookmarkStart w:id="500" w:name="_Toc348001570"/>
      <w:bookmarkStart w:id="501" w:name="_Toc503288771"/>
      <w:proofErr w:type="spellStart"/>
      <w:r w:rsidR="007D0E99" w:rsidRPr="00817ECB">
        <w:rPr>
          <w:rFonts w:ascii="GHEA Mariam" w:hAnsi="GHEA Mariam"/>
        </w:rPr>
        <w:lastRenderedPageBreak/>
        <w:t>Պայմանագիր</w:t>
      </w:r>
      <w:bookmarkEnd w:id="494"/>
      <w:bookmarkEnd w:id="495"/>
      <w:bookmarkEnd w:id="496"/>
      <w:bookmarkEnd w:id="497"/>
      <w:bookmarkEnd w:id="498"/>
      <w:bookmarkEnd w:id="499"/>
      <w:bookmarkEnd w:id="500"/>
      <w:bookmarkEnd w:id="501"/>
      <w:proofErr w:type="spellEnd"/>
    </w:p>
    <w:p w14:paraId="7BE952DE" w14:textId="77777777" w:rsidR="002F232A" w:rsidRPr="00817ECB" w:rsidRDefault="002F232A" w:rsidP="002F232A">
      <w:pPr>
        <w:tabs>
          <w:tab w:val="left" w:pos="540"/>
        </w:tabs>
        <w:jc w:val="both"/>
        <w:rPr>
          <w:rFonts w:ascii="GHEA Mariam" w:hAnsi="GHEA Mariam"/>
          <w:i/>
        </w:rPr>
      </w:pPr>
      <w:r w:rsidRPr="00817ECB">
        <w:rPr>
          <w:rFonts w:ascii="GHEA Mariam" w:hAnsi="GHEA Mariam"/>
          <w:i/>
        </w:rPr>
        <w:t>[</w:t>
      </w:r>
      <w:proofErr w:type="spellStart"/>
      <w:r w:rsidRPr="00817ECB">
        <w:rPr>
          <w:rFonts w:ascii="GHEA Mariam" w:hAnsi="GHEA Mariam"/>
          <w:i/>
        </w:rPr>
        <w:t>Շահող</w:t>
      </w:r>
      <w:proofErr w:type="spellEnd"/>
      <w:r w:rsidRPr="00817ECB">
        <w:rPr>
          <w:rFonts w:ascii="GHEA Mariam" w:hAnsi="GHEA Mariam"/>
          <w:i/>
        </w:rPr>
        <w:t xml:space="preserve"> </w:t>
      </w:r>
      <w:proofErr w:type="spellStart"/>
      <w:r w:rsidRPr="00817ECB">
        <w:rPr>
          <w:rFonts w:ascii="GHEA Mariam" w:hAnsi="GHEA Mariam"/>
          <w:i/>
        </w:rPr>
        <w:t>Հայտատուն</w:t>
      </w:r>
      <w:proofErr w:type="spellEnd"/>
      <w:r w:rsidRPr="00817ECB">
        <w:rPr>
          <w:rFonts w:ascii="GHEA Mariam" w:hAnsi="GHEA Mariam"/>
          <w:i/>
        </w:rPr>
        <w:t xml:space="preserve"> </w:t>
      </w:r>
      <w:proofErr w:type="spellStart"/>
      <w:r w:rsidRPr="00817ECB">
        <w:rPr>
          <w:rFonts w:ascii="GHEA Mariam" w:hAnsi="GHEA Mariam"/>
          <w:i/>
        </w:rPr>
        <w:t>պետք</w:t>
      </w:r>
      <w:proofErr w:type="spellEnd"/>
      <w:r w:rsidRPr="00817ECB">
        <w:rPr>
          <w:rFonts w:ascii="GHEA Mariam" w:hAnsi="GHEA Mariam"/>
          <w:i/>
        </w:rPr>
        <w:t xml:space="preserve"> է </w:t>
      </w:r>
      <w:proofErr w:type="spellStart"/>
      <w:r w:rsidRPr="00817ECB">
        <w:rPr>
          <w:rFonts w:ascii="GHEA Mariam" w:hAnsi="GHEA Mariam"/>
          <w:i/>
        </w:rPr>
        <w:t>լրացնի</w:t>
      </w:r>
      <w:proofErr w:type="spellEnd"/>
      <w:r w:rsidRPr="00817ECB">
        <w:rPr>
          <w:rFonts w:ascii="GHEA Mariam" w:hAnsi="GHEA Mariam"/>
          <w:i/>
        </w:rPr>
        <w:t xml:space="preserve"> </w:t>
      </w:r>
      <w:proofErr w:type="spellStart"/>
      <w:r w:rsidRPr="00817ECB">
        <w:rPr>
          <w:rFonts w:ascii="GHEA Mariam" w:hAnsi="GHEA Mariam"/>
          <w:i/>
        </w:rPr>
        <w:t>սույն</w:t>
      </w:r>
      <w:proofErr w:type="spellEnd"/>
      <w:r w:rsidRPr="00817ECB">
        <w:rPr>
          <w:rFonts w:ascii="GHEA Mariam" w:hAnsi="GHEA Mariam"/>
          <w:i/>
        </w:rPr>
        <w:t xml:space="preserve"> </w:t>
      </w:r>
      <w:proofErr w:type="spellStart"/>
      <w:r w:rsidRPr="00817ECB">
        <w:rPr>
          <w:rFonts w:ascii="GHEA Mariam" w:hAnsi="GHEA Mariam"/>
          <w:i/>
        </w:rPr>
        <w:t>ձևը</w:t>
      </w:r>
      <w:proofErr w:type="spellEnd"/>
      <w:r w:rsidRPr="00817ECB">
        <w:rPr>
          <w:rFonts w:ascii="GHEA Mariam" w:hAnsi="GHEA Mariam"/>
          <w:i/>
        </w:rPr>
        <w:t xml:space="preserve">` </w:t>
      </w:r>
      <w:proofErr w:type="spellStart"/>
      <w:r w:rsidRPr="00817ECB">
        <w:rPr>
          <w:rFonts w:ascii="GHEA Mariam" w:hAnsi="GHEA Mariam"/>
          <w:i/>
        </w:rPr>
        <w:t>մատնանշված</w:t>
      </w:r>
      <w:proofErr w:type="spellEnd"/>
      <w:r w:rsidRPr="00817ECB">
        <w:rPr>
          <w:rFonts w:ascii="GHEA Mariam" w:hAnsi="GHEA Mariam"/>
          <w:i/>
        </w:rPr>
        <w:t xml:space="preserve"> </w:t>
      </w:r>
      <w:proofErr w:type="spellStart"/>
      <w:r w:rsidRPr="00817ECB">
        <w:rPr>
          <w:rFonts w:ascii="GHEA Mariam" w:hAnsi="GHEA Mariam"/>
          <w:i/>
        </w:rPr>
        <w:t>ցուցումների</w:t>
      </w:r>
      <w:proofErr w:type="spellEnd"/>
      <w:r w:rsidRPr="00817ECB">
        <w:rPr>
          <w:rFonts w:ascii="GHEA Mariam" w:hAnsi="GHEA Mariam"/>
          <w:i/>
        </w:rPr>
        <w:t xml:space="preserve"> </w:t>
      </w:r>
      <w:proofErr w:type="spellStart"/>
      <w:r w:rsidRPr="00817ECB">
        <w:rPr>
          <w:rFonts w:ascii="GHEA Mariam" w:hAnsi="GHEA Mariam"/>
          <w:i/>
        </w:rPr>
        <w:t>համաձայն</w:t>
      </w:r>
      <w:proofErr w:type="spellEnd"/>
      <w:r w:rsidRPr="00817ECB">
        <w:rPr>
          <w:rFonts w:ascii="GHEA Mariam" w:hAnsi="GHEA Mariam"/>
          <w:i/>
        </w:rPr>
        <w:t>:]</w:t>
      </w:r>
    </w:p>
    <w:p w14:paraId="411D0F86" w14:textId="77777777" w:rsidR="002F232A" w:rsidRPr="00817ECB" w:rsidRDefault="002F232A" w:rsidP="002F232A">
      <w:pPr>
        <w:pStyle w:val="Document1"/>
        <w:keepNext w:val="0"/>
        <w:keepLines w:val="0"/>
        <w:tabs>
          <w:tab w:val="clear" w:pos="-720"/>
          <w:tab w:val="left" w:pos="5400"/>
          <w:tab w:val="left" w:pos="8280"/>
        </w:tabs>
        <w:suppressAutoHyphens w:val="0"/>
        <w:rPr>
          <w:rFonts w:ascii="GHEA Mariam" w:hAnsi="GHEA Mariam"/>
        </w:rPr>
      </w:pPr>
    </w:p>
    <w:p w14:paraId="12E971B5" w14:textId="77777777" w:rsidR="002F232A" w:rsidRPr="00817ECB" w:rsidRDefault="002F232A" w:rsidP="002F232A">
      <w:pPr>
        <w:pStyle w:val="Document1"/>
        <w:keepNext w:val="0"/>
        <w:keepLines w:val="0"/>
        <w:tabs>
          <w:tab w:val="clear" w:pos="-720"/>
          <w:tab w:val="left" w:pos="5400"/>
          <w:tab w:val="left" w:pos="8280"/>
        </w:tabs>
        <w:suppressAutoHyphens w:val="0"/>
        <w:rPr>
          <w:rFonts w:ascii="GHEA Mariam" w:hAnsi="GHEA Mariam"/>
        </w:rPr>
      </w:pPr>
    </w:p>
    <w:p w14:paraId="20BBE10E" w14:textId="77777777" w:rsidR="002F232A" w:rsidRPr="00817ECB" w:rsidRDefault="002F232A" w:rsidP="002F232A">
      <w:pPr>
        <w:rPr>
          <w:rFonts w:ascii="GHEA Mariam" w:hAnsi="GHEA Mariam"/>
          <w:b/>
        </w:rPr>
      </w:pPr>
      <w:r w:rsidRPr="00817ECB">
        <w:rPr>
          <w:rFonts w:ascii="GHEA Mariam" w:hAnsi="GHEA Mariam"/>
          <w:b/>
        </w:rPr>
        <w:t xml:space="preserve">ՍՈՒՅՆ ՊԱՅՄԱՆԱԳԻՐԸ ԿՆՔԵԼ Է </w:t>
      </w:r>
    </w:p>
    <w:p w14:paraId="62B5A7AE" w14:textId="77777777" w:rsidR="002F232A" w:rsidRPr="00817ECB" w:rsidRDefault="002F232A" w:rsidP="002F232A">
      <w:pPr>
        <w:tabs>
          <w:tab w:val="left" w:pos="720"/>
          <w:tab w:val="left" w:pos="2520"/>
          <w:tab w:val="left" w:pos="6120"/>
          <w:tab w:val="left" w:pos="7200"/>
        </w:tabs>
        <w:spacing w:after="200"/>
        <w:rPr>
          <w:rFonts w:ascii="GHEA Mariam" w:hAnsi="GHEA Mariam"/>
        </w:rPr>
      </w:pPr>
      <w:r w:rsidRPr="00817ECB">
        <w:rPr>
          <w:rFonts w:ascii="GHEA Mariam" w:hAnsi="GHEA Mariam"/>
        </w:rPr>
        <w:tab/>
      </w:r>
    </w:p>
    <w:p w14:paraId="6DEEB6FE" w14:textId="665271E2" w:rsidR="002F232A" w:rsidRPr="00817ECB" w:rsidRDefault="002F232A" w:rsidP="002F232A">
      <w:pPr>
        <w:tabs>
          <w:tab w:val="left" w:pos="720"/>
          <w:tab w:val="left" w:pos="2520"/>
          <w:tab w:val="left" w:pos="6120"/>
          <w:tab w:val="left" w:pos="7200"/>
        </w:tabs>
        <w:spacing w:after="200"/>
        <w:rPr>
          <w:rFonts w:ascii="GHEA Mariam" w:hAnsi="GHEA Mariam"/>
        </w:rPr>
      </w:pPr>
      <w:r w:rsidRPr="00817ECB">
        <w:rPr>
          <w:rFonts w:ascii="GHEA Mariam" w:hAnsi="GHEA Mariam"/>
          <w:i/>
        </w:rPr>
        <w:t>[</w:t>
      </w:r>
      <w:r w:rsidRPr="00817ECB">
        <w:rPr>
          <w:rFonts w:ascii="Calibri" w:hAnsi="Calibri" w:cs="Calibri"/>
          <w:i/>
        </w:rPr>
        <w:t>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b/>
          <w:i/>
        </w:rPr>
        <w:t>օր</w:t>
      </w:r>
      <w:proofErr w:type="spellEnd"/>
      <w:r w:rsidRPr="00817ECB">
        <w:rPr>
          <w:rFonts w:ascii="GHEA Mariam" w:hAnsi="GHEA Mariam"/>
          <w:i/>
        </w:rPr>
        <w:t>],</w:t>
      </w:r>
      <w:r w:rsidRPr="00817ECB">
        <w:rPr>
          <w:rFonts w:ascii="GHEA Mariam" w:hAnsi="GHEA Mariam"/>
        </w:rPr>
        <w:t xml:space="preserve"> </w:t>
      </w:r>
      <w:r w:rsidRPr="00817ECB">
        <w:rPr>
          <w:rFonts w:ascii="GHEA Mariam" w:hAnsi="GHEA Mariam"/>
          <w:i/>
        </w:rPr>
        <w:t>[</w:t>
      </w:r>
      <w:r w:rsidRPr="00817ECB">
        <w:rPr>
          <w:rFonts w:ascii="Calibri" w:hAnsi="Calibri" w:cs="Calibri"/>
          <w:i/>
        </w:rPr>
        <w:t> </w:t>
      </w:r>
      <w:proofErr w:type="spellStart"/>
      <w:r w:rsidRPr="00817ECB">
        <w:rPr>
          <w:rFonts w:ascii="GHEA Mariam" w:hAnsi="GHEA Mariam"/>
          <w:b/>
          <w:i/>
        </w:rPr>
        <w:t>ամիս</w:t>
      </w:r>
      <w:proofErr w:type="spellEnd"/>
      <w:r w:rsidRPr="00817ECB">
        <w:rPr>
          <w:rFonts w:ascii="GHEA Mariam" w:hAnsi="GHEA Mariam"/>
          <w:i/>
        </w:rPr>
        <w:t>]</w:t>
      </w:r>
      <w:r w:rsidRPr="00817ECB">
        <w:rPr>
          <w:rFonts w:ascii="GHEA Mariam" w:hAnsi="GHEA Mariam"/>
        </w:rPr>
        <w:t xml:space="preserve">, </w:t>
      </w:r>
      <w:r w:rsidRPr="00817ECB">
        <w:rPr>
          <w:rFonts w:ascii="GHEA Mariam" w:hAnsi="GHEA Mariam"/>
          <w:i/>
        </w:rPr>
        <w:t>[</w:t>
      </w:r>
      <w:r w:rsidRPr="00817ECB">
        <w:rPr>
          <w:rFonts w:ascii="Calibri" w:hAnsi="Calibri" w:cs="Calibri"/>
          <w:i/>
        </w:rPr>
        <w:t> </w:t>
      </w:r>
      <w:proofErr w:type="spellStart"/>
      <w:r w:rsidRPr="00817ECB">
        <w:rPr>
          <w:rFonts w:ascii="GHEA Mariam" w:hAnsi="GHEA Mariam"/>
          <w:b/>
          <w:i/>
        </w:rPr>
        <w:t>տարի</w:t>
      </w:r>
      <w:proofErr w:type="spellEnd"/>
      <w:r w:rsidRPr="00817ECB">
        <w:rPr>
          <w:rFonts w:ascii="GHEA Mariam" w:hAnsi="GHEA Mariam"/>
          <w:i/>
        </w:rPr>
        <w:t>]:</w:t>
      </w:r>
    </w:p>
    <w:p w14:paraId="79EF26FB" w14:textId="77777777" w:rsidR="002F232A" w:rsidRPr="00817ECB" w:rsidRDefault="002F232A" w:rsidP="002F232A">
      <w:pPr>
        <w:spacing w:after="200"/>
        <w:rPr>
          <w:rFonts w:ascii="GHEA Mariam" w:hAnsi="GHEA Mariam"/>
        </w:rPr>
      </w:pPr>
    </w:p>
    <w:p w14:paraId="66B75CFF" w14:textId="77777777" w:rsidR="002F232A" w:rsidRPr="00817ECB" w:rsidRDefault="002F232A" w:rsidP="002F232A">
      <w:pPr>
        <w:spacing w:after="200"/>
        <w:ind w:left="1440" w:hanging="720"/>
        <w:jc w:val="both"/>
        <w:rPr>
          <w:rFonts w:ascii="GHEA Mariam" w:hAnsi="GHEA Mariam"/>
          <w:i/>
        </w:rPr>
      </w:pPr>
      <w:r w:rsidRPr="00817ECB">
        <w:rPr>
          <w:rFonts w:ascii="GHEA Mariam" w:hAnsi="GHEA Mariam"/>
        </w:rPr>
        <w:t xml:space="preserve"> (1)</w:t>
      </w:r>
      <w:r w:rsidRPr="00817ECB">
        <w:rPr>
          <w:rFonts w:ascii="GHEA Mariam" w:hAnsi="GHEA Mariam"/>
        </w:rPr>
        <w:tab/>
      </w:r>
      <w:r w:rsidRPr="00817ECB">
        <w:rPr>
          <w:rFonts w:ascii="GHEA Mariam" w:hAnsi="GHEA Mariam"/>
          <w:i/>
        </w:rPr>
        <w:t>[</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Գնորդի</w:t>
      </w:r>
      <w:proofErr w:type="spellEnd"/>
      <w:r w:rsidRPr="00817ECB">
        <w:rPr>
          <w:rFonts w:ascii="GHEA Mariam" w:hAnsi="GHEA Mariam"/>
          <w:i/>
        </w:rPr>
        <w:t xml:space="preserve"> </w:t>
      </w:r>
      <w:proofErr w:type="spellStart"/>
      <w:r w:rsidRPr="00817ECB">
        <w:rPr>
          <w:rFonts w:ascii="GHEA Mariam" w:hAnsi="GHEA Mariam"/>
          <w:i/>
        </w:rPr>
        <w:t>ամբողջական</w:t>
      </w:r>
      <w:proofErr w:type="spellEnd"/>
      <w:r w:rsidRPr="00817ECB">
        <w:rPr>
          <w:rFonts w:ascii="GHEA Mariam" w:hAnsi="GHEA Mariam"/>
          <w:i/>
        </w:rPr>
        <w:t xml:space="preserve"> </w:t>
      </w:r>
      <w:proofErr w:type="spellStart"/>
      <w:r w:rsidRPr="00817ECB">
        <w:rPr>
          <w:rFonts w:ascii="GHEA Mariam" w:hAnsi="GHEA Mariam"/>
          <w:i/>
        </w:rPr>
        <w:t>անվանումը</w:t>
      </w:r>
      <w:proofErr w:type="spellEnd"/>
      <w:r w:rsidRPr="00817ECB">
        <w:rPr>
          <w:rFonts w:ascii="GHEA Mariam" w:hAnsi="GHEA Mariam"/>
          <w:i/>
        </w:rPr>
        <w:t>]</w:t>
      </w:r>
      <w:r w:rsidRPr="00817ECB">
        <w:rPr>
          <w:rFonts w:ascii="GHEA Mariam" w:hAnsi="GHEA Mariam"/>
        </w:rPr>
        <w:t xml:space="preserve">, </w:t>
      </w:r>
      <w:r w:rsidRPr="00817ECB">
        <w:rPr>
          <w:rFonts w:ascii="GHEA Mariam" w:hAnsi="GHEA Mariam"/>
          <w:i/>
        </w:rPr>
        <w:t>[</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իրավական</w:t>
      </w:r>
      <w:proofErr w:type="spellEnd"/>
      <w:r w:rsidRPr="00817ECB">
        <w:rPr>
          <w:rFonts w:ascii="GHEA Mariam" w:hAnsi="GHEA Mariam"/>
          <w:i/>
        </w:rPr>
        <w:t xml:space="preserve"> </w:t>
      </w:r>
      <w:proofErr w:type="spellStart"/>
      <w:r w:rsidRPr="00817ECB">
        <w:rPr>
          <w:rFonts w:ascii="GHEA Mariam" w:hAnsi="GHEA Mariam"/>
          <w:i/>
        </w:rPr>
        <w:t>միավորի</w:t>
      </w:r>
      <w:proofErr w:type="spellEnd"/>
      <w:r w:rsidRPr="00817ECB">
        <w:rPr>
          <w:rFonts w:ascii="GHEA Mariam" w:hAnsi="GHEA Mariam"/>
          <w:i/>
        </w:rPr>
        <w:t xml:space="preserve"> </w:t>
      </w:r>
      <w:proofErr w:type="spellStart"/>
      <w:r w:rsidRPr="00817ECB">
        <w:rPr>
          <w:rFonts w:ascii="GHEA Mariam" w:hAnsi="GHEA Mariam"/>
          <w:i/>
        </w:rPr>
        <w:t>նկարագրությունը</w:t>
      </w:r>
      <w:proofErr w:type="spellEnd"/>
      <w:r w:rsidRPr="00817ECB">
        <w:rPr>
          <w:rFonts w:ascii="GHEA Mariam" w:hAnsi="GHEA Mariam"/>
          <w:i/>
        </w:rPr>
        <w:t xml:space="preserve">, </w:t>
      </w:r>
      <w:proofErr w:type="spellStart"/>
      <w:r w:rsidRPr="00817ECB">
        <w:rPr>
          <w:rFonts w:ascii="GHEA Mariam" w:hAnsi="GHEA Mariam"/>
          <w:i/>
        </w:rPr>
        <w:t>օրինակ</w:t>
      </w:r>
      <w:proofErr w:type="spellEnd"/>
      <w:r w:rsidRPr="00817ECB">
        <w:rPr>
          <w:rFonts w:ascii="GHEA Mariam" w:hAnsi="GHEA Mariam"/>
          <w:i/>
        </w:rPr>
        <w:t xml:space="preserve">` ------------ </w:t>
      </w:r>
      <w:proofErr w:type="spellStart"/>
      <w:r w:rsidRPr="00817ECB">
        <w:rPr>
          <w:rFonts w:ascii="GHEA Mariam" w:hAnsi="GHEA Mariam"/>
          <w:i/>
        </w:rPr>
        <w:t>նախարարության</w:t>
      </w:r>
      <w:proofErr w:type="spellEnd"/>
      <w:r w:rsidRPr="00817ECB">
        <w:rPr>
          <w:rFonts w:ascii="GHEA Mariam" w:hAnsi="GHEA Mariam"/>
          <w:i/>
        </w:rPr>
        <w:t xml:space="preserve"> </w:t>
      </w:r>
      <w:proofErr w:type="spellStart"/>
      <w:r w:rsidRPr="00817ECB">
        <w:rPr>
          <w:rFonts w:ascii="GHEA Mariam" w:hAnsi="GHEA Mariam"/>
          <w:i/>
        </w:rPr>
        <w:t>գործակալության</w:t>
      </w:r>
      <w:proofErr w:type="spellEnd"/>
      <w:r w:rsidRPr="00817ECB">
        <w:rPr>
          <w:rFonts w:ascii="GHEA Mariam" w:hAnsi="GHEA Mariam"/>
          <w:i/>
        </w:rPr>
        <w:t xml:space="preserve"> </w:t>
      </w:r>
      <w:proofErr w:type="spellStart"/>
      <w:r w:rsidRPr="00817ECB">
        <w:rPr>
          <w:rFonts w:ascii="GHEA Mariam" w:hAnsi="GHEA Mariam"/>
          <w:i/>
        </w:rPr>
        <w:t>անվանումը</w:t>
      </w:r>
      <w:proofErr w:type="spellEnd"/>
      <w:r w:rsidRPr="00817ECB">
        <w:rPr>
          <w:rFonts w:ascii="GHEA Mariam" w:hAnsi="GHEA Mariam"/>
          <w:i/>
        </w:rPr>
        <w:t xml:space="preserve">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Գնորդի</w:t>
      </w:r>
      <w:proofErr w:type="spellEnd"/>
      <w:r w:rsidRPr="00817ECB">
        <w:rPr>
          <w:rFonts w:ascii="GHEA Mariam" w:hAnsi="GHEA Mariam"/>
          <w:i/>
        </w:rPr>
        <w:t xml:space="preserve"> </w:t>
      </w:r>
      <w:proofErr w:type="spellStart"/>
      <w:r w:rsidRPr="00817ECB">
        <w:rPr>
          <w:rFonts w:ascii="GHEA Mariam" w:hAnsi="GHEA Mariam"/>
          <w:i/>
        </w:rPr>
        <w:t>երկրի</w:t>
      </w:r>
      <w:proofErr w:type="spellEnd"/>
      <w:r w:rsidRPr="00817ECB">
        <w:rPr>
          <w:rFonts w:ascii="GHEA Mariam" w:hAnsi="GHEA Mariam"/>
          <w:i/>
        </w:rPr>
        <w:t xml:space="preserve"> </w:t>
      </w:r>
      <w:proofErr w:type="spellStart"/>
      <w:r w:rsidRPr="00817ECB">
        <w:rPr>
          <w:rFonts w:ascii="GHEA Mariam" w:hAnsi="GHEA Mariam"/>
          <w:i/>
        </w:rPr>
        <w:t>անվանումը</w:t>
      </w:r>
      <w:proofErr w:type="spellEnd"/>
      <w:r w:rsidRPr="00817ECB">
        <w:rPr>
          <w:rFonts w:ascii="GHEA Mariam" w:hAnsi="GHEA Mariam"/>
          <w:i/>
        </w:rPr>
        <w:t xml:space="preserve">}, կամ </w:t>
      </w:r>
      <w:proofErr w:type="spellStart"/>
      <w:r w:rsidRPr="00817ECB">
        <w:rPr>
          <w:rFonts w:ascii="GHEA Mariam" w:hAnsi="GHEA Mariam"/>
          <w:i/>
        </w:rPr>
        <w:t>կորպորացիա</w:t>
      </w:r>
      <w:proofErr w:type="spellEnd"/>
      <w:r w:rsidRPr="00817ECB">
        <w:rPr>
          <w:rFonts w:ascii="GHEA Mariam" w:hAnsi="GHEA Mariam"/>
          <w:i/>
        </w:rPr>
        <w:t xml:space="preserve">, </w:t>
      </w:r>
      <w:proofErr w:type="spellStart"/>
      <w:r w:rsidRPr="00817ECB">
        <w:rPr>
          <w:rFonts w:ascii="GHEA Mariam" w:hAnsi="GHEA Mariam"/>
          <w:i/>
        </w:rPr>
        <w:t>որը</w:t>
      </w:r>
      <w:proofErr w:type="spellEnd"/>
      <w:r w:rsidRPr="00817ECB">
        <w:rPr>
          <w:rFonts w:ascii="GHEA Mariam" w:hAnsi="GHEA Mariam"/>
          <w:i/>
        </w:rPr>
        <w:t xml:space="preserve"> </w:t>
      </w:r>
      <w:proofErr w:type="spellStart"/>
      <w:r w:rsidRPr="00817ECB">
        <w:rPr>
          <w:rFonts w:ascii="GHEA Mariam" w:hAnsi="GHEA Mariam"/>
          <w:i/>
        </w:rPr>
        <w:t>ստեղծված</w:t>
      </w:r>
      <w:proofErr w:type="spellEnd"/>
      <w:r w:rsidRPr="00817ECB">
        <w:rPr>
          <w:rFonts w:ascii="GHEA Mariam" w:hAnsi="GHEA Mariam"/>
          <w:i/>
        </w:rPr>
        <w:t xml:space="preserve"> է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Գնորդի</w:t>
      </w:r>
      <w:proofErr w:type="spellEnd"/>
      <w:r w:rsidRPr="00817ECB">
        <w:rPr>
          <w:rFonts w:ascii="GHEA Mariam" w:hAnsi="GHEA Mariam"/>
          <w:i/>
        </w:rPr>
        <w:t xml:space="preserve"> </w:t>
      </w:r>
      <w:proofErr w:type="spellStart"/>
      <w:r w:rsidRPr="00817ECB">
        <w:rPr>
          <w:rFonts w:ascii="GHEA Mariam" w:hAnsi="GHEA Mariam"/>
          <w:i/>
        </w:rPr>
        <w:t>երկրի</w:t>
      </w:r>
      <w:proofErr w:type="spellEnd"/>
      <w:r w:rsidRPr="00817ECB">
        <w:rPr>
          <w:rFonts w:ascii="GHEA Mariam" w:hAnsi="GHEA Mariam"/>
          <w:i/>
        </w:rPr>
        <w:t xml:space="preserve"> </w:t>
      </w:r>
      <w:proofErr w:type="spellStart"/>
      <w:r w:rsidRPr="00817ECB">
        <w:rPr>
          <w:rFonts w:ascii="GHEA Mariam" w:hAnsi="GHEA Mariam"/>
          <w:i/>
        </w:rPr>
        <w:t>անվանումը</w:t>
      </w:r>
      <w:proofErr w:type="spellEnd"/>
      <w:r w:rsidRPr="00817ECB">
        <w:rPr>
          <w:rFonts w:ascii="GHEA Mariam" w:hAnsi="GHEA Mariam"/>
          <w:i/>
        </w:rPr>
        <w:t>}</w:t>
      </w:r>
      <w:r w:rsidR="00B53245" w:rsidRPr="00FF7ABF">
        <w:rPr>
          <w:rFonts w:ascii="GHEA Mariam" w:hAnsi="GHEA Mariam" w:cs="Arial Armenian"/>
          <w:i/>
          <w:iCs/>
          <w:lang w:val="hy-AM"/>
        </w:rPr>
        <w:t xml:space="preserve"> </w:t>
      </w:r>
      <w:proofErr w:type="spellStart"/>
      <w:r w:rsidRPr="00817ECB">
        <w:rPr>
          <w:rFonts w:ascii="GHEA Mariam" w:hAnsi="GHEA Mariam"/>
          <w:i/>
        </w:rPr>
        <w:t>օրենսդրության</w:t>
      </w:r>
      <w:proofErr w:type="spellEnd"/>
      <w:r w:rsidRPr="00817ECB">
        <w:rPr>
          <w:rFonts w:ascii="GHEA Mariam" w:hAnsi="GHEA Mariam"/>
          <w:i/>
        </w:rPr>
        <w:t xml:space="preserve"> </w:t>
      </w:r>
      <w:proofErr w:type="spellStart"/>
      <w:r w:rsidRPr="00817ECB">
        <w:rPr>
          <w:rFonts w:ascii="GHEA Mariam" w:hAnsi="GHEA Mariam"/>
          <w:i/>
        </w:rPr>
        <w:t>համաձայն</w:t>
      </w:r>
      <w:proofErr w:type="spellEnd"/>
      <w:r w:rsidRPr="00817ECB">
        <w:rPr>
          <w:rFonts w:ascii="GHEA Mariam" w:hAnsi="GHEA Mariam"/>
          <w:i/>
        </w:rPr>
        <w:t xml:space="preserve">, </w:t>
      </w:r>
      <w:proofErr w:type="spellStart"/>
      <w:r w:rsidRPr="00817ECB">
        <w:rPr>
          <w:rFonts w:ascii="GHEA Mariam" w:hAnsi="GHEA Mariam"/>
          <w:i/>
        </w:rPr>
        <w:t>որի</w:t>
      </w:r>
      <w:proofErr w:type="spellEnd"/>
      <w:r w:rsidRPr="00817ECB">
        <w:rPr>
          <w:rFonts w:ascii="GHEA Mariam" w:hAnsi="GHEA Mariam"/>
          <w:i/>
        </w:rPr>
        <w:t xml:space="preserve"> </w:t>
      </w:r>
      <w:proofErr w:type="spellStart"/>
      <w:r w:rsidRPr="00817ECB">
        <w:rPr>
          <w:rFonts w:ascii="GHEA Mariam" w:hAnsi="GHEA Mariam"/>
          <w:i/>
        </w:rPr>
        <w:t>գլխամասային</w:t>
      </w:r>
      <w:proofErr w:type="spellEnd"/>
      <w:r w:rsidRPr="00817ECB">
        <w:rPr>
          <w:rFonts w:ascii="GHEA Mariam" w:hAnsi="GHEA Mariam"/>
          <w:i/>
        </w:rPr>
        <w:t xml:space="preserve"> </w:t>
      </w:r>
      <w:proofErr w:type="spellStart"/>
      <w:r w:rsidRPr="00817ECB">
        <w:rPr>
          <w:rFonts w:ascii="GHEA Mariam" w:hAnsi="GHEA Mariam"/>
          <w:i/>
        </w:rPr>
        <w:t>գրասենյակը</w:t>
      </w:r>
      <w:proofErr w:type="spellEnd"/>
      <w:r w:rsidRPr="00817ECB">
        <w:rPr>
          <w:rFonts w:ascii="GHEA Mariam" w:hAnsi="GHEA Mariam"/>
          <w:i/>
        </w:rPr>
        <w:t>`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Գնորդի</w:t>
      </w:r>
      <w:proofErr w:type="spellEnd"/>
      <w:r w:rsidRPr="00817ECB">
        <w:rPr>
          <w:rFonts w:ascii="GHEA Mariam" w:hAnsi="GHEA Mariam"/>
          <w:i/>
        </w:rPr>
        <w:t xml:space="preserve"> </w:t>
      </w:r>
      <w:proofErr w:type="spellStart"/>
      <w:r w:rsidRPr="00817ECB">
        <w:rPr>
          <w:rFonts w:ascii="GHEA Mariam" w:hAnsi="GHEA Mariam"/>
          <w:i/>
        </w:rPr>
        <w:t>հասցեն</w:t>
      </w:r>
      <w:proofErr w:type="spellEnd"/>
      <w:r w:rsidRPr="00817ECB">
        <w:rPr>
          <w:rFonts w:ascii="GHEA Mariam" w:hAnsi="GHEA Mariam"/>
          <w:i/>
        </w:rPr>
        <w:t>] (</w:t>
      </w:r>
      <w:proofErr w:type="spellStart"/>
      <w:r w:rsidRPr="00817ECB">
        <w:rPr>
          <w:rFonts w:ascii="GHEA Mariam" w:hAnsi="GHEA Mariam"/>
          <w:i/>
        </w:rPr>
        <w:t>հետայսու</w:t>
      </w:r>
      <w:proofErr w:type="spellEnd"/>
      <w:r w:rsidRPr="00817ECB">
        <w:rPr>
          <w:rFonts w:ascii="GHEA Mariam" w:hAnsi="GHEA Mariam"/>
          <w:i/>
        </w:rPr>
        <w:t>` «</w:t>
      </w:r>
      <w:proofErr w:type="spellStart"/>
      <w:r w:rsidRPr="00817ECB">
        <w:rPr>
          <w:rFonts w:ascii="GHEA Mariam" w:hAnsi="GHEA Mariam"/>
          <w:i/>
        </w:rPr>
        <w:t>Գնորդ</w:t>
      </w:r>
      <w:proofErr w:type="spellEnd"/>
      <w:r w:rsidRPr="00817ECB">
        <w:rPr>
          <w:rFonts w:ascii="GHEA Mariam" w:hAnsi="GHEA Mariam"/>
          <w:i/>
        </w:rPr>
        <w:t>»)</w:t>
      </w:r>
      <w:r w:rsidR="00A67102" w:rsidRPr="00817ECB">
        <w:rPr>
          <w:rFonts w:ascii="GHEA Mariam" w:hAnsi="GHEA Mariam"/>
          <w:i/>
        </w:rPr>
        <w:t xml:space="preserve">, </w:t>
      </w:r>
      <w:proofErr w:type="spellStart"/>
      <w:r w:rsidR="00A67102" w:rsidRPr="00817ECB">
        <w:rPr>
          <w:rFonts w:ascii="GHEA Mariam" w:hAnsi="GHEA Mariam"/>
          <w:i/>
        </w:rPr>
        <w:t>մի</w:t>
      </w:r>
      <w:proofErr w:type="spellEnd"/>
      <w:r w:rsidR="00A67102" w:rsidRPr="00817ECB">
        <w:rPr>
          <w:rFonts w:ascii="GHEA Mariam" w:hAnsi="GHEA Mariam"/>
          <w:i/>
        </w:rPr>
        <w:t xml:space="preserve"> կողմից,</w:t>
      </w:r>
      <w:r w:rsidRPr="00817ECB">
        <w:rPr>
          <w:rFonts w:ascii="GHEA Mariam" w:hAnsi="GHEA Mariam"/>
          <w:i/>
        </w:rPr>
        <w:t xml:space="preserve"> և</w:t>
      </w:r>
    </w:p>
    <w:p w14:paraId="23779F8B" w14:textId="03E7C89E" w:rsidR="002F232A" w:rsidRPr="00817ECB" w:rsidRDefault="002F232A" w:rsidP="002F232A">
      <w:pPr>
        <w:spacing w:after="200"/>
        <w:ind w:left="1440" w:hanging="720"/>
        <w:jc w:val="both"/>
        <w:rPr>
          <w:rFonts w:ascii="GHEA Mariam" w:hAnsi="GHEA Mariam"/>
        </w:rPr>
      </w:pPr>
      <w:r w:rsidRPr="00817ECB">
        <w:rPr>
          <w:rFonts w:ascii="GHEA Mariam" w:hAnsi="GHEA Mariam"/>
        </w:rPr>
        <w:t>(2)</w:t>
      </w:r>
      <w:r w:rsidRPr="00817ECB">
        <w:rPr>
          <w:rFonts w:ascii="GHEA Mariam" w:hAnsi="GHEA Mariam"/>
        </w:rPr>
        <w:tab/>
      </w:r>
      <w:r w:rsidR="00B40123" w:rsidRPr="00817ECB">
        <w:rPr>
          <w:rFonts w:ascii="GHEA Mariam" w:hAnsi="GHEA Mariam"/>
          <w:i/>
        </w:rPr>
        <w:t>[</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Մատակարարի</w:t>
      </w:r>
      <w:proofErr w:type="spellEnd"/>
      <w:r w:rsidRPr="00817ECB">
        <w:rPr>
          <w:rFonts w:ascii="GHEA Mariam" w:hAnsi="GHEA Mariam"/>
          <w:i/>
        </w:rPr>
        <w:t xml:space="preserve"> </w:t>
      </w:r>
      <w:proofErr w:type="spellStart"/>
      <w:r w:rsidRPr="00817ECB">
        <w:rPr>
          <w:rFonts w:ascii="GHEA Mariam" w:hAnsi="GHEA Mariam"/>
          <w:i/>
        </w:rPr>
        <w:t>անվանումը</w:t>
      </w:r>
      <w:proofErr w:type="spellEnd"/>
      <w:r w:rsidRPr="00817ECB">
        <w:rPr>
          <w:rFonts w:ascii="GHEA Mariam" w:hAnsi="GHEA Mariam"/>
          <w:i/>
        </w:rPr>
        <w:t>]</w:t>
      </w:r>
      <w:r w:rsidRPr="00817ECB">
        <w:rPr>
          <w:rFonts w:ascii="GHEA Mariam" w:hAnsi="GHEA Mariam"/>
        </w:rPr>
        <w:t xml:space="preserve">, </w:t>
      </w:r>
      <w:proofErr w:type="spellStart"/>
      <w:r w:rsidRPr="00817ECB">
        <w:rPr>
          <w:rFonts w:ascii="GHEA Mariam" w:hAnsi="GHEA Mariam"/>
        </w:rPr>
        <w:t>կորպորացիա</w:t>
      </w:r>
      <w:proofErr w:type="spellEnd"/>
      <w:r w:rsidRPr="00817ECB">
        <w:rPr>
          <w:rFonts w:ascii="GHEA Mariam" w:hAnsi="GHEA Mariam"/>
        </w:rPr>
        <w:t xml:space="preserve">` </w:t>
      </w:r>
      <w:proofErr w:type="spellStart"/>
      <w:r w:rsidRPr="00817ECB">
        <w:rPr>
          <w:rFonts w:ascii="GHEA Mariam" w:hAnsi="GHEA Mariam"/>
        </w:rPr>
        <w:t>ստեղծված</w:t>
      </w:r>
      <w:proofErr w:type="spellEnd"/>
      <w:r w:rsidRPr="00817ECB">
        <w:rPr>
          <w:rFonts w:ascii="GHEA Mariam" w:hAnsi="GHEA Mariam"/>
        </w:rPr>
        <w:t xml:space="preserve">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Մատակարարի</w:t>
      </w:r>
      <w:proofErr w:type="spellEnd"/>
      <w:r w:rsidRPr="00817ECB">
        <w:rPr>
          <w:rFonts w:ascii="GHEA Mariam" w:hAnsi="GHEA Mariam"/>
          <w:i/>
        </w:rPr>
        <w:t xml:space="preserve"> </w:t>
      </w:r>
      <w:proofErr w:type="spellStart"/>
      <w:r w:rsidRPr="00817ECB">
        <w:rPr>
          <w:rFonts w:ascii="GHEA Mariam" w:hAnsi="GHEA Mariam"/>
          <w:i/>
        </w:rPr>
        <w:t>երկրի</w:t>
      </w:r>
      <w:proofErr w:type="spellEnd"/>
      <w:r w:rsidRPr="00817ECB">
        <w:rPr>
          <w:rFonts w:ascii="GHEA Mariam" w:hAnsi="GHEA Mariam"/>
          <w:i/>
        </w:rPr>
        <w:t xml:space="preserve"> </w:t>
      </w:r>
      <w:proofErr w:type="spellStart"/>
      <w:r w:rsidRPr="00817ECB">
        <w:rPr>
          <w:rFonts w:ascii="GHEA Mariam" w:hAnsi="GHEA Mariam"/>
          <w:i/>
        </w:rPr>
        <w:t>անվանումը</w:t>
      </w:r>
      <w:proofErr w:type="spellEnd"/>
      <w:r w:rsidRPr="00817ECB">
        <w:rPr>
          <w:rFonts w:ascii="GHEA Mariam" w:hAnsi="GHEA Mariam"/>
        </w:rPr>
        <w:t xml:space="preserve">] </w:t>
      </w:r>
      <w:proofErr w:type="spellStart"/>
      <w:r w:rsidRPr="00817ECB">
        <w:rPr>
          <w:rFonts w:ascii="GHEA Mariam" w:hAnsi="GHEA Mariam"/>
        </w:rPr>
        <w:t>օրենքների</w:t>
      </w:r>
      <w:proofErr w:type="spellEnd"/>
      <w:r w:rsidRPr="00817ECB">
        <w:rPr>
          <w:rFonts w:ascii="GHEA Mariam" w:hAnsi="GHEA Mariam"/>
        </w:rPr>
        <w:t xml:space="preserve"> </w:t>
      </w:r>
      <w:proofErr w:type="spellStart"/>
      <w:r w:rsidRPr="00817ECB">
        <w:rPr>
          <w:rFonts w:ascii="GHEA Mariam" w:hAnsi="GHEA Mariam"/>
        </w:rPr>
        <w:t>համաձայն</w:t>
      </w:r>
      <w:proofErr w:type="spellEnd"/>
      <w:r w:rsidRPr="00817ECB">
        <w:rPr>
          <w:rFonts w:ascii="GHEA Mariam" w:hAnsi="GHEA Mariam"/>
        </w:rPr>
        <w:t xml:space="preserve">, </w:t>
      </w:r>
      <w:proofErr w:type="spellStart"/>
      <w:r w:rsidRPr="00817ECB">
        <w:rPr>
          <w:rFonts w:ascii="GHEA Mariam" w:hAnsi="GHEA Mariam"/>
        </w:rPr>
        <w:t>որի</w:t>
      </w:r>
      <w:proofErr w:type="spellEnd"/>
      <w:r w:rsidRPr="00817ECB">
        <w:rPr>
          <w:rFonts w:ascii="GHEA Mariam" w:hAnsi="GHEA Mariam"/>
        </w:rPr>
        <w:t xml:space="preserve"> </w:t>
      </w:r>
      <w:proofErr w:type="spellStart"/>
      <w:r w:rsidRPr="00817ECB">
        <w:rPr>
          <w:rFonts w:ascii="GHEA Mariam" w:hAnsi="GHEA Mariam"/>
        </w:rPr>
        <w:t>գործունեության</w:t>
      </w:r>
      <w:proofErr w:type="spellEnd"/>
      <w:r w:rsidRPr="00817ECB">
        <w:rPr>
          <w:rFonts w:ascii="GHEA Mariam" w:hAnsi="GHEA Mariam"/>
        </w:rPr>
        <w:t xml:space="preserve"> </w:t>
      </w:r>
      <w:proofErr w:type="spellStart"/>
      <w:r w:rsidRPr="00817ECB">
        <w:rPr>
          <w:rFonts w:ascii="GHEA Mariam" w:hAnsi="GHEA Mariam"/>
        </w:rPr>
        <w:t>հիմնական</w:t>
      </w:r>
      <w:proofErr w:type="spellEnd"/>
      <w:r w:rsidRPr="00817ECB">
        <w:rPr>
          <w:rFonts w:ascii="GHEA Mariam" w:hAnsi="GHEA Mariam"/>
        </w:rPr>
        <w:t xml:space="preserve"> </w:t>
      </w:r>
      <w:proofErr w:type="spellStart"/>
      <w:r w:rsidRPr="00817ECB">
        <w:rPr>
          <w:rFonts w:ascii="GHEA Mariam" w:hAnsi="GHEA Mariam"/>
        </w:rPr>
        <w:t>վայրը</w:t>
      </w:r>
      <w:proofErr w:type="spellEnd"/>
      <w:r w:rsidRPr="00817ECB">
        <w:rPr>
          <w:rFonts w:ascii="GHEA Mariam" w:hAnsi="GHEA Mariam"/>
        </w:rPr>
        <w:t xml:space="preserve"> </w:t>
      </w:r>
      <w:r w:rsidRPr="00817ECB">
        <w:rPr>
          <w:rFonts w:ascii="GHEA Mariam" w:hAnsi="GHEA Mariam"/>
          <w:i/>
        </w:rPr>
        <w:t>[</w:t>
      </w:r>
      <w:r w:rsidRPr="00817ECB">
        <w:rPr>
          <w:rFonts w:ascii="Calibri" w:hAnsi="Calibri" w:cs="Calibri"/>
          <w:i/>
        </w:rPr>
        <w:t>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Մատակարարի</w:t>
      </w:r>
      <w:proofErr w:type="spellEnd"/>
      <w:r w:rsidRPr="00817ECB">
        <w:rPr>
          <w:rFonts w:ascii="GHEA Mariam" w:hAnsi="GHEA Mariam"/>
          <w:i/>
        </w:rPr>
        <w:t xml:space="preserve"> </w:t>
      </w:r>
      <w:proofErr w:type="spellStart"/>
      <w:r w:rsidRPr="00817ECB">
        <w:rPr>
          <w:rFonts w:ascii="GHEA Mariam" w:hAnsi="GHEA Mariam"/>
          <w:i/>
        </w:rPr>
        <w:t>հասցեն</w:t>
      </w:r>
      <w:proofErr w:type="spellEnd"/>
      <w:r w:rsidRPr="00817ECB">
        <w:rPr>
          <w:rFonts w:ascii="GHEA Mariam" w:hAnsi="GHEA Mariam"/>
          <w:i/>
        </w:rPr>
        <w:t>]</w:t>
      </w:r>
      <w:r w:rsidRPr="00817ECB">
        <w:rPr>
          <w:rFonts w:ascii="GHEA Mariam" w:hAnsi="GHEA Mariam"/>
        </w:rPr>
        <w:t xml:space="preserve"> (</w:t>
      </w:r>
      <w:proofErr w:type="spellStart"/>
      <w:r w:rsidRPr="00817ECB">
        <w:rPr>
          <w:rFonts w:ascii="GHEA Mariam" w:hAnsi="GHEA Mariam"/>
        </w:rPr>
        <w:t>հետայսու</w:t>
      </w:r>
      <w:proofErr w:type="spellEnd"/>
      <w:r w:rsidRPr="00817ECB">
        <w:rPr>
          <w:rFonts w:ascii="GHEA Mariam" w:hAnsi="GHEA Mariam"/>
        </w:rPr>
        <w:t>` «</w:t>
      </w:r>
      <w:proofErr w:type="spellStart"/>
      <w:r w:rsidRPr="00817ECB">
        <w:rPr>
          <w:rFonts w:ascii="GHEA Mariam" w:hAnsi="GHEA Mariam"/>
        </w:rPr>
        <w:t>Մատակարար</w:t>
      </w:r>
      <w:proofErr w:type="spellEnd"/>
      <w:r w:rsidRPr="00817ECB">
        <w:rPr>
          <w:rFonts w:ascii="GHEA Mariam" w:hAnsi="GHEA Mariam"/>
        </w:rPr>
        <w:t>»</w:t>
      </w:r>
      <w:r w:rsidR="00A67102" w:rsidRPr="00817ECB">
        <w:rPr>
          <w:rFonts w:ascii="GHEA Mariam" w:hAnsi="GHEA Mariam"/>
        </w:rPr>
        <w:t xml:space="preserve">), </w:t>
      </w:r>
      <w:proofErr w:type="spellStart"/>
      <w:r w:rsidR="00A67102" w:rsidRPr="00817ECB">
        <w:rPr>
          <w:rFonts w:ascii="GHEA Mariam" w:hAnsi="GHEA Mariam"/>
        </w:rPr>
        <w:t>մյուս</w:t>
      </w:r>
      <w:proofErr w:type="spellEnd"/>
      <w:r w:rsidR="00A67102" w:rsidRPr="00817ECB">
        <w:rPr>
          <w:rFonts w:ascii="GHEA Mariam" w:hAnsi="GHEA Mariam"/>
        </w:rPr>
        <w:t xml:space="preserve"> կողմից</w:t>
      </w:r>
    </w:p>
    <w:p w14:paraId="3F306978" w14:textId="77777777" w:rsidR="002F232A" w:rsidRPr="00817ECB" w:rsidRDefault="002F232A" w:rsidP="002F232A">
      <w:pPr>
        <w:spacing w:after="200"/>
        <w:ind w:left="1440" w:hanging="720"/>
        <w:jc w:val="both"/>
        <w:rPr>
          <w:rFonts w:ascii="GHEA Mariam" w:hAnsi="GHEA Mariam"/>
        </w:rPr>
      </w:pPr>
      <w:r w:rsidRPr="00817ECB">
        <w:rPr>
          <w:rFonts w:ascii="GHEA Mariam" w:hAnsi="GHEA Mariam"/>
        </w:rPr>
        <w:t xml:space="preserve">Կամ </w:t>
      </w:r>
    </w:p>
    <w:p w14:paraId="3F4AEF7E" w14:textId="77777777" w:rsidR="00194670" w:rsidRPr="00817ECB" w:rsidRDefault="001466BB" w:rsidP="00817ECB">
      <w:pPr>
        <w:spacing w:after="200"/>
        <w:ind w:left="1440"/>
        <w:jc w:val="both"/>
        <w:rPr>
          <w:rFonts w:ascii="GHEA Mariam" w:hAnsi="GHEA Mariam"/>
        </w:rPr>
      </w:pPr>
      <w:r w:rsidRPr="00817ECB">
        <w:rPr>
          <w:rFonts w:ascii="GHEA Mariam" w:hAnsi="GHEA Mariam"/>
          <w:i/>
        </w:rPr>
        <w:t>[</w:t>
      </w:r>
      <w:proofErr w:type="spellStart"/>
      <w:r w:rsidR="00726E86" w:rsidRPr="00817ECB">
        <w:rPr>
          <w:rFonts w:ascii="GHEA Mariam" w:hAnsi="GHEA Mariam"/>
          <w:i/>
          <w:color w:val="1F497D"/>
        </w:rPr>
        <w:t>Եթե</w:t>
      </w:r>
      <w:proofErr w:type="spellEnd"/>
      <w:r w:rsidR="00726E86" w:rsidRPr="00817ECB">
        <w:rPr>
          <w:rFonts w:ascii="GHEA Mariam" w:hAnsi="GHEA Mariam"/>
          <w:i/>
          <w:color w:val="1F497D"/>
        </w:rPr>
        <w:t xml:space="preserve"> </w:t>
      </w:r>
      <w:proofErr w:type="spellStart"/>
      <w:r w:rsidR="00726E86" w:rsidRPr="00817ECB">
        <w:rPr>
          <w:rFonts w:ascii="GHEA Mariam" w:hAnsi="GHEA Mariam"/>
          <w:i/>
          <w:color w:val="1F497D"/>
        </w:rPr>
        <w:t>մատակարարը</w:t>
      </w:r>
      <w:proofErr w:type="spellEnd"/>
      <w:r w:rsidR="00726E86" w:rsidRPr="00817ECB">
        <w:rPr>
          <w:rFonts w:ascii="GHEA Mariam" w:hAnsi="GHEA Mariam"/>
          <w:i/>
          <w:color w:val="1F497D"/>
        </w:rPr>
        <w:t xml:space="preserve"> </w:t>
      </w:r>
      <w:proofErr w:type="spellStart"/>
      <w:r w:rsidR="00726E86" w:rsidRPr="00817ECB">
        <w:rPr>
          <w:rFonts w:ascii="GHEA Mariam" w:hAnsi="GHEA Mariam"/>
          <w:i/>
          <w:color w:val="1F497D"/>
        </w:rPr>
        <w:t>բաղկացած</w:t>
      </w:r>
      <w:proofErr w:type="spellEnd"/>
      <w:r w:rsidR="00726E86" w:rsidRPr="00817ECB">
        <w:rPr>
          <w:rFonts w:ascii="GHEA Mariam" w:hAnsi="GHEA Mariam"/>
          <w:i/>
          <w:color w:val="1F497D"/>
        </w:rPr>
        <w:t xml:space="preserve"> է </w:t>
      </w:r>
      <w:proofErr w:type="spellStart"/>
      <w:r w:rsidR="00726E86" w:rsidRPr="00817ECB">
        <w:rPr>
          <w:rFonts w:ascii="GHEA Mariam" w:hAnsi="GHEA Mariam"/>
          <w:i/>
          <w:color w:val="1F497D"/>
        </w:rPr>
        <w:t>մեկից</w:t>
      </w:r>
      <w:proofErr w:type="spellEnd"/>
      <w:r w:rsidR="00726E86" w:rsidRPr="00817ECB">
        <w:rPr>
          <w:rFonts w:ascii="GHEA Mariam" w:hAnsi="GHEA Mariam"/>
          <w:i/>
          <w:color w:val="1F497D"/>
        </w:rPr>
        <w:t xml:space="preserve"> </w:t>
      </w:r>
      <w:proofErr w:type="spellStart"/>
      <w:r w:rsidR="00726E86" w:rsidRPr="00817ECB">
        <w:rPr>
          <w:rFonts w:ascii="GHEA Mariam" w:hAnsi="GHEA Mariam"/>
          <w:i/>
          <w:color w:val="1F497D"/>
        </w:rPr>
        <w:t>ավել</w:t>
      </w:r>
      <w:proofErr w:type="spellEnd"/>
      <w:r w:rsidR="00726E86" w:rsidRPr="00817ECB">
        <w:rPr>
          <w:rFonts w:ascii="GHEA Mariam" w:hAnsi="GHEA Mariam"/>
          <w:i/>
          <w:color w:val="1F497D"/>
        </w:rPr>
        <w:t xml:space="preserve"> </w:t>
      </w:r>
      <w:proofErr w:type="spellStart"/>
      <w:r w:rsidR="00726E86" w:rsidRPr="00817ECB">
        <w:rPr>
          <w:rFonts w:ascii="GHEA Mariam" w:hAnsi="GHEA Mariam"/>
          <w:i/>
          <w:color w:val="1F497D"/>
        </w:rPr>
        <w:t>սուբյեկտից</w:t>
      </w:r>
      <w:proofErr w:type="spellEnd"/>
      <w:r w:rsidR="00726E86" w:rsidRPr="00817ECB">
        <w:rPr>
          <w:rFonts w:ascii="GHEA Mariam" w:hAnsi="GHEA Mariam"/>
          <w:i/>
          <w:color w:val="1F497D"/>
        </w:rPr>
        <w:t xml:space="preserve"> ՀՁ-ի </w:t>
      </w:r>
      <w:proofErr w:type="spellStart"/>
      <w:r w:rsidR="00726E86" w:rsidRPr="00817ECB">
        <w:rPr>
          <w:rFonts w:ascii="GHEA Mariam" w:hAnsi="GHEA Mariam"/>
          <w:i/>
          <w:color w:val="1F497D"/>
        </w:rPr>
        <w:t>ձևով</w:t>
      </w:r>
      <w:proofErr w:type="spellEnd"/>
      <w:r w:rsidR="00726E86" w:rsidRPr="00817ECB">
        <w:rPr>
          <w:rFonts w:ascii="GHEA Mariam" w:hAnsi="GHEA Mariam"/>
          <w:i/>
          <w:color w:val="1F497D"/>
        </w:rPr>
        <w:t>,</w:t>
      </w:r>
      <w:r w:rsidRPr="00817ECB">
        <w:rPr>
          <w:rFonts w:ascii="GHEA Mariam" w:hAnsi="GHEA Mariam"/>
        </w:rPr>
        <w:t xml:space="preserve"> </w:t>
      </w:r>
      <w:proofErr w:type="spellStart"/>
      <w:r w:rsidR="00726E86" w:rsidRPr="00817ECB">
        <w:rPr>
          <w:rFonts w:ascii="GHEA Mariam" w:hAnsi="GHEA Mariam"/>
        </w:rPr>
        <w:t>ապա</w:t>
      </w:r>
      <w:proofErr w:type="spellEnd"/>
      <w:r w:rsidR="00726E86" w:rsidRPr="00817ECB">
        <w:rPr>
          <w:rFonts w:ascii="GHEA Mariam" w:hAnsi="GHEA Mariam"/>
        </w:rPr>
        <w:t xml:space="preserve"> </w:t>
      </w:r>
      <w:proofErr w:type="spellStart"/>
      <w:r w:rsidR="00726E86" w:rsidRPr="00817ECB">
        <w:rPr>
          <w:rFonts w:ascii="GHEA Mariam" w:hAnsi="GHEA Mariam"/>
        </w:rPr>
        <w:t>Համատեղ</w:t>
      </w:r>
      <w:proofErr w:type="spellEnd"/>
      <w:r w:rsidR="00726E86" w:rsidRPr="00817ECB">
        <w:rPr>
          <w:rFonts w:ascii="GHEA Mariam" w:hAnsi="GHEA Mariam"/>
        </w:rPr>
        <w:t xml:space="preserve"> </w:t>
      </w:r>
      <w:proofErr w:type="spellStart"/>
      <w:r w:rsidR="00726E86" w:rsidRPr="00817ECB">
        <w:rPr>
          <w:rFonts w:ascii="GHEA Mariam" w:hAnsi="GHEA Mariam"/>
        </w:rPr>
        <w:t>Ձեռնարկությունը</w:t>
      </w:r>
      <w:proofErr w:type="spellEnd"/>
      <w:r w:rsidR="00726E86" w:rsidRPr="00817ECB">
        <w:rPr>
          <w:rFonts w:ascii="GHEA Mariam" w:hAnsi="GHEA Mariam"/>
        </w:rPr>
        <w:t xml:space="preserve"> </w:t>
      </w:r>
      <w:r w:rsidRPr="00817ECB">
        <w:rPr>
          <w:rFonts w:ascii="GHEA Mariam" w:hAnsi="GHEA Mariam"/>
          <w:spacing w:val="-2"/>
          <w:lang w:val="en-GB"/>
        </w:rPr>
        <w:t>(</w:t>
      </w:r>
      <w:proofErr w:type="spellStart"/>
      <w:r w:rsidR="00A67102" w:rsidRPr="00817ECB">
        <w:rPr>
          <w:rFonts w:ascii="GHEA Mariam" w:hAnsi="GHEA Mariam"/>
          <w:i/>
        </w:rPr>
        <w:t>գրել</w:t>
      </w:r>
      <w:proofErr w:type="spellEnd"/>
      <w:r w:rsidR="00A67102" w:rsidRPr="00817ECB">
        <w:rPr>
          <w:rFonts w:ascii="GHEA Mariam" w:hAnsi="GHEA Mariam"/>
          <w:i/>
        </w:rPr>
        <w:t xml:space="preserve"> </w:t>
      </w:r>
      <w:r w:rsidR="00726E86" w:rsidRPr="00817ECB">
        <w:rPr>
          <w:rFonts w:ascii="GHEA Mariam" w:hAnsi="GHEA Mariam"/>
          <w:i/>
          <w:spacing w:val="-2"/>
          <w:lang w:val="en-GB"/>
        </w:rPr>
        <w:t xml:space="preserve">ՀՁ-ի </w:t>
      </w:r>
      <w:proofErr w:type="spellStart"/>
      <w:r w:rsidR="00726E86" w:rsidRPr="00817ECB">
        <w:rPr>
          <w:rFonts w:ascii="GHEA Mariam" w:hAnsi="GHEA Mariam"/>
          <w:i/>
          <w:spacing w:val="-2"/>
          <w:lang w:val="en-GB"/>
        </w:rPr>
        <w:t>անվանումը</w:t>
      </w:r>
      <w:proofErr w:type="spellEnd"/>
      <w:r w:rsidRPr="00817ECB">
        <w:rPr>
          <w:rFonts w:ascii="GHEA Mariam" w:hAnsi="GHEA Mariam"/>
          <w:spacing w:val="-2"/>
          <w:lang w:val="en-GB"/>
        </w:rPr>
        <w:t>)</w:t>
      </w:r>
      <w:r w:rsidRPr="00817ECB">
        <w:rPr>
          <w:rFonts w:ascii="GHEA Mariam" w:hAnsi="GHEA Mariam"/>
        </w:rPr>
        <w:t xml:space="preserve"> </w:t>
      </w:r>
      <w:proofErr w:type="spellStart"/>
      <w:r w:rsidR="00726E86" w:rsidRPr="00817ECB">
        <w:rPr>
          <w:rFonts w:ascii="GHEA Mariam" w:hAnsi="GHEA Mariam"/>
        </w:rPr>
        <w:t>բաղկացած</w:t>
      </w:r>
      <w:proofErr w:type="spellEnd"/>
      <w:r w:rsidR="00726E86" w:rsidRPr="00817ECB">
        <w:rPr>
          <w:rFonts w:ascii="GHEA Mariam" w:hAnsi="GHEA Mariam"/>
        </w:rPr>
        <w:t xml:space="preserve"> </w:t>
      </w:r>
      <w:proofErr w:type="spellStart"/>
      <w:r w:rsidR="00726E86" w:rsidRPr="00817ECB">
        <w:rPr>
          <w:rFonts w:ascii="GHEA Mariam" w:hAnsi="GHEA Mariam"/>
        </w:rPr>
        <w:t>լիենելով</w:t>
      </w:r>
      <w:proofErr w:type="spellEnd"/>
      <w:r w:rsidR="00726E86" w:rsidRPr="00817ECB">
        <w:rPr>
          <w:rFonts w:ascii="GHEA Mariam" w:hAnsi="GHEA Mariam"/>
        </w:rPr>
        <w:t xml:space="preserve"> </w:t>
      </w:r>
      <w:proofErr w:type="spellStart"/>
      <w:r w:rsidR="00726E86" w:rsidRPr="00817ECB">
        <w:rPr>
          <w:rFonts w:ascii="GHEA Mariam" w:hAnsi="GHEA Mariam"/>
        </w:rPr>
        <w:t>հետևյալ</w:t>
      </w:r>
      <w:proofErr w:type="spellEnd"/>
      <w:r w:rsidR="00726E86" w:rsidRPr="00817ECB">
        <w:rPr>
          <w:rFonts w:ascii="GHEA Mariam" w:hAnsi="GHEA Mariam"/>
        </w:rPr>
        <w:t xml:space="preserve"> </w:t>
      </w:r>
      <w:proofErr w:type="spellStart"/>
      <w:r w:rsidR="00726E86" w:rsidRPr="00817ECB">
        <w:rPr>
          <w:rFonts w:ascii="GHEA Mariam" w:hAnsi="GHEA Mariam"/>
        </w:rPr>
        <w:t>սուբյեկտներից</w:t>
      </w:r>
      <w:proofErr w:type="spellEnd"/>
      <w:r w:rsidR="00726E86" w:rsidRPr="00817ECB">
        <w:rPr>
          <w:rFonts w:ascii="GHEA Mariam" w:hAnsi="GHEA Mariam"/>
        </w:rPr>
        <w:t xml:space="preserve"> </w:t>
      </w:r>
      <w:r w:rsidRPr="00817ECB">
        <w:rPr>
          <w:rFonts w:ascii="GHEA Mariam" w:hAnsi="GHEA Mariam"/>
          <w:i/>
        </w:rPr>
        <w:t>[</w:t>
      </w:r>
      <w:proofErr w:type="spellStart"/>
      <w:r w:rsidR="00A67102" w:rsidRPr="00817ECB">
        <w:rPr>
          <w:rFonts w:ascii="GHEA Mariam" w:hAnsi="GHEA Mariam"/>
          <w:i/>
        </w:rPr>
        <w:t>գրել</w:t>
      </w:r>
      <w:proofErr w:type="spellEnd"/>
      <w:r w:rsidR="00A67102" w:rsidRPr="00817ECB">
        <w:rPr>
          <w:rFonts w:ascii="GHEA Mariam" w:hAnsi="GHEA Mariam"/>
          <w:i/>
        </w:rPr>
        <w:t xml:space="preserve"> ՀՁ </w:t>
      </w:r>
      <w:proofErr w:type="spellStart"/>
      <w:r w:rsidR="00726E86" w:rsidRPr="00817ECB">
        <w:rPr>
          <w:rFonts w:ascii="GHEA Mariam" w:hAnsi="GHEA Mariam"/>
          <w:i/>
        </w:rPr>
        <w:t>Գործընկերոջ</w:t>
      </w:r>
      <w:proofErr w:type="spellEnd"/>
      <w:r w:rsidR="00726E86" w:rsidRPr="00817ECB">
        <w:rPr>
          <w:rFonts w:ascii="GHEA Mariam" w:hAnsi="GHEA Mariam"/>
          <w:i/>
        </w:rPr>
        <w:t xml:space="preserve"> </w:t>
      </w:r>
      <w:proofErr w:type="spellStart"/>
      <w:r w:rsidR="00726E86" w:rsidRPr="00817ECB">
        <w:rPr>
          <w:rFonts w:ascii="GHEA Mariam" w:hAnsi="GHEA Mariam"/>
          <w:i/>
        </w:rPr>
        <w:t>անունը</w:t>
      </w:r>
      <w:proofErr w:type="spellEnd"/>
      <w:r w:rsidRPr="00817ECB">
        <w:rPr>
          <w:rFonts w:ascii="GHEA Mariam" w:hAnsi="GHEA Mariam"/>
          <w:i/>
        </w:rPr>
        <w:t>]</w:t>
      </w:r>
      <w:r w:rsidRPr="00817ECB">
        <w:rPr>
          <w:rFonts w:ascii="GHEA Mariam" w:hAnsi="GHEA Mariam"/>
        </w:rPr>
        <w:t>,</w:t>
      </w:r>
      <w:r w:rsidR="00726E86" w:rsidRPr="00817ECB">
        <w:rPr>
          <w:rFonts w:ascii="GHEA Mariam" w:hAnsi="GHEA Mariam"/>
        </w:rPr>
        <w:t xml:space="preserve"> </w:t>
      </w:r>
      <w:proofErr w:type="spellStart"/>
      <w:r w:rsidR="005D412B" w:rsidRPr="00817ECB">
        <w:rPr>
          <w:rFonts w:ascii="GHEA Mariam" w:hAnsi="GHEA Mariam"/>
        </w:rPr>
        <w:t>կորպորացիա</w:t>
      </w:r>
      <w:proofErr w:type="spellEnd"/>
      <w:r w:rsidR="00726E86" w:rsidRPr="00817ECB">
        <w:rPr>
          <w:rFonts w:ascii="GHEA Mariam" w:hAnsi="GHEA Mariam"/>
        </w:rPr>
        <w:t xml:space="preserve">, </w:t>
      </w:r>
      <w:proofErr w:type="spellStart"/>
      <w:r w:rsidR="00726E86" w:rsidRPr="00817ECB">
        <w:rPr>
          <w:rFonts w:ascii="GHEA Mariam" w:hAnsi="GHEA Mariam"/>
        </w:rPr>
        <w:t>որը</w:t>
      </w:r>
      <w:proofErr w:type="spellEnd"/>
      <w:r w:rsidR="00726E86" w:rsidRPr="00817ECB">
        <w:rPr>
          <w:rFonts w:ascii="GHEA Mariam" w:hAnsi="GHEA Mariam"/>
        </w:rPr>
        <w:t xml:space="preserve"> </w:t>
      </w:r>
      <w:proofErr w:type="spellStart"/>
      <w:r w:rsidR="005D412B" w:rsidRPr="00817ECB">
        <w:rPr>
          <w:rFonts w:ascii="GHEA Mariam" w:hAnsi="GHEA Mariam"/>
        </w:rPr>
        <w:t>գործում</w:t>
      </w:r>
      <w:proofErr w:type="spellEnd"/>
      <w:r w:rsidR="005D412B" w:rsidRPr="00817ECB">
        <w:rPr>
          <w:rFonts w:ascii="GHEA Mariam" w:hAnsi="GHEA Mariam"/>
        </w:rPr>
        <w:t xml:space="preserve"> </w:t>
      </w:r>
      <w:r w:rsidR="00726E86" w:rsidRPr="00817ECB">
        <w:rPr>
          <w:rFonts w:ascii="GHEA Mariam" w:hAnsi="GHEA Mariam"/>
        </w:rPr>
        <w:t xml:space="preserve"> է </w:t>
      </w:r>
      <w:proofErr w:type="spellStart"/>
      <w:r w:rsidR="00726E86" w:rsidRPr="00817ECB">
        <w:rPr>
          <w:rFonts w:ascii="GHEA Mariam" w:hAnsi="GHEA Mariam"/>
        </w:rPr>
        <w:t>օրենքներով</w:t>
      </w:r>
      <w:proofErr w:type="spellEnd"/>
      <w:r w:rsidR="00726E86" w:rsidRPr="00817ECB">
        <w:rPr>
          <w:rFonts w:ascii="GHEA Mariam" w:hAnsi="GHEA Mariam"/>
        </w:rPr>
        <w:t>`</w:t>
      </w:r>
      <w:r w:rsidRPr="00817ECB">
        <w:rPr>
          <w:rFonts w:ascii="GHEA Mariam" w:hAnsi="GHEA Mariam"/>
          <w:i/>
        </w:rPr>
        <w:t>[</w:t>
      </w:r>
      <w:r w:rsidRPr="00817ECB">
        <w:rPr>
          <w:rFonts w:ascii="Calibri" w:hAnsi="Calibri" w:cs="Calibri"/>
          <w:i/>
        </w:rPr>
        <w:t> </w:t>
      </w:r>
      <w:r w:rsidR="00A67102" w:rsidRPr="00817ECB">
        <w:rPr>
          <w:rFonts w:ascii="GHEA Mariam" w:hAnsi="GHEA Mariam"/>
          <w:i/>
        </w:rPr>
        <w:t xml:space="preserve"> </w:t>
      </w:r>
      <w:proofErr w:type="spellStart"/>
      <w:r w:rsidR="00A67102" w:rsidRPr="00817ECB">
        <w:rPr>
          <w:rFonts w:ascii="GHEA Mariam" w:hAnsi="GHEA Mariam"/>
          <w:i/>
        </w:rPr>
        <w:t>գրել</w:t>
      </w:r>
      <w:proofErr w:type="spellEnd"/>
      <w:r w:rsidR="00A67102" w:rsidRPr="00817ECB">
        <w:rPr>
          <w:rFonts w:ascii="GHEA Mariam" w:hAnsi="GHEA Mariam"/>
          <w:i/>
        </w:rPr>
        <w:t xml:space="preserve"> ՀՁ </w:t>
      </w:r>
      <w:proofErr w:type="spellStart"/>
      <w:r w:rsidR="00726E86" w:rsidRPr="00817ECB">
        <w:rPr>
          <w:rFonts w:ascii="GHEA Mariam" w:hAnsi="GHEA Mariam"/>
          <w:i/>
        </w:rPr>
        <w:t>գործընկերոջ</w:t>
      </w:r>
      <w:proofErr w:type="spellEnd"/>
      <w:r w:rsidR="00726E86" w:rsidRPr="00817ECB">
        <w:rPr>
          <w:rFonts w:ascii="GHEA Mariam" w:hAnsi="GHEA Mariam"/>
          <w:i/>
        </w:rPr>
        <w:t xml:space="preserve"> </w:t>
      </w:r>
      <w:proofErr w:type="spellStart"/>
      <w:r w:rsidR="00726E86" w:rsidRPr="00817ECB">
        <w:rPr>
          <w:rFonts w:ascii="GHEA Mariam" w:hAnsi="GHEA Mariam"/>
          <w:i/>
        </w:rPr>
        <w:t>երկրի</w:t>
      </w:r>
      <w:proofErr w:type="spellEnd"/>
      <w:r w:rsidR="00726E86" w:rsidRPr="00817ECB">
        <w:rPr>
          <w:rFonts w:ascii="GHEA Mariam" w:hAnsi="GHEA Mariam"/>
          <w:i/>
        </w:rPr>
        <w:t xml:space="preserve"> </w:t>
      </w:r>
      <w:proofErr w:type="spellStart"/>
      <w:r w:rsidR="00726E86" w:rsidRPr="00817ECB">
        <w:rPr>
          <w:rFonts w:ascii="GHEA Mariam" w:hAnsi="GHEA Mariam"/>
          <w:i/>
        </w:rPr>
        <w:t>անունը</w:t>
      </w:r>
      <w:proofErr w:type="spellEnd"/>
      <w:r w:rsidRPr="00817ECB">
        <w:rPr>
          <w:rFonts w:ascii="GHEA Mariam" w:hAnsi="GHEA Mariam"/>
          <w:i/>
        </w:rPr>
        <w:t>]</w:t>
      </w:r>
      <w:r w:rsidRPr="00817ECB">
        <w:rPr>
          <w:rFonts w:ascii="GHEA Mariam" w:hAnsi="GHEA Mariam"/>
        </w:rPr>
        <w:t xml:space="preserve"> </w:t>
      </w:r>
      <w:proofErr w:type="spellStart"/>
      <w:r w:rsidR="00726E86" w:rsidRPr="00817ECB">
        <w:rPr>
          <w:rFonts w:ascii="GHEA Mariam" w:hAnsi="GHEA Mariam"/>
        </w:rPr>
        <w:t>իր</w:t>
      </w:r>
      <w:proofErr w:type="spellEnd"/>
      <w:r w:rsidR="00726E86" w:rsidRPr="00817ECB">
        <w:rPr>
          <w:rFonts w:ascii="GHEA Mariam" w:hAnsi="GHEA Mariam"/>
        </w:rPr>
        <w:t xml:space="preserve"> </w:t>
      </w:r>
      <w:proofErr w:type="spellStart"/>
      <w:r w:rsidR="00726E86" w:rsidRPr="00817ECB">
        <w:rPr>
          <w:rFonts w:ascii="GHEA Mariam" w:hAnsi="GHEA Mariam"/>
        </w:rPr>
        <w:t>հիմնական</w:t>
      </w:r>
      <w:proofErr w:type="spellEnd"/>
      <w:r w:rsidR="00726E86" w:rsidRPr="00817ECB">
        <w:rPr>
          <w:rFonts w:ascii="GHEA Mariam" w:hAnsi="GHEA Mariam"/>
        </w:rPr>
        <w:t xml:space="preserve"> </w:t>
      </w:r>
      <w:proofErr w:type="spellStart"/>
      <w:r w:rsidR="00726E86" w:rsidRPr="00817ECB">
        <w:rPr>
          <w:rFonts w:ascii="GHEA Mariam" w:hAnsi="GHEA Mariam"/>
        </w:rPr>
        <w:t>գործունեությունն</w:t>
      </w:r>
      <w:proofErr w:type="spellEnd"/>
      <w:r w:rsidR="00726E86" w:rsidRPr="00817ECB">
        <w:rPr>
          <w:rFonts w:ascii="GHEA Mariam" w:hAnsi="GHEA Mariam"/>
        </w:rPr>
        <w:t xml:space="preserve"> </w:t>
      </w:r>
      <w:proofErr w:type="spellStart"/>
      <w:r w:rsidR="00726E86" w:rsidRPr="00817ECB">
        <w:rPr>
          <w:rFonts w:ascii="GHEA Mariam" w:hAnsi="GHEA Mariam"/>
        </w:rPr>
        <w:t>իրականացնելով</w:t>
      </w:r>
      <w:proofErr w:type="spellEnd"/>
      <w:r w:rsidR="00726E86" w:rsidRPr="00817ECB">
        <w:rPr>
          <w:rFonts w:ascii="GHEA Mariam" w:hAnsi="GHEA Mariam"/>
        </w:rPr>
        <w:t xml:space="preserve"> </w:t>
      </w:r>
      <w:r w:rsidRPr="00817ECB">
        <w:rPr>
          <w:rFonts w:ascii="GHEA Mariam" w:hAnsi="GHEA Mariam"/>
          <w:i/>
        </w:rPr>
        <w:t>[</w:t>
      </w:r>
      <w:proofErr w:type="spellStart"/>
      <w:r w:rsidR="00A67102" w:rsidRPr="00817ECB">
        <w:rPr>
          <w:rFonts w:ascii="GHEA Mariam" w:hAnsi="GHEA Mariam"/>
          <w:i/>
        </w:rPr>
        <w:t>գրել</w:t>
      </w:r>
      <w:proofErr w:type="spellEnd"/>
      <w:r w:rsidR="00A67102" w:rsidRPr="00817ECB">
        <w:rPr>
          <w:rFonts w:ascii="GHEA Mariam" w:hAnsi="GHEA Mariam"/>
          <w:i/>
        </w:rPr>
        <w:t xml:space="preserve"> </w:t>
      </w:r>
      <w:r w:rsidR="00726E86" w:rsidRPr="00817ECB">
        <w:rPr>
          <w:rFonts w:ascii="GHEA Mariam" w:hAnsi="GHEA Mariam"/>
          <w:i/>
        </w:rPr>
        <w:t xml:space="preserve">ՀՁ </w:t>
      </w:r>
      <w:proofErr w:type="spellStart"/>
      <w:r w:rsidR="00726E86" w:rsidRPr="00817ECB">
        <w:rPr>
          <w:rFonts w:ascii="GHEA Mariam" w:hAnsi="GHEA Mariam"/>
          <w:i/>
        </w:rPr>
        <w:t>Գործընկերոջ</w:t>
      </w:r>
      <w:proofErr w:type="spellEnd"/>
      <w:r w:rsidR="00726E86" w:rsidRPr="00817ECB">
        <w:rPr>
          <w:rFonts w:ascii="GHEA Mariam" w:hAnsi="GHEA Mariam"/>
          <w:i/>
        </w:rPr>
        <w:t xml:space="preserve"> </w:t>
      </w:r>
      <w:proofErr w:type="spellStart"/>
      <w:r w:rsidR="00726E86" w:rsidRPr="00817ECB">
        <w:rPr>
          <w:rFonts w:ascii="GHEA Mariam" w:hAnsi="GHEA Mariam"/>
          <w:i/>
        </w:rPr>
        <w:t>հասցեն</w:t>
      </w:r>
      <w:proofErr w:type="spellEnd"/>
      <w:r w:rsidRPr="00817ECB">
        <w:rPr>
          <w:rFonts w:ascii="GHEA Mariam" w:hAnsi="GHEA Mariam"/>
          <w:i/>
        </w:rPr>
        <w:t xml:space="preserve"> ---------------</w:t>
      </w:r>
      <w:r w:rsidR="00726E86" w:rsidRPr="00817ECB">
        <w:rPr>
          <w:rFonts w:ascii="GHEA Mariam" w:hAnsi="GHEA Mariam"/>
          <w:i/>
        </w:rPr>
        <w:t>և</w:t>
      </w:r>
      <w:r w:rsidRPr="00817ECB">
        <w:rPr>
          <w:rFonts w:ascii="GHEA Mariam" w:hAnsi="GHEA Mariam"/>
          <w:i/>
        </w:rPr>
        <w:t xml:space="preserve"> -------------</w:t>
      </w:r>
      <w:r w:rsidRPr="00817ECB">
        <w:rPr>
          <w:rFonts w:ascii="Calibri" w:hAnsi="Calibri" w:cs="Calibri"/>
          <w:i/>
        </w:rPr>
        <w:t> </w:t>
      </w:r>
      <w:r w:rsidRPr="00817ECB">
        <w:rPr>
          <w:rFonts w:ascii="GHEA Mariam" w:hAnsi="GHEA Mariam"/>
          <w:i/>
        </w:rPr>
        <w:t>]</w:t>
      </w:r>
      <w:r w:rsidRPr="00817ECB">
        <w:rPr>
          <w:rFonts w:ascii="GHEA Mariam" w:hAnsi="GHEA Mariam"/>
        </w:rPr>
        <w:t xml:space="preserve">, </w:t>
      </w:r>
      <w:proofErr w:type="spellStart"/>
      <w:r w:rsidR="00726E86" w:rsidRPr="00817ECB">
        <w:rPr>
          <w:rFonts w:ascii="GHEA Mariam" w:hAnsi="GHEA Mariam"/>
        </w:rPr>
        <w:t>որի</w:t>
      </w:r>
      <w:proofErr w:type="spellEnd"/>
      <w:r w:rsidR="00726E86" w:rsidRPr="00817ECB">
        <w:rPr>
          <w:rFonts w:ascii="GHEA Mariam" w:hAnsi="GHEA Mariam"/>
        </w:rPr>
        <w:t xml:space="preserve"> </w:t>
      </w:r>
      <w:proofErr w:type="spellStart"/>
      <w:r w:rsidR="00726E86" w:rsidRPr="00817ECB">
        <w:rPr>
          <w:rFonts w:ascii="GHEA Mariam" w:hAnsi="GHEA Mariam"/>
        </w:rPr>
        <w:t>յուրաքանչյուր</w:t>
      </w:r>
      <w:proofErr w:type="spellEnd"/>
      <w:r w:rsidR="00726E86" w:rsidRPr="00817ECB">
        <w:rPr>
          <w:rFonts w:ascii="GHEA Mariam" w:hAnsi="GHEA Mariam"/>
        </w:rPr>
        <w:t xml:space="preserve"> </w:t>
      </w:r>
      <w:proofErr w:type="spellStart"/>
      <w:r w:rsidR="00726E86" w:rsidRPr="00817ECB">
        <w:rPr>
          <w:rFonts w:ascii="GHEA Mariam" w:hAnsi="GHEA Mariam"/>
        </w:rPr>
        <w:t>անդմաւ</w:t>
      </w:r>
      <w:proofErr w:type="spellEnd"/>
      <w:r w:rsidR="00726E86" w:rsidRPr="00817ECB">
        <w:rPr>
          <w:rFonts w:ascii="GHEA Mariam" w:hAnsi="GHEA Mariam"/>
        </w:rPr>
        <w:t xml:space="preserve"> </w:t>
      </w:r>
      <w:proofErr w:type="spellStart"/>
      <w:r w:rsidR="00726E86" w:rsidRPr="00817ECB">
        <w:rPr>
          <w:rFonts w:ascii="GHEA Mariam" w:hAnsi="GHEA Mariam"/>
        </w:rPr>
        <w:t>համատեղ</w:t>
      </w:r>
      <w:proofErr w:type="spellEnd"/>
      <w:r w:rsidR="00726E86" w:rsidRPr="00817ECB">
        <w:rPr>
          <w:rFonts w:ascii="GHEA Mariam" w:hAnsi="GHEA Mariam"/>
        </w:rPr>
        <w:t xml:space="preserve"> և </w:t>
      </w:r>
      <w:proofErr w:type="spellStart"/>
      <w:r w:rsidR="00726E86" w:rsidRPr="00817ECB">
        <w:rPr>
          <w:rFonts w:ascii="GHEA Mariam" w:hAnsi="GHEA Mariam"/>
        </w:rPr>
        <w:t>առանձին</w:t>
      </w:r>
      <w:proofErr w:type="spellEnd"/>
      <w:r w:rsidR="00726E86" w:rsidRPr="00817ECB">
        <w:rPr>
          <w:rFonts w:ascii="GHEA Mariam" w:hAnsi="GHEA Mariam"/>
        </w:rPr>
        <w:t xml:space="preserve"> </w:t>
      </w:r>
      <w:proofErr w:type="spellStart"/>
      <w:r w:rsidR="00726E86" w:rsidRPr="00817ECB">
        <w:rPr>
          <w:rFonts w:ascii="GHEA Mariam" w:hAnsi="GHEA Mariam"/>
        </w:rPr>
        <w:t>ենթակա</w:t>
      </w:r>
      <w:proofErr w:type="spellEnd"/>
      <w:r w:rsidR="00726E86" w:rsidRPr="00817ECB">
        <w:rPr>
          <w:rFonts w:ascii="GHEA Mariam" w:hAnsi="GHEA Mariam"/>
        </w:rPr>
        <w:t xml:space="preserve"> </w:t>
      </w:r>
      <w:proofErr w:type="spellStart"/>
      <w:r w:rsidR="00726E86" w:rsidRPr="00817ECB">
        <w:rPr>
          <w:rFonts w:ascii="GHEA Mariam" w:hAnsi="GHEA Mariam"/>
        </w:rPr>
        <w:t>են</w:t>
      </w:r>
      <w:proofErr w:type="spellEnd"/>
      <w:r w:rsidR="00726E86" w:rsidRPr="00817ECB">
        <w:rPr>
          <w:rFonts w:ascii="GHEA Mariam" w:hAnsi="GHEA Mariam"/>
        </w:rPr>
        <w:t xml:space="preserve"> </w:t>
      </w:r>
      <w:proofErr w:type="spellStart"/>
      <w:r w:rsidR="00726E86" w:rsidRPr="00817ECB">
        <w:rPr>
          <w:rFonts w:ascii="GHEA Mariam" w:hAnsi="GHEA Mariam"/>
        </w:rPr>
        <w:t>լինելու</w:t>
      </w:r>
      <w:proofErr w:type="spellEnd"/>
      <w:r w:rsidR="00726E86" w:rsidRPr="00817ECB">
        <w:rPr>
          <w:rFonts w:ascii="GHEA Mariam" w:hAnsi="GHEA Mariam"/>
        </w:rPr>
        <w:t xml:space="preserve"> </w:t>
      </w:r>
      <w:proofErr w:type="spellStart"/>
      <w:r w:rsidR="00726E86" w:rsidRPr="00817ECB">
        <w:rPr>
          <w:rFonts w:ascii="GHEA Mariam" w:hAnsi="GHEA Mariam"/>
        </w:rPr>
        <w:t>Գնորդին</w:t>
      </w:r>
      <w:proofErr w:type="spellEnd"/>
      <w:r w:rsidR="00726E86" w:rsidRPr="00817ECB">
        <w:rPr>
          <w:rFonts w:ascii="GHEA Mariam" w:hAnsi="GHEA Mariam"/>
        </w:rPr>
        <w:t xml:space="preserve"> </w:t>
      </w:r>
      <w:proofErr w:type="spellStart"/>
      <w:r w:rsidR="00726E86" w:rsidRPr="00817ECB">
        <w:rPr>
          <w:rFonts w:ascii="GHEA Mariam" w:hAnsi="GHEA Mariam"/>
        </w:rPr>
        <w:t>սույն</w:t>
      </w:r>
      <w:proofErr w:type="spellEnd"/>
      <w:r w:rsidR="00726E86" w:rsidRPr="00817ECB">
        <w:rPr>
          <w:rFonts w:ascii="GHEA Mariam" w:hAnsi="GHEA Mariam"/>
        </w:rPr>
        <w:t xml:space="preserve"> </w:t>
      </w:r>
      <w:proofErr w:type="spellStart"/>
      <w:r w:rsidR="00726E86" w:rsidRPr="00817ECB">
        <w:rPr>
          <w:rFonts w:ascii="GHEA Mariam" w:hAnsi="GHEA Mariam"/>
        </w:rPr>
        <w:t>Պայմանագրով</w:t>
      </w:r>
      <w:proofErr w:type="spellEnd"/>
      <w:r w:rsidR="00726E86" w:rsidRPr="00817ECB">
        <w:rPr>
          <w:rFonts w:ascii="GHEA Mariam" w:hAnsi="GHEA Mariam"/>
        </w:rPr>
        <w:t xml:space="preserve"> </w:t>
      </w:r>
      <w:proofErr w:type="spellStart"/>
      <w:r w:rsidR="00726E86" w:rsidRPr="00817ECB">
        <w:rPr>
          <w:rFonts w:ascii="GHEA Mariam" w:hAnsi="GHEA Mariam"/>
        </w:rPr>
        <w:t>նախատեսված</w:t>
      </w:r>
      <w:proofErr w:type="spellEnd"/>
      <w:r w:rsidR="00726E86" w:rsidRPr="00817ECB">
        <w:rPr>
          <w:rFonts w:ascii="GHEA Mariam" w:hAnsi="GHEA Mariam"/>
        </w:rPr>
        <w:t xml:space="preserve"> </w:t>
      </w:r>
      <w:proofErr w:type="spellStart"/>
      <w:r w:rsidR="00A67102" w:rsidRPr="00817ECB">
        <w:rPr>
          <w:rFonts w:ascii="GHEA Mariam" w:hAnsi="GHEA Mariam"/>
        </w:rPr>
        <w:t>Մատակարարի</w:t>
      </w:r>
      <w:proofErr w:type="spellEnd"/>
      <w:r w:rsidR="00A67102" w:rsidRPr="00817ECB">
        <w:rPr>
          <w:rFonts w:ascii="GHEA Mariam" w:hAnsi="GHEA Mariam"/>
        </w:rPr>
        <w:t xml:space="preserve"> </w:t>
      </w:r>
      <w:proofErr w:type="spellStart"/>
      <w:r w:rsidR="00726E86" w:rsidRPr="00817ECB">
        <w:rPr>
          <w:rFonts w:ascii="GHEA Mariam" w:hAnsi="GHEA Mariam"/>
        </w:rPr>
        <w:t>բոլոր</w:t>
      </w:r>
      <w:proofErr w:type="spellEnd"/>
      <w:r w:rsidR="00726E86" w:rsidRPr="00817ECB">
        <w:rPr>
          <w:rFonts w:ascii="GHEA Mariam" w:hAnsi="GHEA Mariam"/>
        </w:rPr>
        <w:t xml:space="preserve"> </w:t>
      </w:r>
      <w:proofErr w:type="spellStart"/>
      <w:r w:rsidR="00726E86" w:rsidRPr="00817ECB">
        <w:rPr>
          <w:rFonts w:ascii="GHEA Mariam" w:hAnsi="GHEA Mariam"/>
        </w:rPr>
        <w:t>պարտավորությունների</w:t>
      </w:r>
      <w:proofErr w:type="spellEnd"/>
      <w:r w:rsidR="00726E86" w:rsidRPr="00817ECB">
        <w:rPr>
          <w:rFonts w:ascii="GHEA Mariam" w:hAnsi="GHEA Mariam"/>
        </w:rPr>
        <w:t xml:space="preserve"> համար</w:t>
      </w:r>
      <w:r w:rsidRPr="00817ECB">
        <w:rPr>
          <w:rFonts w:ascii="GHEA Mariam" w:hAnsi="GHEA Mariam"/>
        </w:rPr>
        <w:t>, (</w:t>
      </w:r>
      <w:proofErr w:type="spellStart"/>
      <w:r w:rsidR="00726E86" w:rsidRPr="00817ECB">
        <w:rPr>
          <w:rFonts w:ascii="GHEA Mariam" w:hAnsi="GHEA Mariam"/>
        </w:rPr>
        <w:t>հետայսու</w:t>
      </w:r>
      <w:proofErr w:type="spellEnd"/>
      <w:r w:rsidR="00726E86" w:rsidRPr="00817ECB">
        <w:rPr>
          <w:rFonts w:ascii="GHEA Mariam" w:hAnsi="GHEA Mariam"/>
        </w:rPr>
        <w:t>`</w:t>
      </w:r>
      <w:r w:rsidR="005D412B" w:rsidRPr="00817ECB">
        <w:rPr>
          <w:rFonts w:ascii="GHEA Mariam" w:hAnsi="GHEA Mariam"/>
          <w:i/>
        </w:rPr>
        <w:t>«</w:t>
      </w:r>
      <w:proofErr w:type="spellStart"/>
      <w:r w:rsidR="005D412B" w:rsidRPr="00817ECB">
        <w:rPr>
          <w:rFonts w:ascii="GHEA Mariam" w:hAnsi="GHEA Mariam"/>
          <w:i/>
        </w:rPr>
        <w:t>Մատակարար</w:t>
      </w:r>
      <w:proofErr w:type="spellEnd"/>
      <w:r w:rsidR="005D412B" w:rsidRPr="00817ECB">
        <w:rPr>
          <w:rFonts w:ascii="GHEA Mariam" w:hAnsi="GHEA Mariam"/>
          <w:i/>
        </w:rPr>
        <w:t>»</w:t>
      </w:r>
      <w:r w:rsidR="00194670" w:rsidRPr="00817ECB">
        <w:rPr>
          <w:rFonts w:ascii="GHEA Mariam" w:hAnsi="GHEA Mariam"/>
        </w:rPr>
        <w:t>),</w:t>
      </w:r>
      <w:r w:rsidR="00A67102" w:rsidRPr="00817ECB">
        <w:rPr>
          <w:rFonts w:ascii="GHEA Mariam" w:hAnsi="GHEA Mariam"/>
        </w:rPr>
        <w:t xml:space="preserve"> </w:t>
      </w:r>
      <w:proofErr w:type="spellStart"/>
      <w:r w:rsidR="00A67102" w:rsidRPr="00817ECB">
        <w:rPr>
          <w:rFonts w:ascii="GHEA Mariam" w:hAnsi="GHEA Mariam"/>
        </w:rPr>
        <w:t>մյուս</w:t>
      </w:r>
      <w:proofErr w:type="spellEnd"/>
      <w:r w:rsidR="00A67102" w:rsidRPr="00817ECB">
        <w:rPr>
          <w:rFonts w:ascii="GHEA Mariam" w:hAnsi="GHEA Mariam"/>
        </w:rPr>
        <w:t xml:space="preserve"> կողմից</w:t>
      </w:r>
    </w:p>
    <w:p w14:paraId="38D298E1" w14:textId="77777777" w:rsidR="001466BB" w:rsidRPr="00817ECB" w:rsidRDefault="001466BB" w:rsidP="001466BB">
      <w:pPr>
        <w:jc w:val="both"/>
        <w:rPr>
          <w:rFonts w:ascii="GHEA Mariam" w:hAnsi="GHEA Mariam"/>
        </w:rPr>
      </w:pPr>
    </w:p>
    <w:p w14:paraId="023FBCFE" w14:textId="77777777" w:rsidR="001E6614" w:rsidRPr="00817ECB" w:rsidRDefault="001E6614" w:rsidP="001E6614">
      <w:pPr>
        <w:spacing w:after="200"/>
        <w:ind w:left="1440" w:hanging="720"/>
        <w:jc w:val="both"/>
        <w:rPr>
          <w:rFonts w:ascii="GHEA Mariam" w:hAnsi="GHEA Mariam"/>
        </w:rPr>
      </w:pPr>
      <w:r w:rsidRPr="00817ECB">
        <w:rPr>
          <w:rFonts w:ascii="GHEA Mariam" w:hAnsi="GHEA Mariam"/>
        </w:rPr>
        <w:t>ՄԻՋԵՎ:</w:t>
      </w:r>
    </w:p>
    <w:p w14:paraId="62421A2A" w14:textId="77777777" w:rsidR="001E6614" w:rsidRPr="00817ECB" w:rsidRDefault="001E6614" w:rsidP="001E6614">
      <w:pPr>
        <w:suppressAutoHyphens/>
        <w:spacing w:after="240"/>
        <w:jc w:val="both"/>
        <w:rPr>
          <w:rFonts w:ascii="GHEA Mariam" w:hAnsi="GHEA Mariam"/>
        </w:rPr>
      </w:pPr>
    </w:p>
    <w:p w14:paraId="1CF29873" w14:textId="437D5FBD" w:rsidR="001466BB" w:rsidRPr="00817ECB" w:rsidRDefault="001E6614" w:rsidP="001E6614">
      <w:pPr>
        <w:jc w:val="both"/>
        <w:rPr>
          <w:rFonts w:ascii="GHEA Mariam" w:hAnsi="GHEA Mariam"/>
        </w:rPr>
      </w:pPr>
      <w:r w:rsidRPr="00817ECB">
        <w:rPr>
          <w:rFonts w:ascii="GHEA Mariam" w:hAnsi="GHEA Mariam"/>
        </w:rPr>
        <w:t xml:space="preserve">ՄԻՆՉԴԵՌ </w:t>
      </w:r>
      <w:proofErr w:type="spellStart"/>
      <w:r w:rsidRPr="00817ECB">
        <w:rPr>
          <w:rFonts w:ascii="GHEA Mariam" w:hAnsi="GHEA Mariam"/>
        </w:rPr>
        <w:t>Գնորդը</w:t>
      </w:r>
      <w:proofErr w:type="spellEnd"/>
      <w:r w:rsidRPr="00817ECB">
        <w:rPr>
          <w:rFonts w:ascii="GHEA Mariam" w:hAnsi="GHEA Mariam"/>
        </w:rPr>
        <w:t xml:space="preserve"> </w:t>
      </w:r>
      <w:proofErr w:type="spellStart"/>
      <w:r w:rsidRPr="00817ECB">
        <w:rPr>
          <w:rFonts w:ascii="GHEA Mariam" w:hAnsi="GHEA Mariam"/>
        </w:rPr>
        <w:t>հայտերի</w:t>
      </w:r>
      <w:proofErr w:type="spellEnd"/>
      <w:r w:rsidRPr="00817ECB">
        <w:rPr>
          <w:rFonts w:ascii="GHEA Mariam" w:hAnsi="GHEA Mariam"/>
        </w:rPr>
        <w:t xml:space="preserve"> </w:t>
      </w:r>
      <w:proofErr w:type="spellStart"/>
      <w:r w:rsidRPr="00817ECB">
        <w:rPr>
          <w:rFonts w:ascii="GHEA Mariam" w:hAnsi="GHEA Mariam"/>
        </w:rPr>
        <w:t>ներկայացման</w:t>
      </w:r>
      <w:proofErr w:type="spellEnd"/>
      <w:r w:rsidRPr="00817ECB">
        <w:rPr>
          <w:rFonts w:ascii="GHEA Mariam" w:hAnsi="GHEA Mariam"/>
        </w:rPr>
        <w:t xml:space="preserve"> </w:t>
      </w:r>
      <w:proofErr w:type="spellStart"/>
      <w:r w:rsidRPr="00817ECB">
        <w:rPr>
          <w:rFonts w:ascii="GHEA Mariam" w:hAnsi="GHEA Mariam"/>
        </w:rPr>
        <w:t>հրավեր</w:t>
      </w:r>
      <w:proofErr w:type="spellEnd"/>
      <w:r w:rsidRPr="00817ECB">
        <w:rPr>
          <w:rFonts w:ascii="GHEA Mariam" w:hAnsi="GHEA Mariam"/>
        </w:rPr>
        <w:t xml:space="preserve"> է </w:t>
      </w:r>
      <w:proofErr w:type="spellStart"/>
      <w:r w:rsidRPr="00817ECB">
        <w:rPr>
          <w:rFonts w:ascii="GHEA Mariam" w:hAnsi="GHEA Mariam"/>
        </w:rPr>
        <w:t>ներկայացրել</w:t>
      </w:r>
      <w:proofErr w:type="spellEnd"/>
      <w:r w:rsidRPr="00817ECB">
        <w:rPr>
          <w:rFonts w:ascii="GHEA Mariam" w:hAnsi="GHEA Mariam"/>
        </w:rPr>
        <w:t xml:space="preserve"> </w:t>
      </w:r>
      <w:proofErr w:type="spellStart"/>
      <w:r w:rsidRPr="00817ECB">
        <w:rPr>
          <w:rFonts w:ascii="GHEA Mariam" w:hAnsi="GHEA Mariam"/>
        </w:rPr>
        <w:t>որոշակի</w:t>
      </w:r>
      <w:proofErr w:type="spellEnd"/>
      <w:r w:rsidRPr="00817ECB">
        <w:rPr>
          <w:rFonts w:ascii="GHEA Mariam" w:hAnsi="GHEA Mariam"/>
        </w:rPr>
        <w:t xml:space="preserve"> </w:t>
      </w:r>
      <w:proofErr w:type="spellStart"/>
      <w:r w:rsidRPr="00817ECB">
        <w:rPr>
          <w:rFonts w:ascii="GHEA Mariam" w:hAnsi="GHEA Mariam"/>
        </w:rPr>
        <w:t>Ապրանքների</w:t>
      </w:r>
      <w:proofErr w:type="spellEnd"/>
      <w:r w:rsidRPr="00817ECB">
        <w:rPr>
          <w:rFonts w:ascii="GHEA Mariam" w:hAnsi="GHEA Mariam"/>
        </w:rPr>
        <w:t xml:space="preserve"> և </w:t>
      </w:r>
      <w:proofErr w:type="spellStart"/>
      <w:r w:rsidR="00DE5017" w:rsidRPr="00FF7ABF">
        <w:rPr>
          <w:rFonts w:ascii="GHEA Mariam" w:hAnsi="GHEA Mariam" w:cs="Sylfaen"/>
        </w:rPr>
        <w:t>հարակից</w:t>
      </w:r>
      <w:proofErr w:type="spellEnd"/>
      <w:r w:rsidRPr="00817ECB">
        <w:rPr>
          <w:rFonts w:ascii="GHEA Mariam" w:hAnsi="GHEA Mariam"/>
        </w:rPr>
        <w:t xml:space="preserve"> ծառայությունների համար [</w:t>
      </w:r>
      <w:proofErr w:type="spellStart"/>
      <w:r w:rsidR="00A67102" w:rsidRPr="00817ECB">
        <w:rPr>
          <w:rFonts w:ascii="GHEA Mariam" w:hAnsi="GHEA Mariam"/>
          <w:i/>
        </w:rPr>
        <w:t>գ</w:t>
      </w:r>
      <w:r w:rsidRPr="00817ECB">
        <w:rPr>
          <w:rFonts w:ascii="GHEA Mariam" w:hAnsi="GHEA Mariam"/>
          <w:i/>
        </w:rPr>
        <w:t>րել</w:t>
      </w:r>
      <w:proofErr w:type="spellEnd"/>
      <w:r w:rsidRPr="00817ECB">
        <w:rPr>
          <w:rFonts w:ascii="GHEA Mariam" w:hAnsi="GHEA Mariam"/>
          <w:i/>
        </w:rPr>
        <w:t xml:space="preserve"> </w:t>
      </w:r>
      <w:proofErr w:type="spellStart"/>
      <w:r w:rsidRPr="00817ECB">
        <w:rPr>
          <w:rFonts w:ascii="GHEA Mariam" w:hAnsi="GHEA Mariam"/>
          <w:i/>
        </w:rPr>
        <w:t>Ապրանքների</w:t>
      </w:r>
      <w:proofErr w:type="spellEnd"/>
      <w:r w:rsidRPr="00817ECB">
        <w:rPr>
          <w:rFonts w:ascii="GHEA Mariam" w:hAnsi="GHEA Mariam"/>
          <w:i/>
        </w:rPr>
        <w:t xml:space="preserve"> և ծառայությունների </w:t>
      </w:r>
      <w:proofErr w:type="spellStart"/>
      <w:r w:rsidRPr="00817ECB">
        <w:rPr>
          <w:rFonts w:ascii="GHEA Mariam" w:hAnsi="GHEA Mariam"/>
          <w:i/>
        </w:rPr>
        <w:t>սեղմ</w:t>
      </w:r>
      <w:proofErr w:type="spellEnd"/>
      <w:r w:rsidRPr="00817ECB">
        <w:rPr>
          <w:rFonts w:ascii="GHEA Mariam" w:hAnsi="GHEA Mariam"/>
          <w:i/>
        </w:rPr>
        <w:t xml:space="preserve"> </w:t>
      </w:r>
      <w:proofErr w:type="spellStart"/>
      <w:r w:rsidRPr="00817ECB">
        <w:rPr>
          <w:rFonts w:ascii="GHEA Mariam" w:hAnsi="GHEA Mariam"/>
          <w:i/>
        </w:rPr>
        <w:t>նկարագիրը</w:t>
      </w:r>
      <w:proofErr w:type="spellEnd"/>
      <w:r w:rsidRPr="00817ECB">
        <w:rPr>
          <w:rFonts w:ascii="GHEA Mariam" w:hAnsi="GHEA Mariam"/>
        </w:rPr>
        <w:t xml:space="preserve">] և </w:t>
      </w:r>
      <w:proofErr w:type="spellStart"/>
      <w:r w:rsidRPr="00817ECB">
        <w:rPr>
          <w:rFonts w:ascii="GHEA Mariam" w:hAnsi="GHEA Mariam"/>
        </w:rPr>
        <w:t>Մատակարարի</w:t>
      </w:r>
      <w:proofErr w:type="spellEnd"/>
      <w:r w:rsidRPr="00817ECB">
        <w:rPr>
          <w:rFonts w:ascii="GHEA Mariam" w:hAnsi="GHEA Mariam"/>
        </w:rPr>
        <w:t xml:space="preserve"> կողմից </w:t>
      </w:r>
      <w:proofErr w:type="spellStart"/>
      <w:r w:rsidRPr="00817ECB">
        <w:rPr>
          <w:rFonts w:ascii="GHEA Mariam" w:hAnsi="GHEA Mariam"/>
        </w:rPr>
        <w:t>ստացել</w:t>
      </w:r>
      <w:proofErr w:type="spellEnd"/>
      <w:r w:rsidRPr="00817ECB">
        <w:rPr>
          <w:rFonts w:ascii="GHEA Mariam" w:hAnsi="GHEA Mariam"/>
        </w:rPr>
        <w:t xml:space="preserve"> է </w:t>
      </w:r>
      <w:proofErr w:type="spellStart"/>
      <w:r w:rsidRPr="00817ECB">
        <w:rPr>
          <w:rFonts w:ascii="GHEA Mariam" w:hAnsi="GHEA Mariam"/>
        </w:rPr>
        <w:t>Հայտ</w:t>
      </w:r>
      <w:proofErr w:type="spellEnd"/>
      <w:r w:rsidRPr="00817ECB">
        <w:rPr>
          <w:rFonts w:ascii="GHEA Mariam" w:hAnsi="GHEA Mariam"/>
        </w:rPr>
        <w:t xml:space="preserve">` </w:t>
      </w:r>
      <w:proofErr w:type="spellStart"/>
      <w:r w:rsidRPr="00817ECB">
        <w:rPr>
          <w:rFonts w:ascii="GHEA Mariam" w:hAnsi="GHEA Mariam"/>
        </w:rPr>
        <w:t>այդ</w:t>
      </w:r>
      <w:proofErr w:type="spellEnd"/>
      <w:r w:rsidRPr="00817ECB">
        <w:rPr>
          <w:rFonts w:ascii="GHEA Mariam" w:hAnsi="GHEA Mariam"/>
        </w:rPr>
        <w:t xml:space="preserve"> </w:t>
      </w:r>
      <w:proofErr w:type="spellStart"/>
      <w:r w:rsidRPr="00817ECB">
        <w:rPr>
          <w:rFonts w:ascii="GHEA Mariam" w:hAnsi="GHEA Mariam"/>
        </w:rPr>
        <w:t>Ապրանքների</w:t>
      </w:r>
      <w:proofErr w:type="spellEnd"/>
      <w:r w:rsidRPr="00817ECB">
        <w:rPr>
          <w:rFonts w:ascii="GHEA Mariam" w:hAnsi="GHEA Mariam"/>
        </w:rPr>
        <w:t xml:space="preserve"> և Ծառայությունների </w:t>
      </w:r>
      <w:proofErr w:type="spellStart"/>
      <w:r w:rsidRPr="00817ECB">
        <w:rPr>
          <w:rFonts w:ascii="GHEA Mariam" w:hAnsi="GHEA Mariam"/>
        </w:rPr>
        <w:t>մատակարարման</w:t>
      </w:r>
      <w:proofErr w:type="spellEnd"/>
      <w:r w:rsidRPr="00817ECB">
        <w:rPr>
          <w:rFonts w:ascii="GHEA Mariam" w:hAnsi="GHEA Mariam"/>
        </w:rPr>
        <w:t xml:space="preserve"> համար: </w:t>
      </w:r>
    </w:p>
    <w:p w14:paraId="21CF406E" w14:textId="77777777" w:rsidR="001466BB" w:rsidRPr="00817ECB" w:rsidRDefault="001466BB">
      <w:pPr>
        <w:spacing w:after="200"/>
        <w:ind w:left="1440" w:hanging="720"/>
        <w:rPr>
          <w:rFonts w:ascii="GHEA Mariam" w:hAnsi="GHEA Mariam"/>
        </w:rPr>
      </w:pPr>
    </w:p>
    <w:p w14:paraId="26E78ED5" w14:textId="77777777" w:rsidR="00455149" w:rsidRPr="00817ECB" w:rsidRDefault="00192D05">
      <w:pPr>
        <w:suppressAutoHyphens/>
        <w:spacing w:after="240"/>
        <w:jc w:val="both"/>
        <w:rPr>
          <w:rFonts w:ascii="GHEA Mariam" w:hAnsi="GHEA Mariam"/>
        </w:rPr>
      </w:pPr>
      <w:proofErr w:type="spellStart"/>
      <w:r w:rsidRPr="00817ECB">
        <w:rPr>
          <w:rFonts w:ascii="GHEA Mariam" w:hAnsi="GHEA Mariam"/>
        </w:rPr>
        <w:t>Գնորդը</w:t>
      </w:r>
      <w:proofErr w:type="spellEnd"/>
      <w:r w:rsidRPr="00817ECB">
        <w:rPr>
          <w:rFonts w:ascii="GHEA Mariam" w:hAnsi="GHEA Mariam"/>
        </w:rPr>
        <w:t xml:space="preserve"> և </w:t>
      </w:r>
      <w:proofErr w:type="spellStart"/>
      <w:r w:rsidRPr="00817ECB">
        <w:rPr>
          <w:rFonts w:ascii="GHEA Mariam" w:hAnsi="GHEA Mariam"/>
        </w:rPr>
        <w:t>Մատակարարը</w:t>
      </w:r>
      <w:proofErr w:type="spellEnd"/>
      <w:r w:rsidRPr="00817ECB">
        <w:rPr>
          <w:rFonts w:ascii="GHEA Mariam" w:hAnsi="GHEA Mariam"/>
        </w:rPr>
        <w:t xml:space="preserve"> </w:t>
      </w:r>
      <w:proofErr w:type="spellStart"/>
      <w:r w:rsidRPr="00817ECB">
        <w:rPr>
          <w:rFonts w:ascii="GHEA Mariam" w:hAnsi="GHEA Mariam"/>
        </w:rPr>
        <w:t>համաձայնության</w:t>
      </w:r>
      <w:proofErr w:type="spellEnd"/>
      <w:r w:rsidRPr="00817ECB">
        <w:rPr>
          <w:rFonts w:ascii="GHEA Mariam" w:hAnsi="GHEA Mariam"/>
        </w:rPr>
        <w:t xml:space="preserve"> </w:t>
      </w:r>
      <w:proofErr w:type="spellStart"/>
      <w:r w:rsidRPr="00817ECB">
        <w:rPr>
          <w:rFonts w:ascii="GHEA Mariam" w:hAnsi="GHEA Mariam"/>
        </w:rPr>
        <w:t>են</w:t>
      </w:r>
      <w:proofErr w:type="spellEnd"/>
      <w:r w:rsidRPr="00817ECB">
        <w:rPr>
          <w:rFonts w:ascii="GHEA Mariam" w:hAnsi="GHEA Mariam"/>
        </w:rPr>
        <w:t xml:space="preserve"> </w:t>
      </w:r>
      <w:proofErr w:type="spellStart"/>
      <w:r w:rsidRPr="00817ECB">
        <w:rPr>
          <w:rFonts w:ascii="GHEA Mariam" w:hAnsi="GHEA Mariam"/>
        </w:rPr>
        <w:t>գալիս</w:t>
      </w:r>
      <w:proofErr w:type="spellEnd"/>
      <w:r w:rsidRPr="00817ECB">
        <w:rPr>
          <w:rFonts w:ascii="GHEA Mariam" w:hAnsi="GHEA Mariam"/>
        </w:rPr>
        <w:t xml:space="preserve"> </w:t>
      </w:r>
      <w:proofErr w:type="spellStart"/>
      <w:r w:rsidRPr="00817ECB">
        <w:rPr>
          <w:rFonts w:ascii="GHEA Mariam" w:hAnsi="GHEA Mariam"/>
        </w:rPr>
        <w:t>հետևյալի</w:t>
      </w:r>
      <w:proofErr w:type="spellEnd"/>
      <w:r w:rsidRPr="00817ECB">
        <w:rPr>
          <w:rFonts w:ascii="GHEA Mariam" w:hAnsi="GHEA Mariam"/>
        </w:rPr>
        <w:t xml:space="preserve"> </w:t>
      </w:r>
      <w:proofErr w:type="spellStart"/>
      <w:r w:rsidRPr="00817ECB">
        <w:rPr>
          <w:rFonts w:ascii="GHEA Mariam" w:hAnsi="GHEA Mariam"/>
        </w:rPr>
        <w:t>մասին</w:t>
      </w:r>
      <w:proofErr w:type="spellEnd"/>
      <w:r w:rsidRPr="00817ECB">
        <w:rPr>
          <w:rFonts w:ascii="GHEA Mariam" w:hAnsi="GHEA Mariam"/>
        </w:rPr>
        <w:t>.</w:t>
      </w:r>
    </w:p>
    <w:p w14:paraId="1C5F572D" w14:textId="77777777" w:rsidR="00192D05" w:rsidRPr="00817ECB" w:rsidRDefault="00192D05" w:rsidP="00192D05">
      <w:pPr>
        <w:tabs>
          <w:tab w:val="left" w:pos="540"/>
        </w:tabs>
        <w:suppressAutoHyphens/>
        <w:spacing w:after="240"/>
        <w:ind w:left="540" w:hanging="540"/>
        <w:jc w:val="both"/>
        <w:rPr>
          <w:rFonts w:ascii="GHEA Mariam" w:hAnsi="GHEA Mariam"/>
        </w:rPr>
      </w:pPr>
      <w:r w:rsidRPr="00817ECB">
        <w:rPr>
          <w:rFonts w:ascii="GHEA Mariam" w:hAnsi="GHEA Mariam"/>
        </w:rPr>
        <w:t>1.</w:t>
      </w:r>
      <w:r w:rsidRPr="00817ECB">
        <w:rPr>
          <w:rFonts w:ascii="GHEA Mariam" w:hAnsi="GHEA Mariam"/>
        </w:rPr>
        <w:tab/>
      </w:r>
      <w:proofErr w:type="spellStart"/>
      <w:r w:rsidRPr="00817ECB">
        <w:rPr>
          <w:rFonts w:ascii="GHEA Mariam" w:hAnsi="GHEA Mariam"/>
        </w:rPr>
        <w:t>Սույն</w:t>
      </w:r>
      <w:proofErr w:type="spellEnd"/>
      <w:r w:rsidRPr="00817ECB">
        <w:rPr>
          <w:rFonts w:ascii="GHEA Mariam" w:hAnsi="GHEA Mariam"/>
        </w:rPr>
        <w:t xml:space="preserve"> </w:t>
      </w:r>
      <w:proofErr w:type="spellStart"/>
      <w:r w:rsidRPr="00817ECB">
        <w:rPr>
          <w:rFonts w:ascii="GHEA Mariam" w:hAnsi="GHEA Mariam"/>
        </w:rPr>
        <w:t>Պայմանագրում</w:t>
      </w:r>
      <w:proofErr w:type="spellEnd"/>
      <w:r w:rsidRPr="00817ECB">
        <w:rPr>
          <w:rFonts w:ascii="GHEA Mariam" w:hAnsi="GHEA Mariam"/>
        </w:rPr>
        <w:t xml:space="preserve"> </w:t>
      </w:r>
      <w:proofErr w:type="spellStart"/>
      <w:r w:rsidRPr="00817ECB">
        <w:rPr>
          <w:rFonts w:ascii="GHEA Mariam" w:hAnsi="GHEA Mariam"/>
        </w:rPr>
        <w:t>բառերը</w:t>
      </w:r>
      <w:proofErr w:type="spellEnd"/>
      <w:r w:rsidRPr="00817ECB">
        <w:rPr>
          <w:rFonts w:ascii="GHEA Mariam" w:hAnsi="GHEA Mariam"/>
        </w:rPr>
        <w:t xml:space="preserve"> և </w:t>
      </w:r>
      <w:proofErr w:type="spellStart"/>
      <w:r w:rsidRPr="00817ECB">
        <w:rPr>
          <w:rFonts w:ascii="GHEA Mariam" w:hAnsi="GHEA Mariam"/>
        </w:rPr>
        <w:t>բառակապակցությունները</w:t>
      </w:r>
      <w:proofErr w:type="spellEnd"/>
      <w:r w:rsidRPr="00817ECB">
        <w:rPr>
          <w:rFonts w:ascii="GHEA Mariam" w:hAnsi="GHEA Mariam"/>
        </w:rPr>
        <w:t xml:space="preserve"> </w:t>
      </w:r>
      <w:proofErr w:type="spellStart"/>
      <w:r w:rsidRPr="00817ECB">
        <w:rPr>
          <w:rFonts w:ascii="GHEA Mariam" w:hAnsi="GHEA Mariam"/>
        </w:rPr>
        <w:t>պետք</w:t>
      </w:r>
      <w:proofErr w:type="spellEnd"/>
      <w:r w:rsidRPr="00817ECB">
        <w:rPr>
          <w:rFonts w:ascii="GHEA Mariam" w:hAnsi="GHEA Mariam"/>
        </w:rPr>
        <w:t xml:space="preserve"> է </w:t>
      </w:r>
      <w:proofErr w:type="spellStart"/>
      <w:r w:rsidRPr="00817ECB">
        <w:rPr>
          <w:rFonts w:ascii="GHEA Mariam" w:hAnsi="GHEA Mariam"/>
        </w:rPr>
        <w:t>ունենան</w:t>
      </w:r>
      <w:proofErr w:type="spellEnd"/>
      <w:r w:rsidRPr="00817ECB">
        <w:rPr>
          <w:rFonts w:ascii="GHEA Mariam" w:hAnsi="GHEA Mariam"/>
        </w:rPr>
        <w:t xml:space="preserve"> </w:t>
      </w:r>
      <w:proofErr w:type="spellStart"/>
      <w:r w:rsidRPr="00817ECB">
        <w:rPr>
          <w:rFonts w:ascii="GHEA Mariam" w:hAnsi="GHEA Mariam"/>
        </w:rPr>
        <w:t>նույն</w:t>
      </w:r>
      <w:proofErr w:type="spellEnd"/>
      <w:r w:rsidRPr="00817ECB">
        <w:rPr>
          <w:rFonts w:ascii="GHEA Mariam" w:hAnsi="GHEA Mariam"/>
        </w:rPr>
        <w:t xml:space="preserve"> </w:t>
      </w:r>
      <w:proofErr w:type="spellStart"/>
      <w:r w:rsidRPr="00817ECB">
        <w:rPr>
          <w:rFonts w:ascii="GHEA Mariam" w:hAnsi="GHEA Mariam"/>
        </w:rPr>
        <w:t>իմաստը</w:t>
      </w:r>
      <w:proofErr w:type="spellEnd"/>
      <w:r w:rsidRPr="00817ECB">
        <w:rPr>
          <w:rFonts w:ascii="GHEA Mariam" w:hAnsi="GHEA Mariam"/>
        </w:rPr>
        <w:t xml:space="preserve">, </w:t>
      </w:r>
      <w:proofErr w:type="spellStart"/>
      <w:r w:rsidRPr="00817ECB">
        <w:rPr>
          <w:rFonts w:ascii="GHEA Mariam" w:hAnsi="GHEA Mariam"/>
        </w:rPr>
        <w:t>ինչ</w:t>
      </w:r>
      <w:proofErr w:type="spellEnd"/>
      <w:r w:rsidRPr="00817ECB">
        <w:rPr>
          <w:rFonts w:ascii="GHEA Mariam" w:hAnsi="GHEA Mariam"/>
        </w:rPr>
        <w:t xml:space="preserve"> </w:t>
      </w:r>
      <w:proofErr w:type="spellStart"/>
      <w:r w:rsidRPr="00817ECB">
        <w:rPr>
          <w:rFonts w:ascii="GHEA Mariam" w:hAnsi="GHEA Mariam"/>
        </w:rPr>
        <w:t>ունեն</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փաստաթղթերում</w:t>
      </w:r>
      <w:proofErr w:type="spellEnd"/>
      <w:r w:rsidRPr="00817ECB">
        <w:rPr>
          <w:rFonts w:ascii="GHEA Mariam" w:hAnsi="GHEA Mariam"/>
        </w:rPr>
        <w:t xml:space="preserve">: </w:t>
      </w:r>
    </w:p>
    <w:p w14:paraId="10A00C01" w14:textId="77777777" w:rsidR="00192D05" w:rsidRPr="00817ECB" w:rsidRDefault="00192D05" w:rsidP="00192D05">
      <w:pPr>
        <w:tabs>
          <w:tab w:val="left" w:pos="540"/>
        </w:tabs>
        <w:suppressAutoHyphens/>
        <w:spacing w:after="240"/>
        <w:ind w:left="540" w:hanging="540"/>
        <w:jc w:val="both"/>
        <w:rPr>
          <w:rFonts w:ascii="GHEA Mariam" w:hAnsi="GHEA Mariam"/>
        </w:rPr>
      </w:pPr>
      <w:r w:rsidRPr="00817ECB">
        <w:rPr>
          <w:rFonts w:ascii="GHEA Mariam" w:hAnsi="GHEA Mariam"/>
        </w:rPr>
        <w:t>2.</w:t>
      </w:r>
      <w:r w:rsidRPr="00817ECB">
        <w:rPr>
          <w:rFonts w:ascii="GHEA Mariam" w:hAnsi="GHEA Mariam"/>
        </w:rPr>
        <w:tab/>
      </w:r>
      <w:proofErr w:type="spellStart"/>
      <w:r w:rsidRPr="00817ECB">
        <w:rPr>
          <w:rFonts w:ascii="GHEA Mariam" w:hAnsi="GHEA Mariam"/>
        </w:rPr>
        <w:t>Հետևյալ</w:t>
      </w:r>
      <w:proofErr w:type="spellEnd"/>
      <w:r w:rsidRPr="00817ECB">
        <w:rPr>
          <w:rFonts w:ascii="GHEA Mariam" w:hAnsi="GHEA Mariam"/>
        </w:rPr>
        <w:t xml:space="preserve"> </w:t>
      </w:r>
      <w:proofErr w:type="spellStart"/>
      <w:r w:rsidRPr="00817ECB">
        <w:rPr>
          <w:rFonts w:ascii="GHEA Mariam" w:hAnsi="GHEA Mariam"/>
        </w:rPr>
        <w:t>փաստաթղթերը</w:t>
      </w:r>
      <w:proofErr w:type="spellEnd"/>
      <w:r w:rsidRPr="00817ECB">
        <w:rPr>
          <w:rFonts w:ascii="GHEA Mariam" w:hAnsi="GHEA Mariam"/>
        </w:rPr>
        <w:t xml:space="preserve"> </w:t>
      </w:r>
      <w:proofErr w:type="spellStart"/>
      <w:r w:rsidRPr="00817ECB">
        <w:rPr>
          <w:rFonts w:ascii="GHEA Mariam" w:hAnsi="GHEA Mariam"/>
        </w:rPr>
        <w:t>պետք</w:t>
      </w:r>
      <w:proofErr w:type="spellEnd"/>
      <w:r w:rsidRPr="00817ECB">
        <w:rPr>
          <w:rFonts w:ascii="GHEA Mariam" w:hAnsi="GHEA Mariam"/>
        </w:rPr>
        <w:t xml:space="preserve"> է </w:t>
      </w:r>
      <w:proofErr w:type="spellStart"/>
      <w:r w:rsidRPr="00817ECB">
        <w:rPr>
          <w:rFonts w:ascii="GHEA Mariam" w:hAnsi="GHEA Mariam"/>
        </w:rPr>
        <w:t>ընթերցվեն</w:t>
      </w:r>
      <w:proofErr w:type="spellEnd"/>
      <w:r w:rsidRPr="00817ECB">
        <w:rPr>
          <w:rFonts w:ascii="GHEA Mariam" w:hAnsi="GHEA Mariam"/>
        </w:rPr>
        <w:t xml:space="preserve"> և </w:t>
      </w:r>
      <w:proofErr w:type="spellStart"/>
      <w:r w:rsidRPr="00817ECB">
        <w:rPr>
          <w:rFonts w:ascii="GHEA Mariam" w:hAnsi="GHEA Mariam"/>
        </w:rPr>
        <w:t>մեկնաբանվեն</w:t>
      </w:r>
      <w:proofErr w:type="spellEnd"/>
      <w:r w:rsidRPr="00817ECB">
        <w:rPr>
          <w:rFonts w:ascii="GHEA Mariam" w:hAnsi="GHEA Mariam"/>
        </w:rPr>
        <w:t xml:space="preserve"> </w:t>
      </w:r>
      <w:proofErr w:type="spellStart"/>
      <w:r w:rsidRPr="00817ECB">
        <w:rPr>
          <w:rFonts w:ascii="GHEA Mariam" w:hAnsi="GHEA Mariam"/>
        </w:rPr>
        <w:t>որպես</w:t>
      </w:r>
      <w:proofErr w:type="spellEnd"/>
      <w:r w:rsidRPr="00817ECB">
        <w:rPr>
          <w:rFonts w:ascii="GHEA Mariam" w:hAnsi="GHEA Mariam"/>
        </w:rPr>
        <w:t xml:space="preserve"> </w:t>
      </w:r>
      <w:proofErr w:type="spellStart"/>
      <w:r w:rsidRPr="00817ECB">
        <w:rPr>
          <w:rFonts w:ascii="GHEA Mariam" w:hAnsi="GHEA Mariam"/>
        </w:rPr>
        <w:t>սույն</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անբաժանելի</w:t>
      </w:r>
      <w:proofErr w:type="spellEnd"/>
      <w:r w:rsidRPr="00817ECB">
        <w:rPr>
          <w:rFonts w:ascii="GHEA Mariam" w:hAnsi="GHEA Mariam"/>
        </w:rPr>
        <w:t xml:space="preserve"> </w:t>
      </w:r>
      <w:proofErr w:type="spellStart"/>
      <w:r w:rsidRPr="00817ECB">
        <w:rPr>
          <w:rFonts w:ascii="GHEA Mariam" w:hAnsi="GHEA Mariam"/>
        </w:rPr>
        <w:t>մաս</w:t>
      </w:r>
      <w:proofErr w:type="spellEnd"/>
      <w:r w:rsidRPr="00817ECB">
        <w:rPr>
          <w:rFonts w:ascii="GHEA Mariam" w:hAnsi="GHEA Mariam"/>
        </w:rPr>
        <w:t xml:space="preserve">: </w:t>
      </w:r>
      <w:proofErr w:type="spellStart"/>
      <w:r w:rsidRPr="00817ECB">
        <w:rPr>
          <w:rFonts w:ascii="GHEA Mariam" w:hAnsi="GHEA Mariam"/>
        </w:rPr>
        <w:t>Սույն</w:t>
      </w:r>
      <w:proofErr w:type="spellEnd"/>
      <w:r w:rsidRPr="00817ECB">
        <w:rPr>
          <w:rFonts w:ascii="GHEA Mariam" w:hAnsi="GHEA Mariam"/>
        </w:rPr>
        <w:t xml:space="preserve"> </w:t>
      </w:r>
      <w:proofErr w:type="spellStart"/>
      <w:r w:rsidRPr="00817ECB">
        <w:rPr>
          <w:rFonts w:ascii="GHEA Mariam" w:hAnsi="GHEA Mariam"/>
        </w:rPr>
        <w:t>Պայմանագիրը</w:t>
      </w:r>
      <w:proofErr w:type="spellEnd"/>
      <w:r w:rsidRPr="00817ECB">
        <w:rPr>
          <w:rFonts w:ascii="GHEA Mariam" w:hAnsi="GHEA Mariam"/>
        </w:rPr>
        <w:t xml:space="preserve"> </w:t>
      </w:r>
      <w:proofErr w:type="spellStart"/>
      <w:r w:rsidRPr="00817ECB">
        <w:rPr>
          <w:rFonts w:ascii="GHEA Mariam" w:hAnsi="GHEA Mariam"/>
        </w:rPr>
        <w:t>պետք</w:t>
      </w:r>
      <w:proofErr w:type="spellEnd"/>
      <w:r w:rsidRPr="00817ECB">
        <w:rPr>
          <w:rFonts w:ascii="GHEA Mariam" w:hAnsi="GHEA Mariam"/>
        </w:rPr>
        <w:t xml:space="preserve"> է </w:t>
      </w:r>
      <w:proofErr w:type="spellStart"/>
      <w:r w:rsidRPr="00817ECB">
        <w:rPr>
          <w:rFonts w:ascii="GHEA Mariam" w:hAnsi="GHEA Mariam"/>
        </w:rPr>
        <w:t>գերակայություն</w:t>
      </w:r>
      <w:proofErr w:type="spellEnd"/>
      <w:r w:rsidRPr="00817ECB">
        <w:rPr>
          <w:rFonts w:ascii="GHEA Mariam" w:hAnsi="GHEA Mariam"/>
        </w:rPr>
        <w:t xml:space="preserve"> </w:t>
      </w:r>
      <w:proofErr w:type="spellStart"/>
      <w:r w:rsidRPr="00817ECB">
        <w:rPr>
          <w:rFonts w:ascii="GHEA Mariam" w:hAnsi="GHEA Mariam"/>
        </w:rPr>
        <w:t>ունենա</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բոլոր</w:t>
      </w:r>
      <w:proofErr w:type="spellEnd"/>
      <w:r w:rsidRPr="00817ECB">
        <w:rPr>
          <w:rFonts w:ascii="GHEA Mariam" w:hAnsi="GHEA Mariam"/>
        </w:rPr>
        <w:t xml:space="preserve"> </w:t>
      </w:r>
      <w:proofErr w:type="spellStart"/>
      <w:r w:rsidRPr="00817ECB">
        <w:rPr>
          <w:rFonts w:ascii="GHEA Mariam" w:hAnsi="GHEA Mariam"/>
        </w:rPr>
        <w:t>փաստաթղթերի</w:t>
      </w:r>
      <w:proofErr w:type="spellEnd"/>
      <w:r w:rsidRPr="00817ECB">
        <w:rPr>
          <w:rFonts w:ascii="GHEA Mariam" w:hAnsi="GHEA Mariam"/>
        </w:rPr>
        <w:t xml:space="preserve"> </w:t>
      </w:r>
      <w:proofErr w:type="spellStart"/>
      <w:r w:rsidRPr="00817ECB">
        <w:rPr>
          <w:rFonts w:ascii="GHEA Mariam" w:hAnsi="GHEA Mariam"/>
        </w:rPr>
        <w:t>նկատմամբ</w:t>
      </w:r>
      <w:proofErr w:type="spellEnd"/>
      <w:r w:rsidRPr="00817ECB">
        <w:rPr>
          <w:rFonts w:ascii="GHEA Mariam" w:hAnsi="GHEA Mariam"/>
        </w:rPr>
        <w:t xml:space="preserve">:   </w:t>
      </w:r>
    </w:p>
    <w:p w14:paraId="66F92DBF" w14:textId="77777777" w:rsidR="00192D05" w:rsidRPr="00817ECB" w:rsidRDefault="00A31131" w:rsidP="00817ECB">
      <w:pPr>
        <w:tabs>
          <w:tab w:val="num" w:pos="1260"/>
        </w:tabs>
        <w:suppressAutoHyphens/>
        <w:spacing w:after="120"/>
        <w:ind w:left="540"/>
        <w:jc w:val="both"/>
        <w:rPr>
          <w:rFonts w:ascii="GHEA Mariam" w:hAnsi="GHEA Mariam"/>
        </w:rPr>
      </w:pPr>
      <w:r w:rsidRPr="00FF7ABF">
        <w:rPr>
          <w:rFonts w:ascii="GHEA Mariam" w:hAnsi="GHEA Mariam" w:cs="Sylfaen"/>
          <w:lang w:val="hy-AM"/>
        </w:rPr>
        <w:t xml:space="preserve">(ա) </w:t>
      </w:r>
      <w:proofErr w:type="spellStart"/>
      <w:r w:rsidR="00192D05" w:rsidRPr="00817ECB">
        <w:rPr>
          <w:rFonts w:ascii="GHEA Mariam" w:hAnsi="GHEA Mariam"/>
        </w:rPr>
        <w:t>Ընդունման</w:t>
      </w:r>
      <w:proofErr w:type="spellEnd"/>
      <w:r w:rsidR="00192D05" w:rsidRPr="00817ECB">
        <w:rPr>
          <w:rFonts w:ascii="GHEA Mariam" w:hAnsi="GHEA Mariam"/>
        </w:rPr>
        <w:t xml:space="preserve"> </w:t>
      </w:r>
      <w:proofErr w:type="spellStart"/>
      <w:r w:rsidR="00192D05" w:rsidRPr="00817ECB">
        <w:rPr>
          <w:rFonts w:ascii="GHEA Mariam" w:hAnsi="GHEA Mariam"/>
        </w:rPr>
        <w:t>նամակ</w:t>
      </w:r>
      <w:proofErr w:type="spellEnd"/>
      <w:r w:rsidR="00192D05" w:rsidRPr="00817ECB">
        <w:rPr>
          <w:rFonts w:ascii="GHEA Mariam" w:hAnsi="GHEA Mariam"/>
        </w:rPr>
        <w:t xml:space="preserve">,  </w:t>
      </w:r>
    </w:p>
    <w:p w14:paraId="005CD8C0" w14:textId="77777777" w:rsidR="00192D05" w:rsidRPr="00817ECB" w:rsidRDefault="00A31131" w:rsidP="00817ECB">
      <w:pPr>
        <w:suppressAutoHyphens/>
        <w:spacing w:after="120"/>
        <w:ind w:left="540"/>
        <w:jc w:val="both"/>
        <w:rPr>
          <w:rFonts w:ascii="GHEA Mariam" w:hAnsi="GHEA Mariam"/>
        </w:rPr>
      </w:pPr>
      <w:r w:rsidRPr="00FF7ABF">
        <w:rPr>
          <w:rFonts w:ascii="GHEA Mariam" w:hAnsi="GHEA Mariam" w:cs="Sylfaen"/>
          <w:lang w:val="hy-AM"/>
        </w:rPr>
        <w:t xml:space="preserve">(բ) </w:t>
      </w:r>
      <w:proofErr w:type="spellStart"/>
      <w:r w:rsidR="00192D05" w:rsidRPr="00817ECB">
        <w:rPr>
          <w:rFonts w:ascii="GHEA Mariam" w:hAnsi="GHEA Mariam"/>
        </w:rPr>
        <w:t>Հայտադիմում</w:t>
      </w:r>
      <w:proofErr w:type="spellEnd"/>
    </w:p>
    <w:p w14:paraId="04F3E17F" w14:textId="77777777" w:rsidR="00192D05" w:rsidRPr="00817ECB" w:rsidRDefault="00A31131" w:rsidP="00817ECB">
      <w:pPr>
        <w:suppressAutoHyphens/>
        <w:spacing w:after="120"/>
        <w:ind w:left="540"/>
        <w:jc w:val="both"/>
        <w:rPr>
          <w:rFonts w:ascii="GHEA Mariam" w:hAnsi="GHEA Mariam"/>
        </w:rPr>
      </w:pPr>
      <w:r w:rsidRPr="00FF7ABF">
        <w:rPr>
          <w:rFonts w:ascii="GHEA Mariam" w:hAnsi="GHEA Mariam" w:cs="Sylfaen"/>
          <w:lang w:val="hy-AM"/>
        </w:rPr>
        <w:t xml:space="preserve">(գ) </w:t>
      </w:r>
      <w:proofErr w:type="spellStart"/>
      <w:r w:rsidR="00192D05" w:rsidRPr="00817ECB">
        <w:rPr>
          <w:rFonts w:ascii="GHEA Mariam" w:hAnsi="GHEA Mariam"/>
        </w:rPr>
        <w:t>Հավելվածների</w:t>
      </w:r>
      <w:proofErr w:type="spellEnd"/>
      <w:r w:rsidR="00192D05" w:rsidRPr="00817ECB">
        <w:rPr>
          <w:rFonts w:ascii="GHEA Mariam" w:hAnsi="GHEA Mariam"/>
        </w:rPr>
        <w:t xml:space="preserve"> </w:t>
      </w:r>
      <w:proofErr w:type="spellStart"/>
      <w:r w:rsidR="00192D05" w:rsidRPr="00817ECB">
        <w:rPr>
          <w:rFonts w:ascii="GHEA Mariam" w:hAnsi="GHEA Mariam"/>
        </w:rPr>
        <w:t>համարներ</w:t>
      </w:r>
      <w:proofErr w:type="spellEnd"/>
      <w:r w:rsidR="00192D05" w:rsidRPr="00817ECB">
        <w:rPr>
          <w:rFonts w:ascii="GHEA Mariam" w:hAnsi="GHEA Mariam"/>
        </w:rPr>
        <w:t xml:space="preserve"> ___ (</w:t>
      </w:r>
      <w:proofErr w:type="spellStart"/>
      <w:r w:rsidR="00192D05" w:rsidRPr="00817ECB">
        <w:rPr>
          <w:rFonts w:ascii="GHEA Mariam" w:hAnsi="GHEA Mariam"/>
        </w:rPr>
        <w:t>եթե</w:t>
      </w:r>
      <w:proofErr w:type="spellEnd"/>
      <w:r w:rsidR="00192D05" w:rsidRPr="00817ECB">
        <w:rPr>
          <w:rFonts w:ascii="GHEA Mariam" w:hAnsi="GHEA Mariam"/>
        </w:rPr>
        <w:t xml:space="preserve"> </w:t>
      </w:r>
      <w:proofErr w:type="spellStart"/>
      <w:r w:rsidR="00192D05" w:rsidRPr="00817ECB">
        <w:rPr>
          <w:rFonts w:ascii="GHEA Mariam" w:hAnsi="GHEA Mariam"/>
        </w:rPr>
        <w:t>կան</w:t>
      </w:r>
      <w:proofErr w:type="spellEnd"/>
      <w:r w:rsidR="00192D05" w:rsidRPr="00817ECB">
        <w:rPr>
          <w:rFonts w:ascii="GHEA Mariam" w:hAnsi="GHEA Mariam"/>
        </w:rPr>
        <w:t>),</w:t>
      </w:r>
    </w:p>
    <w:p w14:paraId="1B1E6AE8" w14:textId="77777777" w:rsidR="00192D05" w:rsidRPr="00817ECB" w:rsidRDefault="00A31131" w:rsidP="00817ECB">
      <w:pPr>
        <w:suppressAutoHyphens/>
        <w:spacing w:after="120"/>
        <w:ind w:left="540"/>
        <w:jc w:val="both"/>
        <w:rPr>
          <w:rFonts w:ascii="GHEA Mariam" w:hAnsi="GHEA Mariam"/>
        </w:rPr>
      </w:pPr>
      <w:r w:rsidRPr="00FF7ABF">
        <w:rPr>
          <w:rFonts w:ascii="GHEA Mariam" w:hAnsi="GHEA Mariam" w:cs="Sylfaen"/>
          <w:lang w:val="hy-AM"/>
        </w:rPr>
        <w:t>(</w:t>
      </w:r>
      <w:r w:rsidR="00AC06A1" w:rsidRPr="00FF7ABF">
        <w:rPr>
          <w:rFonts w:ascii="GHEA Mariam" w:hAnsi="GHEA Mariam" w:cs="Sylfaen"/>
          <w:lang w:val="hy-AM"/>
        </w:rPr>
        <w:t>դ</w:t>
      </w:r>
      <w:r w:rsidRPr="00FF7ABF">
        <w:rPr>
          <w:rFonts w:ascii="GHEA Mariam" w:hAnsi="GHEA Mariam" w:cs="Sylfaen"/>
          <w:lang w:val="hy-AM"/>
        </w:rPr>
        <w:t xml:space="preserve">) </w:t>
      </w:r>
      <w:proofErr w:type="spellStart"/>
      <w:r w:rsidR="00192D05" w:rsidRPr="00817ECB">
        <w:rPr>
          <w:rFonts w:ascii="GHEA Mariam" w:hAnsi="GHEA Mariam"/>
        </w:rPr>
        <w:t>Պայմանագրի</w:t>
      </w:r>
      <w:proofErr w:type="spellEnd"/>
      <w:r w:rsidR="00192D05" w:rsidRPr="00817ECB">
        <w:rPr>
          <w:rFonts w:ascii="GHEA Mariam" w:hAnsi="GHEA Mariam"/>
        </w:rPr>
        <w:t xml:space="preserve"> </w:t>
      </w:r>
      <w:proofErr w:type="spellStart"/>
      <w:r w:rsidR="00192D05" w:rsidRPr="00817ECB">
        <w:rPr>
          <w:rFonts w:ascii="GHEA Mariam" w:hAnsi="GHEA Mariam"/>
        </w:rPr>
        <w:t>հատուկ</w:t>
      </w:r>
      <w:proofErr w:type="spellEnd"/>
      <w:r w:rsidR="00192D05" w:rsidRPr="00817ECB">
        <w:rPr>
          <w:rFonts w:ascii="GHEA Mariam" w:hAnsi="GHEA Mariam"/>
        </w:rPr>
        <w:t xml:space="preserve"> </w:t>
      </w:r>
      <w:proofErr w:type="spellStart"/>
      <w:r w:rsidR="00192D05" w:rsidRPr="00817ECB">
        <w:rPr>
          <w:rFonts w:ascii="GHEA Mariam" w:hAnsi="GHEA Mariam"/>
        </w:rPr>
        <w:t>պայմաններ</w:t>
      </w:r>
      <w:proofErr w:type="spellEnd"/>
      <w:r w:rsidR="00192D05" w:rsidRPr="00817ECB">
        <w:rPr>
          <w:rFonts w:ascii="GHEA Mariam" w:hAnsi="GHEA Mariam"/>
        </w:rPr>
        <w:t xml:space="preserve">, </w:t>
      </w:r>
    </w:p>
    <w:p w14:paraId="78F7F6BE" w14:textId="77777777" w:rsidR="00192D05" w:rsidRPr="00817ECB" w:rsidRDefault="00A31131" w:rsidP="00817ECB">
      <w:pPr>
        <w:suppressAutoHyphens/>
        <w:spacing w:after="120"/>
        <w:ind w:left="540"/>
        <w:jc w:val="both"/>
        <w:rPr>
          <w:rFonts w:ascii="GHEA Mariam" w:hAnsi="GHEA Mariam"/>
        </w:rPr>
      </w:pPr>
      <w:r w:rsidRPr="00FF7ABF">
        <w:rPr>
          <w:rFonts w:ascii="GHEA Mariam" w:hAnsi="GHEA Mariam" w:cs="Sylfaen"/>
          <w:lang w:val="hy-AM"/>
        </w:rPr>
        <w:t>(</w:t>
      </w:r>
      <w:r w:rsidR="00AC06A1" w:rsidRPr="00FF7ABF">
        <w:rPr>
          <w:rFonts w:ascii="GHEA Mariam" w:hAnsi="GHEA Mariam" w:cs="Sylfaen"/>
          <w:lang w:val="hy-AM"/>
        </w:rPr>
        <w:t>ե</w:t>
      </w:r>
      <w:r w:rsidRPr="00FF7ABF">
        <w:rPr>
          <w:rFonts w:ascii="GHEA Mariam" w:hAnsi="GHEA Mariam" w:cs="Sylfaen"/>
          <w:lang w:val="hy-AM"/>
        </w:rPr>
        <w:t xml:space="preserve">) </w:t>
      </w:r>
      <w:proofErr w:type="spellStart"/>
      <w:r w:rsidR="00192D05" w:rsidRPr="00817ECB">
        <w:rPr>
          <w:rFonts w:ascii="GHEA Mariam" w:hAnsi="GHEA Mariam"/>
        </w:rPr>
        <w:t>Պայմանագրի</w:t>
      </w:r>
      <w:proofErr w:type="spellEnd"/>
      <w:r w:rsidR="00192D05" w:rsidRPr="00817ECB">
        <w:rPr>
          <w:rFonts w:ascii="GHEA Mariam" w:hAnsi="GHEA Mariam"/>
        </w:rPr>
        <w:t xml:space="preserve"> </w:t>
      </w:r>
      <w:proofErr w:type="spellStart"/>
      <w:r w:rsidR="00192D05" w:rsidRPr="00817ECB">
        <w:rPr>
          <w:rFonts w:ascii="GHEA Mariam" w:hAnsi="GHEA Mariam"/>
        </w:rPr>
        <w:t>ընդհանուր</w:t>
      </w:r>
      <w:proofErr w:type="spellEnd"/>
      <w:r w:rsidR="00192D05" w:rsidRPr="00817ECB">
        <w:rPr>
          <w:rFonts w:ascii="GHEA Mariam" w:hAnsi="GHEA Mariam"/>
        </w:rPr>
        <w:t xml:space="preserve"> </w:t>
      </w:r>
      <w:proofErr w:type="spellStart"/>
      <w:r w:rsidR="00192D05" w:rsidRPr="00817ECB">
        <w:rPr>
          <w:rFonts w:ascii="GHEA Mariam" w:hAnsi="GHEA Mariam"/>
        </w:rPr>
        <w:t>պայմաններ</w:t>
      </w:r>
      <w:proofErr w:type="spellEnd"/>
      <w:r w:rsidR="00192D05" w:rsidRPr="00817ECB">
        <w:rPr>
          <w:rFonts w:ascii="GHEA Mariam" w:hAnsi="GHEA Mariam"/>
        </w:rPr>
        <w:t xml:space="preserve">, </w:t>
      </w:r>
    </w:p>
    <w:p w14:paraId="5BC1D457" w14:textId="77777777" w:rsidR="00192D05" w:rsidRPr="00817ECB" w:rsidRDefault="00A31131" w:rsidP="00817ECB">
      <w:pPr>
        <w:suppressAutoHyphens/>
        <w:spacing w:after="120"/>
        <w:ind w:left="547"/>
        <w:rPr>
          <w:rFonts w:ascii="GHEA Mariam" w:hAnsi="GHEA Mariam"/>
        </w:rPr>
      </w:pPr>
      <w:r w:rsidRPr="00FF7ABF">
        <w:rPr>
          <w:rFonts w:ascii="GHEA Mariam" w:hAnsi="GHEA Mariam" w:cs="Sylfaen"/>
          <w:lang w:val="hy-AM"/>
        </w:rPr>
        <w:t>(</w:t>
      </w:r>
      <w:r w:rsidR="00AC06A1" w:rsidRPr="00FF7ABF">
        <w:rPr>
          <w:rFonts w:ascii="GHEA Mariam" w:hAnsi="GHEA Mariam" w:cs="Sylfaen"/>
          <w:lang w:val="hy-AM"/>
        </w:rPr>
        <w:t>զ</w:t>
      </w:r>
      <w:r w:rsidRPr="00FF7ABF">
        <w:rPr>
          <w:rFonts w:ascii="GHEA Mariam" w:hAnsi="GHEA Mariam" w:cs="Sylfaen"/>
          <w:lang w:val="hy-AM"/>
        </w:rPr>
        <w:t xml:space="preserve">) </w:t>
      </w:r>
      <w:proofErr w:type="spellStart"/>
      <w:r w:rsidR="00192D05" w:rsidRPr="00817ECB">
        <w:rPr>
          <w:rFonts w:ascii="GHEA Mariam" w:hAnsi="GHEA Mariam"/>
        </w:rPr>
        <w:t>Տեխնիկական</w:t>
      </w:r>
      <w:proofErr w:type="spellEnd"/>
      <w:r w:rsidR="00192D05" w:rsidRPr="00817ECB">
        <w:rPr>
          <w:rFonts w:ascii="GHEA Mariam" w:hAnsi="GHEA Mariam"/>
        </w:rPr>
        <w:t xml:space="preserve"> </w:t>
      </w:r>
      <w:proofErr w:type="spellStart"/>
      <w:r w:rsidR="00192D05" w:rsidRPr="00817ECB">
        <w:rPr>
          <w:rFonts w:ascii="GHEA Mariam" w:hAnsi="GHEA Mariam"/>
        </w:rPr>
        <w:t>պահանջներ</w:t>
      </w:r>
      <w:proofErr w:type="spellEnd"/>
      <w:r w:rsidR="00192D05" w:rsidRPr="00817ECB">
        <w:rPr>
          <w:rFonts w:ascii="GHEA Mariam" w:hAnsi="GHEA Mariam"/>
        </w:rPr>
        <w:t>, (</w:t>
      </w:r>
      <w:proofErr w:type="spellStart"/>
      <w:r w:rsidR="00192D05" w:rsidRPr="00817ECB">
        <w:rPr>
          <w:rFonts w:ascii="GHEA Mariam" w:hAnsi="GHEA Mariam"/>
        </w:rPr>
        <w:t>ներառյալ</w:t>
      </w:r>
      <w:proofErr w:type="spellEnd"/>
      <w:r w:rsidR="00192D05" w:rsidRPr="00817ECB">
        <w:rPr>
          <w:rFonts w:ascii="GHEA Mariam" w:hAnsi="GHEA Mariam"/>
        </w:rPr>
        <w:t xml:space="preserve"> </w:t>
      </w:r>
      <w:proofErr w:type="spellStart"/>
      <w:r w:rsidR="00192D05" w:rsidRPr="00817ECB">
        <w:rPr>
          <w:rFonts w:ascii="GHEA Mariam" w:hAnsi="GHEA Mariam"/>
        </w:rPr>
        <w:t>պահանջների</w:t>
      </w:r>
      <w:proofErr w:type="spellEnd"/>
      <w:r w:rsidR="00192D05" w:rsidRPr="00817ECB">
        <w:rPr>
          <w:rFonts w:ascii="GHEA Mariam" w:hAnsi="GHEA Mariam"/>
        </w:rPr>
        <w:t xml:space="preserve"> </w:t>
      </w:r>
      <w:proofErr w:type="spellStart"/>
      <w:r w:rsidR="00192D05" w:rsidRPr="00817ECB">
        <w:rPr>
          <w:rFonts w:ascii="GHEA Mariam" w:hAnsi="GHEA Mariam"/>
        </w:rPr>
        <w:t>ժամանակացույցը</w:t>
      </w:r>
      <w:proofErr w:type="spellEnd"/>
      <w:r w:rsidR="00192D05" w:rsidRPr="00817ECB">
        <w:rPr>
          <w:rFonts w:ascii="GHEA Mariam" w:hAnsi="GHEA Mariam"/>
        </w:rPr>
        <w:t xml:space="preserve"> և </w:t>
      </w:r>
      <w:proofErr w:type="spellStart"/>
      <w:r w:rsidR="00192D05" w:rsidRPr="00817ECB">
        <w:rPr>
          <w:rFonts w:ascii="GHEA Mariam" w:hAnsi="GHEA Mariam"/>
        </w:rPr>
        <w:t>տեխնիկական</w:t>
      </w:r>
      <w:proofErr w:type="spellEnd"/>
      <w:r w:rsidR="00192D05" w:rsidRPr="00817ECB">
        <w:rPr>
          <w:rFonts w:ascii="GHEA Mariam" w:hAnsi="GHEA Mariam"/>
        </w:rPr>
        <w:t xml:space="preserve"> </w:t>
      </w:r>
      <w:proofErr w:type="spellStart"/>
      <w:r w:rsidR="00192D05" w:rsidRPr="00817ECB">
        <w:rPr>
          <w:rFonts w:ascii="GHEA Mariam" w:hAnsi="GHEA Mariam"/>
        </w:rPr>
        <w:t>մասնագրերը</w:t>
      </w:r>
      <w:proofErr w:type="spellEnd"/>
      <w:r w:rsidR="00192D05" w:rsidRPr="00817ECB">
        <w:rPr>
          <w:rFonts w:ascii="GHEA Mariam" w:hAnsi="GHEA Mariam"/>
        </w:rPr>
        <w:t>),</w:t>
      </w:r>
    </w:p>
    <w:p w14:paraId="35FBF2D6" w14:textId="77777777" w:rsidR="00192D05" w:rsidRPr="00817ECB" w:rsidRDefault="00A31131" w:rsidP="00817ECB">
      <w:pPr>
        <w:suppressAutoHyphens/>
        <w:spacing w:after="120"/>
        <w:ind w:left="547"/>
        <w:jc w:val="both"/>
        <w:rPr>
          <w:rFonts w:ascii="GHEA Mariam" w:hAnsi="GHEA Mariam"/>
        </w:rPr>
      </w:pPr>
      <w:r w:rsidRPr="00FF7ABF">
        <w:rPr>
          <w:rFonts w:ascii="GHEA Mariam" w:hAnsi="GHEA Mariam" w:cs="Sylfaen"/>
          <w:lang w:val="hy-AM"/>
        </w:rPr>
        <w:t>(</w:t>
      </w:r>
      <w:r w:rsidR="00AC06A1" w:rsidRPr="00FF7ABF">
        <w:rPr>
          <w:rFonts w:ascii="GHEA Mariam" w:hAnsi="GHEA Mariam" w:cs="Sylfaen"/>
          <w:lang w:val="hy-AM"/>
        </w:rPr>
        <w:t>է</w:t>
      </w:r>
      <w:r w:rsidRPr="00FF7ABF">
        <w:rPr>
          <w:rFonts w:ascii="GHEA Mariam" w:hAnsi="GHEA Mariam" w:cs="Sylfaen"/>
          <w:lang w:val="hy-AM"/>
        </w:rPr>
        <w:t xml:space="preserve">) </w:t>
      </w:r>
      <w:proofErr w:type="spellStart"/>
      <w:r w:rsidR="00192D05" w:rsidRPr="00817ECB">
        <w:rPr>
          <w:rFonts w:ascii="GHEA Mariam" w:hAnsi="GHEA Mariam"/>
        </w:rPr>
        <w:t>Լրացված</w:t>
      </w:r>
      <w:proofErr w:type="spellEnd"/>
      <w:r w:rsidR="00192D05" w:rsidRPr="00817ECB">
        <w:rPr>
          <w:rFonts w:ascii="GHEA Mariam" w:hAnsi="GHEA Mariam"/>
        </w:rPr>
        <w:t xml:space="preserve"> </w:t>
      </w:r>
      <w:proofErr w:type="spellStart"/>
      <w:r w:rsidR="00192D05" w:rsidRPr="00817ECB">
        <w:rPr>
          <w:rFonts w:ascii="GHEA Mariam" w:hAnsi="GHEA Mariam"/>
        </w:rPr>
        <w:t>ժամանակացույցները</w:t>
      </w:r>
      <w:proofErr w:type="spellEnd"/>
      <w:r w:rsidR="00192D05" w:rsidRPr="00817ECB">
        <w:rPr>
          <w:rFonts w:ascii="GHEA Mariam" w:hAnsi="GHEA Mariam"/>
        </w:rPr>
        <w:t xml:space="preserve"> (</w:t>
      </w:r>
      <w:proofErr w:type="spellStart"/>
      <w:r w:rsidR="00192D05" w:rsidRPr="00817ECB">
        <w:rPr>
          <w:rFonts w:ascii="GHEA Mariam" w:hAnsi="GHEA Mariam"/>
        </w:rPr>
        <w:t>ներառյալ</w:t>
      </w:r>
      <w:proofErr w:type="spellEnd"/>
      <w:r w:rsidR="00192D05" w:rsidRPr="00817ECB">
        <w:rPr>
          <w:rFonts w:ascii="GHEA Mariam" w:hAnsi="GHEA Mariam"/>
        </w:rPr>
        <w:t xml:space="preserve"> </w:t>
      </w:r>
      <w:proofErr w:type="spellStart"/>
      <w:r w:rsidR="00192D05" w:rsidRPr="00817ECB">
        <w:rPr>
          <w:rFonts w:ascii="GHEA Mariam" w:hAnsi="GHEA Mariam"/>
        </w:rPr>
        <w:t>գնացուցակները</w:t>
      </w:r>
      <w:proofErr w:type="spellEnd"/>
      <w:r w:rsidR="00192D05" w:rsidRPr="00817ECB">
        <w:rPr>
          <w:rFonts w:ascii="GHEA Mariam" w:hAnsi="GHEA Mariam"/>
        </w:rPr>
        <w:t xml:space="preserve">), </w:t>
      </w:r>
    </w:p>
    <w:p w14:paraId="1D9FBE6E" w14:textId="77777777" w:rsidR="00192D05" w:rsidRPr="00817ECB" w:rsidRDefault="00A31131" w:rsidP="00817ECB">
      <w:pPr>
        <w:suppressAutoHyphens/>
        <w:spacing w:after="120"/>
        <w:ind w:left="540"/>
        <w:jc w:val="both"/>
        <w:rPr>
          <w:rFonts w:ascii="GHEA Mariam" w:hAnsi="GHEA Mariam"/>
        </w:rPr>
      </w:pPr>
      <w:r w:rsidRPr="00FF7ABF">
        <w:rPr>
          <w:rFonts w:ascii="GHEA Mariam" w:hAnsi="GHEA Mariam" w:cs="Sylfaen"/>
          <w:lang w:val="hy-AM"/>
        </w:rPr>
        <w:t>(</w:t>
      </w:r>
      <w:r w:rsidR="00AC06A1" w:rsidRPr="00FF7ABF">
        <w:rPr>
          <w:rFonts w:ascii="GHEA Mariam" w:hAnsi="GHEA Mariam" w:cs="Sylfaen"/>
          <w:lang w:val="hy-AM"/>
        </w:rPr>
        <w:t>ը</w:t>
      </w:r>
      <w:r w:rsidRPr="00FF7ABF">
        <w:rPr>
          <w:rFonts w:ascii="GHEA Mariam" w:hAnsi="GHEA Mariam" w:cs="Sylfaen"/>
          <w:lang w:val="hy-AM"/>
        </w:rPr>
        <w:t xml:space="preserve">) </w:t>
      </w:r>
      <w:proofErr w:type="spellStart"/>
      <w:r w:rsidR="00192D05" w:rsidRPr="00817ECB">
        <w:rPr>
          <w:rFonts w:ascii="GHEA Mariam" w:hAnsi="GHEA Mariam"/>
        </w:rPr>
        <w:t>Պայմանագրի</w:t>
      </w:r>
      <w:proofErr w:type="spellEnd"/>
      <w:r w:rsidR="00192D05" w:rsidRPr="00817ECB">
        <w:rPr>
          <w:rFonts w:ascii="GHEA Mariam" w:hAnsi="GHEA Mariam"/>
        </w:rPr>
        <w:t xml:space="preserve"> </w:t>
      </w:r>
      <w:proofErr w:type="spellStart"/>
      <w:r w:rsidR="00192D05" w:rsidRPr="00817ECB">
        <w:rPr>
          <w:rFonts w:ascii="GHEA Mariam" w:hAnsi="GHEA Mariam"/>
        </w:rPr>
        <w:t>մաս</w:t>
      </w:r>
      <w:proofErr w:type="spellEnd"/>
      <w:r w:rsidR="00192D05" w:rsidRPr="00817ECB">
        <w:rPr>
          <w:rFonts w:ascii="GHEA Mariam" w:hAnsi="GHEA Mariam"/>
        </w:rPr>
        <w:t xml:space="preserve"> </w:t>
      </w:r>
      <w:proofErr w:type="spellStart"/>
      <w:r w:rsidR="00192D05" w:rsidRPr="00817ECB">
        <w:rPr>
          <w:rFonts w:ascii="GHEA Mariam" w:hAnsi="GHEA Mariam"/>
        </w:rPr>
        <w:t>կազմող</w:t>
      </w:r>
      <w:proofErr w:type="spellEnd"/>
      <w:r w:rsidR="00192D05" w:rsidRPr="00817ECB">
        <w:rPr>
          <w:rFonts w:ascii="GHEA Mariam" w:hAnsi="GHEA Mariam"/>
        </w:rPr>
        <w:t xml:space="preserve"> </w:t>
      </w:r>
      <w:proofErr w:type="spellStart"/>
      <w:r w:rsidR="00192D05" w:rsidRPr="00817ECB">
        <w:rPr>
          <w:rFonts w:ascii="GHEA Mariam" w:hAnsi="GHEA Mariam"/>
        </w:rPr>
        <w:t>որևէ</w:t>
      </w:r>
      <w:proofErr w:type="spellEnd"/>
      <w:r w:rsidR="00192D05" w:rsidRPr="00817ECB">
        <w:rPr>
          <w:rFonts w:ascii="GHEA Mariam" w:hAnsi="GHEA Mariam"/>
        </w:rPr>
        <w:t xml:space="preserve"> </w:t>
      </w:r>
      <w:proofErr w:type="spellStart"/>
      <w:r w:rsidR="00192D05" w:rsidRPr="00817ECB">
        <w:rPr>
          <w:rFonts w:ascii="GHEA Mariam" w:hAnsi="GHEA Mariam"/>
        </w:rPr>
        <w:t>այլ</w:t>
      </w:r>
      <w:proofErr w:type="spellEnd"/>
      <w:r w:rsidR="00192D05" w:rsidRPr="00817ECB">
        <w:rPr>
          <w:rFonts w:ascii="GHEA Mariam" w:hAnsi="GHEA Mariam"/>
        </w:rPr>
        <w:t xml:space="preserve"> </w:t>
      </w:r>
      <w:proofErr w:type="spellStart"/>
      <w:r w:rsidR="00192D05" w:rsidRPr="00817ECB">
        <w:rPr>
          <w:rFonts w:ascii="GHEA Mariam" w:hAnsi="GHEA Mariam"/>
        </w:rPr>
        <w:t>փաստաթուղթ</w:t>
      </w:r>
      <w:proofErr w:type="spellEnd"/>
      <w:r w:rsidR="00192D05" w:rsidRPr="00817ECB">
        <w:rPr>
          <w:rFonts w:ascii="GHEA Mariam" w:hAnsi="GHEA Mariam"/>
        </w:rPr>
        <w:t xml:space="preserve">, </w:t>
      </w:r>
      <w:proofErr w:type="spellStart"/>
      <w:r w:rsidR="00192D05" w:rsidRPr="00817ECB">
        <w:rPr>
          <w:rFonts w:ascii="GHEA Mariam" w:hAnsi="GHEA Mariam"/>
        </w:rPr>
        <w:t>որը</w:t>
      </w:r>
      <w:proofErr w:type="spellEnd"/>
      <w:r w:rsidR="00192D05" w:rsidRPr="00817ECB">
        <w:rPr>
          <w:rFonts w:ascii="GHEA Mariam" w:hAnsi="GHEA Mariam"/>
        </w:rPr>
        <w:t xml:space="preserve"> </w:t>
      </w:r>
      <w:proofErr w:type="spellStart"/>
      <w:r w:rsidR="00192D05" w:rsidRPr="00817ECB">
        <w:rPr>
          <w:rFonts w:ascii="GHEA Mariam" w:hAnsi="GHEA Mariam"/>
        </w:rPr>
        <w:t>նշված</w:t>
      </w:r>
      <w:proofErr w:type="spellEnd"/>
      <w:r w:rsidR="00192D05" w:rsidRPr="00817ECB">
        <w:rPr>
          <w:rFonts w:ascii="GHEA Mariam" w:hAnsi="GHEA Mariam"/>
        </w:rPr>
        <w:t xml:space="preserve"> է ՊԸՊ-</w:t>
      </w:r>
      <w:proofErr w:type="spellStart"/>
      <w:r w:rsidR="00192D05" w:rsidRPr="00817ECB">
        <w:rPr>
          <w:rFonts w:ascii="GHEA Mariam" w:hAnsi="GHEA Mariam"/>
        </w:rPr>
        <w:t>ում</w:t>
      </w:r>
      <w:proofErr w:type="spellEnd"/>
      <w:r w:rsidR="00192D05" w:rsidRPr="00817ECB">
        <w:rPr>
          <w:rFonts w:ascii="GHEA Mariam" w:hAnsi="GHEA Mariam"/>
        </w:rPr>
        <w:t>:</w:t>
      </w:r>
    </w:p>
    <w:p w14:paraId="14594EC4" w14:textId="77777777" w:rsidR="00192D05" w:rsidRPr="00817ECB" w:rsidRDefault="00192D05" w:rsidP="00A80366">
      <w:pPr>
        <w:suppressAutoHyphens/>
        <w:spacing w:after="240"/>
        <w:ind w:left="540" w:hanging="540"/>
        <w:jc w:val="both"/>
        <w:rPr>
          <w:rFonts w:ascii="GHEA Mariam" w:hAnsi="GHEA Mariam"/>
        </w:rPr>
      </w:pPr>
      <w:r w:rsidRPr="00817ECB">
        <w:rPr>
          <w:rFonts w:ascii="GHEA Mariam" w:hAnsi="GHEA Mariam"/>
        </w:rPr>
        <w:t xml:space="preserve">3. </w:t>
      </w:r>
      <w:r w:rsidRPr="00817ECB">
        <w:rPr>
          <w:rFonts w:ascii="GHEA Mariam" w:hAnsi="GHEA Mariam"/>
        </w:rPr>
        <w:tab/>
      </w:r>
      <w:proofErr w:type="spellStart"/>
      <w:r w:rsidRPr="00817ECB">
        <w:rPr>
          <w:rFonts w:ascii="GHEA Mariam" w:hAnsi="GHEA Mariam"/>
        </w:rPr>
        <w:t>Գնորդի</w:t>
      </w:r>
      <w:proofErr w:type="spellEnd"/>
      <w:r w:rsidRPr="00817ECB">
        <w:rPr>
          <w:rFonts w:ascii="GHEA Mariam" w:hAnsi="GHEA Mariam"/>
        </w:rPr>
        <w:t xml:space="preserve"> կողմից </w:t>
      </w:r>
      <w:proofErr w:type="spellStart"/>
      <w:r w:rsidRPr="00817ECB">
        <w:rPr>
          <w:rFonts w:ascii="GHEA Mariam" w:hAnsi="GHEA Mariam"/>
        </w:rPr>
        <w:t>Մատակարարին</w:t>
      </w:r>
      <w:proofErr w:type="spellEnd"/>
      <w:r w:rsidRPr="00817ECB">
        <w:rPr>
          <w:rFonts w:ascii="GHEA Mariam" w:hAnsi="GHEA Mariam"/>
        </w:rPr>
        <w:t xml:space="preserve"> </w:t>
      </w:r>
      <w:proofErr w:type="spellStart"/>
      <w:r w:rsidRPr="00817ECB">
        <w:rPr>
          <w:rFonts w:ascii="GHEA Mariam" w:hAnsi="GHEA Mariam"/>
        </w:rPr>
        <w:t>կատարվող</w:t>
      </w:r>
      <w:proofErr w:type="spellEnd"/>
      <w:r w:rsidRPr="00817ECB">
        <w:rPr>
          <w:rFonts w:ascii="GHEA Mariam" w:hAnsi="GHEA Mariam"/>
        </w:rPr>
        <w:t xml:space="preserve"> </w:t>
      </w:r>
      <w:proofErr w:type="spellStart"/>
      <w:r w:rsidRPr="00817ECB">
        <w:rPr>
          <w:rFonts w:ascii="GHEA Mariam" w:hAnsi="GHEA Mariam"/>
        </w:rPr>
        <w:t>վճարումների</w:t>
      </w:r>
      <w:proofErr w:type="spellEnd"/>
      <w:r w:rsidRPr="00817ECB">
        <w:rPr>
          <w:rFonts w:ascii="GHEA Mariam" w:hAnsi="GHEA Mariam"/>
        </w:rPr>
        <w:t xml:space="preserve"> </w:t>
      </w:r>
      <w:proofErr w:type="spellStart"/>
      <w:r w:rsidRPr="00817ECB">
        <w:rPr>
          <w:rFonts w:ascii="GHEA Mariam" w:hAnsi="GHEA Mariam"/>
        </w:rPr>
        <w:t>համատեքստում</w:t>
      </w:r>
      <w:proofErr w:type="spellEnd"/>
      <w:r w:rsidRPr="00817ECB">
        <w:rPr>
          <w:rFonts w:ascii="GHEA Mariam" w:hAnsi="GHEA Mariam"/>
        </w:rPr>
        <w:t xml:space="preserve"> </w:t>
      </w:r>
      <w:proofErr w:type="spellStart"/>
      <w:r w:rsidRPr="00817ECB">
        <w:rPr>
          <w:rFonts w:ascii="GHEA Mariam" w:hAnsi="GHEA Mariam"/>
        </w:rPr>
        <w:t>Մատակարարը</w:t>
      </w:r>
      <w:proofErr w:type="spellEnd"/>
      <w:r w:rsidRPr="00817ECB">
        <w:rPr>
          <w:rFonts w:ascii="GHEA Mariam" w:hAnsi="GHEA Mariam"/>
        </w:rPr>
        <w:t xml:space="preserve"> </w:t>
      </w:r>
      <w:proofErr w:type="spellStart"/>
      <w:r w:rsidRPr="00817ECB">
        <w:rPr>
          <w:rFonts w:ascii="GHEA Mariam" w:hAnsi="GHEA Mariam"/>
        </w:rPr>
        <w:t>պայմանավորվում</w:t>
      </w:r>
      <w:proofErr w:type="spellEnd"/>
      <w:r w:rsidRPr="00817ECB">
        <w:rPr>
          <w:rFonts w:ascii="GHEA Mariam" w:hAnsi="GHEA Mariam"/>
        </w:rPr>
        <w:t xml:space="preserve"> է </w:t>
      </w:r>
      <w:proofErr w:type="spellStart"/>
      <w:r w:rsidRPr="00817ECB">
        <w:rPr>
          <w:rFonts w:ascii="GHEA Mariam" w:hAnsi="GHEA Mariam"/>
        </w:rPr>
        <w:t>Գնորդի</w:t>
      </w:r>
      <w:proofErr w:type="spellEnd"/>
      <w:r w:rsidRPr="00817ECB">
        <w:rPr>
          <w:rFonts w:ascii="GHEA Mariam" w:hAnsi="GHEA Mariam"/>
        </w:rPr>
        <w:t xml:space="preserve"> </w:t>
      </w:r>
      <w:proofErr w:type="spellStart"/>
      <w:r w:rsidRPr="00817ECB">
        <w:rPr>
          <w:rFonts w:ascii="GHEA Mariam" w:hAnsi="GHEA Mariam"/>
        </w:rPr>
        <w:t>հետ</w:t>
      </w:r>
      <w:proofErr w:type="spellEnd"/>
      <w:r w:rsidRPr="00817ECB">
        <w:rPr>
          <w:rFonts w:ascii="GHEA Mariam" w:hAnsi="GHEA Mariam"/>
        </w:rPr>
        <w:t xml:space="preserve"> </w:t>
      </w:r>
      <w:proofErr w:type="spellStart"/>
      <w:r w:rsidRPr="00817ECB">
        <w:rPr>
          <w:rFonts w:ascii="GHEA Mariam" w:hAnsi="GHEA Mariam"/>
        </w:rPr>
        <w:t>մատակարարել</w:t>
      </w:r>
      <w:proofErr w:type="spellEnd"/>
      <w:r w:rsidRPr="00817ECB">
        <w:rPr>
          <w:rFonts w:ascii="GHEA Mariam" w:hAnsi="GHEA Mariam"/>
        </w:rPr>
        <w:t xml:space="preserve"> </w:t>
      </w:r>
      <w:proofErr w:type="spellStart"/>
      <w:r w:rsidRPr="00817ECB">
        <w:rPr>
          <w:rFonts w:ascii="GHEA Mariam" w:hAnsi="GHEA Mariam"/>
        </w:rPr>
        <w:t>Ապրանքները</w:t>
      </w:r>
      <w:proofErr w:type="spellEnd"/>
      <w:r w:rsidRPr="00817ECB">
        <w:rPr>
          <w:rFonts w:ascii="GHEA Mariam" w:hAnsi="GHEA Mariam"/>
        </w:rPr>
        <w:t xml:space="preserve"> և </w:t>
      </w:r>
      <w:proofErr w:type="spellStart"/>
      <w:r w:rsidRPr="00817ECB">
        <w:rPr>
          <w:rFonts w:ascii="GHEA Mariam" w:hAnsi="GHEA Mariam"/>
        </w:rPr>
        <w:t>Ծառայությունները</w:t>
      </w:r>
      <w:proofErr w:type="spellEnd"/>
      <w:r w:rsidRPr="00817ECB">
        <w:rPr>
          <w:rFonts w:ascii="GHEA Mariam" w:hAnsi="GHEA Mariam"/>
        </w:rPr>
        <w:t xml:space="preserve"> և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դրույթների</w:t>
      </w:r>
      <w:proofErr w:type="spellEnd"/>
      <w:r w:rsidRPr="00817ECB">
        <w:rPr>
          <w:rFonts w:ascii="GHEA Mariam" w:hAnsi="GHEA Mariam"/>
        </w:rPr>
        <w:t xml:space="preserve"> </w:t>
      </w:r>
      <w:proofErr w:type="spellStart"/>
      <w:r w:rsidRPr="00817ECB">
        <w:rPr>
          <w:rFonts w:ascii="GHEA Mariam" w:hAnsi="GHEA Mariam"/>
        </w:rPr>
        <w:t>համաձայն</w:t>
      </w:r>
      <w:proofErr w:type="spellEnd"/>
      <w:r w:rsidRPr="00817ECB">
        <w:rPr>
          <w:rFonts w:ascii="GHEA Mariam" w:hAnsi="GHEA Mariam"/>
        </w:rPr>
        <w:t xml:space="preserve"> </w:t>
      </w:r>
      <w:proofErr w:type="spellStart"/>
      <w:r w:rsidRPr="00817ECB">
        <w:rPr>
          <w:rFonts w:ascii="GHEA Mariam" w:hAnsi="GHEA Mariam"/>
        </w:rPr>
        <w:t>վերացնել</w:t>
      </w:r>
      <w:proofErr w:type="spellEnd"/>
      <w:r w:rsidRPr="00817ECB">
        <w:rPr>
          <w:rFonts w:ascii="GHEA Mariam" w:hAnsi="GHEA Mariam"/>
        </w:rPr>
        <w:t xml:space="preserve"> </w:t>
      </w:r>
      <w:proofErr w:type="spellStart"/>
      <w:r w:rsidRPr="00817ECB">
        <w:rPr>
          <w:rFonts w:ascii="GHEA Mariam" w:hAnsi="GHEA Mariam"/>
        </w:rPr>
        <w:t>բոլոր</w:t>
      </w:r>
      <w:proofErr w:type="spellEnd"/>
      <w:r w:rsidRPr="00817ECB">
        <w:rPr>
          <w:rFonts w:ascii="GHEA Mariam" w:hAnsi="GHEA Mariam"/>
        </w:rPr>
        <w:t xml:space="preserve"> </w:t>
      </w:r>
      <w:proofErr w:type="spellStart"/>
      <w:r w:rsidRPr="00817ECB">
        <w:rPr>
          <w:rFonts w:ascii="GHEA Mariam" w:hAnsi="GHEA Mariam"/>
        </w:rPr>
        <w:t>թերությունները</w:t>
      </w:r>
      <w:proofErr w:type="spellEnd"/>
      <w:r w:rsidRPr="00817ECB">
        <w:rPr>
          <w:rFonts w:ascii="GHEA Mariam" w:hAnsi="GHEA Mariam"/>
        </w:rPr>
        <w:t>:</w:t>
      </w:r>
    </w:p>
    <w:p w14:paraId="412F6FA6" w14:textId="77777777" w:rsidR="00192D05" w:rsidRPr="00817ECB" w:rsidRDefault="00192D05" w:rsidP="00192D05">
      <w:pPr>
        <w:tabs>
          <w:tab w:val="left" w:pos="540"/>
        </w:tabs>
        <w:suppressAutoHyphens/>
        <w:spacing w:after="240"/>
        <w:ind w:left="540" w:hanging="540"/>
        <w:jc w:val="both"/>
        <w:rPr>
          <w:rFonts w:ascii="GHEA Mariam" w:hAnsi="GHEA Mariam"/>
        </w:rPr>
      </w:pPr>
      <w:r w:rsidRPr="00817ECB">
        <w:rPr>
          <w:rFonts w:ascii="GHEA Mariam" w:hAnsi="GHEA Mariam"/>
        </w:rPr>
        <w:t>5.</w:t>
      </w:r>
      <w:r w:rsidRPr="00817ECB">
        <w:rPr>
          <w:rFonts w:ascii="GHEA Mariam" w:hAnsi="GHEA Mariam"/>
        </w:rPr>
        <w:tab/>
      </w:r>
      <w:proofErr w:type="spellStart"/>
      <w:r w:rsidRPr="00817ECB">
        <w:rPr>
          <w:rFonts w:ascii="GHEA Mariam" w:hAnsi="GHEA Mariam"/>
        </w:rPr>
        <w:t>Գնորդը</w:t>
      </w:r>
      <w:proofErr w:type="spellEnd"/>
      <w:r w:rsidRPr="00817ECB">
        <w:rPr>
          <w:rFonts w:ascii="GHEA Mariam" w:hAnsi="GHEA Mariam"/>
        </w:rPr>
        <w:t xml:space="preserve"> </w:t>
      </w:r>
      <w:proofErr w:type="spellStart"/>
      <w:r w:rsidRPr="00817ECB">
        <w:rPr>
          <w:rFonts w:ascii="GHEA Mariam" w:hAnsi="GHEA Mariam"/>
        </w:rPr>
        <w:t>սույնով</w:t>
      </w:r>
      <w:proofErr w:type="spellEnd"/>
      <w:r w:rsidRPr="00817ECB">
        <w:rPr>
          <w:rFonts w:ascii="GHEA Mariam" w:hAnsi="GHEA Mariam"/>
        </w:rPr>
        <w:t xml:space="preserve"> </w:t>
      </w:r>
      <w:proofErr w:type="spellStart"/>
      <w:r w:rsidRPr="00817ECB">
        <w:rPr>
          <w:rFonts w:ascii="GHEA Mariam" w:hAnsi="GHEA Mariam"/>
        </w:rPr>
        <w:t>համաձայնում</w:t>
      </w:r>
      <w:proofErr w:type="spellEnd"/>
      <w:r w:rsidRPr="00817ECB">
        <w:rPr>
          <w:rFonts w:ascii="GHEA Mariam" w:hAnsi="GHEA Mariam"/>
        </w:rPr>
        <w:t xml:space="preserve"> է </w:t>
      </w:r>
      <w:proofErr w:type="spellStart"/>
      <w:r w:rsidRPr="00817ECB">
        <w:rPr>
          <w:rFonts w:ascii="GHEA Mariam" w:hAnsi="GHEA Mariam"/>
        </w:rPr>
        <w:t>մատակարարված</w:t>
      </w:r>
      <w:proofErr w:type="spellEnd"/>
      <w:r w:rsidRPr="00817ECB">
        <w:rPr>
          <w:rFonts w:ascii="GHEA Mariam" w:hAnsi="GHEA Mariam"/>
        </w:rPr>
        <w:t xml:space="preserve"> </w:t>
      </w:r>
      <w:proofErr w:type="spellStart"/>
      <w:r w:rsidRPr="00817ECB">
        <w:rPr>
          <w:rFonts w:ascii="GHEA Mariam" w:hAnsi="GHEA Mariam"/>
        </w:rPr>
        <w:t>Ապրանքների</w:t>
      </w:r>
      <w:proofErr w:type="spellEnd"/>
      <w:r w:rsidRPr="00817ECB">
        <w:rPr>
          <w:rFonts w:ascii="GHEA Mariam" w:hAnsi="GHEA Mariam"/>
        </w:rPr>
        <w:t xml:space="preserve"> և Ծառայությունների և </w:t>
      </w:r>
      <w:proofErr w:type="spellStart"/>
      <w:r w:rsidRPr="00817ECB">
        <w:rPr>
          <w:rFonts w:ascii="GHEA Mariam" w:hAnsi="GHEA Mariam"/>
        </w:rPr>
        <w:t>թերությունների</w:t>
      </w:r>
      <w:proofErr w:type="spellEnd"/>
      <w:r w:rsidRPr="00817ECB">
        <w:rPr>
          <w:rFonts w:ascii="GHEA Mariam" w:hAnsi="GHEA Mariam"/>
        </w:rPr>
        <w:t xml:space="preserve"> </w:t>
      </w:r>
      <w:proofErr w:type="spellStart"/>
      <w:r w:rsidRPr="00817ECB">
        <w:rPr>
          <w:rFonts w:ascii="GHEA Mariam" w:hAnsi="GHEA Mariam"/>
        </w:rPr>
        <w:t>վերացման</w:t>
      </w:r>
      <w:proofErr w:type="spellEnd"/>
      <w:r w:rsidRPr="00817ECB">
        <w:rPr>
          <w:rFonts w:ascii="GHEA Mariam" w:hAnsi="GHEA Mariam"/>
        </w:rPr>
        <w:t xml:space="preserve"> </w:t>
      </w:r>
      <w:proofErr w:type="spellStart"/>
      <w:r w:rsidRPr="00817ECB">
        <w:rPr>
          <w:rFonts w:ascii="GHEA Mariam" w:hAnsi="GHEA Mariam"/>
        </w:rPr>
        <w:t>դիմաց</w:t>
      </w:r>
      <w:proofErr w:type="spellEnd"/>
      <w:r w:rsidRPr="00817ECB">
        <w:rPr>
          <w:rFonts w:ascii="GHEA Mariam" w:hAnsi="GHEA Mariam"/>
        </w:rPr>
        <w:t xml:space="preserve"> </w:t>
      </w:r>
      <w:proofErr w:type="spellStart"/>
      <w:r w:rsidRPr="00817ECB">
        <w:rPr>
          <w:rFonts w:ascii="GHEA Mariam" w:hAnsi="GHEA Mariam"/>
        </w:rPr>
        <w:t>Մատակարարին</w:t>
      </w:r>
      <w:proofErr w:type="spellEnd"/>
      <w:r w:rsidRPr="00817ECB">
        <w:rPr>
          <w:rFonts w:ascii="GHEA Mariam" w:hAnsi="GHEA Mariam"/>
        </w:rPr>
        <w:t xml:space="preserve"> </w:t>
      </w:r>
      <w:proofErr w:type="spellStart"/>
      <w:r w:rsidRPr="00817ECB">
        <w:rPr>
          <w:rFonts w:ascii="GHEA Mariam" w:hAnsi="GHEA Mariam"/>
        </w:rPr>
        <w:t>վճարել</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գինը</w:t>
      </w:r>
      <w:proofErr w:type="spellEnd"/>
      <w:r w:rsidRPr="00817ECB">
        <w:rPr>
          <w:rFonts w:ascii="GHEA Mariam" w:hAnsi="GHEA Mariam"/>
        </w:rPr>
        <w:t xml:space="preserve"> կամ </w:t>
      </w:r>
      <w:proofErr w:type="spellStart"/>
      <w:r w:rsidRPr="00817ECB">
        <w:rPr>
          <w:rFonts w:ascii="GHEA Mariam" w:hAnsi="GHEA Mariam"/>
        </w:rPr>
        <w:t>նման</w:t>
      </w:r>
      <w:proofErr w:type="spellEnd"/>
      <w:r w:rsidRPr="00817ECB">
        <w:rPr>
          <w:rFonts w:ascii="GHEA Mariam" w:hAnsi="GHEA Mariam"/>
        </w:rPr>
        <w:t xml:space="preserve"> </w:t>
      </w:r>
      <w:proofErr w:type="spellStart"/>
      <w:r w:rsidRPr="00817ECB">
        <w:rPr>
          <w:rFonts w:ascii="GHEA Mariam" w:hAnsi="GHEA Mariam"/>
        </w:rPr>
        <w:t>այլ</w:t>
      </w:r>
      <w:proofErr w:type="spellEnd"/>
      <w:r w:rsidRPr="00817ECB">
        <w:rPr>
          <w:rFonts w:ascii="GHEA Mariam" w:hAnsi="GHEA Mariam"/>
        </w:rPr>
        <w:t xml:space="preserve"> </w:t>
      </w:r>
      <w:proofErr w:type="spellStart"/>
      <w:r w:rsidRPr="00817ECB">
        <w:rPr>
          <w:rFonts w:ascii="GHEA Mariam" w:hAnsi="GHEA Mariam"/>
        </w:rPr>
        <w:t>գումար</w:t>
      </w:r>
      <w:proofErr w:type="spellEnd"/>
      <w:r w:rsidRPr="00817ECB">
        <w:rPr>
          <w:rFonts w:ascii="GHEA Mariam" w:hAnsi="GHEA Mariam"/>
        </w:rPr>
        <w:t xml:space="preserve">, </w:t>
      </w:r>
      <w:proofErr w:type="spellStart"/>
      <w:r w:rsidRPr="00817ECB">
        <w:rPr>
          <w:rFonts w:ascii="GHEA Mariam" w:hAnsi="GHEA Mariam"/>
        </w:rPr>
        <w:t>որը</w:t>
      </w:r>
      <w:proofErr w:type="spellEnd"/>
      <w:r w:rsidRPr="00817ECB">
        <w:rPr>
          <w:rFonts w:ascii="GHEA Mariam" w:hAnsi="GHEA Mariam"/>
        </w:rPr>
        <w:t xml:space="preserve"> </w:t>
      </w:r>
      <w:proofErr w:type="spellStart"/>
      <w:r w:rsidRPr="00817ECB">
        <w:rPr>
          <w:rFonts w:ascii="GHEA Mariam" w:hAnsi="GHEA Mariam"/>
        </w:rPr>
        <w:t>ենթակա</w:t>
      </w:r>
      <w:proofErr w:type="spellEnd"/>
      <w:r w:rsidRPr="00817ECB">
        <w:rPr>
          <w:rFonts w:ascii="GHEA Mariam" w:hAnsi="GHEA Mariam"/>
        </w:rPr>
        <w:t xml:space="preserve"> է </w:t>
      </w:r>
      <w:proofErr w:type="spellStart"/>
      <w:r w:rsidRPr="00817ECB">
        <w:rPr>
          <w:rFonts w:ascii="GHEA Mariam" w:hAnsi="GHEA Mariam"/>
        </w:rPr>
        <w:t>վճարման</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դրույթների</w:t>
      </w:r>
      <w:proofErr w:type="spellEnd"/>
      <w:r w:rsidRPr="00817ECB">
        <w:rPr>
          <w:rFonts w:ascii="GHEA Mariam" w:hAnsi="GHEA Mariam"/>
        </w:rPr>
        <w:t xml:space="preserve"> </w:t>
      </w:r>
      <w:proofErr w:type="spellStart"/>
      <w:r w:rsidRPr="00817ECB">
        <w:rPr>
          <w:rFonts w:ascii="GHEA Mariam" w:hAnsi="GHEA Mariam"/>
        </w:rPr>
        <w:t>համաձայն</w:t>
      </w:r>
      <w:proofErr w:type="spellEnd"/>
      <w:r w:rsidRPr="00817ECB">
        <w:rPr>
          <w:rFonts w:ascii="GHEA Mariam" w:hAnsi="GHEA Mariam"/>
        </w:rPr>
        <w:t xml:space="preserve"> </w:t>
      </w:r>
      <w:proofErr w:type="spellStart"/>
      <w:r w:rsidRPr="00817ECB">
        <w:rPr>
          <w:rFonts w:ascii="GHEA Mariam" w:hAnsi="GHEA Mariam"/>
        </w:rPr>
        <w:t>այն</w:t>
      </w:r>
      <w:proofErr w:type="spellEnd"/>
      <w:r w:rsidRPr="00817ECB">
        <w:rPr>
          <w:rFonts w:ascii="GHEA Mariam" w:hAnsi="GHEA Mariam"/>
        </w:rPr>
        <w:t xml:space="preserve"> </w:t>
      </w:r>
      <w:proofErr w:type="spellStart"/>
      <w:r w:rsidRPr="00817ECB">
        <w:rPr>
          <w:rFonts w:ascii="GHEA Mariam" w:hAnsi="GHEA Mariam"/>
        </w:rPr>
        <w:t>ժամանակ</w:t>
      </w:r>
      <w:proofErr w:type="spellEnd"/>
      <w:r w:rsidRPr="00817ECB">
        <w:rPr>
          <w:rFonts w:ascii="GHEA Mariam" w:hAnsi="GHEA Mariam"/>
        </w:rPr>
        <w:t xml:space="preserve"> և </w:t>
      </w:r>
      <w:proofErr w:type="spellStart"/>
      <w:r w:rsidRPr="00817ECB">
        <w:rPr>
          <w:rFonts w:ascii="GHEA Mariam" w:hAnsi="GHEA Mariam"/>
        </w:rPr>
        <w:t>այն</w:t>
      </w:r>
      <w:proofErr w:type="spellEnd"/>
      <w:r w:rsidRPr="00817ECB">
        <w:rPr>
          <w:rFonts w:ascii="GHEA Mariam" w:hAnsi="GHEA Mariam"/>
        </w:rPr>
        <w:t xml:space="preserve"> </w:t>
      </w:r>
      <w:proofErr w:type="spellStart"/>
      <w:r w:rsidRPr="00817ECB">
        <w:rPr>
          <w:rFonts w:ascii="GHEA Mariam" w:hAnsi="GHEA Mariam"/>
        </w:rPr>
        <w:t>ձևով</w:t>
      </w:r>
      <w:proofErr w:type="spellEnd"/>
      <w:r w:rsidRPr="00817ECB">
        <w:rPr>
          <w:rFonts w:ascii="GHEA Mariam" w:hAnsi="GHEA Mariam"/>
        </w:rPr>
        <w:t xml:space="preserve">, </w:t>
      </w:r>
      <w:proofErr w:type="spellStart"/>
      <w:r w:rsidRPr="00817ECB">
        <w:rPr>
          <w:rFonts w:ascii="GHEA Mariam" w:hAnsi="GHEA Mariam"/>
        </w:rPr>
        <w:t>որը</w:t>
      </w:r>
      <w:proofErr w:type="spellEnd"/>
      <w:r w:rsidRPr="00817ECB">
        <w:rPr>
          <w:rFonts w:ascii="GHEA Mariam" w:hAnsi="GHEA Mariam"/>
        </w:rPr>
        <w:t xml:space="preserve"> </w:t>
      </w:r>
      <w:proofErr w:type="spellStart"/>
      <w:r w:rsidRPr="00817ECB">
        <w:rPr>
          <w:rFonts w:ascii="GHEA Mariam" w:hAnsi="GHEA Mariam"/>
        </w:rPr>
        <w:t>նախանշված</w:t>
      </w:r>
      <w:proofErr w:type="spellEnd"/>
      <w:r w:rsidRPr="00817ECB">
        <w:rPr>
          <w:rFonts w:ascii="GHEA Mariam" w:hAnsi="GHEA Mariam"/>
        </w:rPr>
        <w:t xml:space="preserve"> է</w:t>
      </w:r>
      <w:r w:rsidR="00A80366"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շրջանակներում</w:t>
      </w:r>
      <w:proofErr w:type="spellEnd"/>
      <w:r w:rsidRPr="00817ECB">
        <w:rPr>
          <w:rFonts w:ascii="GHEA Mariam" w:hAnsi="GHEA Mariam"/>
        </w:rPr>
        <w:t xml:space="preserve">: </w:t>
      </w:r>
    </w:p>
    <w:p w14:paraId="53DB00DB" w14:textId="04380747" w:rsidR="00192D05" w:rsidRPr="00817ECB" w:rsidRDefault="00192D05" w:rsidP="00192D05">
      <w:pPr>
        <w:spacing w:after="200"/>
        <w:rPr>
          <w:rFonts w:ascii="GHEA Mariam" w:hAnsi="GHEA Mariam"/>
        </w:rPr>
      </w:pPr>
      <w:r w:rsidRPr="00817ECB">
        <w:rPr>
          <w:rFonts w:ascii="GHEA Mariam" w:hAnsi="GHEA Mariam"/>
        </w:rPr>
        <w:lastRenderedPageBreak/>
        <w:t xml:space="preserve">Ի ՎԿԱՅՈՒԹՅՈՒՆ ՎԵՐՈՆՇՅԱԼԻ </w:t>
      </w:r>
      <w:proofErr w:type="spellStart"/>
      <w:r w:rsidRPr="00817ECB">
        <w:rPr>
          <w:rFonts w:ascii="GHEA Mariam" w:hAnsi="GHEA Mariam"/>
        </w:rPr>
        <w:t>կողմերը</w:t>
      </w:r>
      <w:proofErr w:type="spellEnd"/>
      <w:r w:rsidRPr="00817ECB">
        <w:rPr>
          <w:rFonts w:ascii="GHEA Mariam" w:hAnsi="GHEA Mariam"/>
        </w:rPr>
        <w:t xml:space="preserve"> </w:t>
      </w:r>
      <w:proofErr w:type="spellStart"/>
      <w:r w:rsidRPr="00817ECB">
        <w:rPr>
          <w:rFonts w:ascii="GHEA Mariam" w:hAnsi="GHEA Mariam"/>
        </w:rPr>
        <w:t>կնքել</w:t>
      </w:r>
      <w:proofErr w:type="spellEnd"/>
      <w:r w:rsidRPr="00817ECB">
        <w:rPr>
          <w:rFonts w:ascii="GHEA Mariam" w:hAnsi="GHEA Mariam"/>
        </w:rPr>
        <w:t xml:space="preserve"> </w:t>
      </w:r>
      <w:proofErr w:type="spellStart"/>
      <w:r w:rsidRPr="00817ECB">
        <w:rPr>
          <w:rFonts w:ascii="GHEA Mariam" w:hAnsi="GHEA Mariam"/>
        </w:rPr>
        <w:t>են</w:t>
      </w:r>
      <w:proofErr w:type="spellEnd"/>
      <w:r w:rsidRPr="00817ECB">
        <w:rPr>
          <w:rFonts w:ascii="GHEA Mariam" w:hAnsi="GHEA Mariam"/>
        </w:rPr>
        <w:t xml:space="preserve"> </w:t>
      </w:r>
      <w:proofErr w:type="spellStart"/>
      <w:r w:rsidRPr="00817ECB">
        <w:rPr>
          <w:rFonts w:ascii="GHEA Mariam" w:hAnsi="GHEA Mariam"/>
        </w:rPr>
        <w:t>սույն</w:t>
      </w:r>
      <w:proofErr w:type="spellEnd"/>
      <w:r w:rsidRPr="00817ECB">
        <w:rPr>
          <w:rFonts w:ascii="GHEA Mariam" w:hAnsi="GHEA Mariam"/>
        </w:rPr>
        <w:t xml:space="preserve"> </w:t>
      </w:r>
      <w:proofErr w:type="spellStart"/>
      <w:r w:rsidRPr="00817ECB">
        <w:rPr>
          <w:rFonts w:ascii="GHEA Mariam" w:hAnsi="GHEA Mariam"/>
        </w:rPr>
        <w:t>Պայմանագիրը</w:t>
      </w:r>
      <w:proofErr w:type="spellEnd"/>
      <w:r w:rsidRPr="00817ECB">
        <w:rPr>
          <w:rFonts w:ascii="GHEA Mariam" w:hAnsi="GHEA Mariam"/>
        </w:rPr>
        <w:t xml:space="preserve">, </w:t>
      </w:r>
      <w:proofErr w:type="spellStart"/>
      <w:r w:rsidRPr="00817ECB">
        <w:rPr>
          <w:rFonts w:ascii="GHEA Mariam" w:hAnsi="GHEA Mariam"/>
        </w:rPr>
        <w:t>որը</w:t>
      </w:r>
      <w:proofErr w:type="spellEnd"/>
      <w:r w:rsidRPr="00817ECB">
        <w:rPr>
          <w:rFonts w:ascii="GHEA Mariam" w:hAnsi="GHEA Mariam"/>
        </w:rPr>
        <w:t xml:space="preserve"> </w:t>
      </w:r>
      <w:proofErr w:type="spellStart"/>
      <w:r w:rsidRPr="00817ECB">
        <w:rPr>
          <w:rFonts w:ascii="GHEA Mariam" w:hAnsi="GHEA Mariam"/>
        </w:rPr>
        <w:t>պետք</w:t>
      </w:r>
      <w:proofErr w:type="spellEnd"/>
      <w:r w:rsidRPr="00817ECB">
        <w:rPr>
          <w:rFonts w:ascii="GHEA Mariam" w:hAnsi="GHEA Mariam"/>
        </w:rPr>
        <w:t xml:space="preserve"> է </w:t>
      </w:r>
      <w:proofErr w:type="spellStart"/>
      <w:r w:rsidRPr="00817ECB">
        <w:rPr>
          <w:rFonts w:ascii="GHEA Mariam" w:hAnsi="GHEA Mariam"/>
        </w:rPr>
        <w:t>իրականացվի</w:t>
      </w:r>
      <w:proofErr w:type="spellEnd"/>
      <w:r w:rsidRPr="00817ECB">
        <w:rPr>
          <w:rFonts w:ascii="GHEA Mariam" w:hAnsi="GHEA Mariam"/>
        </w:rPr>
        <w:t xml:space="preserve"> </w:t>
      </w:r>
      <w:proofErr w:type="spellStart"/>
      <w:r w:rsidR="00A80366" w:rsidRPr="00FF7ABF">
        <w:rPr>
          <w:rFonts w:ascii="GHEA Mariam" w:hAnsi="GHEA Mariam" w:cs="Sylfaen"/>
          <w:i/>
        </w:rPr>
        <w:t>նորդի</w:t>
      </w:r>
      <w:proofErr w:type="spellEnd"/>
      <w:r w:rsidRPr="00817ECB">
        <w:rPr>
          <w:rFonts w:ascii="GHEA Mariam" w:hAnsi="GHEA Mariam"/>
          <w:i/>
        </w:rPr>
        <w:t xml:space="preserve"> </w:t>
      </w:r>
      <w:proofErr w:type="spellStart"/>
      <w:r w:rsidRPr="00817ECB">
        <w:rPr>
          <w:rFonts w:ascii="GHEA Mariam" w:hAnsi="GHEA Mariam"/>
          <w:i/>
        </w:rPr>
        <w:t>երկրի</w:t>
      </w:r>
      <w:proofErr w:type="spellEnd"/>
      <w:r w:rsidRPr="00817ECB">
        <w:rPr>
          <w:rFonts w:ascii="GHEA Mariam" w:hAnsi="GHEA Mariam"/>
          <w:i/>
        </w:rPr>
        <w:t xml:space="preserve"> </w:t>
      </w:r>
      <w:proofErr w:type="spellStart"/>
      <w:r w:rsidRPr="00817ECB">
        <w:rPr>
          <w:rFonts w:ascii="GHEA Mariam" w:hAnsi="GHEA Mariam"/>
        </w:rPr>
        <w:t>օրենքների</w:t>
      </w:r>
      <w:proofErr w:type="spellEnd"/>
      <w:r w:rsidRPr="00817ECB">
        <w:rPr>
          <w:rFonts w:ascii="GHEA Mariam" w:hAnsi="GHEA Mariam"/>
        </w:rPr>
        <w:t xml:space="preserve"> </w:t>
      </w:r>
      <w:proofErr w:type="spellStart"/>
      <w:r w:rsidRPr="00817ECB">
        <w:rPr>
          <w:rFonts w:ascii="GHEA Mariam" w:hAnsi="GHEA Mariam"/>
        </w:rPr>
        <w:t>համաձայն`վերոնշյալ</w:t>
      </w:r>
      <w:proofErr w:type="spellEnd"/>
      <w:r w:rsidRPr="00817ECB">
        <w:rPr>
          <w:rFonts w:ascii="GHEA Mariam" w:hAnsi="GHEA Mariam"/>
        </w:rPr>
        <w:t xml:space="preserve"> </w:t>
      </w:r>
      <w:proofErr w:type="spellStart"/>
      <w:r w:rsidRPr="00817ECB">
        <w:rPr>
          <w:rFonts w:ascii="GHEA Mariam" w:hAnsi="GHEA Mariam"/>
        </w:rPr>
        <w:t>օրը</w:t>
      </w:r>
      <w:proofErr w:type="spellEnd"/>
      <w:r w:rsidRPr="00817ECB">
        <w:rPr>
          <w:rFonts w:ascii="GHEA Mariam" w:hAnsi="GHEA Mariam"/>
        </w:rPr>
        <w:t xml:space="preserve">, </w:t>
      </w:r>
      <w:proofErr w:type="spellStart"/>
      <w:r w:rsidRPr="00817ECB">
        <w:rPr>
          <w:rFonts w:ascii="GHEA Mariam" w:hAnsi="GHEA Mariam"/>
        </w:rPr>
        <w:t>ամիսը</w:t>
      </w:r>
      <w:proofErr w:type="spellEnd"/>
      <w:r w:rsidRPr="00817ECB">
        <w:rPr>
          <w:rFonts w:ascii="GHEA Mariam" w:hAnsi="GHEA Mariam"/>
        </w:rPr>
        <w:t xml:space="preserve">, </w:t>
      </w:r>
      <w:proofErr w:type="spellStart"/>
      <w:r w:rsidRPr="00817ECB">
        <w:rPr>
          <w:rFonts w:ascii="GHEA Mariam" w:hAnsi="GHEA Mariam"/>
        </w:rPr>
        <w:t>տարին</w:t>
      </w:r>
      <w:proofErr w:type="spellEnd"/>
      <w:r w:rsidRPr="00817ECB">
        <w:rPr>
          <w:rFonts w:ascii="GHEA Mariam" w:hAnsi="GHEA Mariam"/>
        </w:rPr>
        <w:t xml:space="preserve">:  </w:t>
      </w:r>
    </w:p>
    <w:p w14:paraId="13BCAB53" w14:textId="77777777" w:rsidR="00192D05" w:rsidRPr="00817ECB" w:rsidRDefault="00192D05" w:rsidP="00192D05">
      <w:pPr>
        <w:rPr>
          <w:rFonts w:ascii="GHEA Mariam" w:hAnsi="GHEA Mariam"/>
        </w:rPr>
      </w:pPr>
    </w:p>
    <w:p w14:paraId="480559DB" w14:textId="77777777" w:rsidR="00192D05" w:rsidRPr="00817ECB" w:rsidRDefault="00192D05" w:rsidP="00192D05">
      <w:pPr>
        <w:rPr>
          <w:rFonts w:ascii="GHEA Mariam" w:hAnsi="GHEA Mariam"/>
        </w:rPr>
      </w:pPr>
      <w:proofErr w:type="spellStart"/>
      <w:r w:rsidRPr="00817ECB">
        <w:rPr>
          <w:rFonts w:ascii="GHEA Mariam" w:hAnsi="GHEA Mariam"/>
        </w:rPr>
        <w:t>Գնորդի</w:t>
      </w:r>
      <w:proofErr w:type="spellEnd"/>
      <w:r w:rsidRPr="00817ECB">
        <w:rPr>
          <w:rFonts w:ascii="GHEA Mariam" w:hAnsi="GHEA Mariam"/>
        </w:rPr>
        <w:t xml:space="preserve"> կողմից` </w:t>
      </w:r>
    </w:p>
    <w:p w14:paraId="10550413" w14:textId="77777777" w:rsidR="00192D05" w:rsidRPr="00817ECB" w:rsidRDefault="00192D05" w:rsidP="00192D05">
      <w:pPr>
        <w:rPr>
          <w:rFonts w:ascii="GHEA Mariam" w:hAnsi="GHEA Mariam"/>
        </w:rPr>
      </w:pPr>
    </w:p>
    <w:p w14:paraId="2889F464" w14:textId="77777777" w:rsidR="00192D05" w:rsidRPr="00817ECB" w:rsidRDefault="00192D05" w:rsidP="00192D05">
      <w:pPr>
        <w:tabs>
          <w:tab w:val="left" w:pos="900"/>
          <w:tab w:val="left" w:pos="7200"/>
        </w:tabs>
        <w:rPr>
          <w:rFonts w:ascii="GHEA Mariam" w:hAnsi="GHEA Mariam"/>
        </w:rPr>
      </w:pPr>
      <w:proofErr w:type="spellStart"/>
      <w:r w:rsidRPr="00817ECB">
        <w:rPr>
          <w:rFonts w:ascii="GHEA Mariam" w:hAnsi="GHEA Mariam"/>
        </w:rPr>
        <w:t>Ստորագրեց</w:t>
      </w:r>
      <w:proofErr w:type="spellEnd"/>
      <w:r w:rsidRPr="00817ECB">
        <w:rPr>
          <w:rFonts w:ascii="GHEA Mariam" w:hAnsi="GHEA Mariam"/>
        </w:rPr>
        <w:t>`</w:t>
      </w:r>
      <w:r w:rsidRPr="00817ECB">
        <w:rPr>
          <w:rFonts w:ascii="GHEA Mariam" w:hAnsi="GHEA Mariam"/>
          <w:i/>
        </w:rPr>
        <w:t>[</w:t>
      </w:r>
      <w:proofErr w:type="spellStart"/>
      <w:r w:rsidRPr="00817ECB">
        <w:rPr>
          <w:rFonts w:ascii="GHEA Mariam" w:hAnsi="GHEA Mariam"/>
          <w:i/>
        </w:rPr>
        <w:t>Ստորագրություն</w:t>
      </w:r>
      <w:proofErr w:type="spellEnd"/>
      <w:r w:rsidRPr="00817ECB">
        <w:rPr>
          <w:rFonts w:ascii="GHEA Mariam" w:hAnsi="GHEA Mariam"/>
          <w:i/>
        </w:rPr>
        <w:t xml:space="preserve">] </w:t>
      </w:r>
      <w:r w:rsidRPr="00817ECB">
        <w:rPr>
          <w:rFonts w:ascii="GHEA Mariam" w:hAnsi="GHEA Mariam"/>
        </w:rPr>
        <w:tab/>
      </w:r>
    </w:p>
    <w:p w14:paraId="4F716F9A" w14:textId="77777777" w:rsidR="00192D05" w:rsidRPr="00817ECB" w:rsidRDefault="00192D05" w:rsidP="00192D05">
      <w:pPr>
        <w:tabs>
          <w:tab w:val="left" w:pos="900"/>
          <w:tab w:val="left" w:pos="7200"/>
        </w:tabs>
        <w:rPr>
          <w:rFonts w:ascii="GHEA Mariam" w:hAnsi="GHEA Mariam"/>
          <w:u w:val="single"/>
        </w:rPr>
      </w:pPr>
      <w:proofErr w:type="spellStart"/>
      <w:r w:rsidRPr="00817ECB">
        <w:rPr>
          <w:rFonts w:ascii="GHEA Mariam" w:hAnsi="GHEA Mariam"/>
        </w:rPr>
        <w:t>Պաշտոնը</w:t>
      </w:r>
      <w:proofErr w:type="spellEnd"/>
      <w:r w:rsidRPr="00817ECB">
        <w:rPr>
          <w:rFonts w:ascii="GHEA Mariam" w:hAnsi="GHEA Mariam"/>
        </w:rPr>
        <w:t xml:space="preserve"> </w:t>
      </w:r>
      <w:r w:rsidRPr="00817ECB">
        <w:rPr>
          <w:rFonts w:ascii="GHEA Mariam" w:hAnsi="GHEA Mariam"/>
          <w:i/>
        </w:rPr>
        <w:t>[</w:t>
      </w:r>
      <w:r w:rsidRPr="00817ECB">
        <w:rPr>
          <w:rFonts w:ascii="Calibri" w:hAnsi="Calibri" w:cs="Calibri"/>
          <w:i/>
        </w:rPr>
        <w:t>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պաշտոն</w:t>
      </w:r>
      <w:proofErr w:type="spellEnd"/>
      <w:r w:rsidRPr="00817ECB">
        <w:rPr>
          <w:rFonts w:ascii="GHEA Mariam" w:hAnsi="GHEA Mariam"/>
          <w:i/>
        </w:rPr>
        <w:t xml:space="preserve"> և </w:t>
      </w:r>
      <w:proofErr w:type="spellStart"/>
      <w:r w:rsidRPr="00817ECB">
        <w:rPr>
          <w:rFonts w:ascii="GHEA Mariam" w:hAnsi="GHEA Mariam"/>
          <w:i/>
        </w:rPr>
        <w:t>համապատասխան</w:t>
      </w:r>
      <w:proofErr w:type="spellEnd"/>
      <w:r w:rsidRPr="00817ECB">
        <w:rPr>
          <w:rFonts w:ascii="GHEA Mariam" w:hAnsi="GHEA Mariam"/>
          <w:i/>
        </w:rPr>
        <w:t xml:space="preserve"> </w:t>
      </w:r>
      <w:proofErr w:type="spellStart"/>
      <w:r w:rsidRPr="00817ECB">
        <w:rPr>
          <w:rFonts w:ascii="GHEA Mariam" w:hAnsi="GHEA Mariam"/>
          <w:i/>
        </w:rPr>
        <w:t>այլ</w:t>
      </w:r>
      <w:proofErr w:type="spellEnd"/>
      <w:r w:rsidRPr="00817ECB">
        <w:rPr>
          <w:rFonts w:ascii="GHEA Mariam" w:hAnsi="GHEA Mariam"/>
          <w:i/>
        </w:rPr>
        <w:t xml:space="preserve"> </w:t>
      </w:r>
      <w:proofErr w:type="spellStart"/>
      <w:r w:rsidRPr="00817ECB">
        <w:rPr>
          <w:rFonts w:ascii="GHEA Mariam" w:hAnsi="GHEA Mariam"/>
          <w:i/>
        </w:rPr>
        <w:t>անվանում</w:t>
      </w:r>
      <w:proofErr w:type="spellEnd"/>
      <w:r w:rsidRPr="00817ECB">
        <w:rPr>
          <w:rFonts w:ascii="GHEA Mariam" w:hAnsi="GHEA Mariam"/>
          <w:i/>
        </w:rPr>
        <w:t>]</w:t>
      </w:r>
    </w:p>
    <w:p w14:paraId="4DD34787" w14:textId="77777777" w:rsidR="00192D05" w:rsidRPr="00817ECB" w:rsidRDefault="00192D05" w:rsidP="00192D05">
      <w:pPr>
        <w:tabs>
          <w:tab w:val="left" w:pos="7200"/>
        </w:tabs>
        <w:rPr>
          <w:rFonts w:ascii="GHEA Mariam" w:hAnsi="GHEA Mariam"/>
          <w:u w:val="single"/>
        </w:rPr>
      </w:pPr>
      <w:proofErr w:type="spellStart"/>
      <w:r w:rsidRPr="00817ECB">
        <w:rPr>
          <w:rFonts w:ascii="GHEA Mariam" w:hAnsi="GHEA Mariam"/>
        </w:rPr>
        <w:t>Ներկայությամբ</w:t>
      </w:r>
      <w:proofErr w:type="spellEnd"/>
      <w:r w:rsidRPr="00817ECB">
        <w:rPr>
          <w:rFonts w:ascii="GHEA Mariam" w:hAnsi="GHEA Mariam"/>
        </w:rPr>
        <w:t xml:space="preserve">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պաշտոնական</w:t>
      </w:r>
      <w:proofErr w:type="spellEnd"/>
      <w:r w:rsidRPr="00817ECB">
        <w:rPr>
          <w:rFonts w:ascii="GHEA Mariam" w:hAnsi="GHEA Mariam"/>
          <w:i/>
        </w:rPr>
        <w:t xml:space="preserve"> </w:t>
      </w:r>
      <w:proofErr w:type="spellStart"/>
      <w:r w:rsidRPr="00817ECB">
        <w:rPr>
          <w:rFonts w:ascii="GHEA Mariam" w:hAnsi="GHEA Mariam"/>
          <w:i/>
        </w:rPr>
        <w:t>վկայի</w:t>
      </w:r>
      <w:proofErr w:type="spellEnd"/>
      <w:r w:rsidRPr="00817ECB">
        <w:rPr>
          <w:rFonts w:ascii="GHEA Mariam" w:hAnsi="GHEA Mariam"/>
          <w:i/>
        </w:rPr>
        <w:t xml:space="preserve"> </w:t>
      </w:r>
      <w:proofErr w:type="spellStart"/>
      <w:r w:rsidRPr="00817ECB">
        <w:rPr>
          <w:rFonts w:ascii="GHEA Mariam" w:hAnsi="GHEA Mariam"/>
          <w:i/>
        </w:rPr>
        <w:t>տվյալները</w:t>
      </w:r>
      <w:proofErr w:type="spellEnd"/>
      <w:r w:rsidRPr="00817ECB">
        <w:rPr>
          <w:rFonts w:ascii="GHEA Mariam" w:hAnsi="GHEA Mariam"/>
          <w:i/>
        </w:rPr>
        <w:t>]</w:t>
      </w:r>
    </w:p>
    <w:p w14:paraId="3D6BE50D" w14:textId="77777777" w:rsidR="00192D05" w:rsidRPr="00817ECB" w:rsidRDefault="00192D05" w:rsidP="00192D05">
      <w:pPr>
        <w:rPr>
          <w:rFonts w:ascii="GHEA Mariam" w:hAnsi="GHEA Mariam"/>
        </w:rPr>
      </w:pPr>
    </w:p>
    <w:p w14:paraId="6F3F09D9" w14:textId="77777777" w:rsidR="00192D05" w:rsidRPr="00817ECB" w:rsidRDefault="00192D05" w:rsidP="00192D05">
      <w:pPr>
        <w:rPr>
          <w:rFonts w:ascii="GHEA Mariam" w:hAnsi="GHEA Mariam"/>
        </w:rPr>
      </w:pPr>
      <w:proofErr w:type="spellStart"/>
      <w:r w:rsidRPr="00817ECB">
        <w:rPr>
          <w:rFonts w:ascii="GHEA Mariam" w:hAnsi="GHEA Mariam"/>
        </w:rPr>
        <w:t>Մատակարարի</w:t>
      </w:r>
      <w:proofErr w:type="spellEnd"/>
      <w:r w:rsidRPr="00817ECB">
        <w:rPr>
          <w:rFonts w:ascii="GHEA Mariam" w:hAnsi="GHEA Mariam"/>
        </w:rPr>
        <w:t xml:space="preserve"> կողմից` </w:t>
      </w:r>
    </w:p>
    <w:p w14:paraId="6069B9C6" w14:textId="77777777" w:rsidR="00192D05" w:rsidRPr="00817ECB" w:rsidRDefault="00192D05" w:rsidP="00192D05">
      <w:pPr>
        <w:rPr>
          <w:rFonts w:ascii="GHEA Mariam" w:hAnsi="GHEA Mariam"/>
        </w:rPr>
      </w:pPr>
    </w:p>
    <w:p w14:paraId="5308C927" w14:textId="77777777" w:rsidR="00192D05" w:rsidRPr="00817ECB" w:rsidRDefault="00192D05" w:rsidP="00192D05">
      <w:pPr>
        <w:tabs>
          <w:tab w:val="left" w:pos="900"/>
          <w:tab w:val="left" w:pos="7200"/>
        </w:tabs>
        <w:rPr>
          <w:rFonts w:ascii="GHEA Mariam" w:hAnsi="GHEA Mariam"/>
        </w:rPr>
      </w:pPr>
      <w:proofErr w:type="spellStart"/>
      <w:r w:rsidRPr="00817ECB">
        <w:rPr>
          <w:rFonts w:ascii="GHEA Mariam" w:hAnsi="GHEA Mariam"/>
        </w:rPr>
        <w:t>Ստորագրեց</w:t>
      </w:r>
      <w:proofErr w:type="spellEnd"/>
      <w:r w:rsidRPr="00817ECB">
        <w:rPr>
          <w:rFonts w:ascii="GHEA Mariam" w:hAnsi="GHEA Mariam"/>
        </w:rPr>
        <w:t>`</w:t>
      </w:r>
      <w:r w:rsidRPr="00817ECB">
        <w:rPr>
          <w:rFonts w:ascii="GHEA Mariam" w:hAnsi="GHEA Mariam"/>
          <w:i/>
        </w:rPr>
        <w:t>[</w:t>
      </w:r>
      <w:proofErr w:type="spellStart"/>
      <w:r w:rsidRPr="00817ECB">
        <w:rPr>
          <w:rFonts w:ascii="GHEA Mariam" w:hAnsi="GHEA Mariam"/>
          <w:i/>
        </w:rPr>
        <w:t>Ստորագրություն</w:t>
      </w:r>
      <w:proofErr w:type="spellEnd"/>
      <w:r w:rsidRPr="00817ECB">
        <w:rPr>
          <w:rFonts w:ascii="GHEA Mariam" w:hAnsi="GHEA Mariam"/>
          <w:i/>
        </w:rPr>
        <w:t xml:space="preserve">] </w:t>
      </w:r>
      <w:r w:rsidRPr="00817ECB">
        <w:rPr>
          <w:rFonts w:ascii="GHEA Mariam" w:hAnsi="GHEA Mariam"/>
        </w:rPr>
        <w:tab/>
      </w:r>
    </w:p>
    <w:p w14:paraId="1319D069" w14:textId="77777777" w:rsidR="00192D05" w:rsidRPr="00817ECB" w:rsidRDefault="00192D05" w:rsidP="00192D05">
      <w:pPr>
        <w:tabs>
          <w:tab w:val="left" w:pos="900"/>
          <w:tab w:val="left" w:pos="7200"/>
        </w:tabs>
        <w:rPr>
          <w:rFonts w:ascii="GHEA Mariam" w:hAnsi="GHEA Mariam"/>
          <w:u w:val="single"/>
        </w:rPr>
      </w:pPr>
      <w:proofErr w:type="spellStart"/>
      <w:r w:rsidRPr="00817ECB">
        <w:rPr>
          <w:rFonts w:ascii="GHEA Mariam" w:hAnsi="GHEA Mariam"/>
        </w:rPr>
        <w:t>Պաշտոնը</w:t>
      </w:r>
      <w:proofErr w:type="spellEnd"/>
      <w:r w:rsidRPr="00817ECB">
        <w:rPr>
          <w:rFonts w:ascii="GHEA Mariam" w:hAnsi="GHEA Mariam"/>
        </w:rPr>
        <w:t xml:space="preserve"> </w:t>
      </w:r>
      <w:r w:rsidRPr="00817ECB">
        <w:rPr>
          <w:rFonts w:ascii="GHEA Mariam" w:hAnsi="GHEA Mariam"/>
          <w:i/>
        </w:rPr>
        <w:t>[</w:t>
      </w:r>
      <w:r w:rsidRPr="00817ECB">
        <w:rPr>
          <w:rFonts w:ascii="Calibri" w:hAnsi="Calibri" w:cs="Calibri"/>
          <w:i/>
        </w:rPr>
        <w:t>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պաշտոն</w:t>
      </w:r>
      <w:proofErr w:type="spellEnd"/>
      <w:r w:rsidRPr="00817ECB">
        <w:rPr>
          <w:rFonts w:ascii="GHEA Mariam" w:hAnsi="GHEA Mariam"/>
          <w:i/>
        </w:rPr>
        <w:t xml:space="preserve"> և </w:t>
      </w:r>
      <w:proofErr w:type="spellStart"/>
      <w:r w:rsidRPr="00817ECB">
        <w:rPr>
          <w:rFonts w:ascii="GHEA Mariam" w:hAnsi="GHEA Mariam"/>
          <w:i/>
        </w:rPr>
        <w:t>համապատասխան</w:t>
      </w:r>
      <w:proofErr w:type="spellEnd"/>
      <w:r w:rsidRPr="00817ECB">
        <w:rPr>
          <w:rFonts w:ascii="GHEA Mariam" w:hAnsi="GHEA Mariam"/>
          <w:i/>
        </w:rPr>
        <w:t xml:space="preserve"> </w:t>
      </w:r>
      <w:proofErr w:type="spellStart"/>
      <w:r w:rsidRPr="00817ECB">
        <w:rPr>
          <w:rFonts w:ascii="GHEA Mariam" w:hAnsi="GHEA Mariam"/>
          <w:i/>
        </w:rPr>
        <w:t>այլ</w:t>
      </w:r>
      <w:proofErr w:type="spellEnd"/>
      <w:r w:rsidRPr="00817ECB">
        <w:rPr>
          <w:rFonts w:ascii="GHEA Mariam" w:hAnsi="GHEA Mariam"/>
          <w:i/>
        </w:rPr>
        <w:t xml:space="preserve"> </w:t>
      </w:r>
      <w:proofErr w:type="spellStart"/>
      <w:r w:rsidRPr="00817ECB">
        <w:rPr>
          <w:rFonts w:ascii="GHEA Mariam" w:hAnsi="GHEA Mariam"/>
          <w:i/>
        </w:rPr>
        <w:t>անվանում</w:t>
      </w:r>
      <w:proofErr w:type="spellEnd"/>
      <w:r w:rsidRPr="00817ECB">
        <w:rPr>
          <w:rFonts w:ascii="GHEA Mariam" w:hAnsi="GHEA Mariam"/>
          <w:i/>
        </w:rPr>
        <w:t>]</w:t>
      </w:r>
    </w:p>
    <w:p w14:paraId="605D0D8E" w14:textId="77777777" w:rsidR="00A80366" w:rsidRPr="00817ECB" w:rsidRDefault="00192D05" w:rsidP="00192D05">
      <w:pPr>
        <w:tabs>
          <w:tab w:val="left" w:pos="540"/>
        </w:tabs>
        <w:suppressAutoHyphens/>
        <w:spacing w:after="240"/>
        <w:ind w:left="540" w:hanging="540"/>
        <w:jc w:val="both"/>
        <w:rPr>
          <w:rFonts w:ascii="GHEA Mariam" w:hAnsi="GHEA Mariam"/>
          <w:i/>
        </w:rPr>
      </w:pPr>
      <w:proofErr w:type="spellStart"/>
      <w:r w:rsidRPr="00817ECB">
        <w:rPr>
          <w:rFonts w:ascii="GHEA Mariam" w:hAnsi="GHEA Mariam"/>
        </w:rPr>
        <w:t>Ներկայությամբ</w:t>
      </w:r>
      <w:proofErr w:type="spellEnd"/>
      <w:r w:rsidRPr="00817ECB">
        <w:rPr>
          <w:rFonts w:ascii="GHEA Mariam" w:hAnsi="GHEA Mariam"/>
        </w:rPr>
        <w:t xml:space="preserve"> [</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պաշտոնական</w:t>
      </w:r>
      <w:proofErr w:type="spellEnd"/>
      <w:r w:rsidRPr="00817ECB">
        <w:rPr>
          <w:rFonts w:ascii="GHEA Mariam" w:hAnsi="GHEA Mariam"/>
          <w:i/>
        </w:rPr>
        <w:t xml:space="preserve"> </w:t>
      </w:r>
      <w:proofErr w:type="spellStart"/>
      <w:r w:rsidRPr="00817ECB">
        <w:rPr>
          <w:rFonts w:ascii="GHEA Mariam" w:hAnsi="GHEA Mariam"/>
          <w:i/>
        </w:rPr>
        <w:t>վկայի</w:t>
      </w:r>
      <w:proofErr w:type="spellEnd"/>
      <w:r w:rsidRPr="00817ECB">
        <w:rPr>
          <w:rFonts w:ascii="GHEA Mariam" w:hAnsi="GHEA Mariam"/>
          <w:i/>
        </w:rPr>
        <w:t xml:space="preserve"> </w:t>
      </w:r>
      <w:proofErr w:type="spellStart"/>
      <w:r w:rsidRPr="00817ECB">
        <w:rPr>
          <w:rFonts w:ascii="GHEA Mariam" w:hAnsi="GHEA Mariam"/>
          <w:i/>
        </w:rPr>
        <w:t>տվյալները</w:t>
      </w:r>
      <w:proofErr w:type="spellEnd"/>
      <w:r w:rsidRPr="00817ECB">
        <w:rPr>
          <w:rFonts w:ascii="GHEA Mariam" w:hAnsi="GHEA Mariam"/>
          <w:i/>
        </w:rPr>
        <w:t>]</w:t>
      </w:r>
    </w:p>
    <w:p w14:paraId="6CDDF060" w14:textId="77777777" w:rsidR="00455149" w:rsidRPr="00817ECB" w:rsidRDefault="00455149">
      <w:pPr>
        <w:tabs>
          <w:tab w:val="left" w:pos="7200"/>
        </w:tabs>
        <w:rPr>
          <w:rFonts w:ascii="GHEA Mariam" w:hAnsi="GHEA Mariam"/>
          <w:u w:val="single"/>
        </w:rPr>
      </w:pPr>
    </w:p>
    <w:p w14:paraId="195B9361" w14:textId="77777777" w:rsidR="00455149" w:rsidRPr="00817ECB" w:rsidRDefault="00455149">
      <w:pPr>
        <w:rPr>
          <w:rFonts w:ascii="GHEA Mariam" w:hAnsi="GHEA Mariam"/>
        </w:rPr>
      </w:pPr>
    </w:p>
    <w:p w14:paraId="6931B77E" w14:textId="77777777" w:rsidR="00B80811" w:rsidRPr="00817ECB" w:rsidRDefault="00455149">
      <w:pPr>
        <w:pStyle w:val="SectionIXHeader"/>
        <w:rPr>
          <w:rFonts w:ascii="GHEA Mariam" w:hAnsi="GHEA Mariam"/>
        </w:rPr>
      </w:pPr>
      <w:r w:rsidRPr="00817ECB">
        <w:rPr>
          <w:rFonts w:ascii="GHEA Mariam" w:hAnsi="GHEA Mariam"/>
        </w:rPr>
        <w:br w:type="page"/>
      </w:r>
      <w:bookmarkStart w:id="502" w:name="_Toc98502385"/>
      <w:bookmarkStart w:id="503" w:name="_Toc479669727"/>
      <w:bookmarkStart w:id="504" w:name="_Toc503288772"/>
      <w:bookmarkStart w:id="505" w:name="_Toc348001571"/>
      <w:bookmarkStart w:id="506" w:name="_Toc428352207"/>
      <w:bookmarkStart w:id="507" w:name="_Toc438907198"/>
      <w:bookmarkStart w:id="508" w:name="_Toc438907298"/>
      <w:bookmarkStart w:id="509" w:name="_Toc471555885"/>
      <w:bookmarkStart w:id="510" w:name="_Toc73333193"/>
      <w:proofErr w:type="spellStart"/>
      <w:r w:rsidR="00B80811" w:rsidRPr="00817ECB">
        <w:rPr>
          <w:rFonts w:ascii="GHEA Mariam" w:hAnsi="GHEA Mariam"/>
        </w:rPr>
        <w:lastRenderedPageBreak/>
        <w:t>Պայմանագրի</w:t>
      </w:r>
      <w:proofErr w:type="spellEnd"/>
      <w:r w:rsidR="00B80811" w:rsidRPr="00817ECB">
        <w:rPr>
          <w:rFonts w:ascii="GHEA Mariam" w:hAnsi="GHEA Mariam"/>
        </w:rPr>
        <w:t xml:space="preserve"> </w:t>
      </w:r>
      <w:proofErr w:type="spellStart"/>
      <w:r w:rsidR="00B80811" w:rsidRPr="00817ECB">
        <w:rPr>
          <w:rFonts w:ascii="GHEA Mariam" w:hAnsi="GHEA Mariam"/>
        </w:rPr>
        <w:t>կատարման</w:t>
      </w:r>
      <w:proofErr w:type="spellEnd"/>
      <w:r w:rsidR="00B80811" w:rsidRPr="00817ECB">
        <w:rPr>
          <w:rFonts w:ascii="GHEA Mariam" w:hAnsi="GHEA Mariam"/>
        </w:rPr>
        <w:t xml:space="preserve"> </w:t>
      </w:r>
      <w:proofErr w:type="spellStart"/>
      <w:r w:rsidR="00B80811" w:rsidRPr="00817ECB">
        <w:rPr>
          <w:rFonts w:ascii="GHEA Mariam" w:hAnsi="GHEA Mariam"/>
        </w:rPr>
        <w:t>երաշխիք</w:t>
      </w:r>
      <w:bookmarkEnd w:id="502"/>
      <w:bookmarkEnd w:id="503"/>
      <w:bookmarkEnd w:id="504"/>
      <w:proofErr w:type="spellEnd"/>
    </w:p>
    <w:p w14:paraId="33595303" w14:textId="77777777" w:rsidR="00455149" w:rsidRPr="00817ECB" w:rsidRDefault="00B80811">
      <w:pPr>
        <w:pStyle w:val="SectionIXHeader"/>
        <w:rPr>
          <w:rFonts w:ascii="GHEA Mariam" w:hAnsi="GHEA Mariam"/>
        </w:rPr>
      </w:pPr>
      <w:bookmarkStart w:id="511" w:name="_Toc98502386"/>
      <w:bookmarkStart w:id="512" w:name="_Toc479669728"/>
      <w:bookmarkStart w:id="513" w:name="_Toc503288773"/>
      <w:r w:rsidRPr="00817ECB">
        <w:rPr>
          <w:rFonts w:ascii="GHEA Mariam" w:hAnsi="GHEA Mariam"/>
          <w:sz w:val="28"/>
        </w:rPr>
        <w:t>(</w:t>
      </w:r>
      <w:proofErr w:type="spellStart"/>
      <w:r w:rsidRPr="00817ECB">
        <w:rPr>
          <w:rFonts w:ascii="GHEA Mariam" w:hAnsi="GHEA Mariam"/>
          <w:sz w:val="28"/>
        </w:rPr>
        <w:t>Բանկային</w:t>
      </w:r>
      <w:proofErr w:type="spellEnd"/>
      <w:r w:rsidRPr="00817ECB">
        <w:rPr>
          <w:rFonts w:ascii="GHEA Mariam" w:hAnsi="GHEA Mariam"/>
          <w:sz w:val="28"/>
        </w:rPr>
        <w:t xml:space="preserve"> </w:t>
      </w:r>
      <w:proofErr w:type="spellStart"/>
      <w:r w:rsidRPr="00817ECB">
        <w:rPr>
          <w:rFonts w:ascii="GHEA Mariam" w:hAnsi="GHEA Mariam"/>
          <w:sz w:val="28"/>
        </w:rPr>
        <w:t>երաշխիք</w:t>
      </w:r>
      <w:proofErr w:type="spellEnd"/>
      <w:r w:rsidRPr="00817ECB">
        <w:rPr>
          <w:rFonts w:ascii="GHEA Mariam" w:hAnsi="GHEA Mariam"/>
          <w:sz w:val="28"/>
        </w:rPr>
        <w:t>)</w:t>
      </w:r>
      <w:bookmarkEnd w:id="505"/>
      <w:bookmarkEnd w:id="511"/>
      <w:bookmarkEnd w:id="512"/>
      <w:bookmarkEnd w:id="513"/>
      <w:r w:rsidRPr="00817ECB">
        <w:rPr>
          <w:rFonts w:ascii="GHEA Mariam" w:hAnsi="GHEA Mariam"/>
        </w:rPr>
        <w:t xml:space="preserve"> </w:t>
      </w:r>
      <w:bookmarkEnd w:id="506"/>
      <w:bookmarkEnd w:id="507"/>
      <w:bookmarkEnd w:id="508"/>
      <w:bookmarkEnd w:id="509"/>
      <w:bookmarkEnd w:id="510"/>
    </w:p>
    <w:p w14:paraId="04D265B2" w14:textId="77777777" w:rsidR="00B80811" w:rsidRPr="00817ECB" w:rsidRDefault="00046259" w:rsidP="00B80811">
      <w:pPr>
        <w:rPr>
          <w:rFonts w:ascii="GHEA Mariam" w:hAnsi="GHEA Mariam"/>
          <w:i/>
        </w:rPr>
      </w:pPr>
      <w:bookmarkStart w:id="514" w:name="_Toc348001572"/>
      <w:r w:rsidRPr="00817ECB">
        <w:rPr>
          <w:rFonts w:ascii="GHEA Mariam" w:hAnsi="GHEA Mariam"/>
          <w:b/>
          <w:sz w:val="28"/>
        </w:rPr>
        <w:t xml:space="preserve"> </w:t>
      </w:r>
      <w:bookmarkEnd w:id="514"/>
      <w:r w:rsidR="00B80811" w:rsidRPr="00817ECB">
        <w:rPr>
          <w:rFonts w:ascii="GHEA Mariam" w:hAnsi="GHEA Mariam"/>
          <w:i/>
        </w:rPr>
        <w:t>[</w:t>
      </w:r>
      <w:proofErr w:type="spellStart"/>
      <w:r w:rsidR="00B80811" w:rsidRPr="00817ECB">
        <w:rPr>
          <w:rFonts w:ascii="GHEA Mariam" w:hAnsi="GHEA Mariam"/>
          <w:i/>
        </w:rPr>
        <w:t>Բանկը</w:t>
      </w:r>
      <w:proofErr w:type="spellEnd"/>
      <w:r w:rsidR="00B80811" w:rsidRPr="00817ECB">
        <w:rPr>
          <w:rFonts w:ascii="GHEA Mariam" w:hAnsi="GHEA Mariam"/>
          <w:i/>
        </w:rPr>
        <w:t xml:space="preserve"> </w:t>
      </w:r>
      <w:proofErr w:type="spellStart"/>
      <w:r w:rsidR="00B80811" w:rsidRPr="00817ECB">
        <w:rPr>
          <w:rFonts w:ascii="GHEA Mariam" w:hAnsi="GHEA Mariam"/>
          <w:i/>
        </w:rPr>
        <w:t>պետք</w:t>
      </w:r>
      <w:proofErr w:type="spellEnd"/>
      <w:r w:rsidR="00B80811" w:rsidRPr="00817ECB">
        <w:rPr>
          <w:rFonts w:ascii="GHEA Mariam" w:hAnsi="GHEA Mariam"/>
          <w:i/>
        </w:rPr>
        <w:t xml:space="preserve"> է </w:t>
      </w:r>
      <w:proofErr w:type="spellStart"/>
      <w:r w:rsidR="00B80811" w:rsidRPr="00817ECB">
        <w:rPr>
          <w:rFonts w:ascii="GHEA Mariam" w:hAnsi="GHEA Mariam"/>
          <w:i/>
        </w:rPr>
        <w:t>լրացնի</w:t>
      </w:r>
      <w:proofErr w:type="spellEnd"/>
      <w:r w:rsidR="00B80811" w:rsidRPr="00817ECB">
        <w:rPr>
          <w:rFonts w:ascii="GHEA Mariam" w:hAnsi="GHEA Mariam"/>
          <w:i/>
        </w:rPr>
        <w:t xml:space="preserve"> </w:t>
      </w:r>
      <w:proofErr w:type="spellStart"/>
      <w:r w:rsidR="00B80811" w:rsidRPr="00817ECB">
        <w:rPr>
          <w:rFonts w:ascii="GHEA Mariam" w:hAnsi="GHEA Mariam"/>
          <w:i/>
        </w:rPr>
        <w:t>այս</w:t>
      </w:r>
      <w:proofErr w:type="spellEnd"/>
      <w:r w:rsidR="00B80811" w:rsidRPr="00817ECB">
        <w:rPr>
          <w:rFonts w:ascii="GHEA Mariam" w:hAnsi="GHEA Mariam"/>
          <w:i/>
        </w:rPr>
        <w:t xml:space="preserve"> </w:t>
      </w:r>
      <w:proofErr w:type="spellStart"/>
      <w:r w:rsidR="00B80811" w:rsidRPr="00817ECB">
        <w:rPr>
          <w:rFonts w:ascii="GHEA Mariam" w:hAnsi="GHEA Mariam"/>
          <w:i/>
        </w:rPr>
        <w:t>Բանկային</w:t>
      </w:r>
      <w:proofErr w:type="spellEnd"/>
      <w:r w:rsidR="00B80811" w:rsidRPr="00817ECB">
        <w:rPr>
          <w:rFonts w:ascii="GHEA Mariam" w:hAnsi="GHEA Mariam"/>
          <w:i/>
        </w:rPr>
        <w:t xml:space="preserve"> </w:t>
      </w:r>
      <w:proofErr w:type="spellStart"/>
      <w:r w:rsidR="00B80811" w:rsidRPr="00817ECB">
        <w:rPr>
          <w:rFonts w:ascii="GHEA Mariam" w:hAnsi="GHEA Mariam"/>
          <w:i/>
        </w:rPr>
        <w:t>երաշխիքի</w:t>
      </w:r>
      <w:proofErr w:type="spellEnd"/>
      <w:r w:rsidR="00B80811" w:rsidRPr="00817ECB">
        <w:rPr>
          <w:rFonts w:ascii="GHEA Mariam" w:hAnsi="GHEA Mariam"/>
          <w:i/>
        </w:rPr>
        <w:t xml:space="preserve"> </w:t>
      </w:r>
      <w:proofErr w:type="spellStart"/>
      <w:r w:rsidR="00B80811" w:rsidRPr="00817ECB">
        <w:rPr>
          <w:rFonts w:ascii="GHEA Mariam" w:hAnsi="GHEA Mariam"/>
          <w:i/>
        </w:rPr>
        <w:t>ձևը</w:t>
      </w:r>
      <w:proofErr w:type="spellEnd"/>
      <w:r w:rsidR="00B80811" w:rsidRPr="00817ECB">
        <w:rPr>
          <w:rFonts w:ascii="GHEA Mariam" w:hAnsi="GHEA Mariam"/>
          <w:i/>
        </w:rPr>
        <w:t xml:space="preserve">` </w:t>
      </w:r>
      <w:proofErr w:type="spellStart"/>
      <w:r w:rsidR="00B80811" w:rsidRPr="00817ECB">
        <w:rPr>
          <w:rFonts w:ascii="GHEA Mariam" w:hAnsi="GHEA Mariam"/>
          <w:i/>
        </w:rPr>
        <w:t>ստորև</w:t>
      </w:r>
      <w:proofErr w:type="spellEnd"/>
      <w:r w:rsidR="00B80811" w:rsidRPr="00817ECB">
        <w:rPr>
          <w:rFonts w:ascii="GHEA Mariam" w:hAnsi="GHEA Mariam"/>
          <w:i/>
        </w:rPr>
        <w:t xml:space="preserve"> </w:t>
      </w:r>
      <w:proofErr w:type="spellStart"/>
      <w:r w:rsidR="00B80811" w:rsidRPr="00817ECB">
        <w:rPr>
          <w:rFonts w:ascii="GHEA Mariam" w:hAnsi="GHEA Mariam"/>
          <w:i/>
        </w:rPr>
        <w:t>նշված</w:t>
      </w:r>
      <w:proofErr w:type="spellEnd"/>
      <w:r w:rsidR="00B80811" w:rsidRPr="00817ECB">
        <w:rPr>
          <w:rFonts w:ascii="GHEA Mariam" w:hAnsi="GHEA Mariam"/>
          <w:i/>
        </w:rPr>
        <w:t xml:space="preserve"> </w:t>
      </w:r>
      <w:proofErr w:type="spellStart"/>
      <w:r w:rsidR="00B80811" w:rsidRPr="00817ECB">
        <w:rPr>
          <w:rFonts w:ascii="GHEA Mariam" w:hAnsi="GHEA Mariam"/>
          <w:i/>
        </w:rPr>
        <w:t>ցուցումների</w:t>
      </w:r>
      <w:proofErr w:type="spellEnd"/>
      <w:r w:rsidR="00B80811" w:rsidRPr="00817ECB">
        <w:rPr>
          <w:rFonts w:ascii="GHEA Mariam" w:hAnsi="GHEA Mariam"/>
          <w:i/>
        </w:rPr>
        <w:t xml:space="preserve"> </w:t>
      </w:r>
      <w:proofErr w:type="spellStart"/>
      <w:r w:rsidR="00B80811" w:rsidRPr="00817ECB">
        <w:rPr>
          <w:rFonts w:ascii="GHEA Mariam" w:hAnsi="GHEA Mariam"/>
          <w:i/>
        </w:rPr>
        <w:t>համաձայն</w:t>
      </w:r>
      <w:proofErr w:type="spellEnd"/>
      <w:r w:rsidR="00B80811" w:rsidRPr="00817ECB">
        <w:rPr>
          <w:rFonts w:ascii="GHEA Mariam" w:hAnsi="GHEA Mariam"/>
          <w:i/>
        </w:rPr>
        <w:t>]</w:t>
      </w:r>
    </w:p>
    <w:p w14:paraId="16941BB5" w14:textId="77777777" w:rsidR="00B80811" w:rsidRPr="00817ECB" w:rsidRDefault="00B80811" w:rsidP="00B80811">
      <w:pPr>
        <w:rPr>
          <w:rFonts w:ascii="GHEA Mariam" w:hAnsi="GHEA Mariam"/>
          <w:i/>
        </w:rPr>
      </w:pPr>
    </w:p>
    <w:p w14:paraId="4AF7B184" w14:textId="77777777" w:rsidR="00B80811" w:rsidRPr="00817ECB" w:rsidRDefault="00B80811" w:rsidP="00B80811">
      <w:pPr>
        <w:pStyle w:val="NormalWeb"/>
        <w:jc w:val="both"/>
        <w:rPr>
          <w:rFonts w:ascii="GHEA Mariam" w:hAnsi="GHEA Mariam"/>
        </w:rPr>
      </w:pPr>
      <w:r w:rsidRPr="00817ECB">
        <w:rPr>
          <w:rFonts w:ascii="GHEA Mariam" w:hAnsi="GHEA Mariam"/>
          <w:i/>
        </w:rPr>
        <w:t>[</w:t>
      </w:r>
      <w:proofErr w:type="spellStart"/>
      <w:r w:rsidRPr="00817ECB">
        <w:rPr>
          <w:rFonts w:ascii="GHEA Mariam" w:hAnsi="GHEA Mariam"/>
          <w:i/>
        </w:rPr>
        <w:t>Երաշխավորողի</w:t>
      </w:r>
      <w:proofErr w:type="spellEnd"/>
      <w:r w:rsidRPr="00817ECB">
        <w:rPr>
          <w:rFonts w:ascii="GHEA Mariam" w:hAnsi="GHEA Mariam"/>
          <w:i/>
        </w:rPr>
        <w:t xml:space="preserve"> </w:t>
      </w:r>
      <w:proofErr w:type="spellStart"/>
      <w:r w:rsidRPr="00817ECB">
        <w:rPr>
          <w:rFonts w:ascii="GHEA Mariam" w:hAnsi="GHEA Mariam"/>
          <w:i/>
        </w:rPr>
        <w:t>ձևաթղթով</w:t>
      </w:r>
      <w:proofErr w:type="spellEnd"/>
      <w:r w:rsidRPr="00817ECB">
        <w:rPr>
          <w:rFonts w:ascii="GHEA Mariam" w:hAnsi="GHEA Mariam"/>
          <w:i/>
        </w:rPr>
        <w:t xml:space="preserve"> </w:t>
      </w:r>
      <w:proofErr w:type="spellStart"/>
      <w:r w:rsidRPr="00817ECB">
        <w:rPr>
          <w:rFonts w:ascii="GHEA Mariam" w:hAnsi="GHEA Mariam"/>
          <w:i/>
        </w:rPr>
        <w:t>նամակ</w:t>
      </w:r>
      <w:proofErr w:type="spellEnd"/>
      <w:r w:rsidRPr="00817ECB">
        <w:rPr>
          <w:rFonts w:ascii="GHEA Mariam" w:hAnsi="GHEA Mariam"/>
          <w:i/>
        </w:rPr>
        <w:t xml:space="preserve"> կ</w:t>
      </w:r>
      <w:r w:rsidR="00D61A2D" w:rsidRPr="00817ECB">
        <w:rPr>
          <w:rFonts w:ascii="GHEA Mariam" w:hAnsi="GHEA Mariam"/>
          <w:i/>
          <w:lang w:val="hy-AM"/>
        </w:rPr>
        <w:t>ա</w:t>
      </w:r>
      <w:r w:rsidRPr="00817ECB">
        <w:rPr>
          <w:rFonts w:ascii="GHEA Mariam" w:hAnsi="GHEA Mariam"/>
          <w:i/>
        </w:rPr>
        <w:t xml:space="preserve">մ SWIFT </w:t>
      </w:r>
      <w:proofErr w:type="spellStart"/>
      <w:r w:rsidRPr="00817ECB">
        <w:rPr>
          <w:rFonts w:ascii="GHEA Mariam" w:hAnsi="GHEA Mariam"/>
          <w:i/>
        </w:rPr>
        <w:t>կոդը</w:t>
      </w:r>
      <w:proofErr w:type="spellEnd"/>
      <w:r w:rsidRPr="00817ECB">
        <w:rPr>
          <w:rFonts w:ascii="GHEA Mariam" w:hAnsi="GHEA Mariam"/>
          <w:i/>
        </w:rPr>
        <w:t>]</w:t>
      </w:r>
    </w:p>
    <w:p w14:paraId="1B61E8BA" w14:textId="77777777" w:rsidR="00B80811" w:rsidRPr="00817ECB" w:rsidRDefault="00B80811" w:rsidP="00B80811">
      <w:pPr>
        <w:pStyle w:val="NormalWeb"/>
        <w:jc w:val="both"/>
        <w:rPr>
          <w:rFonts w:ascii="GHEA Mariam" w:hAnsi="GHEA Mariam"/>
          <w:i/>
        </w:rPr>
      </w:pPr>
      <w:proofErr w:type="spellStart"/>
      <w:r w:rsidRPr="00817ECB">
        <w:rPr>
          <w:rFonts w:ascii="GHEA Mariam" w:hAnsi="GHEA Mariam"/>
          <w:b/>
        </w:rPr>
        <w:t>Շահառու</w:t>
      </w:r>
      <w:proofErr w:type="spellEnd"/>
      <w:r w:rsidRPr="00817ECB">
        <w:rPr>
          <w:rFonts w:ascii="GHEA Mariam" w:hAnsi="GHEA Mariam"/>
          <w:b/>
        </w:rPr>
        <w:t>՝</w:t>
      </w:r>
      <w:r w:rsidRPr="00817ECB">
        <w:rPr>
          <w:rFonts w:ascii="GHEA Mariam" w:hAnsi="GHEA Mariam"/>
        </w:rPr>
        <w:tab/>
        <w:t xml:space="preserve"> </w:t>
      </w:r>
      <w:r w:rsidRPr="00817ECB">
        <w:rPr>
          <w:rFonts w:ascii="GHEA Mariam" w:hAnsi="GHEA Mariam"/>
          <w:i/>
        </w:rPr>
        <w:t>[</w:t>
      </w:r>
      <w:proofErr w:type="spellStart"/>
      <w:r w:rsidRPr="00817ECB">
        <w:rPr>
          <w:rFonts w:ascii="GHEA Mariam" w:hAnsi="GHEA Mariam"/>
          <w:i/>
        </w:rPr>
        <w:t>Գնորդի</w:t>
      </w:r>
      <w:proofErr w:type="spellEnd"/>
      <w:r w:rsidRPr="00817ECB">
        <w:rPr>
          <w:rFonts w:ascii="GHEA Mariam" w:hAnsi="GHEA Mariam"/>
          <w:i/>
        </w:rPr>
        <w:t xml:space="preserve"> </w:t>
      </w:r>
      <w:proofErr w:type="spellStart"/>
      <w:r w:rsidRPr="00817ECB">
        <w:rPr>
          <w:rFonts w:ascii="GHEA Mariam" w:hAnsi="GHEA Mariam"/>
          <w:i/>
        </w:rPr>
        <w:t>անուն</w:t>
      </w:r>
      <w:proofErr w:type="spellEnd"/>
      <w:r w:rsidRPr="00817ECB">
        <w:rPr>
          <w:rFonts w:ascii="GHEA Mariam" w:hAnsi="GHEA Mariam"/>
          <w:i/>
        </w:rPr>
        <w:t xml:space="preserve"> և </w:t>
      </w:r>
      <w:proofErr w:type="spellStart"/>
      <w:r w:rsidRPr="00817ECB">
        <w:rPr>
          <w:rFonts w:ascii="GHEA Mariam" w:hAnsi="GHEA Mariam"/>
          <w:i/>
        </w:rPr>
        <w:t>հասցե</w:t>
      </w:r>
      <w:proofErr w:type="spellEnd"/>
      <w:r w:rsidRPr="00817ECB">
        <w:rPr>
          <w:rFonts w:ascii="GHEA Mariam" w:hAnsi="GHEA Mariam"/>
          <w:i/>
        </w:rPr>
        <w:t>]</w:t>
      </w:r>
      <w:r w:rsidRPr="00817ECB">
        <w:rPr>
          <w:rFonts w:ascii="GHEA Mariam" w:hAnsi="GHEA Mariam"/>
          <w:i/>
        </w:rPr>
        <w:tab/>
      </w:r>
    </w:p>
    <w:p w14:paraId="1629DDE5" w14:textId="04EBCF73" w:rsidR="00B80811" w:rsidRPr="00817ECB" w:rsidRDefault="00B80811" w:rsidP="00B80811">
      <w:pPr>
        <w:pStyle w:val="NormalWeb"/>
        <w:jc w:val="both"/>
        <w:rPr>
          <w:rFonts w:ascii="GHEA Mariam" w:hAnsi="GHEA Mariam"/>
          <w:b/>
        </w:rPr>
      </w:pPr>
      <w:proofErr w:type="spellStart"/>
      <w:r w:rsidRPr="00817ECB">
        <w:rPr>
          <w:rFonts w:ascii="GHEA Mariam" w:hAnsi="GHEA Mariam"/>
          <w:b/>
        </w:rPr>
        <w:t>Ամսաթիվ</w:t>
      </w:r>
      <w:proofErr w:type="spellEnd"/>
      <w:r w:rsidRPr="00FF7ABF">
        <w:rPr>
          <w:rFonts w:ascii="GHEA Mariam" w:hAnsi="GHEA Mariam" w:cs="Times New Roman"/>
          <w:b/>
          <w:szCs w:val="20"/>
        </w:rPr>
        <w:t>`</w:t>
      </w:r>
      <w:r w:rsidR="00A07B8B" w:rsidRPr="00FF7ABF">
        <w:rPr>
          <w:rFonts w:ascii="GHEA Mariam" w:hAnsi="GHEA Mariam" w:cs="Times New Roman"/>
          <w:b/>
          <w:szCs w:val="20"/>
        </w:rPr>
        <w:t xml:space="preserve"> </w:t>
      </w:r>
      <w:r w:rsidRPr="00FF7ABF">
        <w:rPr>
          <w:rFonts w:ascii="GHEA Mariam" w:hAnsi="GHEA Mariam" w:cs="Times New Roman"/>
          <w:i/>
          <w:iCs/>
        </w:rPr>
        <w:t>[</w:t>
      </w:r>
      <w:proofErr w:type="spellStart"/>
      <w:r w:rsidRPr="00817ECB">
        <w:rPr>
          <w:rFonts w:ascii="GHEA Mariam" w:hAnsi="GHEA Mariam"/>
          <w:i/>
        </w:rPr>
        <w:t>տրամադրման</w:t>
      </w:r>
      <w:proofErr w:type="spellEnd"/>
      <w:r w:rsidRPr="00817ECB">
        <w:rPr>
          <w:rFonts w:ascii="GHEA Mariam" w:hAnsi="GHEA Mariam"/>
          <w:i/>
        </w:rPr>
        <w:t xml:space="preserve"> </w:t>
      </w:r>
      <w:proofErr w:type="spellStart"/>
      <w:r w:rsidRPr="00817ECB">
        <w:rPr>
          <w:rFonts w:ascii="GHEA Mariam" w:hAnsi="GHEA Mariam"/>
          <w:i/>
        </w:rPr>
        <w:t>ամսաթիվը</w:t>
      </w:r>
      <w:proofErr w:type="spellEnd"/>
      <w:r w:rsidRPr="00817ECB">
        <w:rPr>
          <w:rFonts w:ascii="GHEA Mariam" w:hAnsi="GHEA Mariam"/>
          <w:i/>
        </w:rPr>
        <w:t>]</w:t>
      </w:r>
    </w:p>
    <w:p w14:paraId="5F32681E" w14:textId="77777777" w:rsidR="00B80811" w:rsidRPr="00817ECB" w:rsidRDefault="00683174" w:rsidP="00B80811">
      <w:pPr>
        <w:pStyle w:val="NormalWeb"/>
        <w:rPr>
          <w:rFonts w:ascii="GHEA Mariam" w:hAnsi="GHEA Mariam"/>
          <w:i/>
        </w:rPr>
      </w:pPr>
      <w:r w:rsidRPr="00817ECB">
        <w:rPr>
          <w:rFonts w:ascii="GHEA Mariam" w:hAnsi="GHEA Mariam"/>
          <w:b/>
        </w:rPr>
        <w:t xml:space="preserve">ՊԱՅՄԱՆԱԳՐԻ ԿԱՏԱՐՄԱՆ </w:t>
      </w:r>
      <w:r w:rsidR="00B80811" w:rsidRPr="00817ECB">
        <w:rPr>
          <w:rFonts w:ascii="GHEA Mariam" w:hAnsi="GHEA Mariam"/>
          <w:b/>
        </w:rPr>
        <w:t xml:space="preserve">ԵՐԱՇԽԻՔ No. </w:t>
      </w:r>
      <w:r w:rsidR="00B80811" w:rsidRPr="00817ECB">
        <w:rPr>
          <w:rFonts w:ascii="GHEA Mariam" w:hAnsi="GHEA Mariam"/>
          <w:i/>
        </w:rPr>
        <w:t>[</w:t>
      </w:r>
      <w:proofErr w:type="spellStart"/>
      <w:r w:rsidR="00B80811" w:rsidRPr="00817ECB">
        <w:rPr>
          <w:rFonts w:ascii="GHEA Mariam" w:hAnsi="GHEA Mariam"/>
          <w:i/>
        </w:rPr>
        <w:t>Երաշխավորողի</w:t>
      </w:r>
      <w:proofErr w:type="spellEnd"/>
      <w:r w:rsidR="00B80811" w:rsidRPr="00817ECB">
        <w:rPr>
          <w:rFonts w:ascii="GHEA Mariam" w:hAnsi="GHEA Mariam"/>
          <w:i/>
        </w:rPr>
        <w:t xml:space="preserve"> </w:t>
      </w:r>
      <w:proofErr w:type="spellStart"/>
      <w:r w:rsidR="00B80811" w:rsidRPr="00817ECB">
        <w:rPr>
          <w:rFonts w:ascii="GHEA Mariam" w:hAnsi="GHEA Mariam"/>
          <w:i/>
        </w:rPr>
        <w:t>համարը</w:t>
      </w:r>
      <w:proofErr w:type="spellEnd"/>
      <w:r w:rsidR="00B80811" w:rsidRPr="00817ECB">
        <w:rPr>
          <w:rFonts w:ascii="GHEA Mariam" w:hAnsi="GHEA Mariam"/>
          <w:i/>
        </w:rPr>
        <w:t>]</w:t>
      </w:r>
    </w:p>
    <w:p w14:paraId="2BD11D24" w14:textId="1A61C6F1" w:rsidR="00B80811" w:rsidRPr="00FF7ABF" w:rsidRDefault="00B80811" w:rsidP="00B80811">
      <w:pPr>
        <w:pStyle w:val="NormalWeb"/>
        <w:rPr>
          <w:rFonts w:ascii="GHEA Mariam" w:hAnsi="GHEA Mariam" w:cs="Times New Roman"/>
          <w:i/>
          <w:iCs/>
        </w:rPr>
      </w:pPr>
      <w:proofErr w:type="spellStart"/>
      <w:r w:rsidRPr="00817ECB">
        <w:rPr>
          <w:rFonts w:ascii="GHEA Mariam" w:hAnsi="GHEA Mariam"/>
          <w:b/>
        </w:rPr>
        <w:t>Երաշխավորող</w:t>
      </w:r>
      <w:proofErr w:type="spellEnd"/>
      <w:r w:rsidRPr="00817ECB">
        <w:rPr>
          <w:rFonts w:ascii="GHEA Mariam" w:hAnsi="GHEA Mariam"/>
          <w:b/>
        </w:rPr>
        <w:t xml:space="preserve">: </w:t>
      </w:r>
      <w:r w:rsidRPr="00FF7ABF">
        <w:rPr>
          <w:rFonts w:ascii="GHEA Mariam" w:hAnsi="GHEA Mariam" w:cs="Times New Roman"/>
          <w:i/>
          <w:iCs/>
        </w:rPr>
        <w:t>[</w:t>
      </w:r>
      <w:proofErr w:type="spellStart"/>
      <w:r w:rsidRPr="00FF7ABF">
        <w:rPr>
          <w:rFonts w:ascii="GHEA Mariam" w:hAnsi="GHEA Mariam" w:cs="Times New Roman"/>
          <w:i/>
          <w:iCs/>
        </w:rPr>
        <w:t>Հարցի</w:t>
      </w:r>
      <w:proofErr w:type="spellEnd"/>
      <w:r w:rsidRPr="00FF7ABF">
        <w:rPr>
          <w:rFonts w:ascii="GHEA Mariam" w:hAnsi="GHEA Mariam" w:cs="Times New Roman"/>
          <w:i/>
          <w:iCs/>
        </w:rPr>
        <w:t xml:space="preserve"> </w:t>
      </w:r>
      <w:proofErr w:type="spellStart"/>
      <w:r w:rsidRPr="00FF7ABF">
        <w:rPr>
          <w:rFonts w:ascii="GHEA Mariam" w:hAnsi="GHEA Mariam" w:cs="Times New Roman"/>
          <w:i/>
          <w:iCs/>
        </w:rPr>
        <w:t>անվանումը</w:t>
      </w:r>
      <w:proofErr w:type="spellEnd"/>
      <w:r w:rsidRPr="00FF7ABF">
        <w:rPr>
          <w:rFonts w:ascii="GHEA Mariam" w:hAnsi="GHEA Mariam" w:cs="Times New Roman"/>
          <w:i/>
          <w:iCs/>
        </w:rPr>
        <w:t xml:space="preserve"> և </w:t>
      </w:r>
      <w:proofErr w:type="spellStart"/>
      <w:r w:rsidRPr="00FF7ABF">
        <w:rPr>
          <w:rFonts w:ascii="GHEA Mariam" w:hAnsi="GHEA Mariam" w:cs="Times New Roman"/>
          <w:i/>
          <w:iCs/>
        </w:rPr>
        <w:t>հասցեն</w:t>
      </w:r>
      <w:proofErr w:type="spellEnd"/>
      <w:r w:rsidRPr="00FF7ABF">
        <w:rPr>
          <w:rFonts w:ascii="GHEA Mariam" w:hAnsi="GHEA Mariam" w:cs="Times New Roman"/>
          <w:i/>
          <w:iCs/>
        </w:rPr>
        <w:t xml:space="preserve">, </w:t>
      </w:r>
      <w:proofErr w:type="spellStart"/>
      <w:r w:rsidRPr="00FF7ABF">
        <w:rPr>
          <w:rFonts w:ascii="GHEA Mariam" w:hAnsi="GHEA Mariam" w:cs="Times New Roman"/>
          <w:i/>
          <w:iCs/>
        </w:rPr>
        <w:t>եթե</w:t>
      </w:r>
      <w:proofErr w:type="spellEnd"/>
      <w:r w:rsidRPr="00FF7ABF">
        <w:rPr>
          <w:rFonts w:ascii="GHEA Mariam" w:hAnsi="GHEA Mariam" w:cs="Times New Roman"/>
          <w:i/>
          <w:iCs/>
        </w:rPr>
        <w:t xml:space="preserve"> </w:t>
      </w:r>
      <w:proofErr w:type="spellStart"/>
      <w:r w:rsidRPr="00FF7ABF">
        <w:rPr>
          <w:rFonts w:ascii="GHEA Mariam" w:hAnsi="GHEA Mariam" w:cs="Times New Roman"/>
          <w:i/>
          <w:iCs/>
        </w:rPr>
        <w:t>նշված</w:t>
      </w:r>
      <w:proofErr w:type="spellEnd"/>
      <w:r w:rsidRPr="00FF7ABF">
        <w:rPr>
          <w:rFonts w:ascii="GHEA Mariam" w:hAnsi="GHEA Mariam" w:cs="Times New Roman"/>
          <w:i/>
          <w:iCs/>
        </w:rPr>
        <w:t xml:space="preserve"> </w:t>
      </w:r>
      <w:proofErr w:type="spellStart"/>
      <w:r w:rsidRPr="00FF7ABF">
        <w:rPr>
          <w:rFonts w:ascii="GHEA Mariam" w:hAnsi="GHEA Mariam" w:cs="Times New Roman"/>
          <w:i/>
          <w:iCs/>
        </w:rPr>
        <w:t>չէ</w:t>
      </w:r>
      <w:proofErr w:type="spellEnd"/>
      <w:r w:rsidRPr="00FF7ABF">
        <w:rPr>
          <w:rFonts w:ascii="GHEA Mariam" w:hAnsi="GHEA Mariam" w:cs="Times New Roman"/>
          <w:i/>
          <w:iCs/>
        </w:rPr>
        <w:t xml:space="preserve"> </w:t>
      </w:r>
      <w:proofErr w:type="spellStart"/>
      <w:r w:rsidRPr="00FF7ABF">
        <w:rPr>
          <w:rFonts w:ascii="GHEA Mariam" w:hAnsi="GHEA Mariam" w:cs="Times New Roman"/>
          <w:i/>
          <w:iCs/>
        </w:rPr>
        <w:t>ձևաթղթում</w:t>
      </w:r>
      <w:proofErr w:type="spellEnd"/>
      <w:r w:rsidRPr="00FF7ABF">
        <w:rPr>
          <w:rFonts w:ascii="GHEA Mariam" w:hAnsi="GHEA Mariam" w:cs="Times New Roman"/>
          <w:i/>
          <w:iCs/>
        </w:rPr>
        <w:t>]</w:t>
      </w:r>
    </w:p>
    <w:p w14:paraId="1057CA8B" w14:textId="77777777" w:rsidR="00F57469" w:rsidRPr="00FF7ABF" w:rsidRDefault="00F57469" w:rsidP="00F57469">
      <w:pPr>
        <w:tabs>
          <w:tab w:val="left" w:pos="-720"/>
          <w:tab w:val="left" w:pos="0"/>
          <w:tab w:val="left" w:pos="712"/>
          <w:tab w:val="left" w:pos="1440"/>
          <w:tab w:val="left" w:pos="2160"/>
        </w:tabs>
        <w:suppressAutoHyphens/>
        <w:jc w:val="both"/>
        <w:rPr>
          <w:rFonts w:ascii="GHEA Mariam" w:hAnsi="GHEA Mariam"/>
          <w:i/>
          <w:spacing w:val="-3"/>
        </w:rPr>
      </w:pPr>
      <w:proofErr w:type="spellStart"/>
      <w:r w:rsidRPr="00FF7ABF">
        <w:rPr>
          <w:rFonts w:ascii="GHEA Mariam" w:hAnsi="GHEA Mariam" w:cs="Sylfaen"/>
          <w:spacing w:val="-3"/>
        </w:rPr>
        <w:t>Մենք</w:t>
      </w:r>
      <w:proofErr w:type="spellEnd"/>
      <w:r w:rsidRPr="00FF7ABF">
        <w:rPr>
          <w:rFonts w:ascii="GHEA Mariam" w:hAnsi="GHEA Mariam" w:cs="Arial Armenian"/>
          <w:spacing w:val="-3"/>
        </w:rPr>
        <w:t xml:space="preserve"> </w:t>
      </w:r>
      <w:proofErr w:type="spellStart"/>
      <w:r w:rsidRPr="00FF7ABF">
        <w:rPr>
          <w:rFonts w:ascii="GHEA Mariam" w:hAnsi="GHEA Mariam" w:cs="Sylfaen"/>
          <w:spacing w:val="-3"/>
        </w:rPr>
        <w:t>տեղեկացվել</w:t>
      </w:r>
      <w:proofErr w:type="spellEnd"/>
      <w:r w:rsidRPr="00FF7ABF">
        <w:rPr>
          <w:rFonts w:ascii="GHEA Mariam" w:hAnsi="GHEA Mariam" w:cs="Arial Armenian"/>
          <w:spacing w:val="-3"/>
        </w:rPr>
        <w:t xml:space="preserve"> </w:t>
      </w:r>
      <w:proofErr w:type="spellStart"/>
      <w:r w:rsidRPr="00FF7ABF">
        <w:rPr>
          <w:rFonts w:ascii="GHEA Mariam" w:hAnsi="GHEA Mariam" w:cs="Sylfaen"/>
          <w:spacing w:val="-3"/>
        </w:rPr>
        <w:t>ենք</w:t>
      </w:r>
      <w:proofErr w:type="spellEnd"/>
      <w:r w:rsidRPr="00FF7ABF">
        <w:rPr>
          <w:rFonts w:ascii="GHEA Mariam" w:hAnsi="GHEA Mariam" w:cs="Arial Armenian"/>
          <w:spacing w:val="-3"/>
        </w:rPr>
        <w:t xml:space="preserve">, </w:t>
      </w:r>
      <w:proofErr w:type="spellStart"/>
      <w:r w:rsidRPr="00FF7ABF">
        <w:rPr>
          <w:rFonts w:ascii="GHEA Mariam" w:hAnsi="GHEA Mariam" w:cs="Sylfaen"/>
          <w:spacing w:val="-3"/>
        </w:rPr>
        <w:t>որ</w:t>
      </w:r>
      <w:proofErr w:type="spellEnd"/>
      <w:r w:rsidRPr="00FF7ABF">
        <w:rPr>
          <w:rFonts w:ascii="GHEA Mariam" w:hAnsi="GHEA Mariam" w:cs="Arial Armenian"/>
          <w:spacing w:val="-3"/>
        </w:rPr>
        <w:t xml:space="preserve"> </w:t>
      </w:r>
      <w:r w:rsidRPr="00FF7ABF">
        <w:rPr>
          <w:rFonts w:ascii="GHEA Mariam" w:hAnsi="GHEA Mariam"/>
          <w:spacing w:val="-3"/>
        </w:rPr>
        <w:t>[</w:t>
      </w:r>
      <w:r w:rsidRPr="00FF7ABF">
        <w:rPr>
          <w:rFonts w:ascii="GHEA Mariam" w:hAnsi="GHEA Mariam" w:cs="Sylfaen"/>
          <w:i/>
          <w:iCs/>
          <w:lang w:val="af-ZA"/>
        </w:rPr>
        <w:t>Մատակարարի</w:t>
      </w:r>
      <w:r w:rsidRPr="00FF7ABF">
        <w:rPr>
          <w:rFonts w:ascii="GHEA Mariam" w:hAnsi="GHEA Mariam" w:cs="Arial Armenian"/>
          <w:i/>
          <w:iCs/>
          <w:lang w:val="af-ZA"/>
        </w:rPr>
        <w:t xml:space="preserve"> </w:t>
      </w:r>
      <w:r w:rsidRPr="00FF7ABF">
        <w:rPr>
          <w:rFonts w:ascii="GHEA Mariam" w:hAnsi="GHEA Mariam" w:cs="Sylfaen"/>
          <w:i/>
          <w:iCs/>
          <w:lang w:val="af-ZA"/>
        </w:rPr>
        <w:t>անունը</w:t>
      </w:r>
      <w:r w:rsidRPr="00FF7ABF">
        <w:rPr>
          <w:rFonts w:ascii="GHEA Mariam" w:hAnsi="GHEA Mariam" w:cs="Arial Armenian"/>
          <w:i/>
          <w:iCs/>
          <w:lang w:val="af-ZA"/>
        </w:rPr>
        <w:t xml:space="preserve">, </w:t>
      </w:r>
      <w:r w:rsidRPr="00FF7ABF">
        <w:rPr>
          <w:rFonts w:ascii="GHEA Mariam" w:hAnsi="GHEA Mariam" w:cs="Sylfaen"/>
          <w:i/>
          <w:iCs/>
          <w:lang w:val="af-ZA"/>
        </w:rPr>
        <w:t>համատեղ</w:t>
      </w:r>
      <w:r w:rsidRPr="00FF7ABF">
        <w:rPr>
          <w:rFonts w:ascii="GHEA Mariam" w:hAnsi="GHEA Mariam" w:cs="Arial Armenian"/>
          <w:i/>
          <w:iCs/>
          <w:lang w:val="af-ZA"/>
        </w:rPr>
        <w:t xml:space="preserve"> </w:t>
      </w:r>
      <w:r w:rsidRPr="00FF7ABF">
        <w:rPr>
          <w:rFonts w:ascii="GHEA Mariam" w:hAnsi="GHEA Mariam" w:cs="Sylfaen"/>
          <w:i/>
          <w:iCs/>
          <w:lang w:val="af-ZA"/>
        </w:rPr>
        <w:t>ձեռնարկության</w:t>
      </w:r>
      <w:r w:rsidRPr="00FF7ABF">
        <w:rPr>
          <w:rFonts w:ascii="GHEA Mariam" w:hAnsi="GHEA Mariam" w:cs="Arial Armenian"/>
          <w:i/>
          <w:iCs/>
          <w:lang w:val="af-ZA"/>
        </w:rPr>
        <w:t xml:space="preserve"> </w:t>
      </w:r>
      <w:r w:rsidRPr="00FF7ABF">
        <w:rPr>
          <w:rFonts w:ascii="GHEA Mariam" w:hAnsi="GHEA Mariam" w:cs="Sylfaen"/>
          <w:i/>
          <w:iCs/>
          <w:lang w:val="af-ZA"/>
        </w:rPr>
        <w:t>դեպքում</w:t>
      </w:r>
      <w:r w:rsidRPr="00FF7ABF">
        <w:rPr>
          <w:rFonts w:ascii="GHEA Mariam" w:hAnsi="GHEA Mariam" w:cs="Arial Armenian"/>
          <w:i/>
          <w:iCs/>
          <w:lang w:val="af-ZA"/>
        </w:rPr>
        <w:t xml:space="preserve">` </w:t>
      </w:r>
      <w:r w:rsidRPr="00FF7ABF">
        <w:rPr>
          <w:rFonts w:ascii="GHEA Mariam" w:hAnsi="GHEA Mariam" w:cs="Sylfaen"/>
          <w:i/>
          <w:iCs/>
          <w:lang w:val="af-ZA"/>
        </w:rPr>
        <w:t>համատեղ</w:t>
      </w:r>
      <w:r w:rsidRPr="00FF7ABF">
        <w:rPr>
          <w:rFonts w:ascii="GHEA Mariam" w:hAnsi="GHEA Mariam" w:cs="Arial Armenian"/>
          <w:i/>
          <w:iCs/>
          <w:lang w:val="af-ZA"/>
        </w:rPr>
        <w:t xml:space="preserve"> </w:t>
      </w:r>
      <w:r w:rsidRPr="00FF7ABF">
        <w:rPr>
          <w:rFonts w:ascii="GHEA Mariam" w:hAnsi="GHEA Mariam" w:cs="Sylfaen"/>
          <w:i/>
          <w:iCs/>
          <w:lang w:val="af-ZA"/>
        </w:rPr>
        <w:t>ձեռնարկության</w:t>
      </w:r>
      <w:r w:rsidRPr="00FF7ABF">
        <w:rPr>
          <w:rFonts w:ascii="GHEA Mariam" w:hAnsi="GHEA Mariam" w:cs="Arial Armenian"/>
          <w:i/>
          <w:iCs/>
          <w:lang w:val="af-ZA"/>
        </w:rPr>
        <w:t xml:space="preserve"> </w:t>
      </w:r>
      <w:r w:rsidRPr="00FF7ABF">
        <w:rPr>
          <w:rFonts w:ascii="GHEA Mariam" w:hAnsi="GHEA Mariam" w:cs="Sylfaen"/>
          <w:i/>
          <w:iCs/>
          <w:lang w:val="af-ZA"/>
        </w:rPr>
        <w:t>անվանումը</w:t>
      </w:r>
      <w:r w:rsidRPr="00FF7ABF">
        <w:rPr>
          <w:rFonts w:ascii="GHEA Mariam" w:hAnsi="GHEA Mariam"/>
          <w:iCs/>
          <w:lang w:val="af-ZA"/>
        </w:rPr>
        <w:t>]</w:t>
      </w:r>
      <w:r w:rsidRPr="00FF7ABF">
        <w:rPr>
          <w:rFonts w:ascii="GHEA Mariam" w:hAnsi="GHEA Mariam"/>
          <w:spacing w:val="-3"/>
        </w:rPr>
        <w:t xml:space="preserve"> (</w:t>
      </w:r>
      <w:proofErr w:type="spellStart"/>
      <w:r w:rsidRPr="00FF7ABF">
        <w:rPr>
          <w:rFonts w:ascii="GHEA Mariam" w:hAnsi="GHEA Mariam" w:cs="Sylfaen"/>
          <w:spacing w:val="-3"/>
        </w:rPr>
        <w:t>այսուհետ</w:t>
      </w:r>
      <w:proofErr w:type="spellEnd"/>
      <w:r w:rsidRPr="00FF7ABF">
        <w:rPr>
          <w:rFonts w:ascii="GHEA Mariam" w:hAnsi="GHEA Mariam" w:cs="Sylfaen"/>
          <w:spacing w:val="-3"/>
        </w:rPr>
        <w:t>՝</w:t>
      </w:r>
      <w:r w:rsidRPr="00FF7ABF">
        <w:rPr>
          <w:rFonts w:ascii="GHEA Mariam" w:hAnsi="GHEA Mariam" w:cs="Arial Armenian"/>
          <w:spacing w:val="-3"/>
        </w:rPr>
        <w:t xml:space="preserve"> «</w:t>
      </w:r>
      <w:proofErr w:type="spellStart"/>
      <w:r w:rsidRPr="00FF7ABF">
        <w:rPr>
          <w:rFonts w:ascii="GHEA Mariam" w:hAnsi="GHEA Mariam" w:cs="Arial Armenian"/>
          <w:spacing w:val="-3"/>
        </w:rPr>
        <w:t>Դիմող</w:t>
      </w:r>
      <w:proofErr w:type="spellEnd"/>
      <w:r w:rsidRPr="00FF7ABF">
        <w:rPr>
          <w:rFonts w:ascii="GHEA Mariam" w:hAnsi="GHEA Mariam" w:cs="Sylfaen"/>
          <w:spacing w:val="-3"/>
        </w:rPr>
        <w:t>»</w:t>
      </w:r>
      <w:r w:rsidRPr="00FF7ABF">
        <w:rPr>
          <w:rFonts w:ascii="GHEA Mariam" w:hAnsi="GHEA Mariam" w:cs="Arial Armenian"/>
          <w:spacing w:val="-3"/>
        </w:rPr>
        <w:t xml:space="preserve">) </w:t>
      </w:r>
      <w:proofErr w:type="spellStart"/>
      <w:r w:rsidRPr="00FF7ABF">
        <w:rPr>
          <w:rFonts w:ascii="GHEA Mariam" w:hAnsi="GHEA Mariam" w:cs="Sylfaen"/>
          <w:spacing w:val="-3"/>
        </w:rPr>
        <w:t>Պայմանագիր</w:t>
      </w:r>
      <w:proofErr w:type="spellEnd"/>
      <w:r w:rsidRPr="00FF7ABF">
        <w:rPr>
          <w:rFonts w:ascii="GHEA Mariam" w:hAnsi="GHEA Mariam" w:cs="Sylfaen"/>
          <w:spacing w:val="-3"/>
        </w:rPr>
        <w:t xml:space="preserve"> է </w:t>
      </w:r>
      <w:proofErr w:type="spellStart"/>
      <w:r w:rsidRPr="00FF7ABF">
        <w:rPr>
          <w:rFonts w:ascii="GHEA Mariam" w:hAnsi="GHEA Mariam" w:cs="Sylfaen"/>
          <w:spacing w:val="-3"/>
        </w:rPr>
        <w:t>կնքել</w:t>
      </w:r>
      <w:proofErr w:type="spellEnd"/>
      <w:r w:rsidRPr="00FF7ABF">
        <w:rPr>
          <w:rFonts w:ascii="GHEA Mariam" w:hAnsi="GHEA Mariam" w:cs="Sylfaen"/>
          <w:spacing w:val="-3"/>
        </w:rPr>
        <w:t>՝</w:t>
      </w:r>
      <w:r w:rsidRPr="00FF7ABF">
        <w:rPr>
          <w:rFonts w:ascii="GHEA Mariam" w:hAnsi="GHEA Mariam" w:cs="Arial Armenian"/>
          <w:spacing w:val="-3"/>
        </w:rPr>
        <w:t xml:space="preserve"> </w:t>
      </w:r>
      <w:proofErr w:type="spellStart"/>
      <w:r w:rsidRPr="00FF7ABF">
        <w:rPr>
          <w:rFonts w:ascii="GHEA Mariam" w:hAnsi="GHEA Mariam" w:cs="Sylfaen"/>
          <w:spacing w:val="-3"/>
        </w:rPr>
        <w:t>թվագրված</w:t>
      </w:r>
      <w:proofErr w:type="spellEnd"/>
      <w:r w:rsidRPr="00FF7ABF">
        <w:rPr>
          <w:rFonts w:ascii="GHEA Mariam" w:hAnsi="GHEA Mariam"/>
          <w:spacing w:val="-3"/>
        </w:rPr>
        <w:t xml:space="preserve"> </w:t>
      </w:r>
      <w:r w:rsidRPr="00FF7ABF">
        <w:rPr>
          <w:rFonts w:ascii="GHEA Mariam" w:hAnsi="GHEA Mariam"/>
          <w:i/>
          <w:spacing w:val="-3"/>
        </w:rPr>
        <w:t>[</w:t>
      </w:r>
      <w:proofErr w:type="spellStart"/>
      <w:r w:rsidRPr="00FF7ABF">
        <w:rPr>
          <w:rFonts w:ascii="GHEA Mariam" w:hAnsi="GHEA Mariam" w:cs="Sylfaen"/>
          <w:i/>
          <w:spacing w:val="-3"/>
        </w:rPr>
        <w:t>ամսաթիվը</w:t>
      </w:r>
      <w:proofErr w:type="spellEnd"/>
      <w:r w:rsidRPr="00FF7ABF">
        <w:rPr>
          <w:rFonts w:ascii="GHEA Mariam" w:hAnsi="GHEA Mariam" w:cs="Arial Armenian"/>
          <w:i/>
          <w:spacing w:val="-3"/>
        </w:rPr>
        <w:t xml:space="preserve">] </w:t>
      </w:r>
      <w:proofErr w:type="spellStart"/>
      <w:r w:rsidRPr="00FF7ABF">
        <w:rPr>
          <w:rFonts w:ascii="GHEA Mariam" w:hAnsi="GHEA Mariam" w:cs="Arial Armenian"/>
          <w:spacing w:val="-3"/>
        </w:rPr>
        <w:t>Շահառուի</w:t>
      </w:r>
      <w:proofErr w:type="spellEnd"/>
      <w:r w:rsidRPr="00FF7ABF">
        <w:rPr>
          <w:rFonts w:ascii="GHEA Mariam" w:hAnsi="GHEA Mariam" w:cs="Arial Armenian"/>
          <w:spacing w:val="-3"/>
        </w:rPr>
        <w:t xml:space="preserve"> </w:t>
      </w:r>
      <w:proofErr w:type="spellStart"/>
      <w:r w:rsidRPr="00FF7ABF">
        <w:rPr>
          <w:rFonts w:ascii="GHEA Mariam" w:hAnsi="GHEA Mariam" w:cs="Arial Armenian"/>
          <w:spacing w:val="-3"/>
        </w:rPr>
        <w:t>հետ</w:t>
      </w:r>
      <w:proofErr w:type="spellEnd"/>
      <w:r w:rsidRPr="00FF7ABF">
        <w:rPr>
          <w:rFonts w:ascii="GHEA Mariam" w:hAnsi="GHEA Mariam" w:cs="Arial Armenian"/>
          <w:spacing w:val="-3"/>
        </w:rPr>
        <w:t xml:space="preserve"> </w:t>
      </w:r>
      <w:r w:rsidRPr="00FF7ABF">
        <w:rPr>
          <w:rFonts w:ascii="GHEA Mariam" w:hAnsi="GHEA Mariam"/>
          <w:i/>
          <w:spacing w:val="-3"/>
        </w:rPr>
        <w:t>[</w:t>
      </w:r>
      <w:proofErr w:type="spellStart"/>
      <w:r w:rsidRPr="00FF7ABF">
        <w:rPr>
          <w:rFonts w:ascii="GHEA Mariam" w:hAnsi="GHEA Mariam" w:cs="Sylfaen"/>
          <w:i/>
          <w:spacing w:val="-3"/>
        </w:rPr>
        <w:t>Պայմանագրի</w:t>
      </w:r>
      <w:proofErr w:type="spellEnd"/>
      <w:r w:rsidRPr="00FF7ABF">
        <w:rPr>
          <w:rFonts w:ascii="GHEA Mariam" w:hAnsi="GHEA Mariam" w:cs="Arial Armenian"/>
          <w:i/>
          <w:spacing w:val="-3"/>
        </w:rPr>
        <w:t xml:space="preserve"> </w:t>
      </w:r>
      <w:proofErr w:type="spellStart"/>
      <w:r w:rsidRPr="00FF7ABF">
        <w:rPr>
          <w:rFonts w:ascii="GHEA Mariam" w:hAnsi="GHEA Mariam" w:cs="Sylfaen"/>
          <w:i/>
          <w:spacing w:val="-3"/>
        </w:rPr>
        <w:t>անունը</w:t>
      </w:r>
      <w:proofErr w:type="spellEnd"/>
      <w:r w:rsidRPr="00FF7ABF">
        <w:rPr>
          <w:rFonts w:ascii="GHEA Mariam" w:hAnsi="GHEA Mariam" w:cs="Sylfaen"/>
          <w:i/>
          <w:spacing w:val="-3"/>
        </w:rPr>
        <w:t xml:space="preserve"> և </w:t>
      </w:r>
      <w:proofErr w:type="spellStart"/>
      <w:r w:rsidRPr="00FF7ABF">
        <w:rPr>
          <w:rFonts w:ascii="GHEA Mariam" w:hAnsi="GHEA Mariam" w:cs="Sylfaen"/>
          <w:i/>
          <w:spacing w:val="-3"/>
        </w:rPr>
        <w:t>Ապրանքների</w:t>
      </w:r>
      <w:proofErr w:type="spellEnd"/>
      <w:r w:rsidRPr="00FF7ABF">
        <w:rPr>
          <w:rFonts w:ascii="GHEA Mariam" w:hAnsi="GHEA Mariam" w:cs="Sylfaen"/>
          <w:i/>
          <w:spacing w:val="-3"/>
        </w:rPr>
        <w:t xml:space="preserve"> և </w:t>
      </w:r>
      <w:proofErr w:type="spellStart"/>
      <w:r w:rsidRPr="00FF7ABF">
        <w:rPr>
          <w:rFonts w:ascii="GHEA Mariam" w:hAnsi="GHEA Mariam" w:cs="Sylfaen"/>
          <w:i/>
          <w:spacing w:val="-3"/>
        </w:rPr>
        <w:t>հարակից</w:t>
      </w:r>
      <w:proofErr w:type="spellEnd"/>
      <w:r w:rsidRPr="00FF7ABF">
        <w:rPr>
          <w:rFonts w:ascii="GHEA Mariam" w:hAnsi="GHEA Mariam" w:cs="Sylfaen"/>
          <w:i/>
          <w:spacing w:val="-3"/>
        </w:rPr>
        <w:t xml:space="preserve"> ծառայությունների </w:t>
      </w:r>
      <w:proofErr w:type="spellStart"/>
      <w:r w:rsidRPr="00FF7ABF">
        <w:rPr>
          <w:rFonts w:ascii="GHEA Mariam" w:hAnsi="GHEA Mariam" w:cs="Sylfaen"/>
          <w:i/>
          <w:spacing w:val="-3"/>
        </w:rPr>
        <w:t>համառոտ</w:t>
      </w:r>
      <w:proofErr w:type="spellEnd"/>
      <w:r w:rsidRPr="00FF7ABF">
        <w:rPr>
          <w:rFonts w:ascii="GHEA Mariam" w:hAnsi="GHEA Mariam" w:cs="Sylfaen"/>
          <w:i/>
          <w:spacing w:val="-3"/>
        </w:rPr>
        <w:t xml:space="preserve"> </w:t>
      </w:r>
      <w:proofErr w:type="spellStart"/>
      <w:r w:rsidRPr="00FF7ABF">
        <w:rPr>
          <w:rFonts w:ascii="GHEA Mariam" w:hAnsi="GHEA Mariam" w:cs="Sylfaen"/>
          <w:i/>
          <w:spacing w:val="-3"/>
        </w:rPr>
        <w:t>նկարագրությունը</w:t>
      </w:r>
      <w:proofErr w:type="spellEnd"/>
      <w:r w:rsidRPr="00FF7ABF">
        <w:rPr>
          <w:rFonts w:ascii="GHEA Mariam" w:hAnsi="GHEA Mariam" w:cs="Arial Armenian"/>
          <w:i/>
          <w:spacing w:val="-3"/>
        </w:rPr>
        <w:t xml:space="preserve">] </w:t>
      </w:r>
      <w:proofErr w:type="spellStart"/>
      <w:r w:rsidRPr="00FF7ABF">
        <w:rPr>
          <w:rFonts w:ascii="GHEA Mariam" w:hAnsi="GHEA Mariam" w:cs="Arial Armenian"/>
          <w:spacing w:val="-3"/>
        </w:rPr>
        <w:t>մատակարարման</w:t>
      </w:r>
      <w:proofErr w:type="spellEnd"/>
      <w:r w:rsidRPr="00FF7ABF">
        <w:rPr>
          <w:rFonts w:ascii="GHEA Mariam" w:hAnsi="GHEA Mariam" w:cs="Arial Armenian"/>
          <w:spacing w:val="-3"/>
        </w:rPr>
        <w:t xml:space="preserve"> համար</w:t>
      </w:r>
      <w:r w:rsidRPr="00FF7ABF">
        <w:rPr>
          <w:rFonts w:ascii="GHEA Mariam" w:hAnsi="GHEA Mariam"/>
          <w:i/>
          <w:spacing w:val="-3"/>
        </w:rPr>
        <w:t xml:space="preserve"> </w:t>
      </w:r>
      <w:r w:rsidRPr="00FF7ABF">
        <w:rPr>
          <w:rFonts w:ascii="GHEA Mariam" w:hAnsi="GHEA Mariam"/>
          <w:spacing w:val="-3"/>
        </w:rPr>
        <w:t>(</w:t>
      </w:r>
      <w:proofErr w:type="spellStart"/>
      <w:r w:rsidRPr="00FF7ABF">
        <w:rPr>
          <w:rFonts w:ascii="GHEA Mariam" w:hAnsi="GHEA Mariam" w:cs="Sylfaen"/>
          <w:spacing w:val="-3"/>
        </w:rPr>
        <w:t>այսուհետ</w:t>
      </w:r>
      <w:proofErr w:type="spellEnd"/>
      <w:r w:rsidRPr="00FF7ABF">
        <w:rPr>
          <w:rFonts w:ascii="GHEA Mariam" w:hAnsi="GHEA Mariam" w:cs="Sylfaen"/>
          <w:spacing w:val="-3"/>
        </w:rPr>
        <w:t>՝</w:t>
      </w:r>
      <w:r w:rsidRPr="00FF7ABF">
        <w:rPr>
          <w:rFonts w:ascii="GHEA Mariam" w:hAnsi="GHEA Mariam" w:cs="Arial Armenian"/>
          <w:spacing w:val="-3"/>
        </w:rPr>
        <w:t xml:space="preserve"> «</w:t>
      </w:r>
      <w:proofErr w:type="spellStart"/>
      <w:r w:rsidRPr="00FF7ABF">
        <w:rPr>
          <w:rFonts w:ascii="GHEA Mariam" w:hAnsi="GHEA Mariam" w:cs="Arial Armenian"/>
          <w:spacing w:val="-3"/>
        </w:rPr>
        <w:t>Պայմանագիր</w:t>
      </w:r>
      <w:proofErr w:type="spellEnd"/>
      <w:r w:rsidRPr="00FF7ABF">
        <w:rPr>
          <w:rFonts w:ascii="GHEA Mariam" w:hAnsi="GHEA Mariam" w:cs="Sylfaen"/>
          <w:spacing w:val="-3"/>
        </w:rPr>
        <w:t>»</w:t>
      </w:r>
      <w:r w:rsidRPr="00FF7ABF">
        <w:rPr>
          <w:rFonts w:ascii="GHEA Mariam" w:hAnsi="GHEA Mariam" w:cs="Arial Armenian"/>
          <w:spacing w:val="-3"/>
        </w:rPr>
        <w:t>):</w:t>
      </w:r>
      <w:r w:rsidRPr="00FF7ABF">
        <w:rPr>
          <w:rFonts w:ascii="GHEA Mariam" w:hAnsi="GHEA Mariam" w:cs="Sylfaen"/>
          <w:spacing w:val="-3"/>
        </w:rPr>
        <w:t xml:space="preserve"> </w:t>
      </w:r>
      <w:r w:rsidRPr="00FF7ABF">
        <w:rPr>
          <w:rFonts w:ascii="GHEA Mariam" w:hAnsi="GHEA Mariam" w:cs="Arial Armenian"/>
          <w:spacing w:val="-3"/>
        </w:rPr>
        <w:t xml:space="preserve"> </w:t>
      </w:r>
      <w:r w:rsidRPr="00FF7ABF">
        <w:rPr>
          <w:rFonts w:ascii="GHEA Mariam" w:hAnsi="GHEA Mariam"/>
          <w:i/>
          <w:spacing w:val="-3"/>
        </w:rPr>
        <w:t xml:space="preserve">  </w:t>
      </w:r>
    </w:p>
    <w:p w14:paraId="1301EF85" w14:textId="3419D907" w:rsidR="00F57469" w:rsidRPr="00817ECB" w:rsidRDefault="006F43B6" w:rsidP="00F57469">
      <w:pPr>
        <w:pStyle w:val="NormalWeb"/>
        <w:jc w:val="both"/>
        <w:rPr>
          <w:rFonts w:ascii="GHEA Mariam" w:hAnsi="GHEA Mariam"/>
        </w:rPr>
      </w:pPr>
      <w:proofErr w:type="spellStart"/>
      <w:r w:rsidRPr="00817ECB">
        <w:rPr>
          <w:rFonts w:ascii="GHEA Mariam" w:hAnsi="GHEA Mariam"/>
        </w:rPr>
        <w:t>Ավելին</w:t>
      </w:r>
      <w:proofErr w:type="spellEnd"/>
      <w:r w:rsidR="0047502D" w:rsidRPr="00817ECB">
        <w:rPr>
          <w:rFonts w:ascii="GHEA Mariam" w:hAnsi="GHEA Mariam"/>
        </w:rPr>
        <w:t>,</w:t>
      </w:r>
      <w:r w:rsidRPr="00817ECB">
        <w:rPr>
          <w:rFonts w:ascii="GHEA Mariam" w:hAnsi="GHEA Mariam"/>
        </w:rPr>
        <w:t xml:space="preserve"> </w:t>
      </w:r>
      <w:r w:rsidRPr="00FF7ABF">
        <w:rPr>
          <w:rFonts w:ascii="GHEA Mariam" w:hAnsi="GHEA Mariam" w:cs="Times New Roman"/>
        </w:rPr>
        <w:t>գ</w:t>
      </w:r>
      <w:r w:rsidR="005A2DFC" w:rsidRPr="00FF7ABF">
        <w:rPr>
          <w:rFonts w:ascii="GHEA Mariam" w:hAnsi="GHEA Mariam" w:cs="Times New Roman"/>
          <w:lang w:val="hy-AM"/>
        </w:rPr>
        <w:t>ի</w:t>
      </w:r>
      <w:proofErr w:type="spellStart"/>
      <w:r w:rsidRPr="00FF7ABF">
        <w:rPr>
          <w:rFonts w:ascii="GHEA Mariam" w:hAnsi="GHEA Mariam" w:cs="Times New Roman"/>
        </w:rPr>
        <w:t>տակցում</w:t>
      </w:r>
      <w:proofErr w:type="spellEnd"/>
      <w:r w:rsidR="00F57469" w:rsidRPr="00817ECB">
        <w:rPr>
          <w:rFonts w:ascii="GHEA Mariam" w:hAnsi="GHEA Mariam"/>
        </w:rPr>
        <w:t xml:space="preserve"> </w:t>
      </w:r>
      <w:proofErr w:type="spellStart"/>
      <w:r w:rsidR="00F57469" w:rsidRPr="00817ECB">
        <w:rPr>
          <w:rFonts w:ascii="GHEA Mariam" w:hAnsi="GHEA Mariam"/>
        </w:rPr>
        <w:t>ենք</w:t>
      </w:r>
      <w:proofErr w:type="spellEnd"/>
      <w:r w:rsidR="00F57469" w:rsidRPr="00817ECB">
        <w:rPr>
          <w:rFonts w:ascii="GHEA Mariam" w:hAnsi="GHEA Mariam"/>
        </w:rPr>
        <w:t xml:space="preserve">, </w:t>
      </w:r>
      <w:proofErr w:type="spellStart"/>
      <w:r w:rsidR="00F57469" w:rsidRPr="00817ECB">
        <w:rPr>
          <w:rFonts w:ascii="GHEA Mariam" w:hAnsi="GHEA Mariam"/>
        </w:rPr>
        <w:t>որ</w:t>
      </w:r>
      <w:proofErr w:type="spellEnd"/>
      <w:r w:rsidR="00F57469" w:rsidRPr="00817ECB">
        <w:rPr>
          <w:rFonts w:ascii="GHEA Mariam" w:hAnsi="GHEA Mariam"/>
        </w:rPr>
        <w:t xml:space="preserve">, </w:t>
      </w:r>
      <w:proofErr w:type="spellStart"/>
      <w:r w:rsidR="00F57469" w:rsidRPr="00817ECB">
        <w:rPr>
          <w:rFonts w:ascii="GHEA Mariam" w:hAnsi="GHEA Mariam"/>
        </w:rPr>
        <w:t>համաձայն</w:t>
      </w:r>
      <w:proofErr w:type="spellEnd"/>
      <w:r w:rsidR="00F57469" w:rsidRPr="00817ECB">
        <w:rPr>
          <w:rFonts w:ascii="GHEA Mariam" w:hAnsi="GHEA Mariam"/>
        </w:rPr>
        <w:t xml:space="preserve"> </w:t>
      </w:r>
      <w:proofErr w:type="spellStart"/>
      <w:r w:rsidR="00F57469" w:rsidRPr="00817ECB">
        <w:rPr>
          <w:rFonts w:ascii="GHEA Mariam" w:hAnsi="GHEA Mariam"/>
        </w:rPr>
        <w:t>Պայմանագրի</w:t>
      </w:r>
      <w:proofErr w:type="spellEnd"/>
      <w:r w:rsidR="00F57469" w:rsidRPr="00817ECB">
        <w:rPr>
          <w:rFonts w:ascii="GHEA Mariam" w:hAnsi="GHEA Mariam"/>
        </w:rPr>
        <w:t xml:space="preserve"> </w:t>
      </w:r>
      <w:proofErr w:type="spellStart"/>
      <w:r w:rsidR="00F57469" w:rsidRPr="00817ECB">
        <w:rPr>
          <w:rFonts w:ascii="GHEA Mariam" w:hAnsi="GHEA Mariam"/>
        </w:rPr>
        <w:t>պայմանների</w:t>
      </w:r>
      <w:proofErr w:type="spellEnd"/>
      <w:r w:rsidR="00F57469" w:rsidRPr="00817ECB">
        <w:rPr>
          <w:rFonts w:ascii="GHEA Mariam" w:hAnsi="GHEA Mariam"/>
        </w:rPr>
        <w:t xml:space="preserve">, </w:t>
      </w:r>
      <w:proofErr w:type="spellStart"/>
      <w:r w:rsidR="00F57469" w:rsidRPr="00817ECB">
        <w:rPr>
          <w:rFonts w:ascii="GHEA Mariam" w:hAnsi="GHEA Mariam"/>
        </w:rPr>
        <w:t>պահանջվում</w:t>
      </w:r>
      <w:proofErr w:type="spellEnd"/>
      <w:r w:rsidR="00F57469" w:rsidRPr="00817ECB">
        <w:rPr>
          <w:rFonts w:ascii="GHEA Mariam" w:hAnsi="GHEA Mariam"/>
        </w:rPr>
        <w:t xml:space="preserve"> է </w:t>
      </w:r>
      <w:proofErr w:type="spellStart"/>
      <w:r w:rsidR="00F57469" w:rsidRPr="00817ECB">
        <w:rPr>
          <w:rFonts w:ascii="GHEA Mariam" w:hAnsi="GHEA Mariam"/>
        </w:rPr>
        <w:t>կատարման</w:t>
      </w:r>
      <w:proofErr w:type="spellEnd"/>
      <w:r w:rsidR="00F57469" w:rsidRPr="00817ECB">
        <w:rPr>
          <w:rFonts w:ascii="GHEA Mariam" w:hAnsi="GHEA Mariam"/>
        </w:rPr>
        <w:t xml:space="preserve"> </w:t>
      </w:r>
      <w:proofErr w:type="spellStart"/>
      <w:r w:rsidR="00F57469" w:rsidRPr="00817ECB">
        <w:rPr>
          <w:rFonts w:ascii="GHEA Mariam" w:hAnsi="GHEA Mariam"/>
        </w:rPr>
        <w:t>երաշխիք</w:t>
      </w:r>
      <w:proofErr w:type="spellEnd"/>
      <w:r w:rsidR="00F57469" w:rsidRPr="00817ECB">
        <w:rPr>
          <w:rFonts w:ascii="GHEA Mariam" w:hAnsi="GHEA Mariam"/>
        </w:rPr>
        <w:t xml:space="preserve">: </w:t>
      </w:r>
    </w:p>
    <w:p w14:paraId="4C4E7D8F" w14:textId="77777777" w:rsidR="009F5C98" w:rsidRPr="00817ECB" w:rsidRDefault="009F5C98" w:rsidP="009F5C98">
      <w:pPr>
        <w:spacing w:after="200"/>
        <w:jc w:val="both"/>
        <w:rPr>
          <w:rFonts w:ascii="GHEA Mariam" w:hAnsi="GHEA Mariam"/>
          <w:i/>
        </w:rPr>
      </w:pPr>
      <w:proofErr w:type="spellStart"/>
      <w:r w:rsidRPr="00817ECB">
        <w:rPr>
          <w:rFonts w:ascii="GHEA Mariam" w:hAnsi="GHEA Mariam"/>
        </w:rPr>
        <w:t>Դիմողի</w:t>
      </w:r>
      <w:proofErr w:type="spellEnd"/>
      <w:r w:rsidRPr="00817ECB">
        <w:rPr>
          <w:rFonts w:ascii="GHEA Mariam" w:hAnsi="GHEA Mariam"/>
        </w:rPr>
        <w:t xml:space="preserve"> </w:t>
      </w:r>
      <w:proofErr w:type="spellStart"/>
      <w:r w:rsidRPr="00817ECB">
        <w:rPr>
          <w:rFonts w:ascii="GHEA Mariam" w:hAnsi="GHEA Mariam"/>
        </w:rPr>
        <w:t>խնդրանքով</w:t>
      </w:r>
      <w:proofErr w:type="spellEnd"/>
      <w:r w:rsidRPr="00817ECB">
        <w:rPr>
          <w:rFonts w:ascii="GHEA Mariam" w:hAnsi="GHEA Mariam"/>
        </w:rPr>
        <w:t xml:space="preserve"> </w:t>
      </w:r>
      <w:proofErr w:type="spellStart"/>
      <w:r w:rsidRPr="00817ECB">
        <w:rPr>
          <w:rFonts w:ascii="GHEA Mariam" w:hAnsi="GHEA Mariam"/>
        </w:rPr>
        <w:t>սույնով</w:t>
      </w:r>
      <w:proofErr w:type="spellEnd"/>
      <w:r w:rsidRPr="00817ECB">
        <w:rPr>
          <w:rFonts w:ascii="GHEA Mariam" w:hAnsi="GHEA Mariam"/>
        </w:rPr>
        <w:t xml:space="preserve"> </w:t>
      </w:r>
      <w:proofErr w:type="spellStart"/>
      <w:r w:rsidRPr="00817ECB">
        <w:rPr>
          <w:rFonts w:ascii="GHEA Mariam" w:hAnsi="GHEA Mariam"/>
        </w:rPr>
        <w:t>մենք</w:t>
      </w:r>
      <w:proofErr w:type="spellEnd"/>
      <w:r w:rsidRPr="00817ECB">
        <w:rPr>
          <w:rFonts w:ascii="GHEA Mariam" w:hAnsi="GHEA Mariam"/>
        </w:rPr>
        <w:t xml:space="preserve"> </w:t>
      </w:r>
      <w:proofErr w:type="spellStart"/>
      <w:r w:rsidRPr="00817ECB">
        <w:rPr>
          <w:rFonts w:ascii="GHEA Mariam" w:hAnsi="GHEA Mariam"/>
        </w:rPr>
        <w:t>որպես</w:t>
      </w:r>
      <w:proofErr w:type="spellEnd"/>
      <w:r w:rsidRPr="00817ECB">
        <w:rPr>
          <w:rFonts w:ascii="GHEA Mariam" w:hAnsi="GHEA Mariam"/>
        </w:rPr>
        <w:t xml:space="preserve"> </w:t>
      </w:r>
      <w:proofErr w:type="spellStart"/>
      <w:r w:rsidRPr="00817ECB">
        <w:rPr>
          <w:rFonts w:ascii="GHEA Mariam" w:hAnsi="GHEA Mariam"/>
        </w:rPr>
        <w:t>Երաշխավոր</w:t>
      </w:r>
      <w:proofErr w:type="spellEnd"/>
      <w:r w:rsidRPr="00817ECB">
        <w:rPr>
          <w:rFonts w:ascii="GHEA Mariam" w:hAnsi="GHEA Mariam"/>
        </w:rPr>
        <w:t xml:space="preserve">, </w:t>
      </w:r>
      <w:proofErr w:type="spellStart"/>
      <w:r w:rsidRPr="00817ECB">
        <w:rPr>
          <w:rFonts w:ascii="GHEA Mariam" w:hAnsi="GHEA Mariam"/>
        </w:rPr>
        <w:t>անչեղարկելիորեն</w:t>
      </w:r>
      <w:proofErr w:type="spellEnd"/>
      <w:r w:rsidRPr="00817ECB">
        <w:rPr>
          <w:rFonts w:ascii="GHEA Mariam" w:hAnsi="GHEA Mariam"/>
        </w:rPr>
        <w:t xml:space="preserve"> </w:t>
      </w:r>
      <w:proofErr w:type="spellStart"/>
      <w:r w:rsidRPr="00817ECB">
        <w:rPr>
          <w:rFonts w:ascii="GHEA Mariam" w:hAnsi="GHEA Mariam"/>
        </w:rPr>
        <w:t>պարտավորվում</w:t>
      </w:r>
      <w:proofErr w:type="spellEnd"/>
      <w:r w:rsidRPr="00817ECB">
        <w:rPr>
          <w:rFonts w:ascii="GHEA Mariam" w:hAnsi="GHEA Mariam"/>
        </w:rPr>
        <w:t xml:space="preserve"> </w:t>
      </w:r>
      <w:proofErr w:type="spellStart"/>
      <w:r w:rsidRPr="00817ECB">
        <w:rPr>
          <w:rFonts w:ascii="GHEA Mariam" w:hAnsi="GHEA Mariam"/>
        </w:rPr>
        <w:t>ենք</w:t>
      </w:r>
      <w:proofErr w:type="spellEnd"/>
      <w:r w:rsidRPr="00817ECB">
        <w:rPr>
          <w:rFonts w:ascii="GHEA Mariam" w:hAnsi="GHEA Mariam"/>
        </w:rPr>
        <w:t xml:space="preserve"> </w:t>
      </w:r>
      <w:proofErr w:type="spellStart"/>
      <w:r w:rsidRPr="00817ECB">
        <w:rPr>
          <w:rFonts w:ascii="GHEA Mariam" w:hAnsi="GHEA Mariam"/>
        </w:rPr>
        <w:t>ձեզ</w:t>
      </w:r>
      <w:proofErr w:type="spellEnd"/>
      <w:r w:rsidRPr="00817ECB">
        <w:rPr>
          <w:rFonts w:ascii="GHEA Mariam" w:hAnsi="GHEA Mariam"/>
        </w:rPr>
        <w:t xml:space="preserve"> </w:t>
      </w:r>
      <w:proofErr w:type="spellStart"/>
      <w:r w:rsidRPr="00817ECB">
        <w:rPr>
          <w:rFonts w:ascii="GHEA Mariam" w:hAnsi="GHEA Mariam"/>
        </w:rPr>
        <w:t>վճարել</w:t>
      </w:r>
      <w:proofErr w:type="spellEnd"/>
      <w:r w:rsidRPr="00817ECB">
        <w:rPr>
          <w:rFonts w:ascii="GHEA Mariam" w:hAnsi="GHEA Mariam"/>
        </w:rPr>
        <w:t xml:space="preserve"> </w:t>
      </w:r>
      <w:proofErr w:type="spellStart"/>
      <w:r w:rsidRPr="00817ECB">
        <w:rPr>
          <w:rFonts w:ascii="GHEA Mariam" w:hAnsi="GHEA Mariam"/>
        </w:rPr>
        <w:t>ցանկացած</w:t>
      </w:r>
      <w:proofErr w:type="spellEnd"/>
      <w:r w:rsidRPr="00817ECB">
        <w:rPr>
          <w:rFonts w:ascii="GHEA Mariam" w:hAnsi="GHEA Mariam"/>
        </w:rPr>
        <w:t xml:space="preserve"> </w:t>
      </w:r>
      <w:proofErr w:type="spellStart"/>
      <w:r w:rsidRPr="00817ECB">
        <w:rPr>
          <w:rFonts w:ascii="GHEA Mariam" w:hAnsi="GHEA Mariam"/>
        </w:rPr>
        <w:t>գումար</w:t>
      </w:r>
      <w:proofErr w:type="spellEnd"/>
      <w:r w:rsidRPr="00817ECB">
        <w:rPr>
          <w:rFonts w:ascii="GHEA Mariam" w:hAnsi="GHEA Mariam"/>
        </w:rPr>
        <w:t>/</w:t>
      </w:r>
      <w:proofErr w:type="spellStart"/>
      <w:r w:rsidRPr="00817ECB">
        <w:rPr>
          <w:rFonts w:ascii="GHEA Mariam" w:hAnsi="GHEA Mariam"/>
        </w:rPr>
        <w:t>ներ</w:t>
      </w:r>
      <w:proofErr w:type="spellEnd"/>
      <w:r w:rsidRPr="00817ECB">
        <w:rPr>
          <w:rFonts w:ascii="GHEA Mariam" w:hAnsi="GHEA Mariam"/>
        </w:rPr>
        <w:t xml:space="preserve">, </w:t>
      </w:r>
      <w:proofErr w:type="spellStart"/>
      <w:r w:rsidRPr="00817ECB">
        <w:rPr>
          <w:rFonts w:ascii="GHEA Mariam" w:hAnsi="GHEA Mariam"/>
        </w:rPr>
        <w:t>որոնք</w:t>
      </w:r>
      <w:proofErr w:type="spellEnd"/>
      <w:r w:rsidRPr="00817ECB">
        <w:rPr>
          <w:rFonts w:ascii="GHEA Mariam" w:hAnsi="GHEA Mariam"/>
        </w:rPr>
        <w:t xml:space="preserve"> </w:t>
      </w:r>
      <w:proofErr w:type="spellStart"/>
      <w:r w:rsidRPr="00817ECB">
        <w:rPr>
          <w:rFonts w:ascii="GHEA Mariam" w:hAnsi="GHEA Mariam"/>
        </w:rPr>
        <w:t>չեն</w:t>
      </w:r>
      <w:proofErr w:type="spellEnd"/>
      <w:r w:rsidRPr="00817ECB">
        <w:rPr>
          <w:rFonts w:ascii="GHEA Mariam" w:hAnsi="GHEA Mariam"/>
        </w:rPr>
        <w:t xml:space="preserve"> </w:t>
      </w:r>
      <w:proofErr w:type="spellStart"/>
      <w:r w:rsidRPr="00817ECB">
        <w:rPr>
          <w:rFonts w:ascii="GHEA Mariam" w:hAnsi="GHEA Mariam"/>
        </w:rPr>
        <w:t>գերազանցի</w:t>
      </w:r>
      <w:proofErr w:type="spellEnd"/>
      <w:r w:rsidRPr="00817ECB">
        <w:rPr>
          <w:rFonts w:ascii="GHEA Mariam" w:hAnsi="GHEA Mariam"/>
        </w:rPr>
        <w:t xml:space="preserve"> </w:t>
      </w:r>
      <w:r w:rsidRPr="00817ECB">
        <w:rPr>
          <w:rFonts w:ascii="GHEA Mariam" w:hAnsi="GHEA Mariam"/>
          <w:i/>
        </w:rPr>
        <w:t>[</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գումարը</w:t>
      </w:r>
      <w:proofErr w:type="spellEnd"/>
      <w:r w:rsidRPr="00817ECB">
        <w:rPr>
          <w:rFonts w:ascii="GHEA Mariam" w:hAnsi="GHEA Mariam"/>
          <w:i/>
        </w:rPr>
        <w:t>(</w:t>
      </w:r>
      <w:proofErr w:type="spellStart"/>
      <w:r w:rsidRPr="00817ECB">
        <w:rPr>
          <w:rFonts w:ascii="GHEA Mariam" w:hAnsi="GHEA Mariam"/>
          <w:i/>
        </w:rPr>
        <w:t>ները</w:t>
      </w:r>
      <w:proofErr w:type="spellEnd"/>
      <w:r w:rsidR="00FB02A1" w:rsidRPr="00817ECB">
        <w:rPr>
          <w:rStyle w:val="FootnoteReference"/>
          <w:rFonts w:ascii="GHEA Mariam" w:hAnsi="GHEA Mariam"/>
          <w:i/>
        </w:rPr>
        <w:footnoteReference w:id="17"/>
      </w:r>
      <w:r w:rsidRPr="00817ECB">
        <w:rPr>
          <w:rFonts w:ascii="GHEA Mariam" w:hAnsi="GHEA Mariam"/>
          <w:i/>
        </w:rPr>
        <w:t xml:space="preserve">) </w:t>
      </w:r>
      <w:proofErr w:type="spellStart"/>
      <w:r w:rsidRPr="00817ECB">
        <w:rPr>
          <w:rFonts w:ascii="GHEA Mariam" w:hAnsi="GHEA Mariam"/>
          <w:i/>
        </w:rPr>
        <w:t>թվերով</w:t>
      </w:r>
      <w:proofErr w:type="spellEnd"/>
      <w:r w:rsidRPr="00817ECB">
        <w:rPr>
          <w:rFonts w:ascii="GHEA Mariam" w:hAnsi="GHEA Mariam"/>
          <w:i/>
        </w:rPr>
        <w:t xml:space="preserve"> և </w:t>
      </w:r>
      <w:proofErr w:type="spellStart"/>
      <w:r w:rsidRPr="00817ECB">
        <w:rPr>
          <w:rFonts w:ascii="GHEA Mariam" w:hAnsi="GHEA Mariam"/>
          <w:i/>
        </w:rPr>
        <w:t>բառերով</w:t>
      </w:r>
      <w:proofErr w:type="spellEnd"/>
      <w:r w:rsidRPr="00817ECB">
        <w:rPr>
          <w:rFonts w:ascii="GHEA Mariam" w:hAnsi="GHEA Mariam"/>
          <w:i/>
        </w:rPr>
        <w:t xml:space="preserve">] </w:t>
      </w:r>
      <w:proofErr w:type="spellStart"/>
      <w:r w:rsidRPr="00817ECB">
        <w:rPr>
          <w:rFonts w:ascii="GHEA Mariam" w:hAnsi="GHEA Mariam"/>
        </w:rPr>
        <w:t>Շահառուի</w:t>
      </w:r>
      <w:proofErr w:type="spellEnd"/>
      <w:r w:rsidRPr="00817ECB">
        <w:rPr>
          <w:rFonts w:ascii="GHEA Mariam" w:hAnsi="GHEA Mariam"/>
        </w:rPr>
        <w:t xml:space="preserve"> </w:t>
      </w:r>
      <w:proofErr w:type="spellStart"/>
      <w:r w:rsidRPr="00817ECB">
        <w:rPr>
          <w:rFonts w:ascii="GHEA Mariam" w:hAnsi="GHEA Mariam"/>
        </w:rPr>
        <w:t>պահանջի</w:t>
      </w:r>
      <w:proofErr w:type="spellEnd"/>
      <w:r w:rsidRPr="00817ECB">
        <w:rPr>
          <w:rFonts w:ascii="GHEA Mariam" w:hAnsi="GHEA Mariam"/>
        </w:rPr>
        <w:t xml:space="preserve"> </w:t>
      </w:r>
      <w:proofErr w:type="spellStart"/>
      <w:r w:rsidRPr="00817ECB">
        <w:rPr>
          <w:rFonts w:ascii="GHEA Mariam" w:hAnsi="GHEA Mariam"/>
        </w:rPr>
        <w:t>դեպքում</w:t>
      </w:r>
      <w:proofErr w:type="spellEnd"/>
      <w:r w:rsidRPr="00817ECB">
        <w:rPr>
          <w:rFonts w:ascii="GHEA Mariam" w:hAnsi="GHEA Mariam"/>
        </w:rPr>
        <w:t xml:space="preserve">, </w:t>
      </w:r>
      <w:proofErr w:type="spellStart"/>
      <w:r w:rsidRPr="00817ECB">
        <w:rPr>
          <w:rFonts w:ascii="GHEA Mariam" w:hAnsi="GHEA Mariam"/>
        </w:rPr>
        <w:t>որը</w:t>
      </w:r>
      <w:proofErr w:type="spellEnd"/>
      <w:r w:rsidRPr="00817ECB">
        <w:rPr>
          <w:rFonts w:ascii="GHEA Mariam" w:hAnsi="GHEA Mariam"/>
        </w:rPr>
        <w:t xml:space="preserve"> </w:t>
      </w:r>
      <w:proofErr w:type="spellStart"/>
      <w:r w:rsidRPr="00817ECB">
        <w:rPr>
          <w:rFonts w:ascii="GHEA Mariam" w:hAnsi="GHEA Mariam"/>
        </w:rPr>
        <w:t>ուղեկցվում</w:t>
      </w:r>
      <w:proofErr w:type="spellEnd"/>
      <w:r w:rsidRPr="00817ECB">
        <w:rPr>
          <w:rFonts w:ascii="GHEA Mariam" w:hAnsi="GHEA Mariam"/>
        </w:rPr>
        <w:t xml:space="preserve"> է </w:t>
      </w:r>
      <w:proofErr w:type="spellStart"/>
      <w:r w:rsidRPr="00817ECB">
        <w:rPr>
          <w:rFonts w:ascii="GHEA Mariam" w:hAnsi="GHEA Mariam"/>
        </w:rPr>
        <w:t>Շահառուի</w:t>
      </w:r>
      <w:proofErr w:type="spellEnd"/>
      <w:r w:rsidRPr="00817ECB">
        <w:rPr>
          <w:rFonts w:ascii="GHEA Mariam" w:hAnsi="GHEA Mariam"/>
        </w:rPr>
        <w:t xml:space="preserve"> </w:t>
      </w:r>
      <w:proofErr w:type="spellStart"/>
      <w:r w:rsidRPr="00817ECB">
        <w:rPr>
          <w:rFonts w:ascii="GHEA Mariam" w:hAnsi="GHEA Mariam"/>
        </w:rPr>
        <w:t>տեղեկանքով</w:t>
      </w:r>
      <w:proofErr w:type="spellEnd"/>
      <w:r w:rsidRPr="00817ECB">
        <w:rPr>
          <w:rFonts w:ascii="GHEA Mariam" w:hAnsi="GHEA Mariam"/>
        </w:rPr>
        <w:t xml:space="preserve">, </w:t>
      </w:r>
      <w:proofErr w:type="spellStart"/>
      <w:r w:rsidRPr="00817ECB">
        <w:rPr>
          <w:rFonts w:ascii="GHEA Mariam" w:hAnsi="GHEA Mariam"/>
        </w:rPr>
        <w:t>պահանջը</w:t>
      </w:r>
      <w:proofErr w:type="spellEnd"/>
      <w:r w:rsidRPr="00817ECB">
        <w:rPr>
          <w:rFonts w:ascii="GHEA Mariam" w:hAnsi="GHEA Mariam"/>
        </w:rPr>
        <w:t xml:space="preserve"> </w:t>
      </w:r>
      <w:proofErr w:type="spellStart"/>
      <w:r w:rsidRPr="00817ECB">
        <w:rPr>
          <w:rFonts w:ascii="GHEA Mariam" w:hAnsi="GHEA Mariam"/>
        </w:rPr>
        <w:t>ինքնին</w:t>
      </w:r>
      <w:proofErr w:type="spellEnd"/>
      <w:r w:rsidRPr="00817ECB">
        <w:rPr>
          <w:rFonts w:ascii="GHEA Mariam" w:hAnsi="GHEA Mariam"/>
        </w:rPr>
        <w:t xml:space="preserve"> կամ </w:t>
      </w:r>
      <w:proofErr w:type="spellStart"/>
      <w:r w:rsidRPr="00817ECB">
        <w:rPr>
          <w:rFonts w:ascii="GHEA Mariam" w:hAnsi="GHEA Mariam"/>
        </w:rPr>
        <w:t>ուղեկցվող</w:t>
      </w:r>
      <w:proofErr w:type="spellEnd"/>
      <w:r w:rsidRPr="00817ECB">
        <w:rPr>
          <w:rFonts w:ascii="GHEA Mariam" w:hAnsi="GHEA Mariam"/>
        </w:rPr>
        <w:t xml:space="preserve"> </w:t>
      </w:r>
      <w:proofErr w:type="spellStart"/>
      <w:r w:rsidRPr="00817ECB">
        <w:rPr>
          <w:rFonts w:ascii="GHEA Mariam" w:hAnsi="GHEA Mariam"/>
        </w:rPr>
        <w:t>առանձին</w:t>
      </w:r>
      <w:proofErr w:type="spellEnd"/>
      <w:r w:rsidRPr="00817ECB">
        <w:rPr>
          <w:rFonts w:ascii="GHEA Mariam" w:hAnsi="GHEA Mariam"/>
        </w:rPr>
        <w:t xml:space="preserve"> </w:t>
      </w:r>
      <w:proofErr w:type="spellStart"/>
      <w:r w:rsidRPr="00817ECB">
        <w:rPr>
          <w:rFonts w:ascii="GHEA Mariam" w:hAnsi="GHEA Mariam"/>
        </w:rPr>
        <w:t>ստորագրված</w:t>
      </w:r>
      <w:proofErr w:type="spellEnd"/>
      <w:r w:rsidRPr="00817ECB">
        <w:rPr>
          <w:rFonts w:ascii="GHEA Mariam" w:hAnsi="GHEA Mariam"/>
        </w:rPr>
        <w:t xml:space="preserve"> կամ  </w:t>
      </w:r>
      <w:proofErr w:type="spellStart"/>
      <w:r w:rsidRPr="00817ECB">
        <w:rPr>
          <w:rFonts w:ascii="GHEA Mariam" w:hAnsi="GHEA Mariam"/>
        </w:rPr>
        <w:t>պահանջը</w:t>
      </w:r>
      <w:proofErr w:type="spellEnd"/>
      <w:r w:rsidRPr="00817ECB">
        <w:rPr>
          <w:rFonts w:ascii="GHEA Mariam" w:hAnsi="GHEA Mariam"/>
        </w:rPr>
        <w:t xml:space="preserve"> </w:t>
      </w:r>
      <w:proofErr w:type="spellStart"/>
      <w:r w:rsidRPr="00817ECB">
        <w:rPr>
          <w:rFonts w:ascii="GHEA Mariam" w:hAnsi="GHEA Mariam"/>
        </w:rPr>
        <w:t>նշող</w:t>
      </w:r>
      <w:proofErr w:type="spellEnd"/>
      <w:r w:rsidRPr="00817ECB">
        <w:rPr>
          <w:rFonts w:ascii="GHEA Mariam" w:hAnsi="GHEA Mariam"/>
        </w:rPr>
        <w:t xml:space="preserve"> </w:t>
      </w:r>
      <w:proofErr w:type="spellStart"/>
      <w:r w:rsidRPr="00817ECB">
        <w:rPr>
          <w:rFonts w:ascii="GHEA Mariam" w:hAnsi="GHEA Mariam"/>
        </w:rPr>
        <w:t>փաստաթղթով</w:t>
      </w:r>
      <w:proofErr w:type="spellEnd"/>
      <w:r w:rsidRPr="00817ECB">
        <w:rPr>
          <w:rFonts w:ascii="GHEA Mariam" w:hAnsi="GHEA Mariam"/>
        </w:rPr>
        <w:t xml:space="preserve">, </w:t>
      </w:r>
      <w:proofErr w:type="spellStart"/>
      <w:r w:rsidRPr="00817ECB">
        <w:rPr>
          <w:rFonts w:ascii="GHEA Mariam" w:hAnsi="GHEA Mariam"/>
        </w:rPr>
        <w:t>որով</w:t>
      </w:r>
      <w:proofErr w:type="spellEnd"/>
      <w:r w:rsidRPr="00817ECB">
        <w:rPr>
          <w:rFonts w:ascii="GHEA Mariam" w:hAnsi="GHEA Mariam"/>
        </w:rPr>
        <w:t xml:space="preserve"> </w:t>
      </w:r>
      <w:proofErr w:type="spellStart"/>
      <w:r w:rsidRPr="00817ECB">
        <w:rPr>
          <w:rFonts w:ascii="GHEA Mariam" w:hAnsi="GHEA Mariam"/>
        </w:rPr>
        <w:t>կնշվի</w:t>
      </w:r>
      <w:proofErr w:type="spellEnd"/>
      <w:r w:rsidRPr="00817ECB">
        <w:rPr>
          <w:rFonts w:ascii="GHEA Mariam" w:hAnsi="GHEA Mariam"/>
        </w:rPr>
        <w:t xml:space="preserve">, </w:t>
      </w:r>
      <w:proofErr w:type="spellStart"/>
      <w:r w:rsidRPr="00817ECB">
        <w:rPr>
          <w:rFonts w:ascii="GHEA Mariam" w:hAnsi="GHEA Mariam"/>
        </w:rPr>
        <w:t>որ</w:t>
      </w:r>
      <w:proofErr w:type="spellEnd"/>
      <w:r w:rsidRPr="00817ECB">
        <w:rPr>
          <w:rFonts w:ascii="GHEA Mariam" w:hAnsi="GHEA Mariam"/>
        </w:rPr>
        <w:t xml:space="preserve"> </w:t>
      </w:r>
      <w:proofErr w:type="spellStart"/>
      <w:r w:rsidRPr="00817ECB">
        <w:rPr>
          <w:rFonts w:ascii="GHEA Mariam" w:hAnsi="GHEA Mariam"/>
        </w:rPr>
        <w:t>Դիմողը</w:t>
      </w:r>
      <w:proofErr w:type="spellEnd"/>
      <w:r w:rsidRPr="00817ECB">
        <w:rPr>
          <w:rFonts w:ascii="GHEA Mariam" w:hAnsi="GHEA Mariam"/>
        </w:rPr>
        <w:t xml:space="preserve"> </w:t>
      </w:r>
      <w:proofErr w:type="spellStart"/>
      <w:r w:rsidRPr="00817ECB">
        <w:rPr>
          <w:rFonts w:ascii="GHEA Mariam" w:hAnsi="GHEA Mariam"/>
        </w:rPr>
        <w:t>Պայմանագրի</w:t>
      </w:r>
      <w:proofErr w:type="spellEnd"/>
      <w:r w:rsidRPr="00817ECB">
        <w:rPr>
          <w:rFonts w:ascii="GHEA Mariam" w:hAnsi="GHEA Mariam"/>
        </w:rPr>
        <w:t xml:space="preserve"> </w:t>
      </w:r>
      <w:proofErr w:type="spellStart"/>
      <w:r w:rsidRPr="00817ECB">
        <w:rPr>
          <w:rFonts w:ascii="GHEA Mariam" w:hAnsi="GHEA Mariam"/>
        </w:rPr>
        <w:t>շրջանակում</w:t>
      </w:r>
      <w:proofErr w:type="spellEnd"/>
      <w:r w:rsidRPr="00817ECB">
        <w:rPr>
          <w:rFonts w:ascii="GHEA Mariam" w:hAnsi="GHEA Mariam"/>
        </w:rPr>
        <w:t xml:space="preserve"> </w:t>
      </w:r>
      <w:proofErr w:type="spellStart"/>
      <w:r w:rsidRPr="00817ECB">
        <w:rPr>
          <w:rFonts w:ascii="GHEA Mariam" w:hAnsi="GHEA Mariam"/>
        </w:rPr>
        <w:t>չի</w:t>
      </w:r>
      <w:proofErr w:type="spellEnd"/>
      <w:r w:rsidRPr="00817ECB">
        <w:rPr>
          <w:rFonts w:ascii="GHEA Mariam" w:hAnsi="GHEA Mariam"/>
        </w:rPr>
        <w:t xml:space="preserve"> </w:t>
      </w:r>
      <w:proofErr w:type="spellStart"/>
      <w:r w:rsidRPr="00817ECB">
        <w:rPr>
          <w:rFonts w:ascii="GHEA Mariam" w:hAnsi="GHEA Mariam"/>
        </w:rPr>
        <w:t>կատարել</w:t>
      </w:r>
      <w:proofErr w:type="spellEnd"/>
      <w:r w:rsidRPr="00817ECB">
        <w:rPr>
          <w:rFonts w:ascii="GHEA Mariam" w:hAnsi="GHEA Mariam"/>
        </w:rPr>
        <w:t xml:space="preserve"> </w:t>
      </w:r>
      <w:proofErr w:type="spellStart"/>
      <w:r w:rsidRPr="00817ECB">
        <w:rPr>
          <w:rFonts w:ascii="GHEA Mariam" w:hAnsi="GHEA Mariam"/>
        </w:rPr>
        <w:t>պայմանագրային</w:t>
      </w:r>
      <w:proofErr w:type="spellEnd"/>
      <w:r w:rsidRPr="00817ECB">
        <w:rPr>
          <w:rFonts w:ascii="GHEA Mariam" w:hAnsi="GHEA Mariam"/>
        </w:rPr>
        <w:t xml:space="preserve"> </w:t>
      </w:r>
      <w:proofErr w:type="spellStart"/>
      <w:r w:rsidRPr="00817ECB">
        <w:rPr>
          <w:rFonts w:ascii="GHEA Mariam" w:hAnsi="GHEA Mariam"/>
        </w:rPr>
        <w:t>իր</w:t>
      </w:r>
      <w:proofErr w:type="spellEnd"/>
      <w:r w:rsidRPr="00817ECB">
        <w:rPr>
          <w:rFonts w:ascii="GHEA Mariam" w:hAnsi="GHEA Mariam"/>
        </w:rPr>
        <w:t xml:space="preserve"> </w:t>
      </w:r>
      <w:proofErr w:type="spellStart"/>
      <w:r w:rsidRPr="00817ECB">
        <w:rPr>
          <w:rFonts w:ascii="GHEA Mariam" w:hAnsi="GHEA Mariam"/>
        </w:rPr>
        <w:t>պարտավորություն</w:t>
      </w:r>
      <w:proofErr w:type="spellEnd"/>
      <w:r w:rsidRPr="00817ECB">
        <w:rPr>
          <w:rFonts w:ascii="GHEA Mariam" w:hAnsi="GHEA Mariam"/>
        </w:rPr>
        <w:t>(</w:t>
      </w:r>
      <w:proofErr w:type="spellStart"/>
      <w:r w:rsidRPr="00817ECB">
        <w:rPr>
          <w:rFonts w:ascii="GHEA Mariam" w:hAnsi="GHEA Mariam"/>
        </w:rPr>
        <w:t>ներ</w:t>
      </w:r>
      <w:proofErr w:type="spellEnd"/>
      <w:r w:rsidRPr="00817ECB">
        <w:rPr>
          <w:rFonts w:ascii="GHEA Mariam" w:hAnsi="GHEA Mariam"/>
        </w:rPr>
        <w:t xml:space="preserve">)ը` </w:t>
      </w:r>
      <w:proofErr w:type="spellStart"/>
      <w:r w:rsidRPr="00817ECB">
        <w:rPr>
          <w:rFonts w:ascii="GHEA Mariam" w:hAnsi="GHEA Mariam"/>
        </w:rPr>
        <w:t>առանց</w:t>
      </w:r>
      <w:proofErr w:type="spellEnd"/>
      <w:r w:rsidRPr="00817ECB">
        <w:rPr>
          <w:rFonts w:ascii="GHEA Mariam" w:hAnsi="GHEA Mariam"/>
        </w:rPr>
        <w:t xml:space="preserve"> </w:t>
      </w:r>
      <w:proofErr w:type="spellStart"/>
      <w:r w:rsidRPr="00817ECB">
        <w:rPr>
          <w:rFonts w:ascii="GHEA Mariam" w:hAnsi="GHEA Mariam"/>
        </w:rPr>
        <w:t>փաստարկների</w:t>
      </w:r>
      <w:proofErr w:type="spellEnd"/>
      <w:r w:rsidRPr="00817ECB">
        <w:rPr>
          <w:rFonts w:ascii="GHEA Mariam" w:hAnsi="GHEA Mariam"/>
        </w:rPr>
        <w:t xml:space="preserve">, կամ ձեր </w:t>
      </w:r>
      <w:proofErr w:type="spellStart"/>
      <w:r w:rsidRPr="00817ECB">
        <w:rPr>
          <w:rFonts w:ascii="GHEA Mariam" w:hAnsi="GHEA Mariam"/>
        </w:rPr>
        <w:t>պահանջի</w:t>
      </w:r>
      <w:proofErr w:type="spellEnd"/>
      <w:r w:rsidRPr="00817ECB">
        <w:rPr>
          <w:rFonts w:ascii="GHEA Mariam" w:hAnsi="GHEA Mariam"/>
        </w:rPr>
        <w:t xml:space="preserve"> կամ </w:t>
      </w:r>
      <w:proofErr w:type="spellStart"/>
      <w:r w:rsidRPr="00817ECB">
        <w:rPr>
          <w:rFonts w:ascii="GHEA Mariam" w:hAnsi="GHEA Mariam"/>
        </w:rPr>
        <w:lastRenderedPageBreak/>
        <w:t>պահանջով</w:t>
      </w:r>
      <w:proofErr w:type="spellEnd"/>
      <w:r w:rsidRPr="00817ECB">
        <w:rPr>
          <w:rFonts w:ascii="GHEA Mariam" w:hAnsi="GHEA Mariam"/>
        </w:rPr>
        <w:t xml:space="preserve"> </w:t>
      </w:r>
      <w:proofErr w:type="spellStart"/>
      <w:r w:rsidRPr="00817ECB">
        <w:rPr>
          <w:rFonts w:ascii="GHEA Mariam" w:hAnsi="GHEA Mariam"/>
        </w:rPr>
        <w:t>ներկայացվող</w:t>
      </w:r>
      <w:proofErr w:type="spellEnd"/>
      <w:r w:rsidRPr="00817ECB">
        <w:rPr>
          <w:rFonts w:ascii="GHEA Mariam" w:hAnsi="GHEA Mariam"/>
        </w:rPr>
        <w:t xml:space="preserve"> </w:t>
      </w:r>
      <w:proofErr w:type="spellStart"/>
      <w:r w:rsidRPr="00817ECB">
        <w:rPr>
          <w:rFonts w:ascii="GHEA Mariam" w:hAnsi="GHEA Mariam"/>
        </w:rPr>
        <w:t>գումարի</w:t>
      </w:r>
      <w:proofErr w:type="spellEnd"/>
      <w:r w:rsidRPr="00817ECB">
        <w:rPr>
          <w:rFonts w:ascii="GHEA Mariam" w:hAnsi="GHEA Mariam"/>
        </w:rPr>
        <w:t xml:space="preserve"> համար </w:t>
      </w:r>
      <w:proofErr w:type="spellStart"/>
      <w:r w:rsidRPr="00817ECB">
        <w:rPr>
          <w:rFonts w:ascii="GHEA Mariam" w:hAnsi="GHEA Mariam"/>
        </w:rPr>
        <w:t>հիմնավորում</w:t>
      </w:r>
      <w:proofErr w:type="spellEnd"/>
      <w:r w:rsidRPr="00817ECB">
        <w:rPr>
          <w:rFonts w:ascii="GHEA Mariam" w:hAnsi="GHEA Mariam"/>
        </w:rPr>
        <w:t xml:space="preserve"> կամ </w:t>
      </w:r>
      <w:proofErr w:type="spellStart"/>
      <w:r w:rsidRPr="00817ECB">
        <w:rPr>
          <w:rFonts w:ascii="GHEA Mariam" w:hAnsi="GHEA Mariam"/>
        </w:rPr>
        <w:t>պատճառաբանություն</w:t>
      </w:r>
      <w:proofErr w:type="spellEnd"/>
      <w:r w:rsidRPr="00817ECB">
        <w:rPr>
          <w:rFonts w:ascii="GHEA Mariam" w:hAnsi="GHEA Mariam"/>
        </w:rPr>
        <w:t xml:space="preserve"> </w:t>
      </w:r>
      <w:proofErr w:type="spellStart"/>
      <w:r w:rsidRPr="00817ECB">
        <w:rPr>
          <w:rFonts w:ascii="GHEA Mariam" w:hAnsi="GHEA Mariam"/>
        </w:rPr>
        <w:t>ներկայացնելու</w:t>
      </w:r>
      <w:proofErr w:type="spellEnd"/>
      <w:r w:rsidRPr="00817ECB">
        <w:rPr>
          <w:rFonts w:ascii="GHEA Mariam" w:hAnsi="GHEA Mariam"/>
        </w:rPr>
        <w:t xml:space="preserve">: </w:t>
      </w:r>
    </w:p>
    <w:p w14:paraId="7A33B249" w14:textId="77777777" w:rsidR="00046259" w:rsidRPr="00817ECB" w:rsidRDefault="00046259" w:rsidP="00AE53EC">
      <w:pPr>
        <w:pStyle w:val="NormalWeb"/>
        <w:jc w:val="both"/>
        <w:rPr>
          <w:rFonts w:ascii="GHEA Mariam" w:hAnsi="GHEA Mariam"/>
        </w:rPr>
      </w:pPr>
    </w:p>
    <w:p w14:paraId="2C4B8478" w14:textId="77777777" w:rsidR="00046259" w:rsidRPr="00817ECB" w:rsidRDefault="00BC36CC" w:rsidP="00046259">
      <w:pPr>
        <w:pStyle w:val="NormalWeb"/>
        <w:jc w:val="both"/>
        <w:rPr>
          <w:rFonts w:ascii="GHEA Mariam" w:hAnsi="GHEA Mariam"/>
        </w:rPr>
      </w:pPr>
      <w:r w:rsidRPr="00817ECB">
        <w:rPr>
          <w:rFonts w:ascii="GHEA Mariam" w:hAnsi="GHEA Mariam"/>
        </w:rPr>
        <w:t xml:space="preserve">Այս </w:t>
      </w:r>
      <w:proofErr w:type="spellStart"/>
      <w:r w:rsidRPr="00817ECB">
        <w:rPr>
          <w:rFonts w:ascii="GHEA Mariam" w:hAnsi="GHEA Mariam"/>
        </w:rPr>
        <w:t>երաշխիքի</w:t>
      </w:r>
      <w:proofErr w:type="spellEnd"/>
      <w:r w:rsidRPr="00817ECB">
        <w:rPr>
          <w:rFonts w:ascii="GHEA Mariam" w:hAnsi="GHEA Mariam"/>
        </w:rPr>
        <w:t xml:space="preserve"> </w:t>
      </w:r>
      <w:proofErr w:type="spellStart"/>
      <w:r w:rsidRPr="00817ECB">
        <w:rPr>
          <w:rFonts w:ascii="GHEA Mariam" w:hAnsi="GHEA Mariam"/>
        </w:rPr>
        <w:t>ժամկետը</w:t>
      </w:r>
      <w:proofErr w:type="spellEnd"/>
      <w:r w:rsidRPr="00817ECB">
        <w:rPr>
          <w:rFonts w:ascii="GHEA Mariam" w:hAnsi="GHEA Mariam"/>
        </w:rPr>
        <w:t xml:space="preserve"> </w:t>
      </w:r>
      <w:proofErr w:type="spellStart"/>
      <w:r w:rsidRPr="00817ECB">
        <w:rPr>
          <w:rFonts w:ascii="GHEA Mariam" w:hAnsi="GHEA Mariam"/>
        </w:rPr>
        <w:t>կլրանա</w:t>
      </w:r>
      <w:proofErr w:type="spellEnd"/>
      <w:r w:rsidRPr="00817ECB">
        <w:rPr>
          <w:rFonts w:ascii="GHEA Mariam" w:hAnsi="GHEA Mariam"/>
        </w:rPr>
        <w:t xml:space="preserve"> </w:t>
      </w:r>
      <w:proofErr w:type="spellStart"/>
      <w:r w:rsidRPr="00817ECB">
        <w:rPr>
          <w:rFonts w:ascii="GHEA Mariam" w:hAnsi="GHEA Mariam"/>
        </w:rPr>
        <w:t>ոչ</w:t>
      </w:r>
      <w:proofErr w:type="spellEnd"/>
      <w:r w:rsidRPr="00817ECB">
        <w:rPr>
          <w:rFonts w:ascii="GHEA Mariam" w:hAnsi="GHEA Mariam"/>
        </w:rPr>
        <w:t xml:space="preserve"> </w:t>
      </w:r>
      <w:proofErr w:type="spellStart"/>
      <w:r w:rsidRPr="00817ECB">
        <w:rPr>
          <w:rFonts w:ascii="GHEA Mariam" w:hAnsi="GHEA Mariam"/>
        </w:rPr>
        <w:t>ուշ</w:t>
      </w:r>
      <w:proofErr w:type="spellEnd"/>
      <w:r w:rsidRPr="00817ECB">
        <w:rPr>
          <w:rFonts w:ascii="GHEA Mariam" w:hAnsi="GHEA Mariam"/>
        </w:rPr>
        <w:t xml:space="preserve"> </w:t>
      </w:r>
      <w:proofErr w:type="spellStart"/>
      <w:r w:rsidRPr="00817ECB">
        <w:rPr>
          <w:rFonts w:ascii="GHEA Mariam" w:hAnsi="GHEA Mariam"/>
        </w:rPr>
        <w:t>քան</w:t>
      </w:r>
      <w:proofErr w:type="spellEnd"/>
      <w:r w:rsidRPr="00817ECB">
        <w:rPr>
          <w:rFonts w:ascii="GHEA Mariam" w:hAnsi="GHEA Mariam"/>
        </w:rPr>
        <w:t xml:space="preserve"> </w:t>
      </w:r>
      <w:r w:rsidRPr="00817ECB">
        <w:rPr>
          <w:rFonts w:ascii="GHEA Mariam" w:hAnsi="GHEA Mariam"/>
          <w:i/>
        </w:rPr>
        <w:t>[</w:t>
      </w:r>
      <w:proofErr w:type="spellStart"/>
      <w:r w:rsidRPr="00817ECB">
        <w:rPr>
          <w:rFonts w:ascii="GHEA Mariam" w:hAnsi="GHEA Mariam"/>
          <w:i/>
        </w:rPr>
        <w:t>գրել</w:t>
      </w:r>
      <w:proofErr w:type="spellEnd"/>
      <w:r w:rsidRPr="00817ECB">
        <w:rPr>
          <w:rFonts w:ascii="GHEA Mariam" w:hAnsi="GHEA Mariam"/>
          <w:i/>
        </w:rPr>
        <w:t xml:space="preserve"> </w:t>
      </w:r>
      <w:proofErr w:type="spellStart"/>
      <w:r w:rsidRPr="00817ECB">
        <w:rPr>
          <w:rFonts w:ascii="GHEA Mariam" w:hAnsi="GHEA Mariam"/>
          <w:i/>
        </w:rPr>
        <w:t>օրը</w:t>
      </w:r>
      <w:proofErr w:type="spellEnd"/>
      <w:r w:rsidRPr="00817ECB">
        <w:rPr>
          <w:rFonts w:ascii="GHEA Mariam" w:hAnsi="GHEA Mariam"/>
          <w:i/>
        </w:rPr>
        <w:t>],</w:t>
      </w:r>
      <w:r w:rsidRPr="00817ECB">
        <w:rPr>
          <w:rFonts w:ascii="GHEA Mariam" w:hAnsi="GHEA Mariam"/>
        </w:rPr>
        <w:t xml:space="preserve"> </w:t>
      </w:r>
      <w:r w:rsidRPr="00817ECB">
        <w:rPr>
          <w:rFonts w:ascii="GHEA Mariam" w:hAnsi="GHEA Mariam"/>
          <w:i/>
        </w:rPr>
        <w:t>[</w:t>
      </w:r>
      <w:proofErr w:type="spellStart"/>
      <w:r w:rsidRPr="00817ECB">
        <w:rPr>
          <w:rFonts w:ascii="GHEA Mariam" w:hAnsi="GHEA Mariam"/>
          <w:i/>
        </w:rPr>
        <w:t>ամիսը</w:t>
      </w:r>
      <w:proofErr w:type="spellEnd"/>
      <w:r w:rsidRPr="00817ECB">
        <w:rPr>
          <w:rFonts w:ascii="GHEA Mariam" w:hAnsi="GHEA Mariam"/>
          <w:i/>
        </w:rPr>
        <w:t>], [</w:t>
      </w:r>
      <w:proofErr w:type="spellStart"/>
      <w:r w:rsidRPr="00817ECB">
        <w:rPr>
          <w:rFonts w:ascii="GHEA Mariam" w:hAnsi="GHEA Mariam"/>
          <w:i/>
        </w:rPr>
        <w:t>տարին</w:t>
      </w:r>
      <w:proofErr w:type="spellEnd"/>
      <w:r w:rsidRPr="00817ECB">
        <w:rPr>
          <w:rFonts w:ascii="GHEA Mariam" w:hAnsi="GHEA Mariam"/>
          <w:i/>
        </w:rPr>
        <w:t>]</w:t>
      </w:r>
      <w:r w:rsidRPr="00817ECB">
        <w:rPr>
          <w:rFonts w:ascii="GHEA Mariam" w:hAnsi="GHEA Mariam"/>
        </w:rPr>
        <w:t>,</w:t>
      </w:r>
      <w:r w:rsidR="004175F0" w:rsidRPr="00817ECB">
        <w:rPr>
          <w:rStyle w:val="FootnoteReference"/>
          <w:rFonts w:ascii="GHEA Mariam" w:hAnsi="GHEA Mariam"/>
        </w:rPr>
        <w:t>2</w:t>
      </w:r>
      <w:r w:rsidRPr="00817ECB">
        <w:rPr>
          <w:rFonts w:ascii="GHEA Mariam" w:hAnsi="GHEA Mariam"/>
        </w:rPr>
        <w:t xml:space="preserve"> և </w:t>
      </w:r>
      <w:proofErr w:type="spellStart"/>
      <w:r w:rsidRPr="00817ECB">
        <w:rPr>
          <w:rFonts w:ascii="GHEA Mariam" w:hAnsi="GHEA Mariam"/>
        </w:rPr>
        <w:t>վերջինիս</w:t>
      </w:r>
      <w:proofErr w:type="spellEnd"/>
      <w:r w:rsidRPr="00817ECB">
        <w:rPr>
          <w:rFonts w:ascii="GHEA Mariam" w:hAnsi="GHEA Mariam"/>
        </w:rPr>
        <w:t xml:space="preserve"> </w:t>
      </w:r>
      <w:proofErr w:type="spellStart"/>
      <w:r w:rsidRPr="00817ECB">
        <w:rPr>
          <w:rFonts w:ascii="GHEA Mariam" w:hAnsi="GHEA Mariam"/>
        </w:rPr>
        <w:t>շրջանակներում</w:t>
      </w:r>
      <w:proofErr w:type="spellEnd"/>
      <w:r w:rsidRPr="00817ECB">
        <w:rPr>
          <w:rFonts w:ascii="GHEA Mariam" w:hAnsi="GHEA Mariam"/>
        </w:rPr>
        <w:t xml:space="preserve"> </w:t>
      </w:r>
      <w:proofErr w:type="spellStart"/>
      <w:r w:rsidRPr="00817ECB">
        <w:rPr>
          <w:rFonts w:ascii="GHEA Mariam" w:hAnsi="GHEA Mariam"/>
        </w:rPr>
        <w:t>վճարման</w:t>
      </w:r>
      <w:proofErr w:type="spellEnd"/>
      <w:r w:rsidRPr="00817ECB">
        <w:rPr>
          <w:rFonts w:ascii="GHEA Mariam" w:hAnsi="GHEA Mariam"/>
        </w:rPr>
        <w:t xml:space="preserve"> </w:t>
      </w:r>
      <w:proofErr w:type="spellStart"/>
      <w:r w:rsidRPr="00817ECB">
        <w:rPr>
          <w:rFonts w:ascii="GHEA Mariam" w:hAnsi="GHEA Mariam"/>
        </w:rPr>
        <w:t>ցանկացած</w:t>
      </w:r>
      <w:proofErr w:type="spellEnd"/>
      <w:r w:rsidRPr="00817ECB">
        <w:rPr>
          <w:rFonts w:ascii="GHEA Mariam" w:hAnsi="GHEA Mariam"/>
        </w:rPr>
        <w:t xml:space="preserve"> </w:t>
      </w:r>
      <w:proofErr w:type="spellStart"/>
      <w:r w:rsidRPr="00817ECB">
        <w:rPr>
          <w:rFonts w:ascii="GHEA Mariam" w:hAnsi="GHEA Mariam"/>
        </w:rPr>
        <w:t>պահանջ</w:t>
      </w:r>
      <w:proofErr w:type="spellEnd"/>
      <w:r w:rsidRPr="00817ECB">
        <w:rPr>
          <w:rFonts w:ascii="GHEA Mariam" w:hAnsi="GHEA Mariam"/>
        </w:rPr>
        <w:t xml:space="preserve"> </w:t>
      </w:r>
      <w:proofErr w:type="spellStart"/>
      <w:r w:rsidRPr="00817ECB">
        <w:rPr>
          <w:rFonts w:ascii="GHEA Mariam" w:hAnsi="GHEA Mariam"/>
        </w:rPr>
        <w:t>պետք</w:t>
      </w:r>
      <w:proofErr w:type="spellEnd"/>
      <w:r w:rsidRPr="00817ECB">
        <w:rPr>
          <w:rFonts w:ascii="GHEA Mariam" w:hAnsi="GHEA Mariam"/>
        </w:rPr>
        <w:t xml:space="preserve"> է </w:t>
      </w:r>
      <w:proofErr w:type="spellStart"/>
      <w:r w:rsidRPr="00817ECB">
        <w:rPr>
          <w:rFonts w:ascii="GHEA Mariam" w:hAnsi="GHEA Mariam"/>
        </w:rPr>
        <w:t>մեզ</w:t>
      </w:r>
      <w:proofErr w:type="spellEnd"/>
      <w:r w:rsidRPr="00817ECB">
        <w:rPr>
          <w:rFonts w:ascii="GHEA Mariam" w:hAnsi="GHEA Mariam"/>
        </w:rPr>
        <w:t xml:space="preserve"> </w:t>
      </w:r>
      <w:proofErr w:type="spellStart"/>
      <w:r w:rsidRPr="00817ECB">
        <w:rPr>
          <w:rFonts w:ascii="GHEA Mariam" w:hAnsi="GHEA Mariam"/>
        </w:rPr>
        <w:t>ներկայացնել</w:t>
      </w:r>
      <w:proofErr w:type="spellEnd"/>
      <w:r w:rsidRPr="00817ECB">
        <w:rPr>
          <w:rFonts w:ascii="GHEA Mariam" w:hAnsi="GHEA Mariam"/>
        </w:rPr>
        <w:t xml:space="preserve"> </w:t>
      </w:r>
      <w:proofErr w:type="spellStart"/>
      <w:r w:rsidRPr="00817ECB">
        <w:rPr>
          <w:rFonts w:ascii="GHEA Mariam" w:hAnsi="GHEA Mariam"/>
        </w:rPr>
        <w:t>վերոնշյալ</w:t>
      </w:r>
      <w:proofErr w:type="spellEnd"/>
      <w:r w:rsidRPr="00817ECB">
        <w:rPr>
          <w:rFonts w:ascii="GHEA Mariam" w:hAnsi="GHEA Mariam"/>
        </w:rPr>
        <w:t xml:space="preserve"> </w:t>
      </w:r>
      <w:proofErr w:type="spellStart"/>
      <w:r w:rsidRPr="00817ECB">
        <w:rPr>
          <w:rFonts w:ascii="GHEA Mariam" w:hAnsi="GHEA Mariam"/>
        </w:rPr>
        <w:t>հասցեով</w:t>
      </w:r>
      <w:proofErr w:type="spellEnd"/>
      <w:r w:rsidRPr="00817ECB">
        <w:rPr>
          <w:rFonts w:ascii="GHEA Mariam" w:hAnsi="GHEA Mariam"/>
        </w:rPr>
        <w:t xml:space="preserve"> կամ </w:t>
      </w:r>
      <w:proofErr w:type="spellStart"/>
      <w:r w:rsidRPr="00817ECB">
        <w:rPr>
          <w:rFonts w:ascii="GHEA Mariam" w:hAnsi="GHEA Mariam"/>
        </w:rPr>
        <w:t>տվյալ</w:t>
      </w:r>
      <w:proofErr w:type="spellEnd"/>
      <w:r w:rsidRPr="00817ECB">
        <w:rPr>
          <w:rFonts w:ascii="GHEA Mariam" w:hAnsi="GHEA Mariam"/>
        </w:rPr>
        <w:t xml:space="preserve"> </w:t>
      </w:r>
      <w:proofErr w:type="spellStart"/>
      <w:r w:rsidRPr="00817ECB">
        <w:rPr>
          <w:rFonts w:ascii="GHEA Mariam" w:hAnsi="GHEA Mariam"/>
        </w:rPr>
        <w:t>օրը</w:t>
      </w:r>
      <w:proofErr w:type="spellEnd"/>
      <w:r w:rsidRPr="00817ECB">
        <w:rPr>
          <w:rFonts w:ascii="GHEA Mariam" w:hAnsi="GHEA Mariam"/>
        </w:rPr>
        <w:t xml:space="preserve">, կամ </w:t>
      </w:r>
      <w:proofErr w:type="spellStart"/>
      <w:r w:rsidRPr="00817ECB">
        <w:rPr>
          <w:rFonts w:ascii="GHEA Mariam" w:hAnsi="GHEA Mariam"/>
        </w:rPr>
        <w:t>դրանից</w:t>
      </w:r>
      <w:proofErr w:type="spellEnd"/>
      <w:r w:rsidRPr="00817ECB">
        <w:rPr>
          <w:rFonts w:ascii="GHEA Mariam" w:hAnsi="GHEA Mariam"/>
        </w:rPr>
        <w:t xml:space="preserve"> </w:t>
      </w:r>
      <w:proofErr w:type="spellStart"/>
      <w:r w:rsidRPr="00817ECB">
        <w:rPr>
          <w:rFonts w:ascii="GHEA Mariam" w:hAnsi="GHEA Mariam"/>
        </w:rPr>
        <w:t>առաջ</w:t>
      </w:r>
      <w:proofErr w:type="spellEnd"/>
      <w:r w:rsidRPr="00817ECB">
        <w:rPr>
          <w:rFonts w:ascii="GHEA Mariam" w:hAnsi="GHEA Mariam"/>
        </w:rPr>
        <w:t xml:space="preserve">: </w:t>
      </w:r>
      <w:r w:rsidR="00046259" w:rsidRPr="00817ECB">
        <w:rPr>
          <w:rFonts w:ascii="GHEA Mariam" w:hAnsi="GHEA Mariam"/>
        </w:rPr>
        <w:t xml:space="preserve">  </w:t>
      </w:r>
    </w:p>
    <w:p w14:paraId="6825C370" w14:textId="77777777" w:rsidR="00046259" w:rsidRPr="00817ECB" w:rsidRDefault="00433C4C" w:rsidP="00046259">
      <w:pPr>
        <w:pStyle w:val="NormalWeb"/>
        <w:jc w:val="both"/>
        <w:rPr>
          <w:rFonts w:ascii="GHEA Mariam" w:hAnsi="GHEA Mariam"/>
        </w:rPr>
      </w:pPr>
      <w:proofErr w:type="spellStart"/>
      <w:r w:rsidRPr="00817ECB">
        <w:rPr>
          <w:rFonts w:ascii="GHEA Mariam" w:hAnsi="GHEA Mariam"/>
        </w:rPr>
        <w:t>Սույն</w:t>
      </w:r>
      <w:proofErr w:type="spellEnd"/>
      <w:r w:rsidRPr="00817ECB">
        <w:rPr>
          <w:rFonts w:ascii="GHEA Mariam" w:hAnsi="GHEA Mariam"/>
        </w:rPr>
        <w:t xml:space="preserve"> </w:t>
      </w:r>
      <w:proofErr w:type="spellStart"/>
      <w:r w:rsidRPr="00817ECB">
        <w:rPr>
          <w:rFonts w:ascii="GHEA Mariam" w:hAnsi="GHEA Mariam"/>
        </w:rPr>
        <w:t>Երաշխիքը</w:t>
      </w:r>
      <w:proofErr w:type="spellEnd"/>
      <w:r w:rsidRPr="00817ECB">
        <w:rPr>
          <w:rFonts w:ascii="GHEA Mariam" w:hAnsi="GHEA Mariam"/>
        </w:rPr>
        <w:t xml:space="preserve"> </w:t>
      </w:r>
      <w:proofErr w:type="spellStart"/>
      <w:r w:rsidRPr="00817ECB">
        <w:rPr>
          <w:rFonts w:ascii="GHEA Mariam" w:hAnsi="GHEA Mariam"/>
        </w:rPr>
        <w:t>ենթակա</w:t>
      </w:r>
      <w:proofErr w:type="spellEnd"/>
      <w:r w:rsidRPr="00817ECB">
        <w:rPr>
          <w:rFonts w:ascii="GHEA Mariam" w:hAnsi="GHEA Mariam"/>
        </w:rPr>
        <w:t xml:space="preserve"> է </w:t>
      </w:r>
      <w:proofErr w:type="spellStart"/>
      <w:r w:rsidRPr="00817ECB">
        <w:rPr>
          <w:rFonts w:ascii="GHEA Mariam" w:hAnsi="GHEA Mariam"/>
        </w:rPr>
        <w:t>Ցպահանջ</w:t>
      </w:r>
      <w:proofErr w:type="spellEnd"/>
      <w:r w:rsidRPr="00817ECB">
        <w:rPr>
          <w:rFonts w:ascii="GHEA Mariam" w:hAnsi="GHEA Mariam"/>
        </w:rPr>
        <w:t xml:space="preserve"> </w:t>
      </w:r>
      <w:proofErr w:type="spellStart"/>
      <w:r w:rsidRPr="00817ECB">
        <w:rPr>
          <w:rFonts w:ascii="GHEA Mariam" w:hAnsi="GHEA Mariam"/>
        </w:rPr>
        <w:t>երաշխիքների</w:t>
      </w:r>
      <w:proofErr w:type="spellEnd"/>
      <w:r w:rsidRPr="00817ECB">
        <w:rPr>
          <w:rFonts w:ascii="GHEA Mariam" w:hAnsi="GHEA Mariam"/>
        </w:rPr>
        <w:t xml:space="preserve"> </w:t>
      </w:r>
      <w:proofErr w:type="spellStart"/>
      <w:r w:rsidRPr="00817ECB">
        <w:rPr>
          <w:rFonts w:ascii="GHEA Mariam" w:hAnsi="GHEA Mariam"/>
        </w:rPr>
        <w:t>միասնական</w:t>
      </w:r>
      <w:proofErr w:type="spellEnd"/>
      <w:r w:rsidRPr="00817ECB">
        <w:rPr>
          <w:rFonts w:ascii="GHEA Mariam" w:hAnsi="GHEA Mariam"/>
        </w:rPr>
        <w:t xml:space="preserve"> </w:t>
      </w:r>
      <w:proofErr w:type="spellStart"/>
      <w:r w:rsidRPr="00817ECB">
        <w:rPr>
          <w:rFonts w:ascii="GHEA Mariam" w:hAnsi="GHEA Mariam"/>
        </w:rPr>
        <w:t>կանոններին</w:t>
      </w:r>
      <w:proofErr w:type="spellEnd"/>
      <w:r w:rsidR="001615B2" w:rsidRPr="00817ECB">
        <w:rPr>
          <w:rFonts w:ascii="GHEA Mariam" w:hAnsi="GHEA Mariam"/>
        </w:rPr>
        <w:t xml:space="preserve"> (URDG)</w:t>
      </w:r>
      <w:r w:rsidR="003A4146" w:rsidRPr="00817ECB">
        <w:rPr>
          <w:rFonts w:ascii="GHEA Mariam" w:hAnsi="GHEA Mariam"/>
        </w:rPr>
        <w:t xml:space="preserve"> 2010</w:t>
      </w:r>
      <w:r w:rsidRPr="00817ECB">
        <w:rPr>
          <w:rFonts w:ascii="GHEA Mariam" w:hAnsi="GHEA Mariam"/>
        </w:rPr>
        <w:t xml:space="preserve">, ICC </w:t>
      </w:r>
      <w:proofErr w:type="spellStart"/>
      <w:r w:rsidRPr="00817ECB">
        <w:rPr>
          <w:rFonts w:ascii="GHEA Mariam" w:hAnsi="GHEA Mariam"/>
        </w:rPr>
        <w:t>հրապարակում</w:t>
      </w:r>
      <w:proofErr w:type="spellEnd"/>
      <w:r w:rsidRPr="00817ECB">
        <w:rPr>
          <w:rFonts w:ascii="GHEA Mariam" w:hAnsi="GHEA Mariam"/>
        </w:rPr>
        <w:t xml:space="preserve"> No. 758, </w:t>
      </w:r>
      <w:proofErr w:type="spellStart"/>
      <w:r w:rsidRPr="00817ECB">
        <w:rPr>
          <w:rFonts w:ascii="GHEA Mariam" w:hAnsi="GHEA Mariam"/>
        </w:rPr>
        <w:t>բացառությամբ</w:t>
      </w:r>
      <w:proofErr w:type="spellEnd"/>
      <w:r w:rsidRPr="00817ECB">
        <w:rPr>
          <w:rFonts w:ascii="GHEA Mariam" w:hAnsi="GHEA Mariam"/>
        </w:rPr>
        <w:t xml:space="preserve"> </w:t>
      </w:r>
      <w:proofErr w:type="spellStart"/>
      <w:r w:rsidR="00AE55CE" w:rsidRPr="00817ECB">
        <w:rPr>
          <w:rFonts w:ascii="GHEA Mariam" w:hAnsi="GHEA Mariam"/>
        </w:rPr>
        <w:t>հ</w:t>
      </w:r>
      <w:r w:rsidRPr="00817ECB">
        <w:rPr>
          <w:rFonts w:ascii="GHEA Mariam" w:hAnsi="GHEA Mariam"/>
        </w:rPr>
        <w:t>ոդված</w:t>
      </w:r>
      <w:proofErr w:type="spellEnd"/>
      <w:r w:rsidRPr="00817ECB">
        <w:rPr>
          <w:rFonts w:ascii="GHEA Mariam" w:hAnsi="GHEA Mariam"/>
        </w:rPr>
        <w:t xml:space="preserve"> 15 (ա) </w:t>
      </w:r>
      <w:proofErr w:type="spellStart"/>
      <w:r w:rsidRPr="00817ECB">
        <w:rPr>
          <w:rFonts w:ascii="GHEA Mariam" w:hAnsi="GHEA Mariam"/>
        </w:rPr>
        <w:t>ենթակետ</w:t>
      </w:r>
      <w:r w:rsidR="001615B2" w:rsidRPr="00817ECB">
        <w:rPr>
          <w:rFonts w:ascii="GHEA Mariam" w:hAnsi="GHEA Mariam"/>
        </w:rPr>
        <w:t>ով</w:t>
      </w:r>
      <w:proofErr w:type="spellEnd"/>
      <w:r w:rsidR="001615B2" w:rsidRPr="00817ECB">
        <w:rPr>
          <w:rFonts w:ascii="GHEA Mariam" w:hAnsi="GHEA Mariam"/>
        </w:rPr>
        <w:t xml:space="preserve"> </w:t>
      </w:r>
      <w:proofErr w:type="spellStart"/>
      <w:r w:rsidR="001615B2" w:rsidRPr="00817ECB">
        <w:rPr>
          <w:rFonts w:ascii="GHEA Mariam" w:hAnsi="GHEA Mariam"/>
        </w:rPr>
        <w:t>հիմնավորող</w:t>
      </w:r>
      <w:proofErr w:type="spellEnd"/>
      <w:r w:rsidR="001615B2" w:rsidRPr="00817ECB">
        <w:rPr>
          <w:rFonts w:ascii="GHEA Mariam" w:hAnsi="GHEA Mariam"/>
        </w:rPr>
        <w:t xml:space="preserve"> </w:t>
      </w:r>
      <w:proofErr w:type="spellStart"/>
      <w:r w:rsidR="001615B2" w:rsidRPr="00817ECB">
        <w:rPr>
          <w:rFonts w:ascii="GHEA Mariam" w:hAnsi="GHEA Mariam"/>
        </w:rPr>
        <w:t>փաստաթուղթը</w:t>
      </w:r>
      <w:proofErr w:type="spellEnd"/>
      <w:r w:rsidRPr="00817ECB">
        <w:rPr>
          <w:rFonts w:ascii="GHEA Mariam" w:hAnsi="GHEA Mariam"/>
        </w:rPr>
        <w:t xml:space="preserve"> </w:t>
      </w:r>
      <w:proofErr w:type="spellStart"/>
      <w:r w:rsidRPr="00817ECB">
        <w:rPr>
          <w:rFonts w:ascii="GHEA Mariam" w:hAnsi="GHEA Mariam"/>
        </w:rPr>
        <w:t>չի</w:t>
      </w:r>
      <w:proofErr w:type="spellEnd"/>
      <w:r w:rsidRPr="00817ECB">
        <w:rPr>
          <w:rFonts w:ascii="GHEA Mariam" w:hAnsi="GHEA Mariam"/>
        </w:rPr>
        <w:t xml:space="preserve"> </w:t>
      </w:r>
      <w:proofErr w:type="spellStart"/>
      <w:r w:rsidRPr="00817ECB">
        <w:rPr>
          <w:rFonts w:ascii="GHEA Mariam" w:hAnsi="GHEA Mariam"/>
        </w:rPr>
        <w:t>ներառվում</w:t>
      </w:r>
      <w:proofErr w:type="spellEnd"/>
      <w:r w:rsidRPr="00817ECB">
        <w:rPr>
          <w:rFonts w:ascii="GHEA Mariam" w:hAnsi="GHEA Mariam"/>
        </w:rPr>
        <w:t>:</w:t>
      </w:r>
    </w:p>
    <w:p w14:paraId="0BC78358" w14:textId="77777777" w:rsidR="001615B2" w:rsidRPr="00817ECB" w:rsidRDefault="001615B2" w:rsidP="00046259">
      <w:pPr>
        <w:pStyle w:val="NormalWeb"/>
        <w:jc w:val="both"/>
        <w:rPr>
          <w:rFonts w:ascii="GHEA Mariam" w:hAnsi="GHEA Mariam"/>
        </w:rPr>
      </w:pPr>
    </w:p>
    <w:p w14:paraId="000690C7" w14:textId="77777777" w:rsidR="001615B2" w:rsidRPr="00817ECB" w:rsidRDefault="001615B2" w:rsidP="00046259">
      <w:pPr>
        <w:pStyle w:val="NormalWeb"/>
        <w:jc w:val="both"/>
        <w:rPr>
          <w:rFonts w:ascii="GHEA Mariam" w:hAnsi="GHEA Mariam"/>
        </w:rPr>
      </w:pPr>
    </w:p>
    <w:p w14:paraId="16ECD28D" w14:textId="77777777" w:rsidR="00046259" w:rsidRPr="00817ECB" w:rsidRDefault="00046259" w:rsidP="00046259">
      <w:pPr>
        <w:jc w:val="center"/>
        <w:rPr>
          <w:rFonts w:ascii="GHEA Mariam" w:hAnsi="GHEA Mariam"/>
          <w:i/>
        </w:rPr>
      </w:pPr>
      <w:r w:rsidRPr="00817ECB">
        <w:rPr>
          <w:rFonts w:ascii="GHEA Mariam" w:hAnsi="GHEA Mariam"/>
        </w:rPr>
        <w:t xml:space="preserve">_____________________ </w:t>
      </w:r>
      <w:r w:rsidRPr="00817ECB">
        <w:rPr>
          <w:rFonts w:ascii="GHEA Mariam" w:hAnsi="GHEA Mariam"/>
        </w:rPr>
        <w:br/>
      </w:r>
      <w:r w:rsidR="00AE55CE" w:rsidRPr="00817ECB">
        <w:rPr>
          <w:rFonts w:ascii="GHEA Mariam" w:hAnsi="GHEA Mariam"/>
          <w:i/>
        </w:rPr>
        <w:t>[</w:t>
      </w:r>
      <w:proofErr w:type="spellStart"/>
      <w:r w:rsidR="00AE55CE" w:rsidRPr="00817ECB">
        <w:rPr>
          <w:rFonts w:ascii="GHEA Mariam" w:hAnsi="GHEA Mariam"/>
          <w:i/>
        </w:rPr>
        <w:t>ստորագրություն</w:t>
      </w:r>
      <w:proofErr w:type="spellEnd"/>
      <w:r w:rsidRPr="00817ECB">
        <w:rPr>
          <w:rFonts w:ascii="GHEA Mariam" w:hAnsi="GHEA Mariam"/>
          <w:i/>
        </w:rPr>
        <w:t>(</w:t>
      </w:r>
      <w:proofErr w:type="spellStart"/>
      <w:r w:rsidR="00AE55CE" w:rsidRPr="00817ECB">
        <w:rPr>
          <w:rFonts w:ascii="GHEA Mariam" w:hAnsi="GHEA Mariam"/>
          <w:i/>
        </w:rPr>
        <w:t>ներ</w:t>
      </w:r>
      <w:proofErr w:type="spellEnd"/>
      <w:r w:rsidRPr="00817ECB">
        <w:rPr>
          <w:rFonts w:ascii="GHEA Mariam" w:hAnsi="GHEA Mariam"/>
          <w:i/>
        </w:rPr>
        <w:t>)]</w:t>
      </w:r>
    </w:p>
    <w:p w14:paraId="16561DCE" w14:textId="77777777" w:rsidR="001615B2" w:rsidRPr="00817ECB" w:rsidRDefault="001615B2" w:rsidP="00046259">
      <w:pPr>
        <w:jc w:val="center"/>
        <w:rPr>
          <w:rFonts w:ascii="GHEA Mariam" w:hAnsi="GHEA Mariam"/>
        </w:rPr>
      </w:pPr>
    </w:p>
    <w:p w14:paraId="00C219E9" w14:textId="77777777" w:rsidR="00046259" w:rsidRPr="00817ECB" w:rsidRDefault="00046259" w:rsidP="00046259">
      <w:pPr>
        <w:pStyle w:val="BodyText"/>
        <w:rPr>
          <w:rFonts w:ascii="GHEA Mariam" w:hAnsi="GHEA Mariam"/>
        </w:rPr>
      </w:pPr>
      <w:r w:rsidRPr="00817ECB">
        <w:rPr>
          <w:rFonts w:ascii="GHEA Mariam" w:hAnsi="GHEA Mariam"/>
        </w:rPr>
        <w:br/>
      </w:r>
    </w:p>
    <w:p w14:paraId="3168B829" w14:textId="77777777" w:rsidR="00046259" w:rsidRPr="00817ECB" w:rsidRDefault="007A3558" w:rsidP="007A3558">
      <w:pPr>
        <w:pStyle w:val="Header"/>
        <w:rPr>
          <w:rFonts w:ascii="GHEA Mariam" w:hAnsi="GHEA Mariam"/>
          <w:b/>
          <w:i/>
          <w:sz w:val="24"/>
        </w:rPr>
      </w:pPr>
      <w:proofErr w:type="spellStart"/>
      <w:r w:rsidRPr="00817ECB">
        <w:rPr>
          <w:rFonts w:ascii="GHEA Mariam" w:hAnsi="GHEA Mariam"/>
          <w:b/>
          <w:i/>
          <w:sz w:val="24"/>
        </w:rPr>
        <w:t>Ծանոթություն</w:t>
      </w:r>
      <w:proofErr w:type="spellEnd"/>
      <w:r w:rsidRPr="00817ECB">
        <w:rPr>
          <w:rFonts w:ascii="GHEA Mariam" w:hAnsi="GHEA Mariam"/>
          <w:b/>
          <w:i/>
          <w:sz w:val="24"/>
        </w:rPr>
        <w:t xml:space="preserve">. </w:t>
      </w:r>
      <w:proofErr w:type="spellStart"/>
      <w:r w:rsidRPr="00817ECB">
        <w:rPr>
          <w:rFonts w:ascii="GHEA Mariam" w:hAnsi="GHEA Mariam"/>
          <w:b/>
          <w:i/>
          <w:sz w:val="24"/>
        </w:rPr>
        <w:t>շեղագիր</w:t>
      </w:r>
      <w:proofErr w:type="spellEnd"/>
      <w:r w:rsidRPr="00817ECB">
        <w:rPr>
          <w:rFonts w:ascii="GHEA Mariam" w:hAnsi="GHEA Mariam"/>
          <w:b/>
          <w:i/>
          <w:sz w:val="24"/>
        </w:rPr>
        <w:t xml:space="preserve"> </w:t>
      </w:r>
      <w:proofErr w:type="spellStart"/>
      <w:r w:rsidRPr="00817ECB">
        <w:rPr>
          <w:rFonts w:ascii="GHEA Mariam" w:hAnsi="GHEA Mariam"/>
          <w:b/>
          <w:i/>
          <w:sz w:val="24"/>
        </w:rPr>
        <w:t>ամբողջ</w:t>
      </w:r>
      <w:proofErr w:type="spellEnd"/>
      <w:r w:rsidRPr="00817ECB">
        <w:rPr>
          <w:rFonts w:ascii="GHEA Mariam" w:hAnsi="GHEA Mariam"/>
          <w:b/>
          <w:i/>
          <w:sz w:val="24"/>
        </w:rPr>
        <w:t xml:space="preserve"> </w:t>
      </w:r>
      <w:proofErr w:type="spellStart"/>
      <w:r w:rsidRPr="00817ECB">
        <w:rPr>
          <w:rFonts w:ascii="GHEA Mariam" w:hAnsi="GHEA Mariam"/>
          <w:b/>
          <w:i/>
          <w:sz w:val="24"/>
        </w:rPr>
        <w:t>տեքստը</w:t>
      </w:r>
      <w:proofErr w:type="spellEnd"/>
      <w:r w:rsidRPr="00817ECB">
        <w:rPr>
          <w:rFonts w:ascii="GHEA Mariam" w:hAnsi="GHEA Mariam"/>
          <w:b/>
          <w:i/>
          <w:sz w:val="24"/>
        </w:rPr>
        <w:t xml:space="preserve"> </w:t>
      </w:r>
      <w:proofErr w:type="spellStart"/>
      <w:r w:rsidRPr="00817ECB">
        <w:rPr>
          <w:rFonts w:ascii="GHEA Mariam" w:hAnsi="GHEA Mariam"/>
          <w:b/>
          <w:i/>
          <w:sz w:val="24"/>
        </w:rPr>
        <w:t>նախատեսված</w:t>
      </w:r>
      <w:proofErr w:type="spellEnd"/>
      <w:r w:rsidRPr="00817ECB">
        <w:rPr>
          <w:rFonts w:ascii="GHEA Mariam" w:hAnsi="GHEA Mariam"/>
          <w:b/>
          <w:i/>
          <w:sz w:val="24"/>
        </w:rPr>
        <w:t xml:space="preserve"> է </w:t>
      </w:r>
      <w:proofErr w:type="spellStart"/>
      <w:r w:rsidRPr="00817ECB">
        <w:rPr>
          <w:rFonts w:ascii="GHEA Mariam" w:hAnsi="GHEA Mariam"/>
          <w:b/>
          <w:i/>
          <w:sz w:val="24"/>
        </w:rPr>
        <w:t>սույն</w:t>
      </w:r>
      <w:proofErr w:type="spellEnd"/>
      <w:r w:rsidRPr="00817ECB">
        <w:rPr>
          <w:rFonts w:ascii="GHEA Mariam" w:hAnsi="GHEA Mariam"/>
          <w:b/>
          <w:i/>
          <w:sz w:val="24"/>
        </w:rPr>
        <w:t xml:space="preserve"> </w:t>
      </w:r>
      <w:proofErr w:type="spellStart"/>
      <w:r w:rsidRPr="00817ECB">
        <w:rPr>
          <w:rFonts w:ascii="GHEA Mariam" w:hAnsi="GHEA Mariam"/>
          <w:b/>
          <w:i/>
          <w:sz w:val="24"/>
        </w:rPr>
        <w:t>ձևը</w:t>
      </w:r>
      <w:proofErr w:type="spellEnd"/>
      <w:r w:rsidRPr="00817ECB">
        <w:rPr>
          <w:rFonts w:ascii="GHEA Mariam" w:hAnsi="GHEA Mariam"/>
          <w:b/>
          <w:i/>
          <w:sz w:val="24"/>
        </w:rPr>
        <w:t xml:space="preserve"> </w:t>
      </w:r>
      <w:proofErr w:type="spellStart"/>
      <w:r w:rsidRPr="00817ECB">
        <w:rPr>
          <w:rFonts w:ascii="GHEA Mariam" w:hAnsi="GHEA Mariam"/>
          <w:b/>
          <w:i/>
          <w:sz w:val="24"/>
        </w:rPr>
        <w:t>լրացնելու</w:t>
      </w:r>
      <w:proofErr w:type="spellEnd"/>
      <w:r w:rsidRPr="00817ECB">
        <w:rPr>
          <w:rFonts w:ascii="GHEA Mariam" w:hAnsi="GHEA Mariam"/>
          <w:b/>
          <w:i/>
          <w:sz w:val="24"/>
        </w:rPr>
        <w:t xml:space="preserve"> համար է և </w:t>
      </w:r>
      <w:proofErr w:type="spellStart"/>
      <w:r w:rsidRPr="00817ECB">
        <w:rPr>
          <w:rFonts w:ascii="GHEA Mariam" w:hAnsi="GHEA Mariam"/>
          <w:b/>
          <w:i/>
          <w:sz w:val="24"/>
        </w:rPr>
        <w:t>պետք</w:t>
      </w:r>
      <w:proofErr w:type="spellEnd"/>
      <w:r w:rsidRPr="00817ECB">
        <w:rPr>
          <w:rFonts w:ascii="GHEA Mariam" w:hAnsi="GHEA Mariam"/>
          <w:b/>
          <w:i/>
          <w:sz w:val="24"/>
        </w:rPr>
        <w:t xml:space="preserve"> է </w:t>
      </w:r>
      <w:proofErr w:type="spellStart"/>
      <w:r w:rsidRPr="00817ECB">
        <w:rPr>
          <w:rFonts w:ascii="GHEA Mariam" w:hAnsi="GHEA Mariam"/>
          <w:b/>
          <w:i/>
          <w:sz w:val="24"/>
        </w:rPr>
        <w:t>ջնջել</w:t>
      </w:r>
      <w:proofErr w:type="spellEnd"/>
      <w:r w:rsidRPr="00817ECB">
        <w:rPr>
          <w:rFonts w:ascii="GHEA Mariam" w:hAnsi="GHEA Mariam"/>
          <w:b/>
          <w:i/>
          <w:sz w:val="24"/>
        </w:rPr>
        <w:t xml:space="preserve"> </w:t>
      </w:r>
      <w:proofErr w:type="spellStart"/>
      <w:r w:rsidRPr="00817ECB">
        <w:rPr>
          <w:rFonts w:ascii="GHEA Mariam" w:hAnsi="GHEA Mariam"/>
          <w:b/>
          <w:i/>
          <w:sz w:val="24"/>
        </w:rPr>
        <w:t>վերջնական</w:t>
      </w:r>
      <w:proofErr w:type="spellEnd"/>
      <w:r w:rsidRPr="00817ECB">
        <w:rPr>
          <w:rFonts w:ascii="GHEA Mariam" w:hAnsi="GHEA Mariam"/>
          <w:b/>
          <w:i/>
          <w:sz w:val="24"/>
        </w:rPr>
        <w:t xml:space="preserve"> </w:t>
      </w:r>
      <w:proofErr w:type="spellStart"/>
      <w:r w:rsidRPr="00817ECB">
        <w:rPr>
          <w:rFonts w:ascii="GHEA Mariam" w:hAnsi="GHEA Mariam"/>
          <w:b/>
          <w:i/>
          <w:sz w:val="24"/>
        </w:rPr>
        <w:t>փաստաթղթից</w:t>
      </w:r>
      <w:proofErr w:type="spellEnd"/>
      <w:r w:rsidRPr="00817ECB">
        <w:rPr>
          <w:rFonts w:ascii="GHEA Mariam" w:hAnsi="GHEA Mariam"/>
          <w:b/>
          <w:i/>
          <w:sz w:val="24"/>
        </w:rPr>
        <w:t>:</w:t>
      </w:r>
    </w:p>
    <w:p w14:paraId="196DCD3E" w14:textId="77777777" w:rsidR="00FB02A1" w:rsidRPr="00817ECB" w:rsidRDefault="00FB02A1" w:rsidP="007A3558">
      <w:pPr>
        <w:pStyle w:val="Header"/>
        <w:rPr>
          <w:rFonts w:ascii="GHEA Mariam" w:hAnsi="GHEA Mariam"/>
          <w:b/>
          <w:i/>
          <w:sz w:val="24"/>
        </w:rPr>
      </w:pPr>
    </w:p>
    <w:p w14:paraId="24676FD8" w14:textId="77777777" w:rsidR="00FB02A1" w:rsidRPr="00817ECB" w:rsidRDefault="00FB02A1">
      <w:pPr>
        <w:spacing w:after="200"/>
        <w:jc w:val="both"/>
        <w:rPr>
          <w:rFonts w:ascii="GHEA Mariam" w:hAnsi="GHEA Mariam"/>
          <w:i/>
          <w:sz w:val="16"/>
          <w:highlight w:val="yellow"/>
        </w:rPr>
      </w:pPr>
    </w:p>
    <w:p w14:paraId="2F3A8906" w14:textId="77777777" w:rsidR="00A21A88" w:rsidRPr="00817ECB" w:rsidRDefault="00433C4C">
      <w:pPr>
        <w:spacing w:after="200"/>
        <w:jc w:val="both"/>
        <w:rPr>
          <w:rFonts w:ascii="GHEA Mariam" w:hAnsi="GHEA Mariam"/>
          <w:i/>
          <w:sz w:val="16"/>
        </w:rPr>
      </w:pPr>
      <w:r w:rsidRPr="00817ECB">
        <w:rPr>
          <w:rFonts w:ascii="GHEA Mariam" w:hAnsi="GHEA Mariam"/>
          <w:i/>
          <w:sz w:val="16"/>
        </w:rPr>
        <w:t xml:space="preserve">2. </w:t>
      </w:r>
      <w:proofErr w:type="spellStart"/>
      <w:r w:rsidR="00A21A88" w:rsidRPr="00817ECB">
        <w:rPr>
          <w:rFonts w:ascii="GHEA Mariam" w:hAnsi="GHEA Mariam"/>
          <w:i/>
          <w:sz w:val="16"/>
        </w:rPr>
        <w:t>Գրել</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ամսաթիվը</w:t>
      </w:r>
      <w:proofErr w:type="spellEnd"/>
      <w:r w:rsidR="00A21A88" w:rsidRPr="00817ECB">
        <w:rPr>
          <w:rFonts w:ascii="GHEA Mariam" w:hAnsi="GHEA Mariam"/>
          <w:i/>
          <w:sz w:val="16"/>
        </w:rPr>
        <w:t xml:space="preserve"> ՊԸՊ 18.4 </w:t>
      </w:r>
      <w:proofErr w:type="spellStart"/>
      <w:r w:rsidR="00A21A88" w:rsidRPr="00817ECB">
        <w:rPr>
          <w:rFonts w:ascii="GHEA Mariam" w:hAnsi="GHEA Mariam"/>
          <w:i/>
          <w:sz w:val="16"/>
        </w:rPr>
        <w:t>դրույթում</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նկարագրված</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ավարտի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ամսաթվերից</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քսանութ</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օր</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հետո</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Գնորդը</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պետք</w:t>
      </w:r>
      <w:proofErr w:type="spellEnd"/>
      <w:r w:rsidR="00A21A88" w:rsidRPr="00817ECB">
        <w:rPr>
          <w:rFonts w:ascii="GHEA Mariam" w:hAnsi="GHEA Mariam"/>
          <w:i/>
          <w:sz w:val="16"/>
        </w:rPr>
        <w:t xml:space="preserve"> է </w:t>
      </w:r>
      <w:proofErr w:type="spellStart"/>
      <w:r w:rsidR="00A21A88" w:rsidRPr="00817ECB">
        <w:rPr>
          <w:rFonts w:ascii="GHEA Mariam" w:hAnsi="GHEA Mariam"/>
          <w:i/>
          <w:sz w:val="16"/>
        </w:rPr>
        <w:t>նշի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որ</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Պայմանագրի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իրականացման</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այդ</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ժամկետի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երարաձգման</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դեպքում</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Գնորդը</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պետք</w:t>
      </w:r>
      <w:proofErr w:type="spellEnd"/>
      <w:r w:rsidR="00A21A88" w:rsidRPr="00817ECB">
        <w:rPr>
          <w:rFonts w:ascii="GHEA Mariam" w:hAnsi="GHEA Mariam"/>
          <w:i/>
          <w:sz w:val="16"/>
        </w:rPr>
        <w:t xml:space="preserve"> է </w:t>
      </w:r>
      <w:proofErr w:type="spellStart"/>
      <w:r w:rsidR="00A21A88" w:rsidRPr="00817ECB">
        <w:rPr>
          <w:rFonts w:ascii="GHEA Mariam" w:hAnsi="GHEA Mariam"/>
          <w:i/>
          <w:sz w:val="16"/>
        </w:rPr>
        <w:t>Երաշխավորից</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խնդրի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այդ</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երաշխիքի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երկարաձգում</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Նման</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խնդրանքը</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պետք</w:t>
      </w:r>
      <w:proofErr w:type="spellEnd"/>
      <w:r w:rsidR="00A21A88" w:rsidRPr="00817ECB">
        <w:rPr>
          <w:rFonts w:ascii="GHEA Mariam" w:hAnsi="GHEA Mariam"/>
          <w:i/>
          <w:sz w:val="16"/>
        </w:rPr>
        <w:t xml:space="preserve"> է </w:t>
      </w:r>
      <w:proofErr w:type="spellStart"/>
      <w:r w:rsidR="00A21A88" w:rsidRPr="00817ECB">
        <w:rPr>
          <w:rFonts w:ascii="GHEA Mariam" w:hAnsi="GHEA Mariam"/>
          <w:i/>
          <w:sz w:val="16"/>
        </w:rPr>
        <w:t>լինի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գրավոր</w:t>
      </w:r>
      <w:proofErr w:type="spellEnd"/>
      <w:r w:rsidR="00A21A88" w:rsidRPr="00817ECB">
        <w:rPr>
          <w:rFonts w:ascii="GHEA Mariam" w:hAnsi="GHEA Mariam"/>
          <w:i/>
          <w:sz w:val="16"/>
        </w:rPr>
        <w:t xml:space="preserve"> և </w:t>
      </w:r>
      <w:proofErr w:type="spellStart"/>
      <w:r w:rsidR="00A21A88" w:rsidRPr="00817ECB">
        <w:rPr>
          <w:rFonts w:ascii="GHEA Mariam" w:hAnsi="GHEA Mariam"/>
          <w:i/>
          <w:sz w:val="16"/>
        </w:rPr>
        <w:t>պետք</w:t>
      </w:r>
      <w:proofErr w:type="spellEnd"/>
      <w:r w:rsidR="00A21A88" w:rsidRPr="00817ECB">
        <w:rPr>
          <w:rFonts w:ascii="GHEA Mariam" w:hAnsi="GHEA Mariam"/>
          <w:i/>
          <w:sz w:val="16"/>
        </w:rPr>
        <w:t xml:space="preserve"> է </w:t>
      </w:r>
      <w:proofErr w:type="spellStart"/>
      <w:r w:rsidR="00A21A88" w:rsidRPr="00817ECB">
        <w:rPr>
          <w:rFonts w:ascii="GHEA Mariam" w:hAnsi="GHEA Mariam"/>
          <w:i/>
          <w:sz w:val="16"/>
        </w:rPr>
        <w:t>կատարվի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նախքան</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երաշխիքում</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նշված</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գործողության</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ժամկետի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ավարտի</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օրը</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Սույն</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երաշխիքը</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պատրաստելիս</w:t>
      </w:r>
      <w:proofErr w:type="spellEnd"/>
      <w:r w:rsidR="00A21A88" w:rsidRPr="00817ECB">
        <w:rPr>
          <w:rFonts w:ascii="GHEA Mariam" w:hAnsi="GHEA Mariam"/>
          <w:i/>
          <w:sz w:val="16"/>
        </w:rPr>
        <w:t xml:space="preserve"> </w:t>
      </w:r>
      <w:proofErr w:type="spellStart"/>
      <w:r w:rsidR="00A21A88" w:rsidRPr="00817ECB">
        <w:rPr>
          <w:rFonts w:ascii="GHEA Mariam" w:hAnsi="GHEA Mariam"/>
          <w:i/>
          <w:sz w:val="16"/>
        </w:rPr>
        <w:t>Գնորդը</w:t>
      </w:r>
      <w:proofErr w:type="spellEnd"/>
      <w:r w:rsidR="00A21A88" w:rsidRPr="00817ECB">
        <w:rPr>
          <w:rFonts w:ascii="GHEA Mariam" w:hAnsi="GHEA Mariam"/>
          <w:i/>
          <w:sz w:val="16"/>
        </w:rPr>
        <w:t xml:space="preserve"> </w:t>
      </w:r>
      <w:r w:rsidR="00C558FE" w:rsidRPr="00817ECB">
        <w:rPr>
          <w:rFonts w:ascii="GHEA Mariam" w:hAnsi="GHEA Mariam"/>
          <w:i/>
          <w:sz w:val="16"/>
        </w:rPr>
        <w:t xml:space="preserve">կարող է </w:t>
      </w:r>
      <w:proofErr w:type="spellStart"/>
      <w:r w:rsidR="00C558FE" w:rsidRPr="00817ECB">
        <w:rPr>
          <w:rFonts w:ascii="GHEA Mariam" w:hAnsi="GHEA Mariam"/>
          <w:i/>
          <w:sz w:val="16"/>
        </w:rPr>
        <w:t>հետևյալ</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տեքստը</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հավելել</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ձևին</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նախավերջին</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պարբերության</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վերջում</w:t>
      </w:r>
      <w:proofErr w:type="spellEnd"/>
      <w:r w:rsidR="00C558FE" w:rsidRPr="00817ECB">
        <w:rPr>
          <w:rFonts w:ascii="GHEA Mariam" w:hAnsi="GHEA Mariam"/>
          <w:i/>
          <w:sz w:val="16"/>
        </w:rPr>
        <w:t>. </w:t>
      </w:r>
      <w:proofErr w:type="spellStart"/>
      <w:r w:rsidR="00C558FE" w:rsidRPr="00817ECB">
        <w:rPr>
          <w:rFonts w:ascii="GHEA Mariam" w:hAnsi="GHEA Mariam"/>
          <w:i/>
          <w:sz w:val="16"/>
        </w:rPr>
        <w:t>Երաշխավորը</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համաձայն</w:t>
      </w:r>
      <w:proofErr w:type="spellEnd"/>
      <w:r w:rsidR="00C558FE" w:rsidRPr="00817ECB">
        <w:rPr>
          <w:rFonts w:ascii="GHEA Mariam" w:hAnsi="GHEA Mariam"/>
          <w:i/>
          <w:sz w:val="16"/>
        </w:rPr>
        <w:t xml:space="preserve"> է </w:t>
      </w:r>
      <w:proofErr w:type="spellStart"/>
      <w:r w:rsidR="00C558FE" w:rsidRPr="00817ECB">
        <w:rPr>
          <w:rFonts w:ascii="GHEA Mariam" w:hAnsi="GHEA Mariam"/>
          <w:i/>
          <w:sz w:val="16"/>
        </w:rPr>
        <w:t>սույն</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երաշխիքը</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երկարաձգել</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մեկ</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անգամ</w:t>
      </w:r>
      <w:proofErr w:type="spellEnd"/>
      <w:r w:rsidR="00C558FE" w:rsidRPr="00817ECB">
        <w:rPr>
          <w:rFonts w:ascii="GHEA Mariam" w:hAnsi="GHEA Mariam"/>
          <w:i/>
          <w:sz w:val="16"/>
        </w:rPr>
        <w:t>` {</w:t>
      </w:r>
      <w:proofErr w:type="spellStart"/>
      <w:r w:rsidR="00C558FE" w:rsidRPr="00817ECB">
        <w:rPr>
          <w:rFonts w:ascii="GHEA Mariam" w:hAnsi="GHEA Mariam"/>
          <w:i/>
          <w:sz w:val="16"/>
        </w:rPr>
        <w:t>վեց</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ամիսը</w:t>
      </w:r>
      <w:proofErr w:type="spellEnd"/>
      <w:r w:rsidR="00C558FE" w:rsidRPr="00817ECB">
        <w:rPr>
          <w:rFonts w:ascii="GHEA Mariam" w:hAnsi="GHEA Mariam"/>
          <w:i/>
          <w:sz w:val="16"/>
        </w:rPr>
        <w:t>} {</w:t>
      </w:r>
      <w:proofErr w:type="spellStart"/>
      <w:r w:rsidR="00C558FE" w:rsidRPr="00817ECB">
        <w:rPr>
          <w:rFonts w:ascii="GHEA Mariam" w:hAnsi="GHEA Mariam"/>
          <w:i/>
          <w:sz w:val="16"/>
        </w:rPr>
        <w:t>մեկ</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տարին</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չգերազանցող</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ժամկետով</w:t>
      </w:r>
      <w:proofErr w:type="spellEnd"/>
      <w:r w:rsidR="00C558FE" w:rsidRPr="00817ECB">
        <w:rPr>
          <w:rFonts w:ascii="GHEA Mariam" w:hAnsi="GHEA Mariam"/>
          <w:i/>
          <w:sz w:val="16"/>
        </w:rPr>
        <w:t xml:space="preserve">` ի </w:t>
      </w:r>
      <w:proofErr w:type="spellStart"/>
      <w:r w:rsidR="00C558FE" w:rsidRPr="00817ECB">
        <w:rPr>
          <w:rFonts w:ascii="GHEA Mariam" w:hAnsi="GHEA Mariam"/>
          <w:i/>
          <w:sz w:val="16"/>
        </w:rPr>
        <w:t>պատասխան</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Շահառուի</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այդ</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երկարաձգման</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գրավոր</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խնդրանքի-դիմումի</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որը</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պետք</w:t>
      </w:r>
      <w:proofErr w:type="spellEnd"/>
      <w:r w:rsidR="00C558FE" w:rsidRPr="00817ECB">
        <w:rPr>
          <w:rFonts w:ascii="GHEA Mariam" w:hAnsi="GHEA Mariam"/>
          <w:i/>
          <w:sz w:val="16"/>
        </w:rPr>
        <w:t xml:space="preserve"> է </w:t>
      </w:r>
      <w:proofErr w:type="spellStart"/>
      <w:r w:rsidR="00C558FE" w:rsidRPr="00817ECB">
        <w:rPr>
          <w:rFonts w:ascii="GHEA Mariam" w:hAnsi="GHEA Mariam"/>
          <w:i/>
          <w:sz w:val="16"/>
        </w:rPr>
        <w:t>ներկայացվի</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Երաշխավորին</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մինչ</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երաշխիքի</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ժամկետի</w:t>
      </w:r>
      <w:proofErr w:type="spellEnd"/>
      <w:r w:rsidR="00C558FE" w:rsidRPr="00817ECB">
        <w:rPr>
          <w:rFonts w:ascii="GHEA Mariam" w:hAnsi="GHEA Mariam"/>
          <w:i/>
          <w:sz w:val="16"/>
        </w:rPr>
        <w:t xml:space="preserve"> </w:t>
      </w:r>
      <w:proofErr w:type="spellStart"/>
      <w:r w:rsidR="00C558FE" w:rsidRPr="00817ECB">
        <w:rPr>
          <w:rFonts w:ascii="GHEA Mariam" w:hAnsi="GHEA Mariam"/>
          <w:i/>
          <w:sz w:val="16"/>
        </w:rPr>
        <w:t>ավարտը</w:t>
      </w:r>
      <w:proofErr w:type="spellEnd"/>
      <w:r w:rsidR="00C558FE" w:rsidRPr="00817ECB">
        <w:rPr>
          <w:rFonts w:ascii="GHEA Mariam" w:hAnsi="GHEA Mariam"/>
          <w:i/>
          <w:sz w:val="16"/>
        </w:rPr>
        <w:t>:</w:t>
      </w:r>
    </w:p>
    <w:p w14:paraId="73A77B50" w14:textId="77777777" w:rsidR="00FD6404" w:rsidRPr="00817ECB" w:rsidRDefault="00FD6404">
      <w:pPr>
        <w:spacing w:after="200"/>
        <w:jc w:val="both"/>
        <w:rPr>
          <w:rFonts w:ascii="GHEA Mariam" w:hAnsi="GHEA Mariam"/>
        </w:rPr>
      </w:pPr>
    </w:p>
    <w:p w14:paraId="7B32A33C" w14:textId="77777777" w:rsidR="004650F7" w:rsidRPr="00817ECB" w:rsidRDefault="004650F7">
      <w:pPr>
        <w:rPr>
          <w:rFonts w:ascii="GHEA Mariam" w:hAnsi="GHEA Mariam"/>
        </w:rPr>
      </w:pPr>
      <w:r w:rsidRPr="00817ECB">
        <w:rPr>
          <w:rFonts w:ascii="GHEA Mariam" w:hAnsi="GHEA Mariam"/>
        </w:rPr>
        <w:br w:type="page"/>
      </w:r>
    </w:p>
    <w:p w14:paraId="3EEC60EF" w14:textId="77777777" w:rsidR="00BB24D9" w:rsidRPr="00FF7ABF" w:rsidRDefault="00BB24D9" w:rsidP="003A4146">
      <w:pPr>
        <w:pStyle w:val="Header"/>
        <w:rPr>
          <w:rFonts w:ascii="GHEA Mariam" w:hAnsi="GHEA Mariam"/>
          <w:b/>
          <w:bCs/>
          <w:i/>
          <w:iCs/>
          <w:sz w:val="24"/>
          <w:szCs w:val="24"/>
        </w:rPr>
      </w:pPr>
    </w:p>
    <w:p w14:paraId="0D4F82F3" w14:textId="77777777" w:rsidR="00BB24D9" w:rsidRPr="00FF7ABF" w:rsidRDefault="00BB24D9" w:rsidP="003A4146">
      <w:pPr>
        <w:pStyle w:val="Header"/>
        <w:rPr>
          <w:rFonts w:ascii="GHEA Mariam" w:hAnsi="GHEA Mariam"/>
          <w:b/>
          <w:bCs/>
          <w:i/>
          <w:iCs/>
          <w:sz w:val="24"/>
          <w:szCs w:val="24"/>
        </w:rPr>
      </w:pPr>
    </w:p>
    <w:p w14:paraId="3E5F5AC0" w14:textId="77777777" w:rsidR="009D1B2B" w:rsidRPr="00FF7ABF" w:rsidRDefault="009D1B2B" w:rsidP="00BB24D9">
      <w:pPr>
        <w:rPr>
          <w:rFonts w:ascii="GHEA Mariam" w:hAnsi="GHEA Mariam"/>
          <w:b/>
          <w:i/>
        </w:rPr>
      </w:pPr>
    </w:p>
    <w:p w14:paraId="6B29539C" w14:textId="77777777" w:rsidR="009D1B2B" w:rsidRPr="00FF7ABF" w:rsidRDefault="009D1B2B" w:rsidP="000C42AA">
      <w:pPr>
        <w:rPr>
          <w:rFonts w:ascii="GHEA Mariam" w:hAnsi="GHEA Mariam"/>
          <w:b/>
          <w:i/>
        </w:rPr>
      </w:pPr>
    </w:p>
    <w:p w14:paraId="2B797C09" w14:textId="77777777" w:rsidR="009D1B2B" w:rsidRPr="00FF7ABF" w:rsidRDefault="009D1B2B" w:rsidP="000C42AA">
      <w:pPr>
        <w:rPr>
          <w:rFonts w:ascii="GHEA Mariam" w:hAnsi="GHEA Mariam"/>
          <w:b/>
          <w:i/>
        </w:rPr>
      </w:pPr>
    </w:p>
    <w:p w14:paraId="6E98428E" w14:textId="77777777" w:rsidR="009D1B2B" w:rsidRPr="00FF7ABF" w:rsidRDefault="009D1B2B" w:rsidP="000C42AA">
      <w:pPr>
        <w:rPr>
          <w:rFonts w:ascii="GHEA Mariam" w:hAnsi="GHEA Mariam"/>
          <w:b/>
          <w:i/>
        </w:rPr>
      </w:pPr>
    </w:p>
    <w:p w14:paraId="623E20E5" w14:textId="77777777" w:rsidR="009D1B2B" w:rsidRPr="00FF7ABF" w:rsidRDefault="009D1B2B" w:rsidP="000C42AA">
      <w:pPr>
        <w:rPr>
          <w:rFonts w:ascii="GHEA Mariam" w:hAnsi="GHEA Mariam"/>
          <w:b/>
          <w:i/>
        </w:rPr>
      </w:pPr>
    </w:p>
    <w:p w14:paraId="0480CCD5" w14:textId="77777777" w:rsidR="009D1B2B" w:rsidRPr="00FF7ABF" w:rsidRDefault="009D1B2B" w:rsidP="000C42AA">
      <w:pPr>
        <w:rPr>
          <w:rFonts w:ascii="GHEA Mariam" w:hAnsi="GHEA Mariam"/>
          <w:b/>
          <w:i/>
        </w:rPr>
      </w:pPr>
    </w:p>
    <w:p w14:paraId="5C3EC079" w14:textId="77777777" w:rsidR="009D1B2B" w:rsidRPr="00FF7ABF" w:rsidRDefault="009D1B2B" w:rsidP="000C42AA">
      <w:pPr>
        <w:rPr>
          <w:rFonts w:ascii="GHEA Mariam" w:hAnsi="GHEA Mariam"/>
          <w:b/>
          <w:i/>
        </w:rPr>
      </w:pPr>
    </w:p>
    <w:p w14:paraId="6E6ACB87" w14:textId="77777777" w:rsidR="009D1B2B" w:rsidRPr="00FF7ABF" w:rsidRDefault="009D1B2B" w:rsidP="000C42AA">
      <w:pPr>
        <w:rPr>
          <w:rFonts w:ascii="GHEA Mariam" w:hAnsi="GHEA Mariam"/>
          <w:b/>
          <w:i/>
        </w:rPr>
      </w:pPr>
    </w:p>
    <w:p w14:paraId="120EF7A0" w14:textId="77777777" w:rsidR="009D1B2B" w:rsidRPr="00FF7ABF" w:rsidRDefault="009D1B2B" w:rsidP="000C42AA">
      <w:pPr>
        <w:rPr>
          <w:rFonts w:ascii="GHEA Mariam" w:hAnsi="GHEA Mariam"/>
          <w:b/>
          <w:i/>
        </w:rPr>
      </w:pPr>
    </w:p>
    <w:p w14:paraId="633E7915" w14:textId="77777777" w:rsidR="009D1B2B" w:rsidRPr="00FF7ABF" w:rsidRDefault="009D1B2B" w:rsidP="000C42AA">
      <w:pPr>
        <w:rPr>
          <w:rFonts w:ascii="GHEA Mariam" w:hAnsi="GHEA Mariam"/>
          <w:b/>
          <w:i/>
        </w:rPr>
      </w:pPr>
    </w:p>
    <w:p w14:paraId="6EB8112A" w14:textId="77777777" w:rsidR="009D1B2B" w:rsidRPr="00FF7ABF" w:rsidRDefault="009D1B2B" w:rsidP="000C42AA">
      <w:pPr>
        <w:rPr>
          <w:rFonts w:ascii="GHEA Mariam" w:hAnsi="GHEA Mariam"/>
          <w:b/>
          <w:i/>
        </w:rPr>
      </w:pPr>
    </w:p>
    <w:p w14:paraId="26775FBC" w14:textId="77777777" w:rsidR="009D1B2B" w:rsidRPr="00FF7ABF" w:rsidRDefault="009D1B2B" w:rsidP="000C42AA">
      <w:pPr>
        <w:rPr>
          <w:rFonts w:ascii="GHEA Mariam" w:hAnsi="GHEA Mariam"/>
          <w:b/>
          <w:i/>
        </w:rPr>
      </w:pPr>
    </w:p>
    <w:p w14:paraId="4CA0834B" w14:textId="77777777" w:rsidR="009D1B2B" w:rsidRPr="00FF7ABF" w:rsidRDefault="009D1B2B" w:rsidP="000C42AA">
      <w:pPr>
        <w:rPr>
          <w:rFonts w:ascii="GHEA Mariam" w:hAnsi="GHEA Mariam"/>
          <w:b/>
          <w:i/>
        </w:rPr>
      </w:pPr>
    </w:p>
    <w:p w14:paraId="44D99F79" w14:textId="77777777" w:rsidR="009D1B2B" w:rsidRPr="00FF7ABF" w:rsidRDefault="009D1B2B" w:rsidP="000C42AA">
      <w:pPr>
        <w:rPr>
          <w:rFonts w:ascii="GHEA Mariam" w:hAnsi="GHEA Mariam"/>
          <w:b/>
          <w:i/>
        </w:rPr>
      </w:pPr>
    </w:p>
    <w:p w14:paraId="6BC7CCE1" w14:textId="77777777" w:rsidR="009D1B2B" w:rsidRPr="00FF7ABF" w:rsidRDefault="009D1B2B" w:rsidP="000C42AA">
      <w:pPr>
        <w:rPr>
          <w:rFonts w:ascii="GHEA Mariam" w:hAnsi="GHEA Mariam"/>
          <w:b/>
          <w:i/>
        </w:rPr>
      </w:pPr>
    </w:p>
    <w:p w14:paraId="6B0BD177" w14:textId="77777777" w:rsidR="009D1B2B" w:rsidRPr="00FF7ABF" w:rsidRDefault="009D1B2B" w:rsidP="000C42AA">
      <w:pPr>
        <w:rPr>
          <w:rFonts w:ascii="GHEA Mariam" w:hAnsi="GHEA Mariam"/>
          <w:b/>
          <w:i/>
        </w:rPr>
      </w:pPr>
    </w:p>
    <w:p w14:paraId="3F6FBAA4" w14:textId="77777777" w:rsidR="009D1B2B" w:rsidRPr="00FF7ABF" w:rsidRDefault="009D1B2B" w:rsidP="000C42AA">
      <w:pPr>
        <w:rPr>
          <w:rFonts w:ascii="GHEA Mariam" w:hAnsi="GHEA Mariam"/>
          <w:b/>
          <w:i/>
        </w:rPr>
      </w:pPr>
    </w:p>
    <w:p w14:paraId="3C57FB85" w14:textId="77777777" w:rsidR="009D1B2B" w:rsidRPr="00FF7ABF" w:rsidRDefault="009D1B2B" w:rsidP="000C42AA">
      <w:pPr>
        <w:rPr>
          <w:rFonts w:ascii="GHEA Mariam" w:hAnsi="GHEA Mariam"/>
          <w:b/>
          <w:i/>
        </w:rPr>
      </w:pPr>
    </w:p>
    <w:p w14:paraId="16590445" w14:textId="77777777" w:rsidR="009D1B2B" w:rsidRPr="00FF7ABF" w:rsidRDefault="009D1B2B" w:rsidP="000C42AA">
      <w:pPr>
        <w:rPr>
          <w:rFonts w:ascii="GHEA Mariam" w:hAnsi="GHEA Mariam"/>
          <w:b/>
          <w:i/>
        </w:rPr>
      </w:pPr>
    </w:p>
    <w:p w14:paraId="70059492" w14:textId="77777777" w:rsidR="009D1B2B" w:rsidRPr="00FF7ABF" w:rsidRDefault="009D1B2B" w:rsidP="000C42AA">
      <w:pPr>
        <w:rPr>
          <w:rFonts w:ascii="GHEA Mariam" w:hAnsi="GHEA Mariam"/>
          <w:b/>
          <w:i/>
        </w:rPr>
      </w:pPr>
    </w:p>
    <w:p w14:paraId="21218626" w14:textId="77777777" w:rsidR="009D1B2B" w:rsidRPr="00817ECB" w:rsidRDefault="00774850" w:rsidP="009D1B2B">
      <w:pPr>
        <w:jc w:val="center"/>
        <w:rPr>
          <w:rFonts w:ascii="GHEA Mariam" w:hAnsi="GHEA Mariam"/>
          <w:b/>
          <w:sz w:val="36"/>
        </w:rPr>
      </w:pPr>
      <w:proofErr w:type="spellStart"/>
      <w:r w:rsidRPr="00817ECB">
        <w:rPr>
          <w:rFonts w:ascii="GHEA Mariam" w:hAnsi="GHEA Mariam"/>
          <w:b/>
          <w:sz w:val="36"/>
        </w:rPr>
        <w:t>Մաս</w:t>
      </w:r>
      <w:proofErr w:type="spellEnd"/>
      <w:r w:rsidR="009D1B2B" w:rsidRPr="00817ECB">
        <w:rPr>
          <w:rFonts w:ascii="GHEA Mariam" w:hAnsi="GHEA Mariam"/>
          <w:b/>
          <w:sz w:val="36"/>
        </w:rPr>
        <w:t xml:space="preserve"> 2</w:t>
      </w:r>
    </w:p>
    <w:p w14:paraId="1E2422DE" w14:textId="77777777" w:rsidR="009D1B2B" w:rsidRPr="00817ECB" w:rsidRDefault="009D1B2B" w:rsidP="009D1B2B">
      <w:pPr>
        <w:rPr>
          <w:rFonts w:ascii="GHEA Mariam" w:hAnsi="GHEA Mariam"/>
          <w:b/>
          <w:sz w:val="36"/>
        </w:rPr>
      </w:pPr>
    </w:p>
    <w:p w14:paraId="6B5A67ED" w14:textId="77777777" w:rsidR="009D1B2B" w:rsidRPr="00817ECB" w:rsidRDefault="009D1B2B" w:rsidP="009D1B2B">
      <w:pPr>
        <w:rPr>
          <w:rFonts w:ascii="GHEA Mariam" w:hAnsi="GHEA Mariam"/>
          <w:b/>
          <w:sz w:val="36"/>
        </w:rPr>
      </w:pPr>
    </w:p>
    <w:p w14:paraId="0651E1AB" w14:textId="77777777" w:rsidR="009D1B2B" w:rsidRPr="00817ECB" w:rsidRDefault="00CD1CF2"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9D1B2B" w:rsidRPr="00817ECB">
        <w:rPr>
          <w:rFonts w:ascii="GHEA Mariam" w:hAnsi="GHEA Mariam"/>
          <w:b/>
          <w:sz w:val="32"/>
        </w:rPr>
        <w:t xml:space="preserve"> II – </w:t>
      </w:r>
      <w:proofErr w:type="spellStart"/>
      <w:r w:rsidR="008748C9" w:rsidRPr="00817ECB">
        <w:rPr>
          <w:rFonts w:ascii="GHEA Mariam" w:hAnsi="GHEA Mariam"/>
          <w:b/>
          <w:sz w:val="32"/>
        </w:rPr>
        <w:t>Մրցույթ</w:t>
      </w:r>
      <w:r w:rsidRPr="00817ECB">
        <w:rPr>
          <w:rFonts w:ascii="GHEA Mariam" w:hAnsi="GHEA Mariam"/>
          <w:b/>
          <w:sz w:val="32"/>
        </w:rPr>
        <w:t>ի</w:t>
      </w:r>
      <w:proofErr w:type="spellEnd"/>
      <w:r w:rsidRPr="00817ECB">
        <w:rPr>
          <w:rFonts w:ascii="GHEA Mariam" w:hAnsi="GHEA Mariam"/>
          <w:b/>
          <w:sz w:val="32"/>
        </w:rPr>
        <w:t xml:space="preserve"> </w:t>
      </w:r>
      <w:proofErr w:type="spellStart"/>
      <w:r w:rsidRPr="00817ECB">
        <w:rPr>
          <w:rFonts w:ascii="GHEA Mariam" w:hAnsi="GHEA Mariam"/>
          <w:b/>
          <w:sz w:val="32"/>
        </w:rPr>
        <w:t>տվյալների</w:t>
      </w:r>
      <w:proofErr w:type="spellEnd"/>
      <w:r w:rsidRPr="00817ECB">
        <w:rPr>
          <w:rFonts w:ascii="GHEA Mariam" w:hAnsi="GHEA Mariam"/>
          <w:b/>
          <w:sz w:val="32"/>
        </w:rPr>
        <w:t xml:space="preserve"> </w:t>
      </w:r>
      <w:proofErr w:type="spellStart"/>
      <w:r w:rsidRPr="00817ECB">
        <w:rPr>
          <w:rFonts w:ascii="GHEA Mariam" w:hAnsi="GHEA Mariam"/>
          <w:b/>
          <w:sz w:val="32"/>
        </w:rPr>
        <w:t>աղյուսակ</w:t>
      </w:r>
      <w:proofErr w:type="spellEnd"/>
      <w:r w:rsidR="00B411D3" w:rsidRPr="00817ECB">
        <w:rPr>
          <w:rFonts w:ascii="GHEA Mariam" w:hAnsi="GHEA Mariam"/>
          <w:b/>
          <w:sz w:val="32"/>
        </w:rPr>
        <w:t xml:space="preserve"> </w:t>
      </w:r>
    </w:p>
    <w:p w14:paraId="0E4B0643" w14:textId="77777777" w:rsidR="009D1B2B" w:rsidRPr="00817ECB" w:rsidRDefault="009D1B2B" w:rsidP="009D1B2B">
      <w:pPr>
        <w:rPr>
          <w:rFonts w:ascii="GHEA Mariam" w:hAnsi="GHEA Mariam"/>
          <w:b/>
          <w:sz w:val="32"/>
        </w:rPr>
      </w:pPr>
    </w:p>
    <w:p w14:paraId="6F3BE119" w14:textId="77777777" w:rsidR="009D1B2B" w:rsidRPr="00817ECB" w:rsidRDefault="008748C9"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9D1B2B" w:rsidRPr="00817ECB">
        <w:rPr>
          <w:rFonts w:ascii="GHEA Mariam" w:hAnsi="GHEA Mariam"/>
          <w:b/>
          <w:sz w:val="32"/>
        </w:rPr>
        <w:t xml:space="preserve"> III – </w:t>
      </w:r>
      <w:proofErr w:type="spellStart"/>
      <w:r w:rsidR="005633D7" w:rsidRPr="00817ECB">
        <w:rPr>
          <w:rFonts w:ascii="GHEA Mariam" w:hAnsi="GHEA Mariam"/>
          <w:b/>
          <w:sz w:val="32"/>
        </w:rPr>
        <w:t>Գնահատման</w:t>
      </w:r>
      <w:proofErr w:type="spellEnd"/>
      <w:r w:rsidR="005633D7" w:rsidRPr="00817ECB">
        <w:rPr>
          <w:rFonts w:ascii="GHEA Mariam" w:hAnsi="GHEA Mariam"/>
          <w:b/>
          <w:sz w:val="32"/>
        </w:rPr>
        <w:t xml:space="preserve"> և </w:t>
      </w:r>
      <w:proofErr w:type="spellStart"/>
      <w:r w:rsidR="005633D7" w:rsidRPr="00817ECB">
        <w:rPr>
          <w:rFonts w:ascii="GHEA Mariam" w:hAnsi="GHEA Mariam"/>
          <w:b/>
          <w:sz w:val="32"/>
        </w:rPr>
        <w:t>որակավորման</w:t>
      </w:r>
      <w:proofErr w:type="spellEnd"/>
      <w:r w:rsidR="005633D7" w:rsidRPr="00817ECB">
        <w:rPr>
          <w:rFonts w:ascii="GHEA Mariam" w:hAnsi="GHEA Mariam"/>
          <w:b/>
          <w:sz w:val="32"/>
        </w:rPr>
        <w:t xml:space="preserve"> </w:t>
      </w:r>
      <w:proofErr w:type="spellStart"/>
      <w:r w:rsidR="005633D7" w:rsidRPr="00817ECB">
        <w:rPr>
          <w:rFonts w:ascii="GHEA Mariam" w:hAnsi="GHEA Mariam"/>
          <w:b/>
          <w:sz w:val="32"/>
        </w:rPr>
        <w:t>չափանիշներ</w:t>
      </w:r>
      <w:proofErr w:type="spellEnd"/>
    </w:p>
    <w:p w14:paraId="67377517" w14:textId="77777777" w:rsidR="009D1B2B" w:rsidRPr="00817ECB" w:rsidRDefault="009D1B2B" w:rsidP="009D1B2B">
      <w:pPr>
        <w:rPr>
          <w:rFonts w:ascii="GHEA Mariam" w:hAnsi="GHEA Mariam"/>
          <w:b/>
          <w:sz w:val="32"/>
        </w:rPr>
      </w:pPr>
    </w:p>
    <w:p w14:paraId="5593DAAE" w14:textId="77777777" w:rsidR="009D1B2B" w:rsidRPr="00817ECB" w:rsidRDefault="008748C9" w:rsidP="0094065A">
      <w:pPr>
        <w:pStyle w:val="ListParagraph"/>
        <w:numPr>
          <w:ilvl w:val="0"/>
          <w:numId w:val="52"/>
        </w:numPr>
        <w:rPr>
          <w:rFonts w:ascii="GHEA Mariam" w:hAnsi="GHEA Mariam"/>
          <w:b/>
          <w:sz w:val="32"/>
        </w:rPr>
      </w:pPr>
      <w:proofErr w:type="spellStart"/>
      <w:r w:rsidRPr="00817ECB">
        <w:rPr>
          <w:rFonts w:ascii="GHEA Mariam" w:hAnsi="GHEA Mariam"/>
          <w:b/>
          <w:sz w:val="32"/>
        </w:rPr>
        <w:t>Բաժին</w:t>
      </w:r>
      <w:proofErr w:type="spellEnd"/>
      <w:r w:rsidR="009D1B2B" w:rsidRPr="00817ECB">
        <w:rPr>
          <w:rFonts w:ascii="GHEA Mariam" w:hAnsi="GHEA Mariam"/>
          <w:b/>
          <w:sz w:val="32"/>
        </w:rPr>
        <w:t xml:space="preserve"> VII – </w:t>
      </w:r>
      <w:proofErr w:type="spellStart"/>
      <w:r w:rsidR="005633D7" w:rsidRPr="00817ECB">
        <w:rPr>
          <w:rFonts w:ascii="GHEA Mariam" w:hAnsi="GHEA Mariam"/>
          <w:b/>
          <w:sz w:val="32"/>
        </w:rPr>
        <w:t>Պահանջների</w:t>
      </w:r>
      <w:proofErr w:type="spellEnd"/>
      <w:r w:rsidR="005633D7" w:rsidRPr="00817ECB">
        <w:rPr>
          <w:rFonts w:ascii="GHEA Mariam" w:hAnsi="GHEA Mariam"/>
          <w:b/>
          <w:sz w:val="32"/>
        </w:rPr>
        <w:t xml:space="preserve"> </w:t>
      </w:r>
      <w:proofErr w:type="spellStart"/>
      <w:r w:rsidR="005633D7" w:rsidRPr="00817ECB">
        <w:rPr>
          <w:rFonts w:ascii="GHEA Mariam" w:hAnsi="GHEA Mariam"/>
          <w:b/>
          <w:sz w:val="32"/>
        </w:rPr>
        <w:t>ժամանակացույց</w:t>
      </w:r>
      <w:proofErr w:type="spellEnd"/>
    </w:p>
    <w:p w14:paraId="2439318F" w14:textId="77777777" w:rsidR="009D1B2B" w:rsidRPr="00817ECB" w:rsidRDefault="009D1B2B" w:rsidP="009D1B2B">
      <w:pPr>
        <w:pStyle w:val="ListParagraph"/>
        <w:rPr>
          <w:rFonts w:ascii="GHEA Mariam" w:hAnsi="GHEA Mariam"/>
          <w:b/>
          <w:sz w:val="32"/>
        </w:rPr>
      </w:pPr>
    </w:p>
    <w:p w14:paraId="412F0774" w14:textId="77777777" w:rsidR="009D1B2B" w:rsidRPr="00817ECB" w:rsidRDefault="008748C9" w:rsidP="0094065A">
      <w:pPr>
        <w:pStyle w:val="ListParagraph"/>
        <w:numPr>
          <w:ilvl w:val="0"/>
          <w:numId w:val="52"/>
        </w:numPr>
        <w:tabs>
          <w:tab w:val="left" w:pos="720"/>
          <w:tab w:val="left" w:pos="900"/>
        </w:tabs>
        <w:rPr>
          <w:rFonts w:ascii="GHEA Mariam" w:hAnsi="GHEA Mariam"/>
          <w:b/>
          <w:sz w:val="32"/>
        </w:rPr>
      </w:pPr>
      <w:proofErr w:type="spellStart"/>
      <w:r w:rsidRPr="00817ECB">
        <w:rPr>
          <w:rFonts w:ascii="GHEA Mariam" w:hAnsi="GHEA Mariam"/>
          <w:b/>
          <w:sz w:val="32"/>
        </w:rPr>
        <w:t>Բաժին</w:t>
      </w:r>
      <w:proofErr w:type="spellEnd"/>
      <w:r w:rsidR="009D1B2B" w:rsidRPr="00817ECB">
        <w:rPr>
          <w:rFonts w:ascii="GHEA Mariam" w:hAnsi="GHEA Mariam"/>
          <w:b/>
          <w:sz w:val="32"/>
        </w:rPr>
        <w:t xml:space="preserve"> IX – </w:t>
      </w:r>
      <w:proofErr w:type="spellStart"/>
      <w:r w:rsidR="005633D7" w:rsidRPr="00817ECB">
        <w:rPr>
          <w:rFonts w:ascii="GHEA Mariam" w:hAnsi="GHEA Mariam"/>
          <w:b/>
          <w:sz w:val="32"/>
        </w:rPr>
        <w:t>Պայմանագրի</w:t>
      </w:r>
      <w:proofErr w:type="spellEnd"/>
      <w:r w:rsidR="005633D7" w:rsidRPr="00817ECB">
        <w:rPr>
          <w:rFonts w:ascii="GHEA Mariam" w:hAnsi="GHEA Mariam"/>
          <w:b/>
          <w:sz w:val="32"/>
        </w:rPr>
        <w:t xml:space="preserve"> </w:t>
      </w:r>
      <w:proofErr w:type="spellStart"/>
      <w:r w:rsidR="005633D7" w:rsidRPr="00817ECB">
        <w:rPr>
          <w:rFonts w:ascii="GHEA Mariam" w:hAnsi="GHEA Mariam"/>
          <w:b/>
          <w:sz w:val="32"/>
        </w:rPr>
        <w:t>հատուկ</w:t>
      </w:r>
      <w:proofErr w:type="spellEnd"/>
      <w:r w:rsidR="005633D7" w:rsidRPr="00817ECB">
        <w:rPr>
          <w:rFonts w:ascii="GHEA Mariam" w:hAnsi="GHEA Mariam"/>
          <w:b/>
          <w:sz w:val="32"/>
        </w:rPr>
        <w:t xml:space="preserve"> </w:t>
      </w:r>
      <w:proofErr w:type="spellStart"/>
      <w:r w:rsidR="005633D7" w:rsidRPr="00817ECB">
        <w:rPr>
          <w:rFonts w:ascii="GHEA Mariam" w:hAnsi="GHEA Mariam"/>
          <w:b/>
          <w:sz w:val="32"/>
        </w:rPr>
        <w:t>պայմաններ</w:t>
      </w:r>
      <w:proofErr w:type="spellEnd"/>
      <w:r w:rsidR="005633D7" w:rsidRPr="00817ECB">
        <w:rPr>
          <w:rFonts w:ascii="GHEA Mariam" w:hAnsi="GHEA Mariam"/>
          <w:b/>
          <w:sz w:val="32"/>
        </w:rPr>
        <w:t xml:space="preserve"> </w:t>
      </w:r>
      <w:r w:rsidR="009D1B2B" w:rsidRPr="00817ECB">
        <w:rPr>
          <w:rFonts w:ascii="GHEA Mariam" w:hAnsi="GHEA Mariam"/>
          <w:b/>
          <w:sz w:val="32"/>
        </w:rPr>
        <w:t>(</w:t>
      </w:r>
      <w:r w:rsidR="005633D7" w:rsidRPr="00817ECB">
        <w:rPr>
          <w:rFonts w:ascii="GHEA Mariam" w:hAnsi="GHEA Mariam"/>
          <w:b/>
          <w:sz w:val="32"/>
        </w:rPr>
        <w:t>ՊՀՊ</w:t>
      </w:r>
      <w:r w:rsidR="009D1B2B" w:rsidRPr="00817ECB">
        <w:rPr>
          <w:rFonts w:ascii="GHEA Mariam" w:hAnsi="GHEA Mariam"/>
          <w:b/>
          <w:sz w:val="32"/>
        </w:rPr>
        <w:t>)</w:t>
      </w:r>
    </w:p>
    <w:p w14:paraId="443DB213" w14:textId="77777777" w:rsidR="009D1B2B" w:rsidRPr="00817ECB" w:rsidRDefault="009D1B2B" w:rsidP="009D1B2B">
      <w:pPr>
        <w:pStyle w:val="ListParagraph"/>
        <w:rPr>
          <w:rFonts w:ascii="GHEA Mariam" w:hAnsi="GHEA Mariam"/>
          <w:b/>
          <w:sz w:val="32"/>
        </w:rPr>
      </w:pPr>
    </w:p>
    <w:p w14:paraId="0DE560F1" w14:textId="77777777" w:rsidR="009D1B2B" w:rsidRPr="00817ECB" w:rsidRDefault="008748C9" w:rsidP="0094065A">
      <w:pPr>
        <w:pStyle w:val="ListParagraph"/>
        <w:numPr>
          <w:ilvl w:val="0"/>
          <w:numId w:val="52"/>
        </w:numPr>
        <w:tabs>
          <w:tab w:val="left" w:pos="630"/>
          <w:tab w:val="left" w:pos="900"/>
        </w:tabs>
        <w:ind w:left="630" w:hanging="270"/>
        <w:rPr>
          <w:rFonts w:ascii="GHEA Mariam" w:hAnsi="GHEA Mariam"/>
          <w:b/>
          <w:sz w:val="32"/>
        </w:rPr>
      </w:pPr>
      <w:proofErr w:type="spellStart"/>
      <w:r w:rsidRPr="00817ECB">
        <w:rPr>
          <w:rFonts w:ascii="GHEA Mariam" w:hAnsi="GHEA Mariam"/>
          <w:b/>
          <w:sz w:val="32"/>
        </w:rPr>
        <w:t>Մրցույթի</w:t>
      </w:r>
      <w:proofErr w:type="spellEnd"/>
      <w:r w:rsidRPr="00817ECB">
        <w:rPr>
          <w:rFonts w:ascii="GHEA Mariam" w:hAnsi="GHEA Mariam"/>
          <w:b/>
          <w:sz w:val="32"/>
        </w:rPr>
        <w:t xml:space="preserve"> </w:t>
      </w:r>
      <w:proofErr w:type="spellStart"/>
      <w:r w:rsidRPr="00817ECB">
        <w:rPr>
          <w:rFonts w:ascii="GHEA Mariam" w:hAnsi="GHEA Mariam"/>
          <w:b/>
          <w:sz w:val="32"/>
        </w:rPr>
        <w:t>հրավեր</w:t>
      </w:r>
      <w:proofErr w:type="spellEnd"/>
      <w:r w:rsidR="009D1B2B" w:rsidRPr="00817ECB">
        <w:rPr>
          <w:rFonts w:ascii="GHEA Mariam" w:hAnsi="GHEA Mariam"/>
          <w:b/>
          <w:sz w:val="32"/>
        </w:rPr>
        <w:t xml:space="preserve"> (IFB)</w:t>
      </w:r>
    </w:p>
    <w:p w14:paraId="33C4AF74" w14:textId="77777777" w:rsidR="009D1B2B" w:rsidRPr="00817ECB" w:rsidRDefault="009D1B2B" w:rsidP="009D1B2B">
      <w:pPr>
        <w:rPr>
          <w:rFonts w:ascii="GHEA Mariam" w:hAnsi="GHEA Mariam"/>
        </w:rPr>
      </w:pPr>
    </w:p>
    <w:p w14:paraId="1B8BCDEF" w14:textId="77777777" w:rsidR="009D1B2B" w:rsidRPr="00817ECB" w:rsidRDefault="009D1B2B" w:rsidP="009D1B2B">
      <w:pPr>
        <w:rPr>
          <w:rFonts w:ascii="GHEA Mariam" w:hAnsi="GHEA Mariam"/>
        </w:rPr>
      </w:pPr>
    </w:p>
    <w:p w14:paraId="5D6806AA" w14:textId="77777777" w:rsidR="009D1B2B" w:rsidRPr="00817ECB" w:rsidRDefault="009D1B2B" w:rsidP="009D1B2B">
      <w:pPr>
        <w:spacing w:before="120" w:after="120"/>
        <w:rPr>
          <w:rFonts w:ascii="GHEA Mariam" w:hAnsi="GHEA Mariam"/>
        </w:rPr>
      </w:pPr>
    </w:p>
    <w:p w14:paraId="7AD4947A" w14:textId="77777777" w:rsidR="009D1B2B" w:rsidRPr="00817ECB" w:rsidRDefault="009D1B2B" w:rsidP="009D1B2B">
      <w:pPr>
        <w:spacing w:before="120" w:after="120"/>
        <w:rPr>
          <w:rFonts w:ascii="GHEA Mariam" w:hAnsi="GHEA Mariam"/>
        </w:rPr>
      </w:pPr>
    </w:p>
    <w:p w14:paraId="4850FBAA" w14:textId="77777777" w:rsidR="009D1B2B" w:rsidRPr="00817ECB" w:rsidRDefault="009D1B2B" w:rsidP="009D1B2B">
      <w:pPr>
        <w:rPr>
          <w:rFonts w:ascii="GHEA Mariam" w:hAnsi="GHEA Mariam"/>
        </w:rPr>
        <w:sectPr w:rsidR="009D1B2B" w:rsidRPr="00817ECB" w:rsidSect="00E764D8">
          <w:headerReference w:type="even" r:id="rId33"/>
          <w:headerReference w:type="default" r:id="rId34"/>
          <w:headerReference w:type="first" r:id="rId35"/>
          <w:footnotePr>
            <w:numRestart w:val="eachPage"/>
          </w:footnotePr>
          <w:type w:val="oddPage"/>
          <w:pgSz w:w="12240" w:h="15840" w:code="1"/>
          <w:pgMar w:top="1440" w:right="1440" w:bottom="1440" w:left="1800" w:header="720" w:footer="720" w:gutter="0"/>
          <w:paperSrc w:first="15" w:other="15"/>
          <w:pgNumType w:start="87" w:chapStyle="1"/>
          <w:cols w:space="720"/>
          <w:titlePg/>
        </w:sectPr>
      </w:pPr>
    </w:p>
    <w:tbl>
      <w:tblPr>
        <w:tblW w:w="99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7"/>
        <w:gridCol w:w="7945"/>
      </w:tblGrid>
      <w:tr w:rsidR="00E525EE" w:rsidRPr="000752DF" w14:paraId="4A0EB5B8" w14:textId="77777777" w:rsidTr="00E525EE">
        <w:trPr>
          <w:cantSplit/>
        </w:trPr>
        <w:tc>
          <w:tcPr>
            <w:tcW w:w="9972" w:type="dxa"/>
            <w:gridSpan w:val="2"/>
            <w:tcBorders>
              <w:top w:val="nil"/>
              <w:left w:val="nil"/>
              <w:bottom w:val="single" w:sz="4" w:space="0" w:color="auto"/>
              <w:right w:val="nil"/>
            </w:tcBorders>
            <w:vAlign w:val="center"/>
          </w:tcPr>
          <w:p w14:paraId="65D37F99" w14:textId="77777777" w:rsidR="009D1B2B" w:rsidRPr="00817ECB" w:rsidRDefault="009D1B2B" w:rsidP="007B3486">
            <w:pPr>
              <w:pStyle w:val="Subtitle"/>
            </w:pPr>
            <w:r w:rsidRPr="00817ECB">
              <w:rPr>
                <w:lang w:val="en-US"/>
              </w:rPr>
              <w:lastRenderedPageBreak/>
              <w:br w:type="page"/>
            </w:r>
            <w:bookmarkStart w:id="515" w:name="_Toc438366665"/>
            <w:bookmarkStart w:id="516" w:name="_Toc438954443"/>
            <w:bookmarkStart w:id="517" w:name="_Toc347227540"/>
            <w:proofErr w:type="spellStart"/>
            <w:r w:rsidR="00B411D3" w:rsidRPr="00817ECB">
              <w:t>Բաժին</w:t>
            </w:r>
            <w:proofErr w:type="spellEnd"/>
            <w:r w:rsidRPr="00817ECB">
              <w:t xml:space="preserve"> II.  </w:t>
            </w:r>
            <w:proofErr w:type="spellStart"/>
            <w:r w:rsidR="00B411D3" w:rsidRPr="00817ECB">
              <w:t>Մրցույթի</w:t>
            </w:r>
            <w:proofErr w:type="spellEnd"/>
            <w:r w:rsidR="00B411D3" w:rsidRPr="00817ECB">
              <w:t xml:space="preserve"> </w:t>
            </w:r>
            <w:proofErr w:type="spellStart"/>
            <w:r w:rsidR="00B411D3" w:rsidRPr="00817ECB">
              <w:t>տվյալների</w:t>
            </w:r>
            <w:proofErr w:type="spellEnd"/>
            <w:r w:rsidR="00B411D3" w:rsidRPr="00817ECB">
              <w:t xml:space="preserve"> </w:t>
            </w:r>
            <w:proofErr w:type="spellStart"/>
            <w:r w:rsidR="00B411D3" w:rsidRPr="00817ECB">
              <w:t>աղյուսակ</w:t>
            </w:r>
            <w:bookmarkEnd w:id="515"/>
            <w:bookmarkEnd w:id="516"/>
            <w:proofErr w:type="spellEnd"/>
            <w:r w:rsidR="00B411D3" w:rsidRPr="00817ECB">
              <w:t xml:space="preserve"> (ՄՏԱ</w:t>
            </w:r>
            <w:r w:rsidRPr="00817ECB">
              <w:t>)</w:t>
            </w:r>
            <w:bookmarkEnd w:id="517"/>
          </w:p>
          <w:p w14:paraId="7DD2FE6C" w14:textId="77777777" w:rsidR="0034033E" w:rsidRPr="00817ECB" w:rsidRDefault="00284ED5" w:rsidP="00264C0A">
            <w:pPr>
              <w:suppressAutoHyphens/>
              <w:jc w:val="both"/>
              <w:rPr>
                <w:rFonts w:ascii="GHEA Mariam" w:hAnsi="GHEA Mariam"/>
                <w:sz w:val="22"/>
                <w:szCs w:val="22"/>
                <w:lang w:val="es-ES_tradnl"/>
              </w:rPr>
            </w:pPr>
            <w:proofErr w:type="spellStart"/>
            <w:r w:rsidRPr="00817ECB">
              <w:rPr>
                <w:rFonts w:ascii="GHEA Mariam" w:hAnsi="GHEA Mariam"/>
                <w:sz w:val="22"/>
                <w:szCs w:val="22"/>
                <w:lang w:val="es-ES_tradnl"/>
              </w:rPr>
              <w:t>Ապրանքների</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ձեռքբերման</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համար</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հետևյալ</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հատուկ</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տեղեկությունները</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կհավելեն</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կլրամշակեն</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կամ</w:t>
            </w:r>
            <w:proofErr w:type="spellEnd"/>
            <w:r w:rsidRPr="00817ECB">
              <w:rPr>
                <w:rFonts w:ascii="GHEA Mariam" w:hAnsi="GHEA Mariam"/>
                <w:sz w:val="22"/>
                <w:szCs w:val="22"/>
                <w:lang w:val="es-ES_tradnl"/>
              </w:rPr>
              <w:t xml:space="preserve"> </w:t>
            </w:r>
            <w:proofErr w:type="spellStart"/>
            <w:r w:rsidR="0034033E" w:rsidRPr="00817ECB">
              <w:rPr>
                <w:rFonts w:ascii="GHEA Mariam" w:hAnsi="GHEA Mariam"/>
                <w:sz w:val="22"/>
                <w:szCs w:val="22"/>
              </w:rPr>
              <w:t>կփոփոխեն</w:t>
            </w:r>
            <w:proofErr w:type="spellEnd"/>
            <w:r w:rsidR="0034033E" w:rsidRPr="00817ECB">
              <w:rPr>
                <w:rFonts w:ascii="GHEA Mariam" w:hAnsi="GHEA Mariam"/>
                <w:sz w:val="22"/>
                <w:szCs w:val="22"/>
                <w:lang w:val="es-ES_tradnl"/>
              </w:rPr>
              <w:t xml:space="preserve"> </w:t>
            </w:r>
            <w:proofErr w:type="spellStart"/>
            <w:r w:rsidR="0034033E" w:rsidRPr="00817ECB">
              <w:rPr>
                <w:rFonts w:ascii="GHEA Mariam" w:hAnsi="GHEA Mariam"/>
                <w:sz w:val="22"/>
                <w:szCs w:val="22"/>
                <w:lang w:val="es-ES_tradnl"/>
              </w:rPr>
              <w:t>Տեղեկություններ</w:t>
            </w:r>
            <w:proofErr w:type="spellEnd"/>
            <w:r w:rsidR="0034033E" w:rsidRPr="00817ECB">
              <w:rPr>
                <w:rFonts w:ascii="GHEA Mariam" w:hAnsi="GHEA Mariam"/>
                <w:sz w:val="22"/>
                <w:szCs w:val="22"/>
                <w:lang w:val="es-ES_tradnl"/>
              </w:rPr>
              <w:t xml:space="preserve"> </w:t>
            </w:r>
            <w:proofErr w:type="spellStart"/>
            <w:r w:rsidR="0034033E" w:rsidRPr="00817ECB">
              <w:rPr>
                <w:rFonts w:ascii="GHEA Mariam" w:hAnsi="GHEA Mariam"/>
                <w:sz w:val="22"/>
                <w:szCs w:val="22"/>
                <w:lang w:val="es-ES_tradnl"/>
              </w:rPr>
              <w:t>մրցույթի</w:t>
            </w:r>
            <w:proofErr w:type="spellEnd"/>
            <w:r w:rsidR="0034033E" w:rsidRPr="00817ECB">
              <w:rPr>
                <w:rFonts w:ascii="GHEA Mariam" w:hAnsi="GHEA Mariam"/>
                <w:sz w:val="22"/>
                <w:szCs w:val="22"/>
                <w:lang w:val="es-ES_tradnl"/>
              </w:rPr>
              <w:t xml:space="preserve"> </w:t>
            </w:r>
            <w:proofErr w:type="spellStart"/>
            <w:r w:rsidR="0034033E" w:rsidRPr="00817ECB">
              <w:rPr>
                <w:rFonts w:ascii="GHEA Mariam" w:hAnsi="GHEA Mariam"/>
                <w:sz w:val="22"/>
                <w:szCs w:val="22"/>
                <w:lang w:val="es-ES_tradnl"/>
              </w:rPr>
              <w:t>մասնակիցներին</w:t>
            </w:r>
            <w:proofErr w:type="spellEnd"/>
            <w:r w:rsidR="0034033E" w:rsidRPr="00817ECB">
              <w:rPr>
                <w:rFonts w:ascii="GHEA Mariam" w:hAnsi="GHEA Mariam"/>
                <w:sz w:val="22"/>
                <w:szCs w:val="22"/>
                <w:lang w:val="es-ES_tradnl"/>
              </w:rPr>
              <w:t xml:space="preserve"> (ՏՄՄ)</w:t>
            </w:r>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բաժնի</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դրույթները</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Բոլոր</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այն</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դեպքերում</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երբ</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առկա</w:t>
            </w:r>
            <w:proofErr w:type="spellEnd"/>
            <w:r w:rsidRPr="00817ECB">
              <w:rPr>
                <w:rFonts w:ascii="GHEA Mariam" w:hAnsi="GHEA Mariam"/>
                <w:sz w:val="22"/>
                <w:szCs w:val="22"/>
                <w:lang w:val="es-ES_tradnl"/>
              </w:rPr>
              <w:t xml:space="preserve"> է </w:t>
            </w:r>
            <w:proofErr w:type="spellStart"/>
            <w:r w:rsidRPr="00817ECB">
              <w:rPr>
                <w:rFonts w:ascii="GHEA Mariam" w:hAnsi="GHEA Mariam"/>
                <w:sz w:val="22"/>
                <w:szCs w:val="22"/>
                <w:lang w:val="es-ES_tradnl"/>
              </w:rPr>
              <w:t>տարաձայնություն</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ապա</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սույն</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դրույթները</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պետք</w:t>
            </w:r>
            <w:proofErr w:type="spellEnd"/>
            <w:r w:rsidRPr="00817ECB">
              <w:rPr>
                <w:rFonts w:ascii="GHEA Mariam" w:hAnsi="GHEA Mariam"/>
                <w:sz w:val="22"/>
                <w:szCs w:val="22"/>
                <w:lang w:val="es-ES_tradnl"/>
              </w:rPr>
              <w:t xml:space="preserve"> է </w:t>
            </w:r>
            <w:proofErr w:type="spellStart"/>
            <w:r w:rsidRPr="00817ECB">
              <w:rPr>
                <w:rFonts w:ascii="GHEA Mariam" w:hAnsi="GHEA Mariam"/>
                <w:sz w:val="22"/>
                <w:szCs w:val="22"/>
                <w:lang w:val="es-ES_tradnl"/>
              </w:rPr>
              <w:t>գերակայեն</w:t>
            </w:r>
            <w:proofErr w:type="spellEnd"/>
            <w:r w:rsidRPr="00817ECB">
              <w:rPr>
                <w:rFonts w:ascii="GHEA Mariam" w:hAnsi="GHEA Mariam"/>
                <w:sz w:val="22"/>
                <w:szCs w:val="22"/>
                <w:lang w:val="es-ES_tradnl"/>
              </w:rPr>
              <w:t xml:space="preserve"> ՏՄՄ </w:t>
            </w:r>
            <w:proofErr w:type="spellStart"/>
            <w:r w:rsidRPr="00817ECB">
              <w:rPr>
                <w:rFonts w:ascii="GHEA Mariam" w:hAnsi="GHEA Mariam"/>
                <w:sz w:val="22"/>
                <w:szCs w:val="22"/>
                <w:lang w:val="es-ES_tradnl"/>
              </w:rPr>
              <w:t>բաժնում</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ներկայացվող</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դրույթների</w:t>
            </w:r>
            <w:proofErr w:type="spellEnd"/>
            <w:r w:rsidRPr="00817ECB">
              <w:rPr>
                <w:rFonts w:ascii="GHEA Mariam" w:hAnsi="GHEA Mariam"/>
                <w:sz w:val="22"/>
                <w:szCs w:val="22"/>
                <w:lang w:val="es-ES_tradnl"/>
              </w:rPr>
              <w:t xml:space="preserve"> </w:t>
            </w:r>
            <w:proofErr w:type="spellStart"/>
            <w:r w:rsidRPr="00817ECB">
              <w:rPr>
                <w:rFonts w:ascii="GHEA Mariam" w:hAnsi="GHEA Mariam"/>
                <w:sz w:val="22"/>
                <w:szCs w:val="22"/>
                <w:lang w:val="es-ES_tradnl"/>
              </w:rPr>
              <w:t>նկատմամբ</w:t>
            </w:r>
            <w:proofErr w:type="spellEnd"/>
            <w:r w:rsidRPr="00817ECB">
              <w:rPr>
                <w:rFonts w:ascii="GHEA Mariam" w:hAnsi="GHEA Mariam"/>
                <w:sz w:val="22"/>
                <w:szCs w:val="22"/>
                <w:lang w:val="es-ES_tradnl"/>
              </w:rPr>
              <w:t>:</w:t>
            </w:r>
            <w:r w:rsidR="0034033E" w:rsidRPr="00817ECB">
              <w:rPr>
                <w:rFonts w:ascii="GHEA Mariam" w:hAnsi="GHEA Mariam"/>
                <w:sz w:val="22"/>
                <w:szCs w:val="22"/>
                <w:lang w:val="es-ES_tradnl"/>
              </w:rPr>
              <w:t xml:space="preserve"> </w:t>
            </w:r>
          </w:p>
          <w:p w14:paraId="22778061" w14:textId="77777777" w:rsidR="009D1B2B" w:rsidRPr="00817ECB" w:rsidRDefault="009D1B2B" w:rsidP="00264C0A">
            <w:pPr>
              <w:suppressAutoHyphens/>
              <w:jc w:val="both"/>
              <w:rPr>
                <w:rFonts w:ascii="GHEA Mariam" w:hAnsi="GHEA Mariam"/>
                <w:sz w:val="22"/>
                <w:szCs w:val="22"/>
              </w:rPr>
            </w:pPr>
          </w:p>
          <w:p w14:paraId="5D84C88D" w14:textId="77777777" w:rsidR="009D1B2B" w:rsidRPr="00817ECB" w:rsidRDefault="009D1B2B" w:rsidP="007D2105">
            <w:pPr>
              <w:suppressAutoHyphens/>
              <w:jc w:val="both"/>
              <w:rPr>
                <w:rFonts w:ascii="GHEA Mariam" w:hAnsi="GHEA Mariam"/>
                <w:b/>
                <w:i/>
                <w:sz w:val="22"/>
                <w:szCs w:val="22"/>
              </w:rPr>
            </w:pPr>
          </w:p>
        </w:tc>
      </w:tr>
      <w:tr w:rsidR="00817ECB" w:rsidRPr="000752DF" w14:paraId="1344ED68" w14:textId="77777777" w:rsidTr="00E525EE">
        <w:trPr>
          <w:cantSplit/>
        </w:trPr>
        <w:tc>
          <w:tcPr>
            <w:tcW w:w="2027" w:type="dxa"/>
            <w:tcBorders>
              <w:top w:val="single" w:sz="4" w:space="0" w:color="auto"/>
            </w:tcBorders>
          </w:tcPr>
          <w:p w14:paraId="315E2E49" w14:textId="77777777" w:rsidR="00284ED5" w:rsidRPr="00817ECB" w:rsidRDefault="0012067A" w:rsidP="002070ED">
            <w:pPr>
              <w:spacing w:before="120"/>
              <w:rPr>
                <w:rFonts w:ascii="GHEA Mariam" w:hAnsi="GHEA Mariam"/>
                <w:b/>
                <w:sz w:val="22"/>
                <w:szCs w:val="22"/>
                <w:lang w:val="es-ES_tradnl"/>
              </w:rPr>
            </w:pPr>
            <w:r w:rsidRPr="00817ECB">
              <w:rPr>
                <w:rFonts w:ascii="GHEA Mariam" w:hAnsi="GHEA Mariam"/>
                <w:b/>
                <w:sz w:val="22"/>
                <w:szCs w:val="22"/>
                <w:lang w:val="es-ES_tradnl"/>
              </w:rPr>
              <w:t xml:space="preserve">ՏՄՄ-ի </w:t>
            </w:r>
            <w:proofErr w:type="spellStart"/>
            <w:r w:rsidRPr="00817ECB">
              <w:rPr>
                <w:rFonts w:ascii="GHEA Mariam" w:hAnsi="GHEA Mariam"/>
                <w:b/>
                <w:sz w:val="22"/>
                <w:szCs w:val="22"/>
                <w:lang w:val="es-ES_tradnl"/>
              </w:rPr>
              <w:t>դրույթ</w:t>
            </w:r>
            <w:proofErr w:type="spellEnd"/>
            <w:r w:rsidRPr="00817ECB">
              <w:rPr>
                <w:rFonts w:ascii="GHEA Mariam" w:hAnsi="GHEA Mariam"/>
                <w:b/>
                <w:sz w:val="22"/>
                <w:szCs w:val="22"/>
                <w:lang w:val="es-ES_tradnl"/>
              </w:rPr>
              <w:t xml:space="preserve">, </w:t>
            </w:r>
            <w:proofErr w:type="spellStart"/>
            <w:r w:rsidRPr="00817ECB">
              <w:rPr>
                <w:rFonts w:ascii="GHEA Mariam" w:hAnsi="GHEA Mariam"/>
                <w:b/>
                <w:sz w:val="22"/>
                <w:szCs w:val="22"/>
                <w:lang w:val="es-ES_tradnl"/>
              </w:rPr>
              <w:t>որին</w:t>
            </w:r>
            <w:proofErr w:type="spellEnd"/>
            <w:r w:rsidRPr="00817ECB">
              <w:rPr>
                <w:rFonts w:ascii="GHEA Mariam" w:hAnsi="GHEA Mariam"/>
                <w:b/>
                <w:sz w:val="22"/>
                <w:szCs w:val="22"/>
                <w:lang w:val="es-ES_tradnl"/>
              </w:rPr>
              <w:t xml:space="preserve"> </w:t>
            </w:r>
            <w:proofErr w:type="spellStart"/>
            <w:r w:rsidRPr="00817ECB">
              <w:rPr>
                <w:rFonts w:ascii="GHEA Mariam" w:hAnsi="GHEA Mariam"/>
                <w:b/>
                <w:sz w:val="22"/>
                <w:szCs w:val="22"/>
                <w:lang w:val="es-ES_tradnl"/>
              </w:rPr>
              <w:t>հղում</w:t>
            </w:r>
            <w:proofErr w:type="spellEnd"/>
            <w:r w:rsidRPr="00817ECB">
              <w:rPr>
                <w:rFonts w:ascii="GHEA Mariam" w:hAnsi="GHEA Mariam"/>
                <w:b/>
                <w:sz w:val="22"/>
                <w:szCs w:val="22"/>
                <w:lang w:val="es-ES_tradnl"/>
              </w:rPr>
              <w:t xml:space="preserve"> է </w:t>
            </w:r>
            <w:proofErr w:type="spellStart"/>
            <w:r w:rsidRPr="00817ECB">
              <w:rPr>
                <w:rFonts w:ascii="GHEA Mariam" w:hAnsi="GHEA Mariam"/>
                <w:b/>
                <w:sz w:val="22"/>
                <w:szCs w:val="22"/>
                <w:lang w:val="es-ES_tradnl"/>
              </w:rPr>
              <w:t>կատարվում</w:t>
            </w:r>
            <w:proofErr w:type="spellEnd"/>
          </w:p>
        </w:tc>
        <w:tc>
          <w:tcPr>
            <w:tcW w:w="7945" w:type="dxa"/>
            <w:tcBorders>
              <w:top w:val="single" w:sz="4" w:space="0" w:color="auto"/>
            </w:tcBorders>
          </w:tcPr>
          <w:p w14:paraId="05226337" w14:textId="77777777" w:rsidR="00284ED5" w:rsidRPr="00817ECB" w:rsidRDefault="0012067A" w:rsidP="002070ED">
            <w:pPr>
              <w:spacing w:before="120" w:after="120"/>
              <w:jc w:val="center"/>
              <w:rPr>
                <w:rFonts w:ascii="GHEA Mariam" w:hAnsi="GHEA Mariam"/>
                <w:b/>
                <w:sz w:val="22"/>
                <w:szCs w:val="22"/>
              </w:rPr>
            </w:pPr>
            <w:r w:rsidRPr="00817ECB">
              <w:rPr>
                <w:rFonts w:ascii="GHEA Mariam" w:hAnsi="GHEA Mariam"/>
                <w:b/>
                <w:sz w:val="22"/>
                <w:szCs w:val="22"/>
              </w:rPr>
              <w:t xml:space="preserve">Ա. </w:t>
            </w:r>
            <w:proofErr w:type="spellStart"/>
            <w:r w:rsidRPr="00817ECB">
              <w:rPr>
                <w:rFonts w:ascii="GHEA Mariam" w:hAnsi="GHEA Mariam"/>
                <w:b/>
                <w:sz w:val="22"/>
                <w:szCs w:val="22"/>
              </w:rPr>
              <w:t>Ընդհանուր</w:t>
            </w:r>
            <w:proofErr w:type="spellEnd"/>
          </w:p>
        </w:tc>
      </w:tr>
      <w:tr w:rsidR="00E525EE" w:rsidRPr="000752DF" w14:paraId="0BB4AFB9" w14:textId="77777777" w:rsidTr="00E525EE">
        <w:trPr>
          <w:cantSplit/>
        </w:trPr>
        <w:tc>
          <w:tcPr>
            <w:tcW w:w="2027" w:type="dxa"/>
          </w:tcPr>
          <w:p w14:paraId="565459A4" w14:textId="77777777" w:rsidR="00284ED5" w:rsidRPr="00817ECB" w:rsidRDefault="0012067A" w:rsidP="002070ED">
            <w:pPr>
              <w:spacing w:before="60" w:after="60"/>
              <w:rPr>
                <w:rFonts w:ascii="GHEA Mariam" w:hAnsi="GHEA Mariam"/>
                <w:b/>
                <w:sz w:val="22"/>
                <w:szCs w:val="22"/>
              </w:rPr>
            </w:pPr>
            <w:r w:rsidRPr="00817ECB">
              <w:rPr>
                <w:rFonts w:ascii="GHEA Mariam" w:hAnsi="GHEA Mariam"/>
                <w:b/>
                <w:sz w:val="22"/>
                <w:szCs w:val="22"/>
              </w:rPr>
              <w:t>ՏՄՄ</w:t>
            </w:r>
            <w:r w:rsidR="00284ED5" w:rsidRPr="00817ECB">
              <w:rPr>
                <w:rFonts w:ascii="GHEA Mariam" w:hAnsi="GHEA Mariam"/>
                <w:b/>
                <w:sz w:val="22"/>
                <w:szCs w:val="22"/>
              </w:rPr>
              <w:t xml:space="preserve"> 1.1</w:t>
            </w:r>
          </w:p>
        </w:tc>
        <w:tc>
          <w:tcPr>
            <w:tcW w:w="7945" w:type="dxa"/>
          </w:tcPr>
          <w:p w14:paraId="7A3CDB44" w14:textId="3E981C8F" w:rsidR="004A7D3D" w:rsidRPr="00817ECB" w:rsidRDefault="00284ED5" w:rsidP="00D9517B">
            <w:pPr>
              <w:tabs>
                <w:tab w:val="right" w:pos="7272"/>
              </w:tabs>
              <w:spacing w:before="60" w:after="60"/>
              <w:jc w:val="both"/>
              <w:rPr>
                <w:rFonts w:ascii="GHEA Mariam" w:hAnsi="GHEA Mariam"/>
                <w:sz w:val="22"/>
                <w:szCs w:val="22"/>
                <w:lang w:val="hy-AM"/>
              </w:rPr>
            </w:pPr>
            <w:proofErr w:type="spellStart"/>
            <w:r w:rsidRPr="00817ECB">
              <w:rPr>
                <w:rFonts w:ascii="GHEA Mariam" w:hAnsi="GHEA Mariam"/>
                <w:sz w:val="22"/>
                <w:szCs w:val="22"/>
              </w:rPr>
              <w:t>Մրցույթների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հրավերների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հղումային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համարն</w:t>
            </w:r>
            <w:proofErr w:type="spellEnd"/>
            <w:r w:rsidRPr="00817ECB">
              <w:rPr>
                <w:rFonts w:ascii="GHEA Mariam" w:hAnsi="GHEA Mariam"/>
                <w:sz w:val="22"/>
                <w:szCs w:val="22"/>
              </w:rPr>
              <w:t xml:space="preserve"> է՝ </w:t>
            </w:r>
            <w:r w:rsidR="0043306A" w:rsidRPr="000752DF">
              <w:rPr>
                <w:rFonts w:ascii="GHEA Mariam" w:hAnsi="GHEA Mariam"/>
                <w:b/>
                <w:bCs/>
                <w:sz w:val="22"/>
                <w:szCs w:val="22"/>
              </w:rPr>
              <w:t>PSMP3-GO-2-2-29</w:t>
            </w:r>
          </w:p>
        </w:tc>
      </w:tr>
      <w:tr w:rsidR="000752DF" w:rsidRPr="000752DF" w14:paraId="78BCF939" w14:textId="77777777" w:rsidTr="00E525EE">
        <w:trPr>
          <w:cantSplit/>
        </w:trPr>
        <w:tc>
          <w:tcPr>
            <w:tcW w:w="2027" w:type="dxa"/>
          </w:tcPr>
          <w:p w14:paraId="2DC614F7" w14:textId="77777777" w:rsidR="00284ED5" w:rsidRPr="00817ECB" w:rsidRDefault="0012067A" w:rsidP="002070ED">
            <w:pPr>
              <w:spacing w:before="60" w:after="60"/>
              <w:rPr>
                <w:rFonts w:ascii="GHEA Mariam" w:hAnsi="GHEA Mariam"/>
                <w:b/>
                <w:sz w:val="22"/>
                <w:szCs w:val="22"/>
              </w:rPr>
            </w:pPr>
            <w:r w:rsidRPr="00817ECB">
              <w:rPr>
                <w:rFonts w:ascii="GHEA Mariam" w:hAnsi="GHEA Mariam"/>
                <w:b/>
                <w:sz w:val="22"/>
                <w:szCs w:val="22"/>
              </w:rPr>
              <w:t>ՏՄՄ</w:t>
            </w:r>
            <w:r w:rsidR="00284ED5" w:rsidRPr="00817ECB">
              <w:rPr>
                <w:rFonts w:ascii="GHEA Mariam" w:hAnsi="GHEA Mariam"/>
                <w:b/>
                <w:sz w:val="22"/>
                <w:szCs w:val="22"/>
              </w:rPr>
              <w:t xml:space="preserve"> 1.1</w:t>
            </w:r>
          </w:p>
        </w:tc>
        <w:tc>
          <w:tcPr>
            <w:tcW w:w="7945" w:type="dxa"/>
          </w:tcPr>
          <w:p w14:paraId="231F0985" w14:textId="532FFCDA" w:rsidR="00284ED5" w:rsidRPr="00817ECB" w:rsidRDefault="00AF16DA" w:rsidP="000552BB">
            <w:pPr>
              <w:tabs>
                <w:tab w:val="right" w:pos="7272"/>
              </w:tabs>
              <w:spacing w:before="120" w:after="120"/>
              <w:jc w:val="both"/>
              <w:rPr>
                <w:rFonts w:ascii="GHEA Mariam" w:hAnsi="GHEA Mariam"/>
                <w:b/>
                <w:sz w:val="22"/>
                <w:szCs w:val="22"/>
              </w:rPr>
            </w:pPr>
            <w:proofErr w:type="spellStart"/>
            <w:r w:rsidRPr="00817ECB">
              <w:rPr>
                <w:rFonts w:ascii="GHEA Mariam" w:hAnsi="GHEA Mariam"/>
                <w:sz w:val="22"/>
                <w:szCs w:val="22"/>
              </w:rPr>
              <w:t>Գնորդը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հանդիսանում</w:t>
            </w:r>
            <w:proofErr w:type="spellEnd"/>
            <w:r w:rsidRPr="00817ECB">
              <w:rPr>
                <w:rFonts w:ascii="GHEA Mariam" w:hAnsi="GHEA Mariam"/>
                <w:sz w:val="22"/>
                <w:szCs w:val="22"/>
              </w:rPr>
              <w:t xml:space="preserve"> է</w:t>
            </w:r>
            <w:r w:rsidR="00284ED5" w:rsidRPr="00817ECB">
              <w:rPr>
                <w:rFonts w:ascii="GHEA Mariam" w:hAnsi="GHEA Mariam"/>
                <w:sz w:val="22"/>
                <w:szCs w:val="22"/>
              </w:rPr>
              <w:t xml:space="preserve"> </w:t>
            </w:r>
            <w:proofErr w:type="spellStart"/>
            <w:r w:rsidR="00901802" w:rsidRPr="000752DF">
              <w:rPr>
                <w:rFonts w:ascii="GHEA Mariam" w:hAnsi="GHEA Mariam"/>
                <w:sz w:val="22"/>
                <w:szCs w:val="22"/>
              </w:rPr>
              <w:t>Հայաստանի</w:t>
            </w:r>
            <w:proofErr w:type="spellEnd"/>
            <w:r w:rsidR="00901802" w:rsidRPr="000752DF">
              <w:rPr>
                <w:rFonts w:ascii="GHEA Mariam" w:hAnsi="GHEA Mariam"/>
                <w:sz w:val="22"/>
                <w:szCs w:val="22"/>
              </w:rPr>
              <w:t xml:space="preserve"> </w:t>
            </w:r>
            <w:proofErr w:type="spellStart"/>
            <w:r w:rsidR="00901802" w:rsidRPr="000752DF">
              <w:rPr>
                <w:rFonts w:ascii="GHEA Mariam" w:hAnsi="GHEA Mariam"/>
                <w:sz w:val="22"/>
                <w:szCs w:val="22"/>
              </w:rPr>
              <w:t>Հանրապետությունը</w:t>
            </w:r>
            <w:proofErr w:type="spellEnd"/>
            <w:r w:rsidR="00901802" w:rsidRPr="000752DF">
              <w:rPr>
                <w:rFonts w:ascii="GHEA Mariam" w:hAnsi="GHEA Mariam"/>
                <w:sz w:val="22"/>
                <w:szCs w:val="22"/>
              </w:rPr>
              <w:t xml:space="preserve">, ի </w:t>
            </w:r>
            <w:proofErr w:type="spellStart"/>
            <w:r w:rsidR="00901802" w:rsidRPr="000752DF">
              <w:rPr>
                <w:rFonts w:ascii="GHEA Mariam" w:hAnsi="GHEA Mariam"/>
                <w:sz w:val="22"/>
                <w:szCs w:val="22"/>
              </w:rPr>
              <w:t>դեմս</w:t>
            </w:r>
            <w:proofErr w:type="spellEnd"/>
            <w:r w:rsidR="00901802" w:rsidRPr="000752DF">
              <w:rPr>
                <w:rFonts w:ascii="GHEA Mariam" w:hAnsi="GHEA Mariam"/>
                <w:sz w:val="22"/>
                <w:szCs w:val="22"/>
              </w:rPr>
              <w:t xml:space="preserve"> ՀՀ </w:t>
            </w:r>
            <w:proofErr w:type="spellStart"/>
            <w:r w:rsidR="00901802" w:rsidRPr="000752DF">
              <w:rPr>
                <w:rFonts w:ascii="GHEA Mariam" w:hAnsi="GHEA Mariam"/>
                <w:sz w:val="22"/>
                <w:szCs w:val="22"/>
              </w:rPr>
              <w:t>փոխվարչապետ</w:t>
            </w:r>
            <w:proofErr w:type="spellEnd"/>
            <w:r w:rsidR="00901802" w:rsidRPr="000752DF">
              <w:rPr>
                <w:rFonts w:ascii="GHEA Mariam" w:hAnsi="GHEA Mariam"/>
                <w:sz w:val="22"/>
                <w:szCs w:val="22"/>
              </w:rPr>
              <w:t xml:space="preserve"> </w:t>
            </w:r>
            <w:proofErr w:type="spellStart"/>
            <w:r w:rsidR="00901802" w:rsidRPr="000752DF">
              <w:rPr>
                <w:rFonts w:ascii="GHEA Mariam" w:hAnsi="GHEA Mariam"/>
                <w:sz w:val="22"/>
                <w:szCs w:val="22"/>
              </w:rPr>
              <w:t>Համբարձում</w:t>
            </w:r>
            <w:proofErr w:type="spellEnd"/>
            <w:r w:rsidR="00901802" w:rsidRPr="000752DF">
              <w:rPr>
                <w:rFonts w:ascii="GHEA Mariam" w:hAnsi="GHEA Mariam"/>
                <w:sz w:val="22"/>
                <w:szCs w:val="22"/>
              </w:rPr>
              <w:t xml:space="preserve"> </w:t>
            </w:r>
            <w:proofErr w:type="spellStart"/>
            <w:r w:rsidR="00901802" w:rsidRPr="000752DF">
              <w:rPr>
                <w:rFonts w:ascii="GHEA Mariam" w:hAnsi="GHEA Mariam"/>
                <w:sz w:val="22"/>
                <w:szCs w:val="22"/>
              </w:rPr>
              <w:t>Մաթևոսյանի</w:t>
            </w:r>
            <w:proofErr w:type="spellEnd"/>
          </w:p>
        </w:tc>
      </w:tr>
      <w:tr w:rsidR="00817ECB" w:rsidRPr="000752DF" w14:paraId="58F8FDEC" w14:textId="77777777" w:rsidTr="00E525EE">
        <w:trPr>
          <w:cantSplit/>
        </w:trPr>
        <w:tc>
          <w:tcPr>
            <w:tcW w:w="2027" w:type="dxa"/>
          </w:tcPr>
          <w:p w14:paraId="04B1EB9C" w14:textId="77777777" w:rsidR="00284ED5" w:rsidRPr="00817ECB" w:rsidRDefault="0012067A" w:rsidP="002070ED">
            <w:pPr>
              <w:spacing w:before="60" w:after="60"/>
              <w:rPr>
                <w:rFonts w:ascii="GHEA Mariam" w:hAnsi="GHEA Mariam"/>
                <w:b/>
                <w:sz w:val="22"/>
                <w:szCs w:val="22"/>
              </w:rPr>
            </w:pPr>
            <w:r w:rsidRPr="00817ECB">
              <w:rPr>
                <w:rFonts w:ascii="GHEA Mariam" w:hAnsi="GHEA Mariam"/>
                <w:b/>
                <w:sz w:val="22"/>
                <w:szCs w:val="22"/>
              </w:rPr>
              <w:t>ՏՄՄ</w:t>
            </w:r>
            <w:r w:rsidR="00284ED5" w:rsidRPr="00817ECB">
              <w:rPr>
                <w:rFonts w:ascii="GHEA Mariam" w:hAnsi="GHEA Mariam"/>
                <w:b/>
                <w:sz w:val="22"/>
                <w:szCs w:val="22"/>
              </w:rPr>
              <w:t xml:space="preserve"> 1.1</w:t>
            </w:r>
          </w:p>
        </w:tc>
        <w:tc>
          <w:tcPr>
            <w:tcW w:w="7945" w:type="dxa"/>
          </w:tcPr>
          <w:p w14:paraId="38A8625D" w14:textId="2FC647B5" w:rsidR="00561E8B" w:rsidRPr="00817ECB" w:rsidRDefault="00A5658B" w:rsidP="0042214C">
            <w:pPr>
              <w:jc w:val="both"/>
              <w:rPr>
                <w:rFonts w:ascii="GHEA Mariam" w:hAnsi="GHEA Mariam"/>
                <w:color w:val="1F497D"/>
                <w:sz w:val="22"/>
                <w:szCs w:val="22"/>
              </w:rPr>
            </w:pPr>
            <w:r w:rsidRPr="00817ECB">
              <w:rPr>
                <w:rFonts w:ascii="GHEA Mariam" w:hAnsi="GHEA Mariam"/>
                <w:sz w:val="22"/>
                <w:szCs w:val="22"/>
              </w:rPr>
              <w:t>ԱՄՄ</w:t>
            </w:r>
            <w:r w:rsidR="00AF16DA" w:rsidRPr="00817ECB">
              <w:rPr>
                <w:rFonts w:ascii="GHEA Mariam" w:hAnsi="GHEA Mariam"/>
                <w:sz w:val="22"/>
                <w:szCs w:val="22"/>
              </w:rPr>
              <w:t xml:space="preserve"> </w:t>
            </w:r>
            <w:proofErr w:type="spellStart"/>
            <w:r w:rsidR="00AF16DA" w:rsidRPr="00817ECB">
              <w:rPr>
                <w:rFonts w:ascii="GHEA Mariam" w:hAnsi="GHEA Mariam"/>
                <w:sz w:val="22"/>
                <w:szCs w:val="22"/>
              </w:rPr>
              <w:t>փաթեթի</w:t>
            </w:r>
            <w:proofErr w:type="spellEnd"/>
            <w:r w:rsidR="00AF16DA" w:rsidRPr="00817ECB">
              <w:rPr>
                <w:rFonts w:ascii="GHEA Mariam" w:hAnsi="GHEA Mariam"/>
                <w:sz w:val="22"/>
                <w:szCs w:val="22"/>
              </w:rPr>
              <w:t xml:space="preserve"> </w:t>
            </w:r>
            <w:proofErr w:type="spellStart"/>
            <w:r w:rsidR="00AF16DA" w:rsidRPr="00817ECB">
              <w:rPr>
                <w:rFonts w:ascii="GHEA Mariam" w:hAnsi="GHEA Mariam"/>
                <w:sz w:val="22"/>
                <w:szCs w:val="22"/>
              </w:rPr>
              <w:t>անվանումը</w:t>
            </w:r>
            <w:proofErr w:type="spellEnd"/>
            <w:r w:rsidR="00AF16DA" w:rsidRPr="00817ECB">
              <w:rPr>
                <w:rFonts w:ascii="GHEA Mariam" w:hAnsi="GHEA Mariam"/>
                <w:sz w:val="22"/>
                <w:szCs w:val="22"/>
              </w:rPr>
              <w:t>`</w:t>
            </w:r>
            <w:r w:rsidRPr="00817ECB">
              <w:rPr>
                <w:rFonts w:ascii="GHEA Mariam" w:hAnsi="GHEA Mariam"/>
                <w:sz w:val="22"/>
                <w:szCs w:val="22"/>
              </w:rPr>
              <w:t xml:space="preserve"> </w:t>
            </w:r>
            <w:r w:rsidR="00517319" w:rsidRPr="007B3486">
              <w:rPr>
                <w:rFonts w:ascii="GHEA Mariam" w:hAnsi="GHEA Mariam"/>
                <w:color w:val="000000"/>
                <w:sz w:val="22"/>
                <w:szCs w:val="22"/>
                <w:lang w:val="hy-AM"/>
              </w:rPr>
              <w:t>Կառավարական կորպորատիվ ցանցի և ՀՀ վարչապետի աշխատակազմի համար լրացուցիչ սարքավորումների</w:t>
            </w:r>
            <w:r w:rsidR="0013194C" w:rsidRPr="007B3486">
              <w:rPr>
                <w:rFonts w:ascii="GHEA Mariam" w:hAnsi="GHEA Mariam"/>
                <w:color w:val="000000"/>
                <w:sz w:val="22"/>
                <w:szCs w:val="22"/>
                <w:lang w:val="hy-AM"/>
              </w:rPr>
              <w:t xml:space="preserve"> </w:t>
            </w:r>
            <w:r w:rsidR="004771DB" w:rsidRPr="007B3486">
              <w:rPr>
                <w:rFonts w:ascii="GHEA Mariam" w:hAnsi="GHEA Mariam"/>
                <w:color w:val="000000"/>
                <w:sz w:val="22"/>
                <w:szCs w:val="22"/>
                <w:lang w:val="hy-AM"/>
              </w:rPr>
              <w:t>ձեռքբերում</w:t>
            </w:r>
            <w:r w:rsidR="0042214C" w:rsidRPr="007B3486">
              <w:rPr>
                <w:rFonts w:ascii="GHEA Mariam" w:hAnsi="GHEA Mariam"/>
                <w:color w:val="000000"/>
                <w:sz w:val="22"/>
                <w:szCs w:val="22"/>
                <w:lang w:val="hy-AM"/>
              </w:rPr>
              <w:t>:</w:t>
            </w:r>
          </w:p>
          <w:p w14:paraId="2ED26772" w14:textId="77777777" w:rsidR="00693CBE" w:rsidRPr="00817ECB" w:rsidRDefault="00693CBE" w:rsidP="00693CBE">
            <w:pPr>
              <w:jc w:val="both"/>
              <w:rPr>
                <w:rFonts w:ascii="GHEA Mariam" w:hAnsi="GHEA Mariam"/>
                <w:color w:val="1F497D"/>
                <w:sz w:val="22"/>
                <w:szCs w:val="22"/>
              </w:rPr>
            </w:pPr>
          </w:p>
          <w:p w14:paraId="42A93E86" w14:textId="1E3218BE" w:rsidR="00284ED5" w:rsidRPr="007B3486" w:rsidRDefault="00A5658B" w:rsidP="00FA74FC">
            <w:pPr>
              <w:rPr>
                <w:rFonts w:ascii="GHEA Mariam" w:hAnsi="GHEA Mariam"/>
                <w:color w:val="000000"/>
                <w:sz w:val="22"/>
                <w:szCs w:val="22"/>
                <w:lang w:val="hy-AM"/>
              </w:rPr>
            </w:pPr>
            <w:r w:rsidRPr="00817ECB">
              <w:rPr>
                <w:rFonts w:ascii="GHEA Mariam" w:hAnsi="GHEA Mariam"/>
                <w:sz w:val="22"/>
                <w:szCs w:val="22"/>
              </w:rPr>
              <w:t>ԱՄՄ</w:t>
            </w:r>
            <w:r w:rsidR="00AF16DA" w:rsidRPr="00817ECB">
              <w:rPr>
                <w:rFonts w:ascii="GHEA Mariam" w:hAnsi="GHEA Mariam"/>
                <w:sz w:val="22"/>
                <w:szCs w:val="22"/>
              </w:rPr>
              <w:t xml:space="preserve"> </w:t>
            </w:r>
            <w:proofErr w:type="spellStart"/>
            <w:r w:rsidR="00AF16DA" w:rsidRPr="00817ECB">
              <w:rPr>
                <w:rFonts w:ascii="GHEA Mariam" w:hAnsi="GHEA Mariam"/>
                <w:sz w:val="22"/>
                <w:szCs w:val="22"/>
              </w:rPr>
              <w:t>նույնականացման</w:t>
            </w:r>
            <w:proofErr w:type="spellEnd"/>
            <w:r w:rsidR="00AF16DA" w:rsidRPr="00817ECB">
              <w:rPr>
                <w:rFonts w:ascii="GHEA Mariam" w:hAnsi="GHEA Mariam"/>
                <w:sz w:val="22"/>
                <w:szCs w:val="22"/>
              </w:rPr>
              <w:t xml:space="preserve"> </w:t>
            </w:r>
            <w:proofErr w:type="spellStart"/>
            <w:r w:rsidR="00AF16DA" w:rsidRPr="00817ECB">
              <w:rPr>
                <w:rFonts w:ascii="GHEA Mariam" w:hAnsi="GHEA Mariam"/>
                <w:sz w:val="22"/>
                <w:szCs w:val="22"/>
              </w:rPr>
              <w:t>համարը</w:t>
            </w:r>
            <w:proofErr w:type="spellEnd"/>
            <w:r w:rsidR="00AF16DA" w:rsidRPr="00817ECB">
              <w:rPr>
                <w:rFonts w:ascii="GHEA Mariam" w:hAnsi="GHEA Mariam"/>
                <w:sz w:val="22"/>
                <w:szCs w:val="22"/>
              </w:rPr>
              <w:t>`</w:t>
            </w:r>
            <w:r w:rsidR="00284ED5" w:rsidRPr="00817ECB">
              <w:rPr>
                <w:rFonts w:ascii="GHEA Mariam" w:hAnsi="GHEA Mariam"/>
                <w:sz w:val="22"/>
                <w:szCs w:val="22"/>
              </w:rPr>
              <w:t xml:space="preserve"> </w:t>
            </w:r>
            <w:r w:rsidR="0043306A" w:rsidRPr="007B3486">
              <w:rPr>
                <w:rFonts w:ascii="GHEA Mariam" w:hAnsi="GHEA Mariam"/>
                <w:color w:val="000000"/>
                <w:sz w:val="22"/>
                <w:szCs w:val="22"/>
              </w:rPr>
              <w:t>PSMP3-GO-2-2-29</w:t>
            </w:r>
            <w:r w:rsidR="00517319" w:rsidRPr="007B3486">
              <w:rPr>
                <w:rFonts w:ascii="GHEA Mariam" w:hAnsi="GHEA Mariam"/>
                <w:color w:val="000000"/>
                <w:sz w:val="22"/>
                <w:szCs w:val="22"/>
                <w:lang w:val="hy-AM"/>
              </w:rPr>
              <w:t xml:space="preserve"> </w:t>
            </w:r>
          </w:p>
          <w:p w14:paraId="02EBFFED" w14:textId="32C5E4D7" w:rsidR="00517319" w:rsidRPr="007B3486" w:rsidRDefault="00517319" w:rsidP="00FA74FC">
            <w:pPr>
              <w:rPr>
                <w:rFonts w:ascii="GHEA Mariam" w:hAnsi="GHEA Mariam"/>
                <w:color w:val="000000"/>
                <w:sz w:val="22"/>
                <w:szCs w:val="22"/>
                <w:lang w:val="hy-AM"/>
              </w:rPr>
            </w:pPr>
          </w:p>
          <w:p w14:paraId="657A5F55" w14:textId="5EF988FD" w:rsidR="00FA74FC" w:rsidRPr="007B3486" w:rsidRDefault="00FA74FC" w:rsidP="00FA74FC">
            <w:pPr>
              <w:rPr>
                <w:rFonts w:ascii="GHEA Mariam" w:hAnsi="GHEA Mariam"/>
                <w:color w:val="000000"/>
                <w:sz w:val="22"/>
                <w:szCs w:val="22"/>
              </w:rPr>
            </w:pPr>
            <w:proofErr w:type="spellStart"/>
            <w:r w:rsidRPr="007B3486">
              <w:rPr>
                <w:rFonts w:ascii="GHEA Mariam" w:hAnsi="GHEA Mariam"/>
                <w:color w:val="000000"/>
                <w:sz w:val="22"/>
                <w:szCs w:val="22"/>
              </w:rPr>
              <w:t>ԱՄՄփաթեթի</w:t>
            </w:r>
            <w:proofErr w:type="spellEnd"/>
            <w:r w:rsidRPr="007B3486">
              <w:rPr>
                <w:rFonts w:ascii="GHEA Mariam" w:hAnsi="GHEA Mariam"/>
                <w:color w:val="000000"/>
                <w:sz w:val="22"/>
                <w:szCs w:val="22"/>
              </w:rPr>
              <w:t xml:space="preserve"> </w:t>
            </w:r>
            <w:proofErr w:type="spellStart"/>
            <w:r w:rsidRPr="007B3486">
              <w:rPr>
                <w:rFonts w:ascii="GHEA Mariam" w:hAnsi="GHEA Mariam"/>
                <w:color w:val="000000"/>
                <w:sz w:val="22"/>
                <w:szCs w:val="22"/>
              </w:rPr>
              <w:t>մաս</w:t>
            </w:r>
            <w:proofErr w:type="spellEnd"/>
            <w:r w:rsidRPr="007B3486">
              <w:rPr>
                <w:rFonts w:ascii="GHEA Mariam" w:hAnsi="GHEA Mariam"/>
                <w:color w:val="000000"/>
                <w:sz w:val="22"/>
                <w:szCs w:val="22"/>
              </w:rPr>
              <w:t xml:space="preserve"> </w:t>
            </w:r>
            <w:proofErr w:type="spellStart"/>
            <w:r w:rsidRPr="007B3486">
              <w:rPr>
                <w:rFonts w:ascii="GHEA Mariam" w:hAnsi="GHEA Mariam"/>
                <w:color w:val="000000"/>
                <w:sz w:val="22"/>
                <w:szCs w:val="22"/>
              </w:rPr>
              <w:t>կազմող</w:t>
            </w:r>
            <w:proofErr w:type="spellEnd"/>
            <w:r w:rsidRPr="007B3486">
              <w:rPr>
                <w:rFonts w:ascii="GHEA Mariam" w:hAnsi="GHEA Mariam"/>
                <w:color w:val="000000"/>
                <w:sz w:val="22"/>
                <w:szCs w:val="22"/>
              </w:rPr>
              <w:t xml:space="preserve"> </w:t>
            </w:r>
            <w:proofErr w:type="spellStart"/>
            <w:r w:rsidRPr="007B3486">
              <w:rPr>
                <w:rFonts w:ascii="GHEA Mariam" w:hAnsi="GHEA Mariam"/>
                <w:color w:val="000000"/>
                <w:sz w:val="22"/>
                <w:szCs w:val="22"/>
              </w:rPr>
              <w:t>լոտերի</w:t>
            </w:r>
            <w:proofErr w:type="spellEnd"/>
            <w:r w:rsidRPr="007B3486">
              <w:rPr>
                <w:rFonts w:ascii="GHEA Mariam" w:hAnsi="GHEA Mariam"/>
                <w:color w:val="000000"/>
                <w:sz w:val="22"/>
                <w:szCs w:val="22"/>
              </w:rPr>
              <w:t xml:space="preserve"> (</w:t>
            </w:r>
            <w:proofErr w:type="spellStart"/>
            <w:r w:rsidRPr="007B3486">
              <w:rPr>
                <w:rFonts w:ascii="GHEA Mariam" w:hAnsi="GHEA Mariam"/>
                <w:color w:val="000000"/>
                <w:sz w:val="22"/>
                <w:szCs w:val="22"/>
              </w:rPr>
              <w:t>պայմանագրեր</w:t>
            </w:r>
            <w:proofErr w:type="spellEnd"/>
            <w:r w:rsidRPr="007B3486">
              <w:rPr>
                <w:rFonts w:ascii="GHEA Mariam" w:hAnsi="GHEA Mariam"/>
                <w:color w:val="000000"/>
                <w:sz w:val="22"/>
                <w:szCs w:val="22"/>
              </w:rPr>
              <w:t xml:space="preserve">) </w:t>
            </w:r>
            <w:proofErr w:type="spellStart"/>
            <w:r w:rsidRPr="007B3486">
              <w:rPr>
                <w:rFonts w:ascii="GHEA Mariam" w:hAnsi="GHEA Mariam"/>
                <w:color w:val="000000"/>
                <w:sz w:val="22"/>
                <w:szCs w:val="22"/>
              </w:rPr>
              <w:t>քանակը</w:t>
            </w:r>
            <w:proofErr w:type="spellEnd"/>
            <w:r w:rsidRPr="007B3486">
              <w:rPr>
                <w:rFonts w:ascii="GHEA Mariam" w:hAnsi="GHEA Mariam"/>
                <w:color w:val="000000"/>
                <w:sz w:val="22"/>
                <w:szCs w:val="22"/>
              </w:rPr>
              <w:t xml:space="preserve"> և </w:t>
            </w:r>
            <w:proofErr w:type="spellStart"/>
            <w:r w:rsidRPr="007B3486">
              <w:rPr>
                <w:rFonts w:ascii="GHEA Mariam" w:hAnsi="GHEA Mariam"/>
                <w:color w:val="000000"/>
                <w:sz w:val="22"/>
                <w:szCs w:val="22"/>
              </w:rPr>
              <w:t>համարը</w:t>
            </w:r>
            <w:proofErr w:type="spellEnd"/>
            <w:r w:rsidRPr="007B3486">
              <w:rPr>
                <w:rFonts w:ascii="GHEA Mariam" w:hAnsi="GHEA Mariam"/>
                <w:color w:val="000000"/>
                <w:sz w:val="22"/>
                <w:szCs w:val="22"/>
              </w:rPr>
              <w:t xml:space="preserve">՝ </w:t>
            </w:r>
            <w:r w:rsidR="0043306A" w:rsidRPr="007B3486">
              <w:rPr>
                <w:rFonts w:ascii="GHEA Mariam" w:hAnsi="GHEA Mariam"/>
                <w:color w:val="000000"/>
                <w:sz w:val="22"/>
                <w:szCs w:val="22"/>
              </w:rPr>
              <w:t>1</w:t>
            </w:r>
            <w:r w:rsidRPr="007B3486">
              <w:rPr>
                <w:rFonts w:ascii="GHEA Mariam" w:hAnsi="GHEA Mariam"/>
                <w:color w:val="000000"/>
                <w:sz w:val="22"/>
                <w:szCs w:val="22"/>
              </w:rPr>
              <w:t xml:space="preserve"> (</w:t>
            </w:r>
            <w:r w:rsidR="0043306A" w:rsidRPr="007B3486">
              <w:rPr>
                <w:rFonts w:ascii="GHEA Mariam" w:hAnsi="GHEA Mariam"/>
                <w:color w:val="000000"/>
                <w:sz w:val="22"/>
                <w:szCs w:val="22"/>
                <w:lang w:val="hy-AM"/>
              </w:rPr>
              <w:t>մ</w:t>
            </w:r>
            <w:r w:rsidRPr="007B3486">
              <w:rPr>
                <w:rFonts w:ascii="GHEA Mariam" w:hAnsi="GHEA Mariam"/>
                <w:color w:val="000000"/>
                <w:sz w:val="22"/>
                <w:szCs w:val="22"/>
              </w:rPr>
              <w:t>ե</w:t>
            </w:r>
            <w:r w:rsidR="0043306A" w:rsidRPr="007B3486">
              <w:rPr>
                <w:rFonts w:ascii="GHEA Mariam" w:hAnsi="GHEA Mariam"/>
                <w:color w:val="000000"/>
                <w:sz w:val="22"/>
                <w:szCs w:val="22"/>
                <w:lang w:val="hy-AM"/>
              </w:rPr>
              <w:t>կ</w:t>
            </w:r>
            <w:r w:rsidRPr="007B3486">
              <w:rPr>
                <w:rFonts w:ascii="GHEA Mariam" w:hAnsi="GHEA Mariam"/>
                <w:color w:val="000000"/>
                <w:sz w:val="22"/>
                <w:szCs w:val="22"/>
              </w:rPr>
              <w:t>):</w:t>
            </w:r>
          </w:p>
          <w:p w14:paraId="58D75C33" w14:textId="0CAA4B15" w:rsidR="009A7D51" w:rsidRPr="00817ECB" w:rsidRDefault="009A7D51" w:rsidP="009F2538">
            <w:pPr>
              <w:jc w:val="both"/>
              <w:rPr>
                <w:rFonts w:ascii="GHEA Mariam" w:hAnsi="GHEA Mariam"/>
                <w:sz w:val="22"/>
                <w:szCs w:val="22"/>
              </w:rPr>
            </w:pPr>
          </w:p>
        </w:tc>
      </w:tr>
      <w:tr w:rsidR="00817ECB" w:rsidRPr="000752DF" w14:paraId="7A6B045B" w14:textId="77777777" w:rsidTr="00E525EE">
        <w:trPr>
          <w:cantSplit/>
        </w:trPr>
        <w:tc>
          <w:tcPr>
            <w:tcW w:w="2027" w:type="dxa"/>
          </w:tcPr>
          <w:p w14:paraId="63322810" w14:textId="77777777" w:rsidR="009D1B2B" w:rsidRPr="00817ECB" w:rsidRDefault="00E04577" w:rsidP="00264C0A">
            <w:pPr>
              <w:spacing w:before="60" w:after="60"/>
              <w:rPr>
                <w:rFonts w:ascii="GHEA Mariam" w:hAnsi="GHEA Mariam"/>
                <w:b/>
                <w:sz w:val="22"/>
                <w:szCs w:val="22"/>
              </w:rPr>
            </w:pPr>
            <w:r w:rsidRPr="00817ECB">
              <w:rPr>
                <w:rFonts w:ascii="GHEA Mariam" w:hAnsi="GHEA Mariam"/>
                <w:b/>
                <w:sz w:val="22"/>
                <w:szCs w:val="22"/>
              </w:rPr>
              <w:t>ՏՄՄ</w:t>
            </w:r>
            <w:r w:rsidR="009D1B2B" w:rsidRPr="00817ECB">
              <w:rPr>
                <w:rFonts w:ascii="GHEA Mariam" w:hAnsi="GHEA Mariam"/>
                <w:b/>
                <w:sz w:val="22"/>
                <w:szCs w:val="22"/>
              </w:rPr>
              <w:t xml:space="preserve"> 2.1</w:t>
            </w:r>
          </w:p>
        </w:tc>
        <w:tc>
          <w:tcPr>
            <w:tcW w:w="7945" w:type="dxa"/>
          </w:tcPr>
          <w:p w14:paraId="1637EC25" w14:textId="77777777" w:rsidR="009D1B2B" w:rsidRPr="00817ECB" w:rsidRDefault="00005AEC" w:rsidP="00F86C81">
            <w:pPr>
              <w:tabs>
                <w:tab w:val="right" w:pos="7272"/>
              </w:tabs>
              <w:spacing w:before="120" w:after="120"/>
              <w:jc w:val="both"/>
              <w:rPr>
                <w:rFonts w:ascii="GHEA Mariam" w:hAnsi="GHEA Mariam"/>
                <w:sz w:val="22"/>
                <w:szCs w:val="22"/>
                <w:u w:val="single"/>
              </w:rPr>
            </w:pPr>
            <w:proofErr w:type="spellStart"/>
            <w:r w:rsidRPr="00817ECB">
              <w:rPr>
                <w:rFonts w:ascii="GHEA Mariam" w:hAnsi="GHEA Mariam"/>
                <w:sz w:val="22"/>
                <w:szCs w:val="22"/>
              </w:rPr>
              <w:t>Վարկառուն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հանդիսանում</w:t>
            </w:r>
            <w:proofErr w:type="spellEnd"/>
            <w:r w:rsidRPr="00817ECB">
              <w:rPr>
                <w:rFonts w:ascii="GHEA Mariam" w:hAnsi="GHEA Mariam"/>
                <w:sz w:val="22"/>
                <w:szCs w:val="22"/>
              </w:rPr>
              <w:t xml:space="preserve"> է </w:t>
            </w:r>
            <w:proofErr w:type="spellStart"/>
            <w:r w:rsidRPr="00817ECB">
              <w:rPr>
                <w:rFonts w:ascii="GHEA Mariam" w:hAnsi="GHEA Mariam"/>
                <w:b/>
                <w:sz w:val="22"/>
                <w:szCs w:val="22"/>
              </w:rPr>
              <w:t>Հայաստանի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Հանրապետությունը</w:t>
            </w:r>
            <w:proofErr w:type="spellEnd"/>
            <w:r w:rsidRPr="00817ECB">
              <w:rPr>
                <w:rFonts w:ascii="GHEA Mariam" w:hAnsi="GHEA Mariam"/>
                <w:sz w:val="22"/>
                <w:szCs w:val="22"/>
              </w:rPr>
              <w:t xml:space="preserve">: </w:t>
            </w:r>
          </w:p>
        </w:tc>
      </w:tr>
      <w:tr w:rsidR="00817ECB" w:rsidRPr="000752DF" w14:paraId="418C33D0" w14:textId="77777777" w:rsidTr="00E525EE">
        <w:trPr>
          <w:cantSplit/>
        </w:trPr>
        <w:tc>
          <w:tcPr>
            <w:tcW w:w="2027" w:type="dxa"/>
          </w:tcPr>
          <w:p w14:paraId="76930ABF" w14:textId="77777777" w:rsidR="00143C1B" w:rsidRPr="00817ECB" w:rsidRDefault="00143C1B" w:rsidP="00264C0A">
            <w:pPr>
              <w:spacing w:before="60" w:after="60"/>
              <w:rPr>
                <w:rFonts w:ascii="GHEA Mariam" w:hAnsi="GHEA Mariam"/>
                <w:b/>
                <w:sz w:val="22"/>
                <w:szCs w:val="22"/>
              </w:rPr>
            </w:pPr>
            <w:r w:rsidRPr="00817ECB">
              <w:rPr>
                <w:rFonts w:ascii="GHEA Mariam" w:hAnsi="GHEA Mariam"/>
                <w:b/>
                <w:sz w:val="22"/>
                <w:szCs w:val="22"/>
              </w:rPr>
              <w:t>ՏՄՄ 2.1</w:t>
            </w:r>
          </w:p>
        </w:tc>
        <w:tc>
          <w:tcPr>
            <w:tcW w:w="7945" w:type="dxa"/>
          </w:tcPr>
          <w:p w14:paraId="02102C9D" w14:textId="6CE57568" w:rsidR="00143C1B" w:rsidRPr="00817ECB" w:rsidRDefault="00143C1B" w:rsidP="009A7D51">
            <w:pPr>
              <w:tabs>
                <w:tab w:val="right" w:pos="7272"/>
              </w:tabs>
              <w:spacing w:before="60" w:after="60"/>
              <w:jc w:val="both"/>
              <w:rPr>
                <w:rFonts w:ascii="GHEA Mariam" w:hAnsi="GHEA Mariam"/>
                <w:sz w:val="22"/>
                <w:szCs w:val="22"/>
              </w:rPr>
            </w:pPr>
            <w:proofErr w:type="spellStart"/>
            <w:r w:rsidRPr="00817ECB">
              <w:rPr>
                <w:rFonts w:ascii="GHEA Mariam" w:hAnsi="GHEA Mariam"/>
                <w:sz w:val="22"/>
                <w:szCs w:val="22"/>
              </w:rPr>
              <w:t>Վարկի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գումարը</w:t>
            </w:r>
            <w:proofErr w:type="spellEnd"/>
            <w:r w:rsidR="007B3486" w:rsidRPr="007B3486">
              <w:rPr>
                <w:rFonts w:ascii="GHEA Mariam" w:hAnsi="GHEA Mariam"/>
                <w:sz w:val="22"/>
                <w:szCs w:val="22"/>
              </w:rPr>
              <w:t xml:space="preserve"> </w:t>
            </w:r>
            <w:r w:rsidR="0043306A" w:rsidRPr="000752DF">
              <w:rPr>
                <w:rFonts w:ascii="GHEA Mariam" w:hAnsi="GHEA Mariam"/>
                <w:sz w:val="22"/>
                <w:szCs w:val="22"/>
              </w:rPr>
              <w:t xml:space="preserve">20.3 </w:t>
            </w:r>
            <w:proofErr w:type="spellStart"/>
            <w:r w:rsidR="004771DB" w:rsidRPr="007B3486">
              <w:rPr>
                <w:rFonts w:ascii="GHEA Mariam" w:hAnsi="GHEA Mariam"/>
                <w:sz w:val="22"/>
                <w:szCs w:val="22"/>
              </w:rPr>
              <w:t>մլն</w:t>
            </w:r>
            <w:proofErr w:type="spellEnd"/>
            <w:r w:rsidR="004771DB" w:rsidRPr="00817ECB">
              <w:rPr>
                <w:rFonts w:ascii="GHEA Mariam" w:hAnsi="GHEA Mariam"/>
                <w:sz w:val="22"/>
                <w:szCs w:val="22"/>
              </w:rPr>
              <w:t xml:space="preserve"> </w:t>
            </w:r>
            <w:r w:rsidRPr="00817ECB">
              <w:rPr>
                <w:rFonts w:ascii="GHEA Mariam" w:hAnsi="GHEA Mariam"/>
                <w:sz w:val="22"/>
                <w:szCs w:val="22"/>
              </w:rPr>
              <w:t xml:space="preserve">ԱՄՆ </w:t>
            </w:r>
            <w:proofErr w:type="spellStart"/>
            <w:r w:rsidRPr="00817ECB">
              <w:rPr>
                <w:rFonts w:ascii="GHEA Mariam" w:hAnsi="GHEA Mariam"/>
                <w:sz w:val="22"/>
                <w:szCs w:val="22"/>
              </w:rPr>
              <w:t>դոլար</w:t>
            </w:r>
            <w:proofErr w:type="spellEnd"/>
            <w:r w:rsidR="00816C10" w:rsidRPr="007B3486">
              <w:rPr>
                <w:rFonts w:ascii="GHEA Mariam" w:hAnsi="GHEA Mariam"/>
                <w:sz w:val="22"/>
                <w:szCs w:val="22"/>
              </w:rPr>
              <w:t xml:space="preserve"> է</w:t>
            </w:r>
            <w:r w:rsidR="00816C10" w:rsidRPr="00817ECB">
              <w:rPr>
                <w:rFonts w:ascii="GHEA Mariam" w:hAnsi="GHEA Mariam"/>
                <w:sz w:val="22"/>
                <w:szCs w:val="22"/>
              </w:rPr>
              <w:t>:</w:t>
            </w:r>
            <w:r w:rsidRPr="00817ECB">
              <w:rPr>
                <w:rFonts w:ascii="GHEA Mariam" w:hAnsi="GHEA Mariam"/>
                <w:b/>
                <w:sz w:val="22"/>
                <w:szCs w:val="22"/>
              </w:rPr>
              <w:t xml:space="preserve"> </w:t>
            </w:r>
          </w:p>
        </w:tc>
      </w:tr>
      <w:tr w:rsidR="00143C1B" w:rsidRPr="000752DF" w14:paraId="4730D528" w14:textId="77777777" w:rsidTr="00E525EE">
        <w:trPr>
          <w:cantSplit/>
        </w:trPr>
        <w:tc>
          <w:tcPr>
            <w:tcW w:w="2027" w:type="dxa"/>
          </w:tcPr>
          <w:p w14:paraId="3AAC95EC" w14:textId="77777777" w:rsidR="00143C1B" w:rsidRPr="00817ECB" w:rsidRDefault="00143C1B" w:rsidP="00264C0A">
            <w:pPr>
              <w:spacing w:before="60" w:after="60"/>
              <w:rPr>
                <w:rFonts w:ascii="GHEA Mariam" w:hAnsi="GHEA Mariam"/>
                <w:b/>
                <w:sz w:val="22"/>
                <w:szCs w:val="22"/>
              </w:rPr>
            </w:pPr>
            <w:r w:rsidRPr="00817ECB">
              <w:rPr>
                <w:rFonts w:ascii="GHEA Mariam" w:hAnsi="GHEA Mariam"/>
                <w:b/>
                <w:sz w:val="22"/>
                <w:szCs w:val="22"/>
              </w:rPr>
              <w:t>ՏՄՄ 2.1</w:t>
            </w:r>
          </w:p>
        </w:tc>
        <w:tc>
          <w:tcPr>
            <w:tcW w:w="7945" w:type="dxa"/>
          </w:tcPr>
          <w:p w14:paraId="0A0043AC" w14:textId="5EBA5EBB" w:rsidR="00143C1B" w:rsidRPr="00817ECB" w:rsidRDefault="009F0110" w:rsidP="004771DB">
            <w:pPr>
              <w:tabs>
                <w:tab w:val="right" w:pos="7254"/>
              </w:tabs>
              <w:spacing w:before="60" w:after="60"/>
              <w:jc w:val="both"/>
              <w:rPr>
                <w:rFonts w:ascii="GHEA Mariam" w:hAnsi="GHEA Mariam"/>
                <w:sz w:val="22"/>
                <w:szCs w:val="22"/>
              </w:rPr>
            </w:pPr>
            <w:proofErr w:type="spellStart"/>
            <w:r w:rsidRPr="00817ECB">
              <w:rPr>
                <w:rFonts w:ascii="GHEA Mariam" w:hAnsi="GHEA Mariam"/>
                <w:sz w:val="22"/>
                <w:szCs w:val="22"/>
              </w:rPr>
              <w:t>Ծրագրի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անվանումն</w:t>
            </w:r>
            <w:proofErr w:type="spellEnd"/>
            <w:r w:rsidRPr="00817ECB">
              <w:rPr>
                <w:rFonts w:ascii="GHEA Mariam" w:hAnsi="GHEA Mariam"/>
                <w:sz w:val="22"/>
                <w:szCs w:val="22"/>
              </w:rPr>
              <w:t xml:space="preserve"> է` </w:t>
            </w:r>
            <w:proofErr w:type="spellStart"/>
            <w:r w:rsidR="0070083B" w:rsidRPr="000752DF">
              <w:rPr>
                <w:rFonts w:ascii="GHEA Mariam" w:hAnsi="GHEA Mariam" w:cs="Arial"/>
                <w:sz w:val="22"/>
                <w:szCs w:val="22"/>
              </w:rPr>
              <w:t>Պետական</w:t>
            </w:r>
            <w:proofErr w:type="spellEnd"/>
            <w:r w:rsidR="0070083B" w:rsidRPr="000752DF">
              <w:rPr>
                <w:rFonts w:ascii="GHEA Mariam" w:hAnsi="GHEA Mariam" w:cs="Arial"/>
                <w:sz w:val="22"/>
                <w:szCs w:val="22"/>
              </w:rPr>
              <w:t xml:space="preserve"> </w:t>
            </w:r>
            <w:proofErr w:type="spellStart"/>
            <w:r w:rsidR="0070083B" w:rsidRPr="000752DF">
              <w:rPr>
                <w:rFonts w:ascii="GHEA Mariam" w:hAnsi="GHEA Mariam" w:cs="Arial"/>
                <w:sz w:val="22"/>
                <w:szCs w:val="22"/>
              </w:rPr>
              <w:t>հատվածի</w:t>
            </w:r>
            <w:proofErr w:type="spellEnd"/>
            <w:r w:rsidR="0070083B" w:rsidRPr="000752DF">
              <w:rPr>
                <w:rFonts w:ascii="GHEA Mariam" w:hAnsi="GHEA Mariam" w:cs="Arial"/>
                <w:sz w:val="22"/>
                <w:szCs w:val="22"/>
              </w:rPr>
              <w:t xml:space="preserve"> </w:t>
            </w:r>
            <w:proofErr w:type="spellStart"/>
            <w:r w:rsidR="0070083B" w:rsidRPr="000752DF">
              <w:rPr>
                <w:rFonts w:ascii="GHEA Mariam" w:hAnsi="GHEA Mariam" w:cs="Arial"/>
                <w:sz w:val="22"/>
                <w:szCs w:val="22"/>
              </w:rPr>
              <w:t>արդիականացման</w:t>
            </w:r>
            <w:proofErr w:type="spellEnd"/>
            <w:r w:rsidR="0070083B" w:rsidRPr="000752DF">
              <w:rPr>
                <w:rFonts w:ascii="GHEA Mariam" w:hAnsi="GHEA Mariam" w:cs="Arial"/>
                <w:sz w:val="22"/>
                <w:szCs w:val="22"/>
              </w:rPr>
              <w:t xml:space="preserve"> </w:t>
            </w:r>
            <w:proofErr w:type="spellStart"/>
            <w:r w:rsidR="0070083B" w:rsidRPr="000752DF">
              <w:rPr>
                <w:rFonts w:ascii="GHEA Mariam" w:hAnsi="GHEA Mariam" w:cs="Arial"/>
                <w:sz w:val="22"/>
                <w:szCs w:val="22"/>
              </w:rPr>
              <w:t>երրորդ</w:t>
            </w:r>
            <w:proofErr w:type="spellEnd"/>
            <w:r w:rsidR="0070083B" w:rsidRPr="000752DF">
              <w:rPr>
                <w:rFonts w:ascii="GHEA Mariam" w:hAnsi="GHEA Mariam" w:cs="Arial"/>
                <w:sz w:val="22"/>
                <w:szCs w:val="22"/>
              </w:rPr>
              <w:t xml:space="preserve"> </w:t>
            </w:r>
            <w:proofErr w:type="spellStart"/>
            <w:r w:rsidR="0070083B" w:rsidRPr="000752DF">
              <w:rPr>
                <w:rFonts w:ascii="GHEA Mariam" w:hAnsi="GHEA Mariam" w:cs="Arial"/>
                <w:sz w:val="22"/>
                <w:szCs w:val="22"/>
              </w:rPr>
              <w:t>ծրագիր</w:t>
            </w:r>
            <w:proofErr w:type="spellEnd"/>
            <w:r w:rsidR="0070083B" w:rsidRPr="000752DF">
              <w:rPr>
                <w:rFonts w:ascii="GHEA Mariam" w:hAnsi="GHEA Mariam" w:cs="Arial"/>
                <w:sz w:val="22"/>
                <w:szCs w:val="22"/>
              </w:rPr>
              <w:t>, ՎԱՐԿ ԹԻՎ 8539</w:t>
            </w:r>
            <w:r w:rsidR="004771DB" w:rsidRPr="00817ECB">
              <w:rPr>
                <w:rFonts w:ascii="GHEA Mariam" w:hAnsi="GHEA Mariam"/>
                <w:b/>
                <w:sz w:val="22"/>
                <w:szCs w:val="22"/>
              </w:rPr>
              <w:t>-ԱՄ</w:t>
            </w:r>
            <w:r w:rsidR="004771DB" w:rsidRPr="000752DF">
              <w:rPr>
                <w:rFonts w:ascii="GHEA Mariam" w:hAnsi="GHEA Mariam"/>
                <w:b/>
                <w:sz w:val="22"/>
                <w:szCs w:val="22"/>
                <w:lang w:val="hy-AM"/>
              </w:rPr>
              <w:t>։</w:t>
            </w:r>
            <w:r w:rsidR="004771DB" w:rsidRPr="000752DF">
              <w:rPr>
                <w:rFonts w:ascii="GHEA Mariam" w:hAnsi="GHEA Mariam"/>
                <w:b/>
                <w:sz w:val="22"/>
                <w:szCs w:val="22"/>
              </w:rPr>
              <w:t xml:space="preserve"> </w:t>
            </w:r>
          </w:p>
        </w:tc>
      </w:tr>
      <w:tr w:rsidR="00143C1B" w:rsidRPr="000752DF" w14:paraId="58D50BC2" w14:textId="77777777" w:rsidTr="00E525EE">
        <w:trPr>
          <w:cantSplit/>
          <w:trHeight w:val="537"/>
        </w:trPr>
        <w:tc>
          <w:tcPr>
            <w:tcW w:w="2027" w:type="dxa"/>
          </w:tcPr>
          <w:p w14:paraId="376E37CC" w14:textId="77777777" w:rsidR="00143C1B" w:rsidRPr="00817ECB" w:rsidRDefault="00143C1B" w:rsidP="00264C0A">
            <w:pPr>
              <w:spacing w:before="120"/>
              <w:rPr>
                <w:rFonts w:ascii="GHEA Mariam" w:hAnsi="GHEA Mariam"/>
                <w:b/>
                <w:sz w:val="22"/>
                <w:szCs w:val="22"/>
              </w:rPr>
            </w:pPr>
            <w:r w:rsidRPr="00817ECB">
              <w:rPr>
                <w:rFonts w:ascii="GHEA Mariam" w:hAnsi="GHEA Mariam"/>
                <w:b/>
                <w:sz w:val="22"/>
                <w:szCs w:val="22"/>
              </w:rPr>
              <w:t>ՏՄՄ 4.1</w:t>
            </w:r>
          </w:p>
        </w:tc>
        <w:tc>
          <w:tcPr>
            <w:tcW w:w="7945" w:type="dxa"/>
          </w:tcPr>
          <w:p w14:paraId="1A5F65E7" w14:textId="64284AA1" w:rsidR="00143C1B" w:rsidRPr="00817ECB" w:rsidRDefault="00E55111" w:rsidP="004A7D3D">
            <w:pPr>
              <w:tabs>
                <w:tab w:val="right" w:pos="7848"/>
              </w:tabs>
              <w:spacing w:before="120" w:after="120"/>
              <w:rPr>
                <w:rFonts w:ascii="GHEA Mariam" w:hAnsi="GHEA Mariam"/>
                <w:sz w:val="22"/>
                <w:szCs w:val="22"/>
              </w:rPr>
            </w:pPr>
            <w:r w:rsidRPr="00817ECB">
              <w:rPr>
                <w:rFonts w:ascii="GHEA Mariam" w:hAnsi="GHEA Mariam"/>
                <w:sz w:val="22"/>
                <w:szCs w:val="22"/>
              </w:rPr>
              <w:t>ՀՁ-</w:t>
            </w:r>
            <w:proofErr w:type="spellStart"/>
            <w:r w:rsidRPr="00817ECB">
              <w:rPr>
                <w:rFonts w:ascii="GHEA Mariam" w:hAnsi="GHEA Mariam"/>
                <w:sz w:val="22"/>
                <w:szCs w:val="22"/>
              </w:rPr>
              <w:t>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անդամների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առավելագույն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քանակը</w:t>
            </w:r>
            <w:proofErr w:type="spellEnd"/>
            <w:r w:rsidRPr="00817ECB">
              <w:rPr>
                <w:rFonts w:ascii="GHEA Mariam" w:hAnsi="GHEA Mariam"/>
                <w:sz w:val="22"/>
                <w:szCs w:val="22"/>
              </w:rPr>
              <w:t xml:space="preserve"> </w:t>
            </w:r>
            <w:r w:rsidR="00816C10" w:rsidRPr="000752DF">
              <w:rPr>
                <w:rFonts w:ascii="GHEA Mariam" w:hAnsi="GHEA Mariam"/>
                <w:b/>
                <w:iCs/>
                <w:sz w:val="22"/>
                <w:szCs w:val="22"/>
              </w:rPr>
              <w:t>2</w:t>
            </w:r>
            <w:r w:rsidRPr="000752DF">
              <w:rPr>
                <w:rFonts w:ascii="GHEA Mariam" w:hAnsi="GHEA Mariam"/>
                <w:b/>
                <w:iCs/>
                <w:sz w:val="22"/>
                <w:szCs w:val="22"/>
              </w:rPr>
              <w:t xml:space="preserve"> (</w:t>
            </w:r>
            <w:proofErr w:type="spellStart"/>
            <w:r w:rsidR="00816C10" w:rsidRPr="000752DF">
              <w:rPr>
                <w:rFonts w:ascii="GHEA Mariam" w:hAnsi="GHEA Mariam"/>
                <w:b/>
                <w:iCs/>
                <w:sz w:val="22"/>
                <w:szCs w:val="22"/>
              </w:rPr>
              <w:t>երկու</w:t>
            </w:r>
            <w:proofErr w:type="spellEnd"/>
            <w:r w:rsidRPr="00817ECB">
              <w:rPr>
                <w:rFonts w:ascii="GHEA Mariam" w:hAnsi="GHEA Mariam"/>
                <w:b/>
                <w:sz w:val="22"/>
                <w:szCs w:val="22"/>
              </w:rPr>
              <w:t>)</w:t>
            </w:r>
            <w:r w:rsidRPr="00817ECB">
              <w:rPr>
                <w:rFonts w:ascii="GHEA Mariam" w:hAnsi="GHEA Mariam"/>
                <w:sz w:val="22"/>
                <w:szCs w:val="22"/>
              </w:rPr>
              <w:t xml:space="preserve"> է:</w:t>
            </w:r>
          </w:p>
        </w:tc>
      </w:tr>
      <w:tr w:rsidR="00ED61A4" w:rsidRPr="000752DF" w14:paraId="0DDB1DBE" w14:textId="77777777" w:rsidTr="00E525EE">
        <w:trPr>
          <w:cantSplit/>
        </w:trPr>
        <w:tc>
          <w:tcPr>
            <w:tcW w:w="2027" w:type="dxa"/>
          </w:tcPr>
          <w:p w14:paraId="0030FE34" w14:textId="77777777" w:rsidR="00ED61A4" w:rsidRPr="00817ECB" w:rsidRDefault="00ED61A4" w:rsidP="00130611">
            <w:pPr>
              <w:pStyle w:val="Headfid1"/>
              <w:numPr>
                <w:ilvl w:val="0"/>
                <w:numId w:val="0"/>
              </w:numPr>
              <w:spacing w:before="60" w:after="60"/>
              <w:rPr>
                <w:rFonts w:ascii="GHEA Mariam" w:hAnsi="GHEA Mariam"/>
                <w:sz w:val="22"/>
                <w:szCs w:val="22"/>
                <w:lang w:val="en-US"/>
              </w:rPr>
            </w:pPr>
            <w:r w:rsidRPr="00817ECB">
              <w:rPr>
                <w:rFonts w:ascii="GHEA Mariam" w:hAnsi="GHEA Mariam"/>
                <w:sz w:val="22"/>
                <w:szCs w:val="22"/>
                <w:lang w:val="en-US"/>
              </w:rPr>
              <w:t>ՏՄՄ 4.4</w:t>
            </w:r>
          </w:p>
        </w:tc>
        <w:tc>
          <w:tcPr>
            <w:tcW w:w="7945" w:type="dxa"/>
          </w:tcPr>
          <w:p w14:paraId="7294B381" w14:textId="77777777" w:rsidR="00ED61A4" w:rsidRPr="000752DF" w:rsidRDefault="00ED61A4" w:rsidP="00130611">
            <w:pPr>
              <w:pStyle w:val="TOAHeading"/>
              <w:tabs>
                <w:tab w:val="clear" w:pos="9000"/>
                <w:tab w:val="clear" w:pos="9360"/>
                <w:tab w:val="right" w:pos="7848"/>
              </w:tabs>
              <w:suppressAutoHyphens w:val="0"/>
              <w:spacing w:before="60" w:after="60"/>
              <w:rPr>
                <w:rFonts w:ascii="GHEA Mariam" w:hAnsi="GHEA Mariam"/>
                <w:sz w:val="22"/>
                <w:szCs w:val="22"/>
              </w:rPr>
            </w:pPr>
            <w:proofErr w:type="spellStart"/>
            <w:r w:rsidRPr="00817ECB">
              <w:rPr>
                <w:rFonts w:ascii="GHEA Mariam" w:hAnsi="GHEA Mariam"/>
                <w:sz w:val="22"/>
                <w:szCs w:val="22"/>
              </w:rPr>
              <w:t>Բանկի</w:t>
            </w:r>
            <w:proofErr w:type="spellEnd"/>
            <w:r w:rsidRPr="00817ECB">
              <w:rPr>
                <w:rFonts w:ascii="GHEA Mariam" w:hAnsi="GHEA Mariam"/>
                <w:sz w:val="22"/>
                <w:szCs w:val="22"/>
              </w:rPr>
              <w:t xml:space="preserve"> կողմից </w:t>
            </w:r>
            <w:proofErr w:type="spellStart"/>
            <w:r w:rsidRPr="00817ECB">
              <w:rPr>
                <w:rFonts w:ascii="GHEA Mariam" w:hAnsi="GHEA Mariam"/>
                <w:sz w:val="22"/>
                <w:szCs w:val="22"/>
              </w:rPr>
              <w:t>արգելված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ընկերությունների</w:t>
            </w:r>
            <w:proofErr w:type="spellEnd"/>
            <w:r w:rsidRPr="00817ECB">
              <w:rPr>
                <w:rFonts w:ascii="GHEA Mariam" w:hAnsi="GHEA Mariam"/>
                <w:sz w:val="22"/>
                <w:szCs w:val="22"/>
              </w:rPr>
              <w:t xml:space="preserve"> և </w:t>
            </w:r>
            <w:proofErr w:type="spellStart"/>
            <w:r w:rsidRPr="00817ECB">
              <w:rPr>
                <w:rFonts w:ascii="GHEA Mariam" w:hAnsi="GHEA Mariam"/>
                <w:sz w:val="22"/>
                <w:szCs w:val="22"/>
              </w:rPr>
              <w:t>անհատների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ցանկը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հասանելի</w:t>
            </w:r>
            <w:proofErr w:type="spellEnd"/>
            <w:r w:rsidRPr="00817ECB">
              <w:rPr>
                <w:rFonts w:ascii="GHEA Mariam" w:hAnsi="GHEA Mariam"/>
                <w:sz w:val="22"/>
                <w:szCs w:val="22"/>
              </w:rPr>
              <w:t xml:space="preserve"> է </w:t>
            </w:r>
            <w:hyperlink r:id="rId36" w:history="1">
              <w:r w:rsidRPr="00817ECB">
                <w:rPr>
                  <w:rStyle w:val="Hyperlink"/>
                  <w:rFonts w:ascii="GHEA Mariam" w:hAnsi="GHEA Mariam"/>
                  <w:sz w:val="22"/>
                  <w:szCs w:val="22"/>
                </w:rPr>
                <w:t>http://www.worldbank.org/debarr</w:t>
              </w:r>
            </w:hyperlink>
            <w:r w:rsidRPr="00817ECB">
              <w:rPr>
                <w:rFonts w:ascii="GHEA Mariam" w:hAnsi="GHEA Mariam"/>
                <w:sz w:val="22"/>
                <w:szCs w:val="22"/>
              </w:rPr>
              <w:t xml:space="preserve"> </w:t>
            </w:r>
            <w:proofErr w:type="spellStart"/>
            <w:r w:rsidRPr="00817ECB">
              <w:rPr>
                <w:rFonts w:ascii="GHEA Mariam" w:hAnsi="GHEA Mariam"/>
                <w:sz w:val="22"/>
                <w:szCs w:val="22"/>
              </w:rPr>
              <w:t>հասցեով</w:t>
            </w:r>
            <w:proofErr w:type="spellEnd"/>
            <w:r w:rsidRPr="00817ECB">
              <w:rPr>
                <w:rFonts w:ascii="GHEA Mariam" w:hAnsi="GHEA Mariam"/>
                <w:sz w:val="22"/>
                <w:szCs w:val="22"/>
              </w:rPr>
              <w:t>:</w:t>
            </w:r>
          </w:p>
          <w:p w14:paraId="4DB758EB" w14:textId="77777777" w:rsidR="004A7D3D" w:rsidRPr="00817ECB" w:rsidRDefault="004A7D3D" w:rsidP="00817ECB">
            <w:pPr>
              <w:rPr>
                <w:rFonts w:ascii="GHEA Mariam" w:hAnsi="GHEA Mariam"/>
                <w:sz w:val="22"/>
                <w:szCs w:val="22"/>
              </w:rPr>
            </w:pPr>
          </w:p>
        </w:tc>
      </w:tr>
      <w:tr w:rsidR="00143C1B" w:rsidRPr="000752DF" w14:paraId="61D67136" w14:textId="77777777" w:rsidTr="00E525EE">
        <w:trPr>
          <w:cantSplit/>
        </w:trPr>
        <w:tc>
          <w:tcPr>
            <w:tcW w:w="2027" w:type="dxa"/>
          </w:tcPr>
          <w:p w14:paraId="2A10CADB" w14:textId="77777777" w:rsidR="00143C1B" w:rsidRPr="00817ECB" w:rsidRDefault="00F05294" w:rsidP="00ED61A4">
            <w:pPr>
              <w:pStyle w:val="Headfid1"/>
              <w:numPr>
                <w:ilvl w:val="0"/>
                <w:numId w:val="0"/>
              </w:numPr>
              <w:spacing w:before="60" w:after="60"/>
              <w:rPr>
                <w:rFonts w:ascii="GHEA Mariam" w:hAnsi="GHEA Mariam"/>
                <w:sz w:val="22"/>
                <w:szCs w:val="22"/>
                <w:lang w:val="en-US"/>
              </w:rPr>
            </w:pPr>
            <w:r w:rsidRPr="00817ECB">
              <w:rPr>
                <w:rFonts w:ascii="GHEA Mariam" w:hAnsi="GHEA Mariam"/>
                <w:sz w:val="22"/>
                <w:szCs w:val="22"/>
                <w:lang w:val="en-US"/>
              </w:rPr>
              <w:t>ՏՄՄ</w:t>
            </w:r>
            <w:r w:rsidR="00143C1B" w:rsidRPr="00817ECB">
              <w:rPr>
                <w:rFonts w:ascii="GHEA Mariam" w:hAnsi="GHEA Mariam"/>
                <w:sz w:val="22"/>
                <w:szCs w:val="22"/>
                <w:lang w:val="en-US"/>
              </w:rPr>
              <w:t xml:space="preserve"> 4.</w:t>
            </w:r>
            <w:r w:rsidR="00ED61A4" w:rsidRPr="00817ECB">
              <w:rPr>
                <w:rFonts w:ascii="GHEA Mariam" w:hAnsi="GHEA Mariam"/>
                <w:sz w:val="22"/>
                <w:szCs w:val="22"/>
                <w:lang w:val="en-US"/>
              </w:rPr>
              <w:t>6</w:t>
            </w:r>
          </w:p>
        </w:tc>
        <w:tc>
          <w:tcPr>
            <w:tcW w:w="7945" w:type="dxa"/>
          </w:tcPr>
          <w:p w14:paraId="6142FC50" w14:textId="78C3FD98" w:rsidR="00143C1B" w:rsidRPr="00817ECB" w:rsidRDefault="00C50369" w:rsidP="001F06E2">
            <w:pPr>
              <w:pStyle w:val="TOAHeading"/>
              <w:tabs>
                <w:tab w:val="clear" w:pos="9000"/>
                <w:tab w:val="clear" w:pos="9360"/>
                <w:tab w:val="right" w:pos="7848"/>
              </w:tabs>
              <w:suppressAutoHyphens w:val="0"/>
              <w:spacing w:before="60" w:after="60"/>
              <w:rPr>
                <w:rFonts w:ascii="GHEA Mariam" w:hAnsi="GHEA Mariam"/>
                <w:sz w:val="22"/>
                <w:szCs w:val="22"/>
              </w:rPr>
            </w:pPr>
            <w:proofErr w:type="spellStart"/>
            <w:r w:rsidRPr="000752DF">
              <w:rPr>
                <w:rFonts w:ascii="GHEA Mariam" w:hAnsi="GHEA Mariam"/>
                <w:b/>
                <w:bCs/>
                <w:sz w:val="22"/>
                <w:szCs w:val="22"/>
              </w:rPr>
              <w:t>Չի</w:t>
            </w:r>
            <w:proofErr w:type="spellEnd"/>
            <w:r w:rsidRPr="000752DF">
              <w:rPr>
                <w:rFonts w:ascii="GHEA Mariam" w:hAnsi="GHEA Mariam"/>
                <w:b/>
                <w:bCs/>
                <w:sz w:val="22"/>
                <w:szCs w:val="22"/>
              </w:rPr>
              <w:t xml:space="preserve"> </w:t>
            </w:r>
            <w:proofErr w:type="spellStart"/>
            <w:r w:rsidRPr="000752DF">
              <w:rPr>
                <w:rFonts w:ascii="GHEA Mariam" w:hAnsi="GHEA Mariam"/>
                <w:b/>
                <w:bCs/>
                <w:sz w:val="22"/>
                <w:szCs w:val="22"/>
              </w:rPr>
              <w:t>կիրառվում</w:t>
            </w:r>
            <w:proofErr w:type="spellEnd"/>
          </w:p>
        </w:tc>
      </w:tr>
      <w:tr w:rsidR="00143C1B" w:rsidRPr="000752DF" w14:paraId="0AF678D8" w14:textId="77777777" w:rsidTr="00E525EE">
        <w:tc>
          <w:tcPr>
            <w:tcW w:w="2027" w:type="dxa"/>
          </w:tcPr>
          <w:p w14:paraId="7AC210E3" w14:textId="77777777" w:rsidR="00143C1B" w:rsidRPr="00817ECB" w:rsidRDefault="00143C1B" w:rsidP="00264C0A">
            <w:pPr>
              <w:spacing w:before="120"/>
              <w:rPr>
                <w:rFonts w:ascii="GHEA Mariam" w:hAnsi="GHEA Mariam"/>
                <w:b/>
                <w:sz w:val="22"/>
                <w:szCs w:val="22"/>
              </w:rPr>
            </w:pPr>
          </w:p>
        </w:tc>
        <w:tc>
          <w:tcPr>
            <w:tcW w:w="7945" w:type="dxa"/>
          </w:tcPr>
          <w:p w14:paraId="020EC05E" w14:textId="77777777" w:rsidR="00143C1B" w:rsidRPr="00817ECB" w:rsidRDefault="00E55111" w:rsidP="00116EC0">
            <w:pPr>
              <w:spacing w:before="120" w:after="120"/>
              <w:jc w:val="center"/>
              <w:rPr>
                <w:rFonts w:ascii="GHEA Mariam" w:hAnsi="GHEA Mariam"/>
                <w:b/>
                <w:sz w:val="22"/>
                <w:szCs w:val="22"/>
              </w:rPr>
            </w:pPr>
            <w:bookmarkStart w:id="518" w:name="_Toc505659530"/>
            <w:bookmarkStart w:id="519" w:name="_Toc506185678"/>
            <w:r w:rsidRPr="00817ECB">
              <w:rPr>
                <w:rFonts w:ascii="GHEA Mariam" w:hAnsi="GHEA Mariam"/>
                <w:b/>
                <w:sz w:val="22"/>
                <w:szCs w:val="22"/>
              </w:rPr>
              <w:t>Բ</w:t>
            </w:r>
            <w:r w:rsidR="00143C1B" w:rsidRPr="00817ECB">
              <w:rPr>
                <w:rFonts w:ascii="GHEA Mariam" w:hAnsi="GHEA Mariam"/>
                <w:b/>
                <w:sz w:val="22"/>
                <w:szCs w:val="22"/>
              </w:rPr>
              <w:t xml:space="preserve">. </w:t>
            </w:r>
            <w:proofErr w:type="spellStart"/>
            <w:r w:rsidR="00116EC0" w:rsidRPr="00817ECB">
              <w:rPr>
                <w:rFonts w:ascii="GHEA Mariam" w:hAnsi="GHEA Mariam"/>
                <w:b/>
                <w:sz w:val="22"/>
                <w:szCs w:val="22"/>
              </w:rPr>
              <w:t>Մրցութային</w:t>
            </w:r>
            <w:proofErr w:type="spellEnd"/>
            <w:r w:rsidR="00116EC0" w:rsidRPr="00817ECB">
              <w:rPr>
                <w:rFonts w:ascii="GHEA Mariam" w:hAnsi="GHEA Mariam"/>
                <w:b/>
                <w:sz w:val="22"/>
                <w:szCs w:val="22"/>
              </w:rPr>
              <w:t xml:space="preserve"> </w:t>
            </w:r>
            <w:proofErr w:type="spellStart"/>
            <w:r w:rsidR="00116EC0" w:rsidRPr="00817ECB">
              <w:rPr>
                <w:rFonts w:ascii="GHEA Mariam" w:hAnsi="GHEA Mariam"/>
                <w:b/>
                <w:sz w:val="22"/>
                <w:szCs w:val="22"/>
              </w:rPr>
              <w:t>փաստաթղթերի</w:t>
            </w:r>
            <w:proofErr w:type="spellEnd"/>
            <w:r w:rsidR="00116EC0" w:rsidRPr="00817ECB">
              <w:rPr>
                <w:rFonts w:ascii="GHEA Mariam" w:hAnsi="GHEA Mariam"/>
                <w:b/>
                <w:sz w:val="22"/>
                <w:szCs w:val="22"/>
              </w:rPr>
              <w:t xml:space="preserve"> </w:t>
            </w:r>
            <w:proofErr w:type="spellStart"/>
            <w:r w:rsidR="00116EC0" w:rsidRPr="00817ECB">
              <w:rPr>
                <w:rFonts w:ascii="GHEA Mariam" w:hAnsi="GHEA Mariam"/>
                <w:b/>
                <w:sz w:val="22"/>
                <w:szCs w:val="22"/>
              </w:rPr>
              <w:t>բովանդակութուն</w:t>
            </w:r>
            <w:proofErr w:type="spellEnd"/>
            <w:r w:rsidR="00116EC0" w:rsidRPr="00817ECB">
              <w:rPr>
                <w:rFonts w:ascii="GHEA Mariam" w:hAnsi="GHEA Mariam"/>
                <w:b/>
                <w:sz w:val="22"/>
                <w:szCs w:val="22"/>
              </w:rPr>
              <w:t xml:space="preserve"> </w:t>
            </w:r>
            <w:bookmarkEnd w:id="518"/>
            <w:bookmarkEnd w:id="519"/>
          </w:p>
        </w:tc>
      </w:tr>
      <w:tr w:rsidR="00143C1B" w:rsidRPr="000752DF" w14:paraId="2CE622D0" w14:textId="77777777" w:rsidTr="00E525EE">
        <w:tc>
          <w:tcPr>
            <w:tcW w:w="2027" w:type="dxa"/>
          </w:tcPr>
          <w:p w14:paraId="2C86ADC5" w14:textId="77777777" w:rsidR="00143C1B" w:rsidRPr="00817ECB" w:rsidRDefault="00F05294" w:rsidP="00264C0A">
            <w:pPr>
              <w:spacing w:before="120"/>
              <w:rPr>
                <w:rFonts w:ascii="GHEA Mariam" w:hAnsi="GHEA Mariam"/>
                <w:b/>
                <w:sz w:val="22"/>
                <w:szCs w:val="22"/>
              </w:rPr>
            </w:pPr>
            <w:r w:rsidRPr="00817ECB">
              <w:rPr>
                <w:rFonts w:ascii="GHEA Mariam" w:hAnsi="GHEA Mariam"/>
                <w:b/>
                <w:sz w:val="22"/>
                <w:szCs w:val="22"/>
              </w:rPr>
              <w:t>ՏՄՄ</w:t>
            </w:r>
            <w:r w:rsidR="00143C1B" w:rsidRPr="00817ECB">
              <w:rPr>
                <w:rFonts w:ascii="GHEA Mariam" w:hAnsi="GHEA Mariam"/>
                <w:b/>
                <w:sz w:val="22"/>
                <w:szCs w:val="22"/>
              </w:rPr>
              <w:t xml:space="preserve"> 7.1</w:t>
            </w:r>
          </w:p>
        </w:tc>
        <w:tc>
          <w:tcPr>
            <w:tcW w:w="7945" w:type="dxa"/>
          </w:tcPr>
          <w:p w14:paraId="45C52AFC" w14:textId="0A12366F" w:rsidR="00C967C9" w:rsidRPr="00817ECB" w:rsidRDefault="00ED61A4" w:rsidP="00ED61A4">
            <w:pPr>
              <w:tabs>
                <w:tab w:val="right" w:pos="7254"/>
              </w:tabs>
              <w:spacing w:before="120" w:after="120"/>
              <w:rPr>
                <w:rFonts w:ascii="GHEA Mariam" w:hAnsi="GHEA Mariam"/>
                <w:sz w:val="22"/>
                <w:szCs w:val="22"/>
              </w:rPr>
            </w:pPr>
            <w:proofErr w:type="spellStart"/>
            <w:r w:rsidRPr="00817ECB">
              <w:rPr>
                <w:rFonts w:ascii="GHEA Mariam" w:hAnsi="GHEA Mariam"/>
                <w:b/>
                <w:sz w:val="22"/>
                <w:szCs w:val="22"/>
                <w:u w:val="single"/>
              </w:rPr>
              <w:t>Հայտի</w:t>
            </w:r>
            <w:proofErr w:type="spellEnd"/>
            <w:r w:rsidRPr="00817ECB">
              <w:rPr>
                <w:rFonts w:ascii="GHEA Mariam" w:hAnsi="GHEA Mariam"/>
                <w:b/>
                <w:sz w:val="22"/>
                <w:szCs w:val="22"/>
                <w:u w:val="single"/>
              </w:rPr>
              <w:t xml:space="preserve"> </w:t>
            </w:r>
            <w:proofErr w:type="spellStart"/>
            <w:r w:rsidRPr="00817ECB">
              <w:rPr>
                <w:rFonts w:ascii="GHEA Mariam" w:hAnsi="GHEA Mariam"/>
                <w:b/>
                <w:sz w:val="22"/>
                <w:szCs w:val="22"/>
                <w:u w:val="single"/>
              </w:rPr>
              <w:t>պարզաբանումների</w:t>
            </w:r>
            <w:proofErr w:type="spellEnd"/>
            <w:r w:rsidRPr="00817ECB">
              <w:rPr>
                <w:rFonts w:ascii="GHEA Mariam" w:hAnsi="GHEA Mariam"/>
                <w:b/>
                <w:sz w:val="22"/>
                <w:szCs w:val="22"/>
                <w:u w:val="single"/>
              </w:rPr>
              <w:t xml:space="preserve"> </w:t>
            </w:r>
            <w:proofErr w:type="spellStart"/>
            <w:r w:rsidR="00807FB8" w:rsidRPr="00817ECB">
              <w:rPr>
                <w:rFonts w:ascii="GHEA Mariam" w:hAnsi="GHEA Mariam"/>
                <w:b/>
                <w:sz w:val="22"/>
                <w:szCs w:val="22"/>
                <w:u w:val="single"/>
              </w:rPr>
              <w:t>ստացման</w:t>
            </w:r>
            <w:proofErr w:type="spellEnd"/>
            <w:r w:rsidR="00807FB8" w:rsidRPr="00817ECB">
              <w:rPr>
                <w:rFonts w:ascii="GHEA Mariam" w:hAnsi="GHEA Mariam"/>
                <w:b/>
                <w:sz w:val="22"/>
                <w:szCs w:val="22"/>
                <w:u w:val="single"/>
              </w:rPr>
              <w:t xml:space="preserve"> </w:t>
            </w:r>
            <w:proofErr w:type="spellStart"/>
            <w:r w:rsidR="00807FB8" w:rsidRPr="00817ECB">
              <w:rPr>
                <w:rFonts w:ascii="GHEA Mariam" w:hAnsi="GHEA Mariam"/>
                <w:b/>
                <w:sz w:val="22"/>
                <w:szCs w:val="22"/>
                <w:u w:val="single"/>
              </w:rPr>
              <w:t>նպատակով</w:t>
            </w:r>
            <w:proofErr w:type="spellEnd"/>
            <w:r w:rsidRPr="000752DF">
              <w:rPr>
                <w:rFonts w:ascii="GHEA Mariam" w:hAnsi="GHEA Mariam"/>
                <w:sz w:val="22"/>
                <w:szCs w:val="22"/>
              </w:rPr>
              <w:fldChar w:fldCharType="begin"/>
            </w:r>
            <w:r w:rsidRPr="000752DF">
              <w:rPr>
                <w:rFonts w:ascii="GHEA Mariam" w:hAnsi="GHEA Mariam"/>
                <w:sz w:val="22"/>
                <w:szCs w:val="22"/>
              </w:rPr>
              <w:instrText>HYPERLINK "mailto:"</w:instrText>
            </w:r>
            <w:r w:rsidR="00FD3312">
              <w:rPr>
                <w:rFonts w:ascii="GHEA Mariam" w:hAnsi="GHEA Mariam"/>
                <w:sz w:val="22"/>
                <w:szCs w:val="22"/>
              </w:rPr>
              <w:fldChar w:fldCharType="separate"/>
            </w:r>
            <w:r w:rsidRPr="000752DF">
              <w:rPr>
                <w:rFonts w:ascii="GHEA Mariam" w:hAnsi="GHEA Mariam"/>
                <w:sz w:val="22"/>
                <w:szCs w:val="22"/>
              </w:rPr>
              <w:fldChar w:fldCharType="end"/>
            </w:r>
            <w:r w:rsidRPr="00817ECB">
              <w:rPr>
                <w:rFonts w:ascii="GHEA Mariam" w:hAnsi="GHEA Mariam"/>
                <w:b/>
                <w:sz w:val="22"/>
                <w:szCs w:val="22"/>
              </w:rPr>
              <w:t xml:space="preserve"> </w:t>
            </w:r>
            <w:proofErr w:type="spellStart"/>
            <w:r w:rsidR="00807FB8" w:rsidRPr="00817ECB">
              <w:rPr>
                <w:rFonts w:ascii="GHEA Mariam" w:hAnsi="GHEA Mariam"/>
                <w:b/>
                <w:sz w:val="22"/>
                <w:szCs w:val="22"/>
              </w:rPr>
              <w:t>կայք</w:t>
            </w:r>
            <w:proofErr w:type="spellEnd"/>
            <w:r w:rsidR="00807FB8" w:rsidRPr="00817ECB">
              <w:rPr>
                <w:rFonts w:ascii="GHEA Mariam" w:hAnsi="GHEA Mariam"/>
                <w:b/>
                <w:sz w:val="22"/>
                <w:szCs w:val="22"/>
              </w:rPr>
              <w:t xml:space="preserve"> </w:t>
            </w:r>
            <w:proofErr w:type="spellStart"/>
            <w:r w:rsidR="00807FB8" w:rsidRPr="00817ECB">
              <w:rPr>
                <w:rFonts w:ascii="GHEA Mariam" w:hAnsi="GHEA Mariam"/>
                <w:b/>
                <w:sz w:val="22"/>
                <w:szCs w:val="22"/>
              </w:rPr>
              <w:t>էջն</w:t>
            </w:r>
            <w:proofErr w:type="spellEnd"/>
            <w:r w:rsidR="00807FB8" w:rsidRPr="00817ECB">
              <w:rPr>
                <w:rFonts w:ascii="GHEA Mariam" w:hAnsi="GHEA Mariam"/>
                <w:b/>
                <w:sz w:val="22"/>
                <w:szCs w:val="22"/>
              </w:rPr>
              <w:t xml:space="preserve"> է` </w:t>
            </w:r>
            <w:hyperlink r:id="rId37" w:history="1">
              <w:r w:rsidRPr="000752DF">
                <w:rPr>
                  <w:rStyle w:val="Hyperlink"/>
                  <w:rFonts w:ascii="GHEA Mariam" w:hAnsi="GHEA Mariam"/>
                  <w:b/>
                  <w:bCs/>
                  <w:sz w:val="22"/>
                  <w:szCs w:val="22"/>
                </w:rPr>
                <w:t>www.armeps.am</w:t>
              </w:r>
            </w:hyperlink>
            <w:r w:rsidR="00807FB8" w:rsidRPr="00817ECB">
              <w:rPr>
                <w:rFonts w:ascii="GHEA Mariam" w:hAnsi="GHEA Mariam"/>
                <w:sz w:val="22"/>
                <w:szCs w:val="22"/>
              </w:rPr>
              <w:t>.</w:t>
            </w:r>
          </w:p>
          <w:p w14:paraId="380EDAA1" w14:textId="77777777" w:rsidR="00143C1B" w:rsidRPr="00817ECB" w:rsidRDefault="00C967C9" w:rsidP="009A7D51">
            <w:pPr>
              <w:tabs>
                <w:tab w:val="right" w:pos="7254"/>
              </w:tabs>
              <w:spacing w:before="120" w:after="120"/>
              <w:jc w:val="both"/>
              <w:rPr>
                <w:rFonts w:ascii="GHEA Mariam" w:hAnsi="GHEA Mariam"/>
                <w:sz w:val="22"/>
                <w:szCs w:val="22"/>
              </w:rPr>
            </w:pPr>
            <w:proofErr w:type="spellStart"/>
            <w:r w:rsidRPr="00817ECB">
              <w:rPr>
                <w:rFonts w:ascii="GHEA Mariam" w:hAnsi="GHEA Mariam"/>
                <w:sz w:val="22"/>
                <w:szCs w:val="22"/>
              </w:rPr>
              <w:t>Պարզաբանման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վերաբերյալ</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հարցումը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w:t>
            </w:r>
            <w:r w:rsidR="00DB4108" w:rsidRPr="00817ECB">
              <w:rPr>
                <w:rFonts w:ascii="GHEA Mariam" w:hAnsi="GHEA Mariam"/>
                <w:sz w:val="22"/>
                <w:szCs w:val="22"/>
              </w:rPr>
              <w:t xml:space="preserve"> </w:t>
            </w:r>
            <w:proofErr w:type="spellStart"/>
            <w:r w:rsidR="00807FB8" w:rsidRPr="00817ECB">
              <w:rPr>
                <w:rFonts w:ascii="GHEA Mariam" w:hAnsi="GHEA Mariam"/>
                <w:sz w:val="22"/>
                <w:szCs w:val="22"/>
              </w:rPr>
              <w:t>Գնորդի</w:t>
            </w:r>
            <w:proofErr w:type="spellEnd"/>
            <w:r w:rsidRPr="00817ECB">
              <w:rPr>
                <w:rFonts w:ascii="GHEA Mariam" w:hAnsi="GHEA Mariam"/>
                <w:sz w:val="22"/>
                <w:szCs w:val="22"/>
              </w:rPr>
              <w:t xml:space="preserve"> </w:t>
            </w:r>
            <w:r w:rsidR="005539CC" w:rsidRPr="00817ECB">
              <w:rPr>
                <w:rFonts w:ascii="GHEA Mariam" w:hAnsi="GHEA Mariam"/>
                <w:sz w:val="22"/>
                <w:szCs w:val="22"/>
              </w:rPr>
              <w:t xml:space="preserve">կողմից </w:t>
            </w:r>
            <w:proofErr w:type="spellStart"/>
            <w:r w:rsidRPr="00817ECB">
              <w:rPr>
                <w:rFonts w:ascii="GHEA Mariam" w:hAnsi="GHEA Mariam"/>
                <w:sz w:val="22"/>
                <w:szCs w:val="22"/>
              </w:rPr>
              <w:t>ստացվի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ոչ</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ուշ</w:t>
            </w:r>
            <w:proofErr w:type="spellEnd"/>
            <w:r w:rsidR="005539CC" w:rsidRPr="00817ECB">
              <w:rPr>
                <w:rFonts w:ascii="GHEA Mariam" w:hAnsi="GHEA Mariam"/>
                <w:sz w:val="22"/>
                <w:szCs w:val="22"/>
              </w:rPr>
              <w:t>,</w:t>
            </w:r>
            <w:r w:rsidRPr="00817ECB">
              <w:rPr>
                <w:rFonts w:ascii="GHEA Mariam" w:hAnsi="GHEA Mariam"/>
                <w:sz w:val="22"/>
                <w:szCs w:val="22"/>
              </w:rPr>
              <w:t xml:space="preserve"> </w:t>
            </w:r>
            <w:proofErr w:type="spellStart"/>
            <w:r w:rsidRPr="00817ECB">
              <w:rPr>
                <w:rFonts w:ascii="GHEA Mariam" w:hAnsi="GHEA Mariam"/>
                <w:sz w:val="22"/>
                <w:szCs w:val="22"/>
              </w:rPr>
              <w:t>քան</w:t>
            </w:r>
            <w:proofErr w:type="spellEnd"/>
            <w:r w:rsidRPr="00817ECB">
              <w:rPr>
                <w:rFonts w:ascii="GHEA Mariam" w:hAnsi="GHEA Mariam"/>
                <w:b/>
                <w:sz w:val="22"/>
                <w:szCs w:val="22"/>
              </w:rPr>
              <w:t xml:space="preserve"> </w:t>
            </w:r>
            <w:proofErr w:type="spellStart"/>
            <w:r w:rsidRPr="00817ECB">
              <w:rPr>
                <w:rFonts w:ascii="GHEA Mariam" w:hAnsi="GHEA Mariam"/>
                <w:sz w:val="22"/>
                <w:szCs w:val="22"/>
              </w:rPr>
              <w:t>հայտերի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ներկայացման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վերջնաժամկետից</w:t>
            </w:r>
            <w:proofErr w:type="spellEnd"/>
            <w:r w:rsidRPr="00817ECB">
              <w:rPr>
                <w:rFonts w:ascii="GHEA Mariam" w:hAnsi="GHEA Mariam"/>
                <w:sz w:val="22"/>
                <w:szCs w:val="22"/>
              </w:rPr>
              <w:t xml:space="preserve"> </w:t>
            </w:r>
            <w:r w:rsidR="009A7D51" w:rsidRPr="00817ECB">
              <w:rPr>
                <w:rFonts w:ascii="GHEA Mariam" w:hAnsi="GHEA Mariam"/>
                <w:b/>
                <w:sz w:val="22"/>
                <w:szCs w:val="22"/>
              </w:rPr>
              <w:t>5</w:t>
            </w:r>
            <w:r w:rsidRPr="00817ECB">
              <w:rPr>
                <w:rFonts w:ascii="GHEA Mariam" w:hAnsi="GHEA Mariam"/>
                <w:b/>
                <w:sz w:val="22"/>
                <w:szCs w:val="22"/>
              </w:rPr>
              <w:t xml:space="preserve"> </w:t>
            </w:r>
            <w:proofErr w:type="spellStart"/>
            <w:r w:rsidR="00BA5AF1" w:rsidRPr="00817ECB">
              <w:rPr>
                <w:rFonts w:ascii="GHEA Mariam" w:hAnsi="GHEA Mariam"/>
                <w:b/>
                <w:sz w:val="22"/>
                <w:szCs w:val="22"/>
              </w:rPr>
              <w:t>օրացուցային</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օր</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առաջ</w:t>
            </w:r>
            <w:proofErr w:type="spellEnd"/>
            <w:r w:rsidR="001C20B5" w:rsidRPr="00817ECB">
              <w:rPr>
                <w:rFonts w:ascii="GHEA Mariam" w:hAnsi="GHEA Mariam"/>
                <w:b/>
                <w:sz w:val="22"/>
                <w:szCs w:val="22"/>
              </w:rPr>
              <w:t>:</w:t>
            </w:r>
            <w:r w:rsidRPr="00817ECB">
              <w:rPr>
                <w:rFonts w:ascii="GHEA Mariam" w:hAnsi="GHEA Mariam"/>
                <w:b/>
                <w:sz w:val="22"/>
                <w:szCs w:val="22"/>
                <w:u w:val="single"/>
              </w:rPr>
              <w:t xml:space="preserve"> </w:t>
            </w:r>
          </w:p>
        </w:tc>
      </w:tr>
      <w:tr w:rsidR="00143C1B" w:rsidRPr="000752DF" w14:paraId="5FADEF7D" w14:textId="77777777" w:rsidTr="00E525EE">
        <w:tc>
          <w:tcPr>
            <w:tcW w:w="2027" w:type="dxa"/>
          </w:tcPr>
          <w:p w14:paraId="13D2549D" w14:textId="77777777" w:rsidR="00143C1B" w:rsidRPr="00817ECB" w:rsidRDefault="00143C1B" w:rsidP="00264C0A">
            <w:pPr>
              <w:spacing w:before="120"/>
              <w:rPr>
                <w:rFonts w:ascii="GHEA Mariam" w:hAnsi="GHEA Mariam"/>
                <w:b/>
                <w:sz w:val="22"/>
                <w:szCs w:val="22"/>
              </w:rPr>
            </w:pPr>
          </w:p>
        </w:tc>
        <w:tc>
          <w:tcPr>
            <w:tcW w:w="7945" w:type="dxa"/>
          </w:tcPr>
          <w:p w14:paraId="0704D6B7" w14:textId="77777777" w:rsidR="00143C1B" w:rsidRPr="00817ECB" w:rsidRDefault="00AF1590" w:rsidP="00501A54">
            <w:pPr>
              <w:spacing w:before="120" w:after="120"/>
              <w:jc w:val="center"/>
              <w:rPr>
                <w:rFonts w:ascii="GHEA Mariam" w:hAnsi="GHEA Mariam"/>
                <w:b/>
                <w:sz w:val="22"/>
                <w:szCs w:val="22"/>
              </w:rPr>
            </w:pPr>
            <w:bookmarkStart w:id="520" w:name="_Toc505659531"/>
            <w:bookmarkStart w:id="521" w:name="_Toc506185679"/>
            <w:r w:rsidRPr="00817ECB">
              <w:rPr>
                <w:rFonts w:ascii="GHEA Mariam" w:hAnsi="GHEA Mariam"/>
                <w:b/>
                <w:sz w:val="22"/>
                <w:szCs w:val="22"/>
              </w:rPr>
              <w:t>Գ</w:t>
            </w:r>
            <w:r w:rsidR="00143C1B" w:rsidRPr="00817ECB">
              <w:rPr>
                <w:rFonts w:ascii="GHEA Mariam" w:hAnsi="GHEA Mariam"/>
                <w:b/>
                <w:sz w:val="22"/>
                <w:szCs w:val="22"/>
              </w:rPr>
              <w:t xml:space="preserve">. </w:t>
            </w:r>
            <w:proofErr w:type="spellStart"/>
            <w:r w:rsidR="00501A54" w:rsidRPr="00817ECB">
              <w:rPr>
                <w:rFonts w:ascii="GHEA Mariam" w:hAnsi="GHEA Mariam"/>
                <w:b/>
                <w:sz w:val="22"/>
                <w:szCs w:val="22"/>
              </w:rPr>
              <w:t>Հայտերի</w:t>
            </w:r>
            <w:proofErr w:type="spellEnd"/>
            <w:r w:rsidR="00501A54" w:rsidRPr="00817ECB">
              <w:rPr>
                <w:rFonts w:ascii="GHEA Mariam" w:hAnsi="GHEA Mariam"/>
                <w:b/>
                <w:sz w:val="22"/>
                <w:szCs w:val="22"/>
              </w:rPr>
              <w:t xml:space="preserve"> </w:t>
            </w:r>
            <w:proofErr w:type="spellStart"/>
            <w:r w:rsidR="00501A54" w:rsidRPr="00817ECB">
              <w:rPr>
                <w:rFonts w:ascii="GHEA Mariam" w:hAnsi="GHEA Mariam"/>
                <w:b/>
                <w:sz w:val="22"/>
                <w:szCs w:val="22"/>
              </w:rPr>
              <w:t>պատրաստում</w:t>
            </w:r>
            <w:bookmarkEnd w:id="520"/>
            <w:bookmarkEnd w:id="521"/>
            <w:proofErr w:type="spellEnd"/>
          </w:p>
        </w:tc>
      </w:tr>
      <w:tr w:rsidR="00143C1B" w:rsidRPr="000752DF" w14:paraId="7AAA48D4" w14:textId="77777777" w:rsidTr="00E525EE">
        <w:trPr>
          <w:trHeight w:val="686"/>
        </w:trPr>
        <w:tc>
          <w:tcPr>
            <w:tcW w:w="2027" w:type="dxa"/>
          </w:tcPr>
          <w:p w14:paraId="2EC9736A" w14:textId="77777777" w:rsidR="00143C1B" w:rsidRPr="00817ECB" w:rsidRDefault="007A306B" w:rsidP="00264C0A">
            <w:pPr>
              <w:spacing w:before="120"/>
              <w:rPr>
                <w:rFonts w:ascii="GHEA Mariam" w:hAnsi="GHEA Mariam"/>
                <w:b/>
                <w:sz w:val="22"/>
                <w:szCs w:val="22"/>
              </w:rPr>
            </w:pPr>
            <w:r w:rsidRPr="00817ECB">
              <w:rPr>
                <w:rFonts w:ascii="GHEA Mariam" w:hAnsi="GHEA Mariam"/>
                <w:b/>
                <w:sz w:val="22"/>
                <w:szCs w:val="22"/>
              </w:rPr>
              <w:t>ՏՄՄ</w:t>
            </w:r>
            <w:r w:rsidR="00143C1B" w:rsidRPr="00817ECB">
              <w:rPr>
                <w:rFonts w:ascii="GHEA Mariam" w:hAnsi="GHEA Mariam"/>
                <w:b/>
                <w:sz w:val="22"/>
                <w:szCs w:val="22"/>
              </w:rPr>
              <w:t xml:space="preserve"> 10.1</w:t>
            </w:r>
          </w:p>
        </w:tc>
        <w:tc>
          <w:tcPr>
            <w:tcW w:w="7945" w:type="dxa"/>
          </w:tcPr>
          <w:p w14:paraId="015D7DA8" w14:textId="77777777" w:rsidR="00143C1B" w:rsidRPr="00817ECB" w:rsidRDefault="003A534C" w:rsidP="003A534C">
            <w:pPr>
              <w:tabs>
                <w:tab w:val="right" w:pos="7254"/>
              </w:tabs>
              <w:spacing w:before="120" w:after="120"/>
              <w:rPr>
                <w:rFonts w:ascii="GHEA Mariam" w:hAnsi="GHEA Mariam"/>
                <w:b/>
                <w:i/>
                <w:spacing w:val="-4"/>
                <w:sz w:val="22"/>
                <w:szCs w:val="22"/>
              </w:rPr>
            </w:pPr>
            <w:proofErr w:type="spellStart"/>
            <w:r w:rsidRPr="00817ECB">
              <w:rPr>
                <w:rFonts w:ascii="GHEA Mariam" w:hAnsi="GHEA Mariam"/>
                <w:sz w:val="22"/>
                <w:szCs w:val="22"/>
              </w:rPr>
              <w:t>Հայտի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լեզուն</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հայերենն</w:t>
            </w:r>
            <w:proofErr w:type="spellEnd"/>
            <w:r w:rsidRPr="00817ECB">
              <w:rPr>
                <w:rFonts w:ascii="GHEA Mariam" w:hAnsi="GHEA Mariam"/>
                <w:sz w:val="22"/>
                <w:szCs w:val="22"/>
              </w:rPr>
              <w:t xml:space="preserve"> է: </w:t>
            </w:r>
          </w:p>
        </w:tc>
      </w:tr>
      <w:tr w:rsidR="00143C1B" w:rsidRPr="000752DF" w14:paraId="732B0A6E" w14:textId="77777777" w:rsidTr="00E525EE">
        <w:tc>
          <w:tcPr>
            <w:tcW w:w="2027" w:type="dxa"/>
          </w:tcPr>
          <w:p w14:paraId="71B8F310" w14:textId="77777777" w:rsidR="00143C1B" w:rsidRPr="00817ECB" w:rsidRDefault="007A306B" w:rsidP="00A574DA">
            <w:pPr>
              <w:spacing w:before="120"/>
              <w:rPr>
                <w:rFonts w:ascii="GHEA Mariam" w:hAnsi="GHEA Mariam"/>
                <w:b/>
                <w:sz w:val="22"/>
                <w:szCs w:val="22"/>
              </w:rPr>
            </w:pPr>
            <w:r w:rsidRPr="00817ECB">
              <w:rPr>
                <w:rFonts w:ascii="GHEA Mariam" w:hAnsi="GHEA Mariam"/>
                <w:b/>
                <w:sz w:val="22"/>
                <w:szCs w:val="22"/>
              </w:rPr>
              <w:t>ՏՄՄ</w:t>
            </w:r>
            <w:r w:rsidR="00143C1B" w:rsidRPr="00817ECB">
              <w:rPr>
                <w:rFonts w:ascii="GHEA Mariam" w:hAnsi="GHEA Mariam"/>
                <w:b/>
                <w:sz w:val="22"/>
                <w:szCs w:val="22"/>
              </w:rPr>
              <w:t xml:space="preserve"> 11.1 (</w:t>
            </w:r>
            <w:r w:rsidR="00A574DA" w:rsidRPr="00817ECB">
              <w:rPr>
                <w:rFonts w:ascii="GHEA Mariam" w:hAnsi="GHEA Mariam"/>
                <w:b/>
                <w:sz w:val="22"/>
                <w:szCs w:val="22"/>
              </w:rPr>
              <w:t>ժ</w:t>
            </w:r>
            <w:r w:rsidR="00143C1B" w:rsidRPr="00817ECB">
              <w:rPr>
                <w:rFonts w:ascii="GHEA Mariam" w:hAnsi="GHEA Mariam"/>
                <w:b/>
                <w:sz w:val="22"/>
                <w:szCs w:val="22"/>
              </w:rPr>
              <w:t>)</w:t>
            </w:r>
          </w:p>
        </w:tc>
        <w:tc>
          <w:tcPr>
            <w:tcW w:w="7945" w:type="dxa"/>
          </w:tcPr>
          <w:p w14:paraId="2FBD97B0" w14:textId="46437D25" w:rsidR="0043306A" w:rsidRDefault="009D7C51" w:rsidP="00807FB8">
            <w:pPr>
              <w:jc w:val="both"/>
              <w:rPr>
                <w:rFonts w:ascii="GHEA Mariam" w:hAnsi="GHEA Mariam"/>
                <w:sz w:val="22"/>
                <w:szCs w:val="22"/>
              </w:rPr>
            </w:pPr>
            <w:proofErr w:type="spellStart"/>
            <w:r w:rsidRPr="00817ECB">
              <w:rPr>
                <w:rFonts w:ascii="GHEA Mariam" w:hAnsi="GHEA Mariam"/>
                <w:sz w:val="22"/>
                <w:szCs w:val="22"/>
              </w:rPr>
              <w:t>Հայտատուն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իր</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հայտում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ներկայացնի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հետևյալ</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լրացուցիչ</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փաստաթղթերը</w:t>
            </w:r>
            <w:proofErr w:type="spellEnd"/>
            <w:r w:rsidRPr="00817ECB">
              <w:rPr>
                <w:rFonts w:ascii="GHEA Mariam" w:hAnsi="GHEA Mariam"/>
                <w:sz w:val="22"/>
                <w:szCs w:val="22"/>
              </w:rPr>
              <w:t xml:space="preserve">` </w:t>
            </w:r>
          </w:p>
          <w:p w14:paraId="2624D7E0" w14:textId="77777777" w:rsidR="007B3486" w:rsidRPr="000752DF" w:rsidRDefault="007B3486" w:rsidP="00807FB8">
            <w:pPr>
              <w:jc w:val="both"/>
              <w:rPr>
                <w:rFonts w:ascii="GHEA Mariam" w:hAnsi="GHEA Mariam"/>
                <w:sz w:val="22"/>
                <w:szCs w:val="22"/>
              </w:rPr>
            </w:pPr>
          </w:p>
          <w:p w14:paraId="6681FB9F" w14:textId="3D1B3573" w:rsidR="0043306A" w:rsidRPr="000752DF" w:rsidRDefault="0043306A" w:rsidP="00807FB8">
            <w:pPr>
              <w:jc w:val="both"/>
              <w:rPr>
                <w:rFonts w:ascii="GHEA Mariam" w:hAnsi="GHEA Mariam"/>
                <w:sz w:val="22"/>
                <w:szCs w:val="22"/>
              </w:rPr>
            </w:pPr>
            <w:r w:rsidRPr="000752DF">
              <w:rPr>
                <w:rFonts w:ascii="GHEA Mariam" w:hAnsi="GHEA Mariam"/>
                <w:b/>
                <w:sz w:val="22"/>
                <w:szCs w:val="22"/>
              </w:rPr>
              <w:t xml:space="preserve">ARMEPS </w:t>
            </w:r>
            <w:proofErr w:type="spellStart"/>
            <w:r w:rsidRPr="000752DF">
              <w:rPr>
                <w:rFonts w:ascii="GHEA Mariam" w:hAnsi="GHEA Mariam"/>
                <w:b/>
                <w:sz w:val="22"/>
                <w:szCs w:val="22"/>
              </w:rPr>
              <w:t>էլ-գնումների</w:t>
            </w:r>
            <w:proofErr w:type="spellEnd"/>
            <w:r w:rsidRPr="000752DF">
              <w:rPr>
                <w:rFonts w:ascii="GHEA Mariam" w:hAnsi="GHEA Mariam"/>
                <w:b/>
                <w:sz w:val="22"/>
                <w:szCs w:val="22"/>
              </w:rPr>
              <w:t xml:space="preserve"> </w:t>
            </w:r>
            <w:proofErr w:type="spellStart"/>
            <w:r w:rsidRPr="000752DF">
              <w:rPr>
                <w:rFonts w:ascii="GHEA Mariam" w:hAnsi="GHEA Mariam"/>
                <w:b/>
                <w:sz w:val="22"/>
                <w:szCs w:val="22"/>
              </w:rPr>
              <w:t>համակարգի</w:t>
            </w:r>
            <w:proofErr w:type="spellEnd"/>
            <w:r w:rsidRPr="000752DF">
              <w:rPr>
                <w:rFonts w:ascii="GHEA Mariam" w:hAnsi="GHEA Mariam"/>
                <w:b/>
                <w:sz w:val="22"/>
                <w:szCs w:val="22"/>
              </w:rPr>
              <w:t xml:space="preserve"> </w:t>
            </w:r>
            <w:proofErr w:type="spellStart"/>
            <w:r w:rsidRPr="000752DF">
              <w:rPr>
                <w:rFonts w:ascii="GHEA Mariam" w:hAnsi="GHEA Mariam"/>
                <w:b/>
                <w:sz w:val="22"/>
                <w:szCs w:val="22"/>
              </w:rPr>
              <w:t>միջոցով</w:t>
            </w:r>
            <w:proofErr w:type="spellEnd"/>
            <w:r w:rsidRPr="000752DF">
              <w:rPr>
                <w:rFonts w:ascii="GHEA Mariam" w:hAnsi="GHEA Mariam"/>
                <w:b/>
                <w:sz w:val="22"/>
                <w:szCs w:val="22"/>
              </w:rPr>
              <w:t xml:space="preserve"> (</w:t>
            </w:r>
            <w:hyperlink r:id="rId38" w:history="1">
              <w:r w:rsidRPr="000752DF">
                <w:rPr>
                  <w:rStyle w:val="Hyperlink"/>
                  <w:rFonts w:ascii="GHEA Mariam" w:hAnsi="GHEA Mariam"/>
                  <w:b/>
                  <w:sz w:val="22"/>
                  <w:szCs w:val="22"/>
                </w:rPr>
                <w:t>www.armeps.am</w:t>
              </w:r>
            </w:hyperlink>
            <w:r w:rsidRPr="000752DF">
              <w:rPr>
                <w:rFonts w:ascii="GHEA Mariam" w:hAnsi="GHEA Mariam"/>
                <w:b/>
                <w:sz w:val="22"/>
                <w:szCs w:val="22"/>
              </w:rPr>
              <w:t>)</w:t>
            </w:r>
            <w:r w:rsidRPr="000752DF">
              <w:rPr>
                <w:rFonts w:ascii="GHEA Mariam" w:hAnsi="GHEA Mariam"/>
                <w:sz w:val="22"/>
                <w:szCs w:val="22"/>
              </w:rPr>
              <w:t xml:space="preserve"> </w:t>
            </w:r>
            <w:proofErr w:type="spellStart"/>
            <w:r w:rsidRPr="000752DF">
              <w:rPr>
                <w:rFonts w:ascii="GHEA Mariam" w:hAnsi="GHEA Mariam"/>
                <w:sz w:val="22"/>
                <w:szCs w:val="22"/>
              </w:rPr>
              <w:t>Հայտատուն</w:t>
            </w:r>
            <w:proofErr w:type="spellEnd"/>
            <w:r w:rsidR="003F1F31" w:rsidRPr="000752DF">
              <w:rPr>
                <w:rFonts w:ascii="GHEA Mariam" w:hAnsi="GHEA Mariam"/>
                <w:sz w:val="22"/>
                <w:szCs w:val="22"/>
              </w:rPr>
              <w:t xml:space="preserve"> </w:t>
            </w:r>
            <w:proofErr w:type="spellStart"/>
            <w:r w:rsidR="003F1F31" w:rsidRPr="000752DF">
              <w:rPr>
                <w:rFonts w:ascii="GHEA Mariam" w:hAnsi="GHEA Mariam"/>
                <w:sz w:val="22"/>
                <w:szCs w:val="22"/>
              </w:rPr>
              <w:t>պետք</w:t>
            </w:r>
            <w:proofErr w:type="spellEnd"/>
            <w:r w:rsidR="003F1F31" w:rsidRPr="000752DF">
              <w:rPr>
                <w:rFonts w:ascii="GHEA Mariam" w:hAnsi="GHEA Mariam"/>
                <w:sz w:val="22"/>
                <w:szCs w:val="22"/>
              </w:rPr>
              <w:t xml:space="preserve"> է </w:t>
            </w:r>
            <w:proofErr w:type="spellStart"/>
            <w:r w:rsidR="003F1F31" w:rsidRPr="000752DF">
              <w:rPr>
                <w:rFonts w:ascii="GHEA Mariam" w:hAnsi="GHEA Mariam"/>
                <w:sz w:val="22"/>
                <w:szCs w:val="22"/>
              </w:rPr>
              <w:t>ուղարկի</w:t>
            </w:r>
            <w:proofErr w:type="spellEnd"/>
            <w:r w:rsidR="003F1F31" w:rsidRPr="000752DF">
              <w:rPr>
                <w:rFonts w:ascii="GHEA Mariam" w:hAnsi="GHEA Mariam"/>
                <w:sz w:val="22"/>
                <w:szCs w:val="22"/>
              </w:rPr>
              <w:t xml:space="preserve"> </w:t>
            </w:r>
          </w:p>
          <w:p w14:paraId="67F29D68" w14:textId="77777777" w:rsidR="007B3486" w:rsidRDefault="007B3486" w:rsidP="00807FB8">
            <w:pPr>
              <w:jc w:val="both"/>
              <w:rPr>
                <w:rFonts w:ascii="GHEA Mariam" w:hAnsi="GHEA Mariam"/>
                <w:sz w:val="22"/>
                <w:szCs w:val="22"/>
              </w:rPr>
            </w:pPr>
          </w:p>
          <w:p w14:paraId="045A3823" w14:textId="6E7A6146" w:rsidR="003F1F31" w:rsidRPr="000752DF" w:rsidRDefault="003F1F31" w:rsidP="00807FB8">
            <w:pPr>
              <w:jc w:val="both"/>
              <w:rPr>
                <w:rFonts w:ascii="GHEA Mariam" w:hAnsi="GHEA Mariam"/>
                <w:sz w:val="22"/>
                <w:szCs w:val="22"/>
              </w:rPr>
            </w:pPr>
            <w:r w:rsidRPr="000752DF">
              <w:rPr>
                <w:rFonts w:ascii="GHEA Mariam" w:hAnsi="GHEA Mariam"/>
                <w:sz w:val="22"/>
                <w:szCs w:val="22"/>
              </w:rPr>
              <w:t xml:space="preserve">կամ </w:t>
            </w:r>
          </w:p>
          <w:p w14:paraId="328B22F9" w14:textId="58305A32" w:rsidR="003F1F31" w:rsidRPr="000752DF" w:rsidRDefault="003F1F31" w:rsidP="0094065A">
            <w:pPr>
              <w:numPr>
                <w:ilvl w:val="0"/>
                <w:numId w:val="62"/>
              </w:numPr>
              <w:jc w:val="both"/>
              <w:rPr>
                <w:rFonts w:ascii="GHEA Mariam" w:hAnsi="GHEA Mariam"/>
                <w:sz w:val="22"/>
                <w:szCs w:val="22"/>
              </w:rPr>
            </w:pPr>
            <w:proofErr w:type="spellStart"/>
            <w:r w:rsidRPr="000752DF">
              <w:rPr>
                <w:rFonts w:ascii="GHEA Mariam" w:hAnsi="GHEA Mariam"/>
                <w:sz w:val="22"/>
                <w:szCs w:val="22"/>
              </w:rPr>
              <w:t>բնօրինակ</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ստորագրված</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բոլոր</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փաստաթղթերի</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սկանավորված</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պատճենները</w:t>
            </w:r>
            <w:proofErr w:type="spellEnd"/>
            <w:r w:rsidRPr="000752DF">
              <w:rPr>
                <w:rFonts w:ascii="GHEA Mariam" w:hAnsi="GHEA Mariam"/>
                <w:sz w:val="22"/>
                <w:szCs w:val="22"/>
              </w:rPr>
              <w:t xml:space="preserve"> </w:t>
            </w:r>
          </w:p>
          <w:p w14:paraId="10CE3E96" w14:textId="77777777" w:rsidR="007B3486" w:rsidRDefault="007B3486" w:rsidP="003F1F31">
            <w:pPr>
              <w:jc w:val="both"/>
              <w:rPr>
                <w:rFonts w:ascii="GHEA Mariam" w:hAnsi="GHEA Mariam"/>
                <w:sz w:val="22"/>
                <w:szCs w:val="22"/>
              </w:rPr>
            </w:pPr>
          </w:p>
          <w:p w14:paraId="5272981D" w14:textId="5343AB93" w:rsidR="003F1F31" w:rsidRDefault="003F1F31" w:rsidP="003F1F31">
            <w:pPr>
              <w:jc w:val="both"/>
              <w:rPr>
                <w:rFonts w:ascii="GHEA Mariam" w:hAnsi="GHEA Mariam"/>
                <w:sz w:val="22"/>
                <w:szCs w:val="22"/>
              </w:rPr>
            </w:pPr>
            <w:r w:rsidRPr="000752DF">
              <w:rPr>
                <w:rFonts w:ascii="GHEA Mariam" w:hAnsi="GHEA Mariam"/>
                <w:sz w:val="22"/>
                <w:szCs w:val="22"/>
              </w:rPr>
              <w:t xml:space="preserve">կամ </w:t>
            </w:r>
            <w:proofErr w:type="spellStart"/>
            <w:r w:rsidRPr="000752DF">
              <w:rPr>
                <w:rFonts w:ascii="GHEA Mariam" w:hAnsi="GHEA Mariam"/>
                <w:sz w:val="22"/>
                <w:szCs w:val="22"/>
              </w:rPr>
              <w:t>էլ</w:t>
            </w:r>
            <w:proofErr w:type="spellEnd"/>
          </w:p>
          <w:p w14:paraId="661A1140" w14:textId="77777777" w:rsidR="007B3486" w:rsidRPr="000752DF" w:rsidRDefault="007B3486" w:rsidP="003F1F31">
            <w:pPr>
              <w:jc w:val="both"/>
              <w:rPr>
                <w:rFonts w:ascii="GHEA Mariam" w:hAnsi="GHEA Mariam"/>
                <w:sz w:val="22"/>
                <w:szCs w:val="22"/>
              </w:rPr>
            </w:pPr>
          </w:p>
          <w:p w14:paraId="7EDA5E7B" w14:textId="655956FE" w:rsidR="003F1F31" w:rsidRPr="000752DF" w:rsidRDefault="007069C9" w:rsidP="0094065A">
            <w:pPr>
              <w:numPr>
                <w:ilvl w:val="0"/>
                <w:numId w:val="62"/>
              </w:numPr>
              <w:jc w:val="both"/>
              <w:rPr>
                <w:rFonts w:ascii="GHEA Mariam" w:hAnsi="GHEA Mariam"/>
                <w:sz w:val="22"/>
                <w:szCs w:val="22"/>
              </w:rPr>
            </w:pPr>
            <w:proofErr w:type="spellStart"/>
            <w:r w:rsidRPr="000752DF">
              <w:rPr>
                <w:rFonts w:ascii="GHEA Mariam" w:hAnsi="GHEA Mariam"/>
                <w:sz w:val="22"/>
                <w:szCs w:val="22"/>
              </w:rPr>
              <w:t>էլեկտրոնային</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թվային</w:t>
            </w:r>
            <w:proofErr w:type="spellEnd"/>
            <w:r w:rsidRPr="000752DF">
              <w:rPr>
                <w:rFonts w:ascii="GHEA Mariam" w:hAnsi="GHEA Mariam"/>
                <w:b/>
                <w:bCs/>
                <w:sz w:val="22"/>
                <w:szCs w:val="22"/>
              </w:rPr>
              <w:t xml:space="preserve"> </w:t>
            </w:r>
            <w:proofErr w:type="spellStart"/>
            <w:r w:rsidR="00022CFF" w:rsidRPr="000752DF">
              <w:rPr>
                <w:rFonts w:ascii="GHEA Mariam" w:hAnsi="GHEA Mariam"/>
                <w:sz w:val="22"/>
                <w:szCs w:val="22"/>
              </w:rPr>
              <w:t>ստորագրությամբ</w:t>
            </w:r>
            <w:proofErr w:type="spellEnd"/>
            <w:r w:rsidR="00022CFF" w:rsidRPr="000752DF">
              <w:rPr>
                <w:rFonts w:ascii="GHEA Mariam" w:hAnsi="GHEA Mariam"/>
                <w:sz w:val="22"/>
                <w:szCs w:val="22"/>
              </w:rPr>
              <w:t xml:space="preserve"> </w:t>
            </w:r>
            <w:proofErr w:type="spellStart"/>
            <w:r w:rsidR="00022CFF" w:rsidRPr="000752DF">
              <w:rPr>
                <w:rFonts w:ascii="GHEA Mariam" w:hAnsi="GHEA Mariam"/>
                <w:sz w:val="22"/>
                <w:szCs w:val="22"/>
              </w:rPr>
              <w:t>էլեկտրոնային</w:t>
            </w:r>
            <w:proofErr w:type="spellEnd"/>
            <w:r w:rsidR="00022CFF" w:rsidRPr="000752DF">
              <w:rPr>
                <w:rFonts w:ascii="GHEA Mariam" w:hAnsi="GHEA Mariam"/>
                <w:sz w:val="22"/>
                <w:szCs w:val="22"/>
              </w:rPr>
              <w:t xml:space="preserve"> </w:t>
            </w:r>
            <w:proofErr w:type="spellStart"/>
            <w:r w:rsidR="00022CFF" w:rsidRPr="000752DF">
              <w:rPr>
                <w:rFonts w:ascii="GHEA Mariam" w:hAnsi="GHEA Mariam"/>
                <w:sz w:val="22"/>
                <w:szCs w:val="22"/>
              </w:rPr>
              <w:t>փաստաթղթեր</w:t>
            </w:r>
            <w:proofErr w:type="spellEnd"/>
            <w:r w:rsidR="00022CFF" w:rsidRPr="000752DF">
              <w:rPr>
                <w:rFonts w:ascii="GHEA Mariam" w:hAnsi="GHEA Mariam"/>
                <w:sz w:val="22"/>
                <w:szCs w:val="22"/>
              </w:rPr>
              <w:t>:</w:t>
            </w:r>
            <w:r w:rsidR="0056532D" w:rsidRPr="000752DF">
              <w:rPr>
                <w:rFonts w:ascii="GHEA Mariam" w:hAnsi="GHEA Mariam"/>
                <w:sz w:val="22"/>
                <w:szCs w:val="22"/>
              </w:rPr>
              <w:t xml:space="preserve"> </w:t>
            </w:r>
          </w:p>
          <w:p w14:paraId="5722F558" w14:textId="77777777" w:rsidR="00C54563" w:rsidRPr="00817ECB" w:rsidRDefault="00C54563" w:rsidP="000226C6">
            <w:pPr>
              <w:jc w:val="both"/>
              <w:rPr>
                <w:rFonts w:ascii="GHEA Mariam" w:hAnsi="GHEA Mariam"/>
                <w:sz w:val="22"/>
                <w:szCs w:val="22"/>
              </w:rPr>
            </w:pPr>
          </w:p>
        </w:tc>
      </w:tr>
      <w:tr w:rsidR="00143C1B" w:rsidRPr="000752DF" w14:paraId="42987880" w14:textId="77777777" w:rsidTr="00E525EE">
        <w:tblPrEx>
          <w:tblCellMar>
            <w:left w:w="103" w:type="dxa"/>
            <w:right w:w="103" w:type="dxa"/>
          </w:tblCellMar>
        </w:tblPrEx>
        <w:trPr>
          <w:trHeight w:val="790"/>
        </w:trPr>
        <w:tc>
          <w:tcPr>
            <w:tcW w:w="2027" w:type="dxa"/>
          </w:tcPr>
          <w:p w14:paraId="553C1984" w14:textId="77777777" w:rsidR="00143C1B" w:rsidRPr="00817ECB" w:rsidRDefault="007A306B" w:rsidP="00264C0A">
            <w:pPr>
              <w:spacing w:before="120"/>
              <w:rPr>
                <w:rFonts w:ascii="GHEA Mariam" w:hAnsi="GHEA Mariam"/>
                <w:b/>
                <w:sz w:val="22"/>
                <w:szCs w:val="22"/>
              </w:rPr>
            </w:pPr>
            <w:r w:rsidRPr="00817ECB">
              <w:rPr>
                <w:rFonts w:ascii="GHEA Mariam" w:hAnsi="GHEA Mariam"/>
                <w:b/>
                <w:sz w:val="22"/>
                <w:szCs w:val="22"/>
              </w:rPr>
              <w:t xml:space="preserve">ՏՄՄ </w:t>
            </w:r>
            <w:r w:rsidR="00143C1B" w:rsidRPr="00817ECB">
              <w:rPr>
                <w:rFonts w:ascii="GHEA Mariam" w:hAnsi="GHEA Mariam"/>
                <w:b/>
                <w:sz w:val="22"/>
                <w:szCs w:val="22"/>
              </w:rPr>
              <w:t>14.6</w:t>
            </w:r>
          </w:p>
        </w:tc>
        <w:tc>
          <w:tcPr>
            <w:tcW w:w="7945" w:type="dxa"/>
          </w:tcPr>
          <w:p w14:paraId="4193F54F" w14:textId="77777777" w:rsidR="00FA74FC" w:rsidRPr="000752DF" w:rsidRDefault="00FA74FC" w:rsidP="0039340E">
            <w:pPr>
              <w:pStyle w:val="i"/>
              <w:tabs>
                <w:tab w:val="right" w:pos="7254"/>
              </w:tabs>
              <w:suppressAutoHyphens w:val="0"/>
              <w:spacing w:before="120" w:after="120"/>
              <w:rPr>
                <w:rFonts w:ascii="GHEA Mariam" w:hAnsi="GHEA Mariam"/>
                <w:color w:val="000000" w:themeColor="text1"/>
                <w:sz w:val="22"/>
                <w:szCs w:val="22"/>
              </w:rPr>
            </w:pPr>
            <w:proofErr w:type="spellStart"/>
            <w:r w:rsidRPr="000752DF">
              <w:rPr>
                <w:rFonts w:ascii="GHEA Mariam" w:hAnsi="GHEA Mariam"/>
                <w:bCs/>
                <w:color w:val="000000" w:themeColor="text1"/>
                <w:sz w:val="22"/>
                <w:szCs w:val="22"/>
              </w:rPr>
              <w:t>Յուրաքանչյուր</w:t>
            </w:r>
            <w:proofErr w:type="spellEnd"/>
            <w:r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լոտի</w:t>
            </w:r>
            <w:proofErr w:type="spellEnd"/>
            <w:r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պայմանագրի</w:t>
            </w:r>
            <w:proofErr w:type="spellEnd"/>
            <w:r w:rsidRPr="000752DF">
              <w:rPr>
                <w:rFonts w:ascii="GHEA Mariam" w:hAnsi="GHEA Mariam"/>
                <w:bCs/>
                <w:color w:val="000000" w:themeColor="text1"/>
                <w:sz w:val="22"/>
                <w:szCs w:val="22"/>
              </w:rPr>
              <w:t xml:space="preserve">) համար </w:t>
            </w:r>
            <w:proofErr w:type="spellStart"/>
            <w:r w:rsidRPr="000752DF">
              <w:rPr>
                <w:rFonts w:ascii="GHEA Mariam" w:hAnsi="GHEA Mariam"/>
                <w:bCs/>
                <w:color w:val="000000" w:themeColor="text1"/>
                <w:sz w:val="22"/>
                <w:szCs w:val="22"/>
              </w:rPr>
              <w:t>գնանշված</w:t>
            </w:r>
            <w:proofErr w:type="spellEnd"/>
            <w:r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գները</w:t>
            </w:r>
            <w:proofErr w:type="spellEnd"/>
            <w:r w:rsidRPr="000752DF">
              <w:rPr>
                <w:rFonts w:ascii="GHEA Mariam" w:hAnsi="GHEA Mariam"/>
                <w:bCs/>
                <w:color w:val="000000" w:themeColor="text1"/>
                <w:sz w:val="22"/>
                <w:szCs w:val="22"/>
              </w:rPr>
              <w:t xml:space="preserve"> </w:t>
            </w:r>
            <w:proofErr w:type="spellStart"/>
            <w:r w:rsidR="0039340E" w:rsidRPr="000752DF">
              <w:rPr>
                <w:rFonts w:ascii="GHEA Mariam" w:hAnsi="GHEA Mariam"/>
                <w:bCs/>
                <w:color w:val="000000" w:themeColor="text1"/>
                <w:sz w:val="22"/>
                <w:szCs w:val="22"/>
              </w:rPr>
              <w:t>պետք</w:t>
            </w:r>
            <w:proofErr w:type="spellEnd"/>
            <w:r w:rsidR="0039340E" w:rsidRPr="000752DF">
              <w:rPr>
                <w:rFonts w:ascii="GHEA Mariam" w:hAnsi="GHEA Mariam"/>
                <w:bCs/>
                <w:color w:val="000000" w:themeColor="text1"/>
                <w:sz w:val="22"/>
                <w:szCs w:val="22"/>
              </w:rPr>
              <w:t xml:space="preserve"> է </w:t>
            </w:r>
            <w:proofErr w:type="spellStart"/>
            <w:r w:rsidR="0039340E" w:rsidRPr="000752DF">
              <w:rPr>
                <w:rFonts w:ascii="GHEA Mariam" w:hAnsi="GHEA Mariam"/>
                <w:bCs/>
                <w:color w:val="000000" w:themeColor="text1"/>
                <w:sz w:val="22"/>
                <w:szCs w:val="22"/>
              </w:rPr>
              <w:t>համապատասխանեն</w:t>
            </w:r>
            <w:proofErr w:type="spellEnd"/>
            <w:r w:rsidR="0039340E" w:rsidRPr="000752DF">
              <w:rPr>
                <w:rFonts w:ascii="GHEA Mariam" w:hAnsi="GHEA Mariam"/>
                <w:bCs/>
                <w:color w:val="000000" w:themeColor="text1"/>
                <w:sz w:val="22"/>
                <w:szCs w:val="22"/>
              </w:rPr>
              <w:t xml:space="preserve"> </w:t>
            </w:r>
            <w:proofErr w:type="spellStart"/>
            <w:r w:rsidR="0039340E" w:rsidRPr="000752DF">
              <w:rPr>
                <w:rFonts w:ascii="GHEA Mariam" w:hAnsi="GHEA Mariam"/>
                <w:bCs/>
                <w:color w:val="000000" w:themeColor="text1"/>
                <w:sz w:val="22"/>
                <w:szCs w:val="22"/>
              </w:rPr>
              <w:t>յուրաքանչյուր</w:t>
            </w:r>
            <w:proofErr w:type="spellEnd"/>
            <w:r w:rsidR="0039340E" w:rsidRPr="000752DF">
              <w:rPr>
                <w:rFonts w:ascii="GHEA Mariam" w:hAnsi="GHEA Mariam"/>
                <w:bCs/>
                <w:color w:val="000000" w:themeColor="text1"/>
                <w:sz w:val="22"/>
                <w:szCs w:val="22"/>
              </w:rPr>
              <w:t xml:space="preserve"> </w:t>
            </w:r>
            <w:proofErr w:type="spellStart"/>
            <w:r w:rsidR="0039340E" w:rsidRPr="000752DF">
              <w:rPr>
                <w:rFonts w:ascii="GHEA Mariam" w:hAnsi="GHEA Mariam"/>
                <w:bCs/>
                <w:color w:val="000000" w:themeColor="text1"/>
                <w:sz w:val="22"/>
                <w:szCs w:val="22"/>
              </w:rPr>
              <w:t>լոտի</w:t>
            </w:r>
            <w:proofErr w:type="spellEnd"/>
            <w:r w:rsidR="0039340E" w:rsidRPr="000752DF">
              <w:rPr>
                <w:rFonts w:ascii="GHEA Mariam" w:hAnsi="GHEA Mariam"/>
                <w:bCs/>
                <w:color w:val="000000" w:themeColor="text1"/>
                <w:sz w:val="22"/>
                <w:szCs w:val="22"/>
              </w:rPr>
              <w:t xml:space="preserve"> (</w:t>
            </w:r>
            <w:proofErr w:type="spellStart"/>
            <w:r w:rsidR="0039340E" w:rsidRPr="000752DF">
              <w:rPr>
                <w:rFonts w:ascii="GHEA Mariam" w:hAnsi="GHEA Mariam"/>
                <w:bCs/>
                <w:color w:val="000000" w:themeColor="text1"/>
                <w:sz w:val="22"/>
                <w:szCs w:val="22"/>
              </w:rPr>
              <w:t>պայմանագրի</w:t>
            </w:r>
            <w:proofErr w:type="spellEnd"/>
            <w:r w:rsidR="0039340E" w:rsidRPr="000752DF">
              <w:rPr>
                <w:rFonts w:ascii="GHEA Mariam" w:hAnsi="GHEA Mariam"/>
                <w:bCs/>
                <w:color w:val="000000" w:themeColor="text1"/>
                <w:sz w:val="22"/>
                <w:szCs w:val="22"/>
              </w:rPr>
              <w:t xml:space="preserve">) համար </w:t>
            </w:r>
            <w:proofErr w:type="spellStart"/>
            <w:r w:rsidR="0039340E" w:rsidRPr="000752DF">
              <w:rPr>
                <w:rFonts w:ascii="GHEA Mariam" w:hAnsi="GHEA Mariam"/>
                <w:bCs/>
                <w:color w:val="000000" w:themeColor="text1"/>
                <w:sz w:val="22"/>
                <w:szCs w:val="22"/>
              </w:rPr>
              <w:t>սահմանված</w:t>
            </w:r>
            <w:proofErr w:type="spellEnd"/>
            <w:r w:rsidR="0039340E" w:rsidRPr="000752DF">
              <w:rPr>
                <w:rFonts w:ascii="GHEA Mariam" w:hAnsi="GHEA Mariam"/>
                <w:bCs/>
                <w:color w:val="000000" w:themeColor="text1"/>
                <w:sz w:val="22"/>
                <w:szCs w:val="22"/>
              </w:rPr>
              <w:t xml:space="preserve"> </w:t>
            </w:r>
            <w:proofErr w:type="spellStart"/>
            <w:r w:rsidR="0039340E" w:rsidRPr="000752DF">
              <w:rPr>
                <w:rFonts w:ascii="GHEA Mariam" w:hAnsi="GHEA Mariam"/>
                <w:bCs/>
                <w:color w:val="000000" w:themeColor="text1"/>
                <w:sz w:val="22"/>
                <w:szCs w:val="22"/>
              </w:rPr>
              <w:t>ապրանքներին</w:t>
            </w:r>
            <w:proofErr w:type="spellEnd"/>
            <w:r w:rsidR="0039340E"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ամբողջությամբ</w:t>
            </w:r>
            <w:proofErr w:type="spellEnd"/>
            <w:r w:rsidR="0039340E" w:rsidRPr="000752DF">
              <w:rPr>
                <w:rFonts w:ascii="GHEA Mariam" w:hAnsi="GHEA Mariam"/>
                <w:bCs/>
                <w:color w:val="000000" w:themeColor="text1"/>
                <w:sz w:val="22"/>
                <w:szCs w:val="22"/>
                <w:lang w:val="hy-AM"/>
              </w:rPr>
              <w:t>/առնվազն</w:t>
            </w:r>
            <w:r w:rsidRPr="000752DF">
              <w:rPr>
                <w:rFonts w:ascii="GHEA Mariam" w:hAnsi="GHEA Mariam"/>
                <w:bCs/>
                <w:color w:val="000000" w:themeColor="text1"/>
                <w:sz w:val="22"/>
                <w:szCs w:val="22"/>
              </w:rPr>
              <w:t xml:space="preserve"> /100 </w:t>
            </w:r>
            <w:proofErr w:type="spellStart"/>
            <w:r w:rsidRPr="000752DF">
              <w:rPr>
                <w:rFonts w:ascii="GHEA Mariam" w:hAnsi="GHEA Mariam"/>
                <w:bCs/>
                <w:color w:val="000000" w:themeColor="text1"/>
                <w:sz w:val="22"/>
                <w:szCs w:val="22"/>
              </w:rPr>
              <w:t>տոկոսի</w:t>
            </w:r>
            <w:proofErr w:type="spellEnd"/>
            <w:r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չափով</w:t>
            </w:r>
            <w:proofErr w:type="spellEnd"/>
            <w:r w:rsidRPr="000752DF">
              <w:rPr>
                <w:rFonts w:ascii="GHEA Mariam" w:hAnsi="GHEA Mariam"/>
                <w:bCs/>
                <w:color w:val="000000" w:themeColor="text1"/>
                <w:sz w:val="22"/>
                <w:szCs w:val="22"/>
              </w:rPr>
              <w:t>/:</w:t>
            </w:r>
          </w:p>
          <w:p w14:paraId="7DABCB05" w14:textId="32388DDB" w:rsidR="00143C1B" w:rsidRPr="00817ECB" w:rsidRDefault="00FA74FC" w:rsidP="00817ECB">
            <w:pPr>
              <w:pStyle w:val="i"/>
              <w:tabs>
                <w:tab w:val="right" w:pos="7254"/>
              </w:tabs>
              <w:suppressAutoHyphens w:val="0"/>
              <w:spacing w:before="120" w:after="120"/>
              <w:jc w:val="left"/>
              <w:rPr>
                <w:rFonts w:ascii="GHEA Mariam" w:hAnsi="GHEA Mariam"/>
                <w:sz w:val="22"/>
                <w:szCs w:val="22"/>
              </w:rPr>
            </w:pPr>
            <w:proofErr w:type="spellStart"/>
            <w:r w:rsidRPr="000752DF">
              <w:rPr>
                <w:rFonts w:ascii="GHEA Mariam" w:hAnsi="GHEA Mariam"/>
                <w:bCs/>
                <w:color w:val="000000" w:themeColor="text1"/>
                <w:sz w:val="22"/>
                <w:szCs w:val="22"/>
              </w:rPr>
              <w:t>Լոտում</w:t>
            </w:r>
            <w:proofErr w:type="spellEnd"/>
            <w:r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ներկայացված</w:t>
            </w:r>
            <w:proofErr w:type="spellEnd"/>
            <w:r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յուրաքանչյուր</w:t>
            </w:r>
            <w:proofErr w:type="spellEnd"/>
            <w:r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ապրանքի</w:t>
            </w:r>
            <w:proofErr w:type="spellEnd"/>
            <w:r w:rsidRPr="000752DF">
              <w:rPr>
                <w:rFonts w:ascii="GHEA Mariam" w:hAnsi="GHEA Mariam"/>
                <w:bCs/>
                <w:color w:val="000000" w:themeColor="text1"/>
                <w:sz w:val="22"/>
                <w:szCs w:val="22"/>
              </w:rPr>
              <w:t xml:space="preserve"> համար </w:t>
            </w:r>
            <w:proofErr w:type="spellStart"/>
            <w:r w:rsidRPr="000752DF">
              <w:rPr>
                <w:rFonts w:ascii="GHEA Mariam" w:hAnsi="GHEA Mariam"/>
                <w:bCs/>
                <w:color w:val="000000" w:themeColor="text1"/>
                <w:sz w:val="22"/>
                <w:szCs w:val="22"/>
              </w:rPr>
              <w:t>գնանշված</w:t>
            </w:r>
            <w:proofErr w:type="spellEnd"/>
            <w:r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գները</w:t>
            </w:r>
            <w:proofErr w:type="spellEnd"/>
            <w:r w:rsidRPr="000752DF">
              <w:rPr>
                <w:rFonts w:ascii="GHEA Mariam" w:hAnsi="GHEA Mariam"/>
                <w:bCs/>
                <w:color w:val="000000" w:themeColor="text1"/>
                <w:sz w:val="22"/>
                <w:szCs w:val="22"/>
              </w:rPr>
              <w:t xml:space="preserve"> </w:t>
            </w:r>
            <w:proofErr w:type="spellStart"/>
            <w:r w:rsidR="0039340E" w:rsidRPr="000752DF">
              <w:rPr>
                <w:rFonts w:ascii="GHEA Mariam" w:hAnsi="GHEA Mariam"/>
                <w:bCs/>
                <w:color w:val="000000" w:themeColor="text1"/>
                <w:sz w:val="22"/>
                <w:szCs w:val="22"/>
              </w:rPr>
              <w:t>պետք</w:t>
            </w:r>
            <w:proofErr w:type="spellEnd"/>
            <w:r w:rsidR="0039340E" w:rsidRPr="000752DF">
              <w:rPr>
                <w:rFonts w:ascii="GHEA Mariam" w:hAnsi="GHEA Mariam"/>
                <w:bCs/>
                <w:color w:val="000000" w:themeColor="text1"/>
                <w:sz w:val="22"/>
                <w:szCs w:val="22"/>
              </w:rPr>
              <w:t xml:space="preserve"> է </w:t>
            </w:r>
            <w:proofErr w:type="spellStart"/>
            <w:r w:rsidR="0039340E" w:rsidRPr="000752DF">
              <w:rPr>
                <w:rFonts w:ascii="GHEA Mariam" w:hAnsi="GHEA Mariam"/>
                <w:bCs/>
                <w:color w:val="000000" w:themeColor="text1"/>
                <w:sz w:val="22"/>
                <w:szCs w:val="22"/>
              </w:rPr>
              <w:t>համապատասխանեն</w:t>
            </w:r>
            <w:proofErr w:type="spellEnd"/>
            <w:r w:rsidR="0039340E" w:rsidRPr="000752DF">
              <w:rPr>
                <w:rFonts w:ascii="GHEA Mariam" w:hAnsi="GHEA Mariam"/>
                <w:bCs/>
                <w:color w:val="000000" w:themeColor="text1"/>
                <w:sz w:val="22"/>
                <w:szCs w:val="22"/>
              </w:rPr>
              <w:t xml:space="preserve"> </w:t>
            </w:r>
            <w:r w:rsidR="0039340E" w:rsidRPr="000752DF">
              <w:rPr>
                <w:rFonts w:ascii="GHEA Mariam" w:hAnsi="GHEA Mariam"/>
                <w:bCs/>
                <w:color w:val="000000" w:themeColor="text1"/>
                <w:sz w:val="22"/>
                <w:szCs w:val="22"/>
                <w:lang w:val="ru-RU"/>
              </w:rPr>
              <w:t>տվյալ</w:t>
            </w:r>
            <w:r w:rsidR="0039340E" w:rsidRPr="000752DF">
              <w:rPr>
                <w:rFonts w:ascii="GHEA Mariam" w:hAnsi="GHEA Mariam"/>
                <w:bCs/>
                <w:color w:val="000000" w:themeColor="text1"/>
                <w:sz w:val="22"/>
                <w:szCs w:val="22"/>
              </w:rPr>
              <w:t xml:space="preserve"> </w:t>
            </w:r>
            <w:proofErr w:type="spellStart"/>
            <w:r w:rsidR="0039340E" w:rsidRPr="000752DF">
              <w:rPr>
                <w:rFonts w:ascii="GHEA Mariam" w:hAnsi="GHEA Mariam"/>
                <w:bCs/>
                <w:color w:val="000000" w:themeColor="text1"/>
                <w:sz w:val="22"/>
                <w:szCs w:val="22"/>
              </w:rPr>
              <w:t>ապրանքի</w:t>
            </w:r>
            <w:proofErr w:type="spellEnd"/>
            <w:r w:rsidR="0039340E" w:rsidRPr="000752DF">
              <w:rPr>
                <w:rFonts w:ascii="GHEA Mariam" w:hAnsi="GHEA Mariam"/>
                <w:bCs/>
                <w:color w:val="000000" w:themeColor="text1"/>
                <w:sz w:val="22"/>
                <w:szCs w:val="22"/>
              </w:rPr>
              <w:t xml:space="preserve"> համար </w:t>
            </w:r>
            <w:proofErr w:type="spellStart"/>
            <w:r w:rsidR="0039340E" w:rsidRPr="000752DF">
              <w:rPr>
                <w:rFonts w:ascii="GHEA Mariam" w:hAnsi="GHEA Mariam"/>
                <w:bCs/>
                <w:color w:val="000000" w:themeColor="text1"/>
                <w:sz w:val="22"/>
                <w:szCs w:val="22"/>
              </w:rPr>
              <w:t>սահմանված</w:t>
            </w:r>
            <w:proofErr w:type="spellEnd"/>
            <w:r w:rsidR="0039340E" w:rsidRPr="000752DF">
              <w:rPr>
                <w:rFonts w:ascii="GHEA Mariam" w:hAnsi="GHEA Mariam"/>
                <w:bCs/>
                <w:color w:val="000000" w:themeColor="text1"/>
                <w:sz w:val="22"/>
                <w:szCs w:val="22"/>
              </w:rPr>
              <w:t xml:space="preserve"> </w:t>
            </w:r>
            <w:proofErr w:type="spellStart"/>
            <w:r w:rsidR="0039340E" w:rsidRPr="000752DF">
              <w:rPr>
                <w:rFonts w:ascii="GHEA Mariam" w:hAnsi="GHEA Mariam"/>
                <w:bCs/>
                <w:color w:val="000000" w:themeColor="text1"/>
                <w:sz w:val="22"/>
                <w:szCs w:val="22"/>
              </w:rPr>
              <w:t>քանակին</w:t>
            </w:r>
            <w:proofErr w:type="spellEnd"/>
            <w:r w:rsidR="0039340E" w:rsidRPr="000752DF">
              <w:rPr>
                <w:rFonts w:ascii="GHEA Mariam" w:hAnsi="GHEA Mariam"/>
                <w:bCs/>
                <w:color w:val="000000" w:themeColor="text1"/>
                <w:sz w:val="22"/>
                <w:szCs w:val="22"/>
              </w:rPr>
              <w:t xml:space="preserve"> </w:t>
            </w:r>
            <w:proofErr w:type="spellStart"/>
            <w:r w:rsidRPr="000752DF">
              <w:rPr>
                <w:rFonts w:ascii="GHEA Mariam" w:hAnsi="GHEA Mariam"/>
                <w:bCs/>
                <w:color w:val="000000" w:themeColor="text1"/>
                <w:sz w:val="22"/>
                <w:szCs w:val="22"/>
              </w:rPr>
              <w:t>ամբողջությամբ</w:t>
            </w:r>
            <w:proofErr w:type="spellEnd"/>
            <w:r w:rsidR="0039340E" w:rsidRPr="000752DF">
              <w:rPr>
                <w:rFonts w:ascii="GHEA Mariam" w:hAnsi="GHEA Mariam"/>
                <w:bCs/>
                <w:color w:val="000000" w:themeColor="text1"/>
                <w:sz w:val="22"/>
                <w:szCs w:val="22"/>
                <w:lang w:val="hy-AM"/>
              </w:rPr>
              <w:t>/առնվազն</w:t>
            </w:r>
            <w:r w:rsidRPr="000752DF">
              <w:rPr>
                <w:rFonts w:ascii="GHEA Mariam" w:hAnsi="GHEA Mariam"/>
                <w:bCs/>
                <w:color w:val="000000" w:themeColor="text1"/>
                <w:sz w:val="22"/>
                <w:szCs w:val="22"/>
              </w:rPr>
              <w:t xml:space="preserve"> /100 </w:t>
            </w:r>
            <w:r w:rsidRPr="000752DF">
              <w:rPr>
                <w:rFonts w:ascii="GHEA Mariam" w:hAnsi="GHEA Mariam"/>
                <w:bCs/>
                <w:color w:val="000000" w:themeColor="text1"/>
                <w:sz w:val="22"/>
                <w:szCs w:val="22"/>
                <w:lang w:val="ru-RU"/>
              </w:rPr>
              <w:t>տոկոս</w:t>
            </w:r>
            <w:r w:rsidRPr="000752DF">
              <w:rPr>
                <w:rFonts w:ascii="GHEA Mariam" w:hAnsi="GHEA Mariam"/>
                <w:bCs/>
                <w:color w:val="000000" w:themeColor="text1"/>
                <w:sz w:val="22"/>
                <w:szCs w:val="22"/>
              </w:rPr>
              <w:t xml:space="preserve">ի </w:t>
            </w:r>
            <w:proofErr w:type="spellStart"/>
            <w:r w:rsidRPr="000752DF">
              <w:rPr>
                <w:rFonts w:ascii="GHEA Mariam" w:hAnsi="GHEA Mariam"/>
                <w:bCs/>
                <w:color w:val="000000" w:themeColor="text1"/>
                <w:sz w:val="22"/>
                <w:szCs w:val="22"/>
              </w:rPr>
              <w:t>չափով</w:t>
            </w:r>
            <w:proofErr w:type="spellEnd"/>
            <w:r w:rsidRPr="000752DF">
              <w:rPr>
                <w:rFonts w:ascii="GHEA Mariam" w:hAnsi="GHEA Mariam"/>
                <w:bCs/>
                <w:color w:val="000000" w:themeColor="text1"/>
                <w:sz w:val="22"/>
                <w:szCs w:val="22"/>
              </w:rPr>
              <w:t>/:</w:t>
            </w:r>
          </w:p>
        </w:tc>
      </w:tr>
      <w:tr w:rsidR="00143C1B" w:rsidRPr="000752DF" w14:paraId="14935D36" w14:textId="77777777" w:rsidTr="00E525EE">
        <w:tc>
          <w:tcPr>
            <w:tcW w:w="2027" w:type="dxa"/>
          </w:tcPr>
          <w:p w14:paraId="6E539FBD" w14:textId="77777777" w:rsidR="00143C1B" w:rsidRPr="00817ECB" w:rsidRDefault="007A306B" w:rsidP="00264C0A">
            <w:pPr>
              <w:spacing w:before="120" w:after="80"/>
              <w:rPr>
                <w:rFonts w:ascii="GHEA Mariam" w:hAnsi="GHEA Mariam"/>
                <w:b/>
                <w:sz w:val="22"/>
                <w:szCs w:val="22"/>
              </w:rPr>
            </w:pPr>
            <w:r w:rsidRPr="00817ECB">
              <w:rPr>
                <w:rFonts w:ascii="GHEA Mariam" w:hAnsi="GHEA Mariam"/>
                <w:b/>
                <w:sz w:val="22"/>
                <w:szCs w:val="22"/>
              </w:rPr>
              <w:t>ՏՄՄ</w:t>
            </w:r>
            <w:r w:rsidR="00143C1B" w:rsidRPr="00817ECB">
              <w:rPr>
                <w:rFonts w:ascii="GHEA Mariam" w:hAnsi="GHEA Mariam"/>
                <w:b/>
                <w:sz w:val="22"/>
                <w:szCs w:val="22"/>
              </w:rPr>
              <w:t xml:space="preserve"> 14.8 (iii)</w:t>
            </w:r>
          </w:p>
        </w:tc>
        <w:tc>
          <w:tcPr>
            <w:tcW w:w="7945" w:type="dxa"/>
          </w:tcPr>
          <w:p w14:paraId="1923FC51" w14:textId="4A12DA14" w:rsidR="00633D90" w:rsidRPr="00817ECB" w:rsidRDefault="00F14F35" w:rsidP="00817ECB">
            <w:pPr>
              <w:pStyle w:val="Sub-ClauseText"/>
              <w:tabs>
                <w:tab w:val="left" w:pos="0"/>
              </w:tabs>
              <w:suppressAutoHyphens/>
              <w:spacing w:before="0" w:after="0"/>
              <w:rPr>
                <w:rFonts w:ascii="GHEA Mariam" w:hAnsi="GHEA Mariam"/>
                <w:b/>
                <w:sz w:val="22"/>
                <w:szCs w:val="22"/>
              </w:rPr>
            </w:pPr>
            <w:r w:rsidRPr="000752DF">
              <w:rPr>
                <w:rFonts w:ascii="GHEA Mariam" w:hAnsi="GHEA Mariam"/>
                <w:sz w:val="22"/>
                <w:szCs w:val="22"/>
              </w:rPr>
              <w:t>«</w:t>
            </w:r>
            <w:proofErr w:type="spellStart"/>
            <w:r w:rsidR="00CA1FEA" w:rsidRPr="000752DF">
              <w:rPr>
                <w:rFonts w:ascii="GHEA Mariam" w:hAnsi="GHEA Mariam"/>
                <w:sz w:val="22"/>
                <w:szCs w:val="22"/>
              </w:rPr>
              <w:t>Վերջնական</w:t>
            </w:r>
            <w:proofErr w:type="spellEnd"/>
            <w:r w:rsidR="00CA1FEA" w:rsidRPr="000752DF">
              <w:rPr>
                <w:rFonts w:ascii="GHEA Mariam" w:hAnsi="GHEA Mariam"/>
                <w:sz w:val="22"/>
                <w:szCs w:val="22"/>
              </w:rPr>
              <w:t xml:space="preserve"> </w:t>
            </w:r>
            <w:proofErr w:type="spellStart"/>
            <w:r w:rsidR="00CA1FEA" w:rsidRPr="000752DF">
              <w:rPr>
                <w:rFonts w:ascii="GHEA Mariam" w:hAnsi="GHEA Mariam"/>
                <w:sz w:val="22"/>
                <w:szCs w:val="22"/>
              </w:rPr>
              <w:t>նշանակման</w:t>
            </w:r>
            <w:proofErr w:type="spellEnd"/>
            <w:r w:rsidR="00CA1FEA" w:rsidRPr="000752DF">
              <w:rPr>
                <w:rFonts w:ascii="GHEA Mariam" w:hAnsi="GHEA Mariam"/>
                <w:sz w:val="22"/>
                <w:szCs w:val="22"/>
              </w:rPr>
              <w:t xml:space="preserve"> </w:t>
            </w:r>
            <w:proofErr w:type="spellStart"/>
            <w:r w:rsidR="00CA1FEA" w:rsidRPr="000752DF">
              <w:rPr>
                <w:rFonts w:ascii="GHEA Mariam" w:hAnsi="GHEA Mariam"/>
                <w:sz w:val="22"/>
                <w:szCs w:val="22"/>
              </w:rPr>
              <w:t>վայր</w:t>
            </w:r>
            <w:proofErr w:type="spellEnd"/>
            <w:r w:rsidRPr="000752DF">
              <w:rPr>
                <w:rFonts w:ascii="GHEA Mariam" w:hAnsi="GHEA Mariam"/>
                <w:sz w:val="22"/>
                <w:szCs w:val="22"/>
              </w:rPr>
              <w:t>»</w:t>
            </w:r>
            <w:r w:rsidR="002C55D3" w:rsidRPr="000752DF">
              <w:rPr>
                <w:rFonts w:ascii="GHEA Mariam" w:hAnsi="GHEA Mariam"/>
                <w:sz w:val="22"/>
                <w:szCs w:val="22"/>
              </w:rPr>
              <w:t xml:space="preserve"> </w:t>
            </w:r>
            <w:r w:rsidR="00633D90" w:rsidRPr="000752DF">
              <w:rPr>
                <w:rFonts w:ascii="GHEA Mariam" w:hAnsi="GHEA Mariam" w:cs="Arial Armenian"/>
                <w:sz w:val="22"/>
                <w:szCs w:val="22"/>
              </w:rPr>
              <w:t>(</w:t>
            </w:r>
            <w:proofErr w:type="spellStart"/>
            <w:r w:rsidR="00633D90" w:rsidRPr="000752DF">
              <w:rPr>
                <w:rFonts w:ascii="GHEA Mariam" w:hAnsi="GHEA Mariam" w:cs="Sylfaen"/>
                <w:sz w:val="22"/>
                <w:szCs w:val="22"/>
              </w:rPr>
              <w:t>Ծրագրի</w:t>
            </w:r>
            <w:proofErr w:type="spellEnd"/>
            <w:r w:rsidR="00633D90" w:rsidRPr="000752DF">
              <w:rPr>
                <w:rFonts w:ascii="GHEA Mariam" w:hAnsi="GHEA Mariam" w:cs="Arial Armenian"/>
                <w:sz w:val="22"/>
                <w:szCs w:val="22"/>
              </w:rPr>
              <w:t xml:space="preserve"> </w:t>
            </w:r>
            <w:proofErr w:type="spellStart"/>
            <w:r w:rsidR="00633D90" w:rsidRPr="000752DF">
              <w:rPr>
                <w:rFonts w:ascii="GHEA Mariam" w:hAnsi="GHEA Mariam" w:cs="Sylfaen"/>
                <w:sz w:val="22"/>
                <w:szCs w:val="22"/>
              </w:rPr>
              <w:t>վայր</w:t>
            </w:r>
            <w:proofErr w:type="spellEnd"/>
            <w:r w:rsidR="00633D90" w:rsidRPr="000752DF">
              <w:rPr>
                <w:rFonts w:ascii="GHEA Mariam" w:hAnsi="GHEA Mariam"/>
                <w:sz w:val="22"/>
                <w:szCs w:val="22"/>
              </w:rPr>
              <w:t xml:space="preserve">) </w:t>
            </w:r>
            <w:r w:rsidR="0042214C" w:rsidRPr="000752DF">
              <w:rPr>
                <w:rFonts w:ascii="GHEA Mariam" w:hAnsi="GHEA Mariam"/>
                <w:sz w:val="22"/>
                <w:szCs w:val="22"/>
              </w:rPr>
              <w:t>է</w:t>
            </w:r>
            <w:r w:rsidR="002C55D3" w:rsidRPr="000752DF">
              <w:rPr>
                <w:rFonts w:ascii="GHEA Mariam" w:hAnsi="GHEA Mariam"/>
                <w:sz w:val="22"/>
                <w:szCs w:val="22"/>
              </w:rPr>
              <w:t xml:space="preserve"> </w:t>
            </w:r>
            <w:proofErr w:type="spellStart"/>
            <w:r w:rsidR="002C55D3" w:rsidRPr="000752DF">
              <w:rPr>
                <w:rFonts w:ascii="GHEA Mariam" w:hAnsi="GHEA Mariam"/>
                <w:sz w:val="22"/>
                <w:szCs w:val="22"/>
              </w:rPr>
              <w:t>հանդիսանում</w:t>
            </w:r>
            <w:proofErr w:type="spellEnd"/>
            <w:r w:rsidR="002C55D3" w:rsidRPr="000752DF">
              <w:rPr>
                <w:rFonts w:ascii="GHEA Mariam" w:hAnsi="GHEA Mariam"/>
                <w:sz w:val="22"/>
                <w:szCs w:val="22"/>
              </w:rPr>
              <w:t>`</w:t>
            </w:r>
            <w:r w:rsidR="007069C9" w:rsidRPr="000752DF">
              <w:rPr>
                <w:rFonts w:ascii="GHEA Mariam" w:hAnsi="GHEA Mariam"/>
                <w:sz w:val="22"/>
                <w:szCs w:val="22"/>
              </w:rPr>
              <w:t xml:space="preserve"> </w:t>
            </w:r>
            <w:r w:rsidR="007069C9" w:rsidRPr="000752DF">
              <w:rPr>
                <w:rFonts w:ascii="GHEA Mariam" w:hAnsi="GHEA Mariam"/>
                <w:sz w:val="22"/>
                <w:szCs w:val="22"/>
                <w:lang w:val="hy-AM"/>
              </w:rPr>
              <w:t>ՀՀ Վարչապետի աշխատակազմ /Հայաստանի Հանրապետություն, ք. Երևան, 0010, Հանրապետության հրապարակ, Կառավարական տուն, 1/</w:t>
            </w:r>
          </w:p>
        </w:tc>
      </w:tr>
      <w:tr w:rsidR="00143C1B" w:rsidRPr="000752DF" w14:paraId="400FD2C7" w14:textId="77777777" w:rsidTr="00E525EE">
        <w:tblPrEx>
          <w:tblCellMar>
            <w:left w:w="103" w:type="dxa"/>
            <w:right w:w="103" w:type="dxa"/>
          </w:tblCellMar>
        </w:tblPrEx>
        <w:tc>
          <w:tcPr>
            <w:tcW w:w="2027" w:type="dxa"/>
          </w:tcPr>
          <w:p w14:paraId="746B936A" w14:textId="77777777" w:rsidR="00143C1B" w:rsidRPr="00817ECB" w:rsidRDefault="00BA5F02" w:rsidP="00264C0A">
            <w:pPr>
              <w:spacing w:before="120"/>
              <w:rPr>
                <w:rFonts w:ascii="GHEA Mariam" w:hAnsi="GHEA Mariam"/>
                <w:b/>
                <w:sz w:val="22"/>
                <w:szCs w:val="22"/>
              </w:rPr>
            </w:pPr>
            <w:r w:rsidRPr="00817ECB">
              <w:rPr>
                <w:rFonts w:ascii="GHEA Mariam" w:hAnsi="GHEA Mariam"/>
                <w:b/>
                <w:sz w:val="22"/>
                <w:szCs w:val="22"/>
              </w:rPr>
              <w:t xml:space="preserve">ՏՄՄ </w:t>
            </w:r>
            <w:r w:rsidR="00143C1B" w:rsidRPr="00817ECB">
              <w:rPr>
                <w:rFonts w:ascii="GHEA Mariam" w:hAnsi="GHEA Mariam"/>
                <w:b/>
                <w:sz w:val="22"/>
                <w:szCs w:val="22"/>
              </w:rPr>
              <w:t xml:space="preserve">15.1 </w:t>
            </w:r>
          </w:p>
        </w:tc>
        <w:tc>
          <w:tcPr>
            <w:tcW w:w="7945" w:type="dxa"/>
          </w:tcPr>
          <w:p w14:paraId="5E034F8E" w14:textId="77777777" w:rsidR="00143C1B" w:rsidRPr="00817ECB" w:rsidRDefault="00BA5F02" w:rsidP="00BA5F02">
            <w:pPr>
              <w:tabs>
                <w:tab w:val="right" w:pos="7254"/>
              </w:tabs>
              <w:spacing w:before="120" w:after="120"/>
              <w:rPr>
                <w:rFonts w:ascii="GHEA Mariam" w:hAnsi="GHEA Mariam"/>
                <w:b/>
                <w:i/>
                <w:sz w:val="22"/>
                <w:szCs w:val="22"/>
                <w:lang w:val="en-GB"/>
              </w:rPr>
            </w:pPr>
            <w:proofErr w:type="spellStart"/>
            <w:r w:rsidRPr="00817ECB">
              <w:rPr>
                <w:rFonts w:ascii="GHEA Mariam" w:hAnsi="GHEA Mariam"/>
                <w:sz w:val="22"/>
                <w:szCs w:val="22"/>
              </w:rPr>
              <w:t>Հայտատուի</w:t>
            </w:r>
            <w:proofErr w:type="spellEnd"/>
            <w:r w:rsidRPr="00817ECB">
              <w:rPr>
                <w:rFonts w:ascii="GHEA Mariam" w:hAnsi="GHEA Mariam"/>
                <w:sz w:val="22"/>
                <w:szCs w:val="22"/>
              </w:rPr>
              <w:t xml:space="preserve"> կողմից </w:t>
            </w:r>
            <w:proofErr w:type="spellStart"/>
            <w:r w:rsidRPr="00817ECB">
              <w:rPr>
                <w:rFonts w:ascii="GHEA Mariam" w:hAnsi="GHEA Mariam"/>
                <w:sz w:val="22"/>
                <w:szCs w:val="22"/>
              </w:rPr>
              <w:t>գները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նշվեն</w:t>
            </w:r>
            <w:proofErr w:type="spellEnd"/>
            <w:r w:rsidRPr="00817ECB">
              <w:rPr>
                <w:rFonts w:ascii="GHEA Mariam" w:hAnsi="GHEA Mariam"/>
                <w:sz w:val="22"/>
                <w:szCs w:val="22"/>
              </w:rPr>
              <w:t xml:space="preserve"> </w:t>
            </w:r>
            <w:r w:rsidRPr="00817ECB">
              <w:rPr>
                <w:rFonts w:ascii="GHEA Mariam" w:hAnsi="GHEA Mariam"/>
                <w:b/>
                <w:sz w:val="22"/>
                <w:szCs w:val="22"/>
              </w:rPr>
              <w:t xml:space="preserve">ՀՀ </w:t>
            </w:r>
            <w:proofErr w:type="spellStart"/>
            <w:r w:rsidRPr="00817ECB">
              <w:rPr>
                <w:rFonts w:ascii="GHEA Mariam" w:hAnsi="GHEA Mariam"/>
                <w:b/>
                <w:sz w:val="22"/>
                <w:szCs w:val="22"/>
              </w:rPr>
              <w:t>դրամով</w:t>
            </w:r>
            <w:proofErr w:type="spellEnd"/>
            <w:r w:rsidRPr="00817ECB">
              <w:rPr>
                <w:rFonts w:ascii="GHEA Mariam" w:hAnsi="GHEA Mariam"/>
                <w:sz w:val="22"/>
                <w:szCs w:val="22"/>
              </w:rPr>
              <w:t xml:space="preserve">: </w:t>
            </w:r>
          </w:p>
        </w:tc>
      </w:tr>
      <w:tr w:rsidR="00143C1B" w:rsidRPr="000752DF" w14:paraId="5DB9A544" w14:textId="77777777" w:rsidTr="00E525EE">
        <w:tblPrEx>
          <w:tblCellMar>
            <w:left w:w="103" w:type="dxa"/>
            <w:right w:w="103" w:type="dxa"/>
          </w:tblCellMar>
        </w:tblPrEx>
        <w:tc>
          <w:tcPr>
            <w:tcW w:w="2027" w:type="dxa"/>
          </w:tcPr>
          <w:p w14:paraId="3A15EE1E" w14:textId="77777777" w:rsidR="00143C1B" w:rsidRPr="00817ECB" w:rsidRDefault="00BA5F02" w:rsidP="00264C0A">
            <w:pPr>
              <w:spacing w:before="120"/>
              <w:rPr>
                <w:rFonts w:ascii="GHEA Mariam" w:hAnsi="GHEA Mariam"/>
                <w:b/>
                <w:sz w:val="22"/>
                <w:szCs w:val="22"/>
              </w:rPr>
            </w:pPr>
            <w:r w:rsidRPr="00817ECB">
              <w:rPr>
                <w:rFonts w:ascii="GHEA Mariam" w:hAnsi="GHEA Mariam"/>
                <w:b/>
                <w:sz w:val="22"/>
                <w:szCs w:val="22"/>
              </w:rPr>
              <w:t>ՏՄՄ</w:t>
            </w:r>
            <w:r w:rsidR="00143C1B" w:rsidRPr="00817ECB">
              <w:rPr>
                <w:rFonts w:ascii="GHEA Mariam" w:hAnsi="GHEA Mariam"/>
                <w:b/>
                <w:sz w:val="22"/>
                <w:szCs w:val="22"/>
              </w:rPr>
              <w:t xml:space="preserve"> 16.4</w:t>
            </w:r>
          </w:p>
        </w:tc>
        <w:tc>
          <w:tcPr>
            <w:tcW w:w="7945" w:type="dxa"/>
          </w:tcPr>
          <w:p w14:paraId="765CB5DC" w14:textId="1C0C015C" w:rsidR="00143C1B" w:rsidRPr="00817ECB" w:rsidRDefault="00F67CF4" w:rsidP="002C55D3">
            <w:pPr>
              <w:tabs>
                <w:tab w:val="right" w:pos="7254"/>
              </w:tabs>
              <w:spacing w:before="120" w:after="120"/>
              <w:rPr>
                <w:rFonts w:ascii="GHEA Mariam" w:hAnsi="GHEA Mariam"/>
                <w:sz w:val="22"/>
                <w:szCs w:val="22"/>
              </w:rPr>
            </w:pPr>
            <w:proofErr w:type="spellStart"/>
            <w:r w:rsidRPr="00817ECB">
              <w:rPr>
                <w:rFonts w:ascii="GHEA Mariam" w:hAnsi="GHEA Mariam"/>
                <w:sz w:val="22"/>
                <w:szCs w:val="22"/>
              </w:rPr>
              <w:t>Ժամանակահատված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երբ</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ակնկալվում</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որ</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Ապրանքները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գործի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կդրվեն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պահեստամասերի</w:t>
            </w:r>
            <w:proofErr w:type="spellEnd"/>
            <w:r w:rsidRPr="00817ECB">
              <w:rPr>
                <w:rFonts w:ascii="GHEA Mariam" w:hAnsi="GHEA Mariam"/>
                <w:sz w:val="22"/>
                <w:szCs w:val="22"/>
              </w:rPr>
              <w:t xml:space="preserve"> </w:t>
            </w:r>
            <w:r w:rsidR="004A7D3D" w:rsidRPr="00817ECB">
              <w:rPr>
                <w:rFonts w:ascii="GHEA Mariam" w:hAnsi="GHEA Mariam"/>
                <w:sz w:val="22"/>
                <w:szCs w:val="22"/>
              </w:rPr>
              <w:t>համար</w:t>
            </w:r>
            <w:r w:rsidR="004A7D3D" w:rsidRPr="000752DF">
              <w:rPr>
                <w:rFonts w:ascii="GHEA Mariam" w:hAnsi="GHEA Mariam"/>
                <w:sz w:val="22"/>
                <w:szCs w:val="22"/>
              </w:rPr>
              <w:t>) ՝</w:t>
            </w:r>
            <w:r w:rsidR="00D363FB" w:rsidRPr="000752DF">
              <w:rPr>
                <w:rFonts w:ascii="GHEA Mariam" w:hAnsi="GHEA Mariam"/>
                <w:sz w:val="22"/>
                <w:szCs w:val="22"/>
              </w:rPr>
              <w:t xml:space="preserve"> </w:t>
            </w:r>
            <w:proofErr w:type="spellStart"/>
            <w:r w:rsidRPr="000752DF">
              <w:rPr>
                <w:rFonts w:ascii="GHEA Mariam" w:hAnsi="GHEA Mariam"/>
                <w:b/>
                <w:sz w:val="22"/>
                <w:szCs w:val="22"/>
              </w:rPr>
              <w:t>Չի</w:t>
            </w:r>
            <w:proofErr w:type="spellEnd"/>
            <w:r w:rsidRPr="000752DF">
              <w:rPr>
                <w:rFonts w:ascii="GHEA Mariam" w:hAnsi="GHEA Mariam"/>
                <w:b/>
                <w:sz w:val="22"/>
                <w:szCs w:val="22"/>
              </w:rPr>
              <w:t xml:space="preserve"> </w:t>
            </w:r>
            <w:proofErr w:type="spellStart"/>
            <w:r w:rsidRPr="000752DF">
              <w:rPr>
                <w:rFonts w:ascii="GHEA Mariam" w:hAnsi="GHEA Mariam"/>
                <w:b/>
                <w:sz w:val="22"/>
                <w:szCs w:val="22"/>
              </w:rPr>
              <w:t>կիրառվում</w:t>
            </w:r>
            <w:proofErr w:type="spellEnd"/>
            <w:r w:rsidR="0042214C" w:rsidRPr="00817ECB">
              <w:rPr>
                <w:rFonts w:ascii="GHEA Mariam" w:hAnsi="GHEA Mariam"/>
                <w:b/>
                <w:sz w:val="22"/>
                <w:szCs w:val="22"/>
              </w:rPr>
              <w:t>:</w:t>
            </w:r>
            <w:r w:rsidRPr="00817ECB">
              <w:rPr>
                <w:rFonts w:ascii="GHEA Mariam" w:hAnsi="GHEA Mariam"/>
                <w:sz w:val="22"/>
                <w:szCs w:val="22"/>
              </w:rPr>
              <w:t xml:space="preserve"> </w:t>
            </w:r>
          </w:p>
        </w:tc>
      </w:tr>
      <w:tr w:rsidR="00143C1B" w:rsidRPr="000752DF" w14:paraId="4B5CA746" w14:textId="77777777" w:rsidTr="00E525EE">
        <w:tblPrEx>
          <w:tblCellMar>
            <w:left w:w="103" w:type="dxa"/>
            <w:right w:w="103" w:type="dxa"/>
          </w:tblCellMar>
        </w:tblPrEx>
        <w:tc>
          <w:tcPr>
            <w:tcW w:w="2027" w:type="dxa"/>
          </w:tcPr>
          <w:p w14:paraId="360614B8" w14:textId="139CFA32" w:rsidR="00143C1B" w:rsidRPr="00817ECB" w:rsidRDefault="00F67CF4" w:rsidP="00264C0A">
            <w:pPr>
              <w:spacing w:before="120"/>
              <w:rPr>
                <w:rFonts w:ascii="GHEA Mariam" w:hAnsi="GHEA Mariam"/>
                <w:b/>
                <w:sz w:val="22"/>
                <w:szCs w:val="22"/>
              </w:rPr>
            </w:pPr>
            <w:r w:rsidRPr="00817ECB">
              <w:rPr>
                <w:rFonts w:ascii="GHEA Mariam" w:hAnsi="GHEA Mariam"/>
                <w:b/>
                <w:sz w:val="22"/>
                <w:szCs w:val="22"/>
              </w:rPr>
              <w:t>ՏՄՄ</w:t>
            </w:r>
            <w:r w:rsidR="00143C1B" w:rsidRPr="00817ECB">
              <w:rPr>
                <w:rFonts w:ascii="GHEA Mariam" w:hAnsi="GHEA Mariam"/>
                <w:b/>
                <w:sz w:val="22"/>
                <w:szCs w:val="22"/>
              </w:rPr>
              <w:t xml:space="preserve"> 17.2(</w:t>
            </w:r>
            <w:r w:rsidR="00AC06A1" w:rsidRPr="00817ECB">
              <w:rPr>
                <w:rFonts w:ascii="GHEA Mariam" w:hAnsi="GHEA Mariam"/>
                <w:b/>
                <w:sz w:val="22"/>
                <w:szCs w:val="22"/>
                <w:lang w:val="hy-AM"/>
              </w:rPr>
              <w:t>ա</w:t>
            </w:r>
            <w:r w:rsidR="00143C1B" w:rsidRPr="00817ECB">
              <w:rPr>
                <w:rFonts w:ascii="GHEA Mariam" w:hAnsi="GHEA Mariam"/>
                <w:b/>
                <w:sz w:val="22"/>
                <w:szCs w:val="22"/>
              </w:rPr>
              <w:t>)</w:t>
            </w:r>
          </w:p>
        </w:tc>
        <w:tc>
          <w:tcPr>
            <w:tcW w:w="7945" w:type="dxa"/>
          </w:tcPr>
          <w:p w14:paraId="2255A9B7" w14:textId="3581C1E5" w:rsidR="00143C1B" w:rsidRPr="00817ECB" w:rsidRDefault="00A574DA" w:rsidP="00734189">
            <w:pPr>
              <w:tabs>
                <w:tab w:val="right" w:pos="7254"/>
              </w:tabs>
              <w:spacing w:before="120" w:after="120"/>
              <w:jc w:val="both"/>
              <w:rPr>
                <w:rFonts w:ascii="GHEA Mariam" w:hAnsi="GHEA Mariam"/>
                <w:sz w:val="22"/>
                <w:szCs w:val="22"/>
              </w:rPr>
            </w:pPr>
            <w:proofErr w:type="spellStart"/>
            <w:r w:rsidRPr="00817ECB">
              <w:rPr>
                <w:rFonts w:ascii="GHEA Mariam" w:hAnsi="GHEA Mariam"/>
                <w:sz w:val="22"/>
                <w:szCs w:val="22"/>
              </w:rPr>
              <w:t>Արտադրողի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լիազորագիր</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պահանջվում</w:t>
            </w:r>
            <w:proofErr w:type="spellEnd"/>
            <w:r w:rsidRPr="00817ECB">
              <w:rPr>
                <w:rFonts w:ascii="GHEA Mariam" w:hAnsi="GHEA Mariam"/>
                <w:sz w:val="22"/>
                <w:szCs w:val="22"/>
              </w:rPr>
              <w:t xml:space="preserve"> է </w:t>
            </w:r>
            <w:proofErr w:type="spellStart"/>
            <w:r w:rsidRPr="00817ECB">
              <w:rPr>
                <w:rFonts w:ascii="GHEA Mariam" w:hAnsi="GHEA Mariam"/>
                <w:b/>
                <w:sz w:val="22"/>
                <w:szCs w:val="22"/>
              </w:rPr>
              <w:t>ապրանքատեսակի</w:t>
            </w:r>
            <w:proofErr w:type="spellEnd"/>
            <w:r w:rsidRPr="00817ECB">
              <w:rPr>
                <w:rFonts w:ascii="GHEA Mariam" w:hAnsi="GHEA Mariam"/>
                <w:b/>
                <w:sz w:val="22"/>
                <w:szCs w:val="22"/>
              </w:rPr>
              <w:t xml:space="preserve"> համար</w:t>
            </w:r>
            <w:r w:rsidR="00BD2AFD" w:rsidRPr="000752DF">
              <w:rPr>
                <w:rFonts w:ascii="GHEA Mariam" w:hAnsi="GHEA Mariam"/>
                <w:sz w:val="22"/>
                <w:szCs w:val="22"/>
              </w:rPr>
              <w:t xml:space="preserve"> </w:t>
            </w:r>
            <w:proofErr w:type="spellStart"/>
            <w:r w:rsidR="00BD2AFD" w:rsidRPr="000752DF">
              <w:rPr>
                <w:rFonts w:ascii="GHEA Mariam" w:hAnsi="GHEA Mariam"/>
                <w:b/>
                <w:sz w:val="22"/>
                <w:szCs w:val="22"/>
              </w:rPr>
              <w:t>Տվյալների</w:t>
            </w:r>
            <w:proofErr w:type="spellEnd"/>
            <w:r w:rsidR="00BD2AFD" w:rsidRPr="000752DF">
              <w:rPr>
                <w:rFonts w:ascii="GHEA Mariam" w:hAnsi="GHEA Mariam"/>
                <w:b/>
                <w:sz w:val="22"/>
                <w:szCs w:val="22"/>
              </w:rPr>
              <w:t xml:space="preserve"> </w:t>
            </w:r>
            <w:proofErr w:type="spellStart"/>
            <w:r w:rsidR="00BD2AFD" w:rsidRPr="000752DF">
              <w:rPr>
                <w:rFonts w:ascii="GHEA Mariam" w:hAnsi="GHEA Mariam"/>
                <w:b/>
                <w:sz w:val="22"/>
                <w:szCs w:val="22"/>
              </w:rPr>
              <w:t>կենտրոնի</w:t>
            </w:r>
            <w:proofErr w:type="spellEnd"/>
            <w:r w:rsidR="00BD2AFD" w:rsidRPr="000752DF">
              <w:rPr>
                <w:rFonts w:ascii="GHEA Mariam" w:hAnsi="GHEA Mariam"/>
                <w:b/>
                <w:sz w:val="22"/>
                <w:szCs w:val="22"/>
              </w:rPr>
              <w:t xml:space="preserve"> </w:t>
            </w:r>
            <w:proofErr w:type="spellStart"/>
            <w:r w:rsidR="00BD2AFD" w:rsidRPr="000752DF">
              <w:rPr>
                <w:rFonts w:ascii="GHEA Mariam" w:hAnsi="GHEA Mariam"/>
                <w:b/>
                <w:sz w:val="22"/>
                <w:szCs w:val="22"/>
              </w:rPr>
              <w:t>անջատիչներ</w:t>
            </w:r>
            <w:proofErr w:type="spellEnd"/>
            <w:r w:rsidR="00BD2AFD" w:rsidRPr="000752DF">
              <w:rPr>
                <w:rFonts w:ascii="GHEA Mariam" w:hAnsi="GHEA Mariam"/>
                <w:b/>
                <w:sz w:val="22"/>
                <w:szCs w:val="22"/>
                <w:lang w:val="hy-AM"/>
              </w:rPr>
              <w:t xml:space="preserve"> </w:t>
            </w:r>
            <w:r w:rsidR="00BD2AFD" w:rsidRPr="000752DF">
              <w:rPr>
                <w:rFonts w:ascii="GHEA Mariam" w:hAnsi="GHEA Mariam"/>
                <w:b/>
                <w:sz w:val="22"/>
                <w:szCs w:val="22"/>
              </w:rPr>
              <w:t>(Data-Centre switches)</w:t>
            </w:r>
          </w:p>
        </w:tc>
      </w:tr>
      <w:tr w:rsidR="00346187" w:rsidRPr="000752DF" w14:paraId="0F51B941" w14:textId="77777777" w:rsidTr="00E525EE">
        <w:tblPrEx>
          <w:tblCellMar>
            <w:left w:w="103" w:type="dxa"/>
            <w:right w:w="103" w:type="dxa"/>
          </w:tblCellMar>
        </w:tblPrEx>
        <w:tc>
          <w:tcPr>
            <w:tcW w:w="2027" w:type="dxa"/>
          </w:tcPr>
          <w:p w14:paraId="3C8A0172" w14:textId="77777777" w:rsidR="00346187" w:rsidRPr="00817ECB" w:rsidRDefault="000318E7" w:rsidP="00264C0A">
            <w:pPr>
              <w:pStyle w:val="TOCNumber1"/>
              <w:rPr>
                <w:rFonts w:ascii="GHEA Mariam" w:hAnsi="GHEA Mariam"/>
                <w:sz w:val="22"/>
                <w:szCs w:val="22"/>
              </w:rPr>
            </w:pPr>
            <w:r w:rsidRPr="00817ECB">
              <w:rPr>
                <w:rFonts w:ascii="GHEA Mariam" w:hAnsi="GHEA Mariam"/>
                <w:sz w:val="22"/>
                <w:szCs w:val="22"/>
              </w:rPr>
              <w:lastRenderedPageBreak/>
              <w:t>ՏՄՄ</w:t>
            </w:r>
            <w:r w:rsidR="00346187" w:rsidRPr="00817ECB">
              <w:rPr>
                <w:rFonts w:ascii="GHEA Mariam" w:hAnsi="GHEA Mariam"/>
                <w:sz w:val="22"/>
                <w:szCs w:val="22"/>
              </w:rPr>
              <w:t xml:space="preserve"> 17.2 (</w:t>
            </w:r>
            <w:r w:rsidR="00AC06A1" w:rsidRPr="00817ECB">
              <w:rPr>
                <w:rFonts w:ascii="GHEA Mariam" w:hAnsi="GHEA Mariam"/>
                <w:sz w:val="22"/>
                <w:szCs w:val="22"/>
                <w:lang w:val="hy-AM"/>
              </w:rPr>
              <w:t>բ</w:t>
            </w:r>
            <w:r w:rsidR="00346187" w:rsidRPr="00817ECB">
              <w:rPr>
                <w:rFonts w:ascii="GHEA Mariam" w:hAnsi="GHEA Mariam"/>
                <w:sz w:val="22"/>
                <w:szCs w:val="22"/>
              </w:rPr>
              <w:t>)</w:t>
            </w:r>
          </w:p>
        </w:tc>
        <w:tc>
          <w:tcPr>
            <w:tcW w:w="7945" w:type="dxa"/>
          </w:tcPr>
          <w:p w14:paraId="1566442A" w14:textId="77777777" w:rsidR="00346187" w:rsidRPr="00817ECB" w:rsidRDefault="00346187" w:rsidP="002C55D3">
            <w:pPr>
              <w:tabs>
                <w:tab w:val="right" w:pos="7254"/>
              </w:tabs>
              <w:spacing w:before="120" w:after="120"/>
              <w:rPr>
                <w:rFonts w:ascii="GHEA Mariam" w:hAnsi="GHEA Mariam"/>
                <w:sz w:val="22"/>
                <w:szCs w:val="22"/>
              </w:rPr>
            </w:pPr>
            <w:proofErr w:type="spellStart"/>
            <w:r w:rsidRPr="00817ECB">
              <w:rPr>
                <w:rFonts w:ascii="GHEA Mariam" w:hAnsi="GHEA Mariam"/>
                <w:sz w:val="22"/>
                <w:szCs w:val="22"/>
              </w:rPr>
              <w:t>Վաճառքից</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հետո</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սպասարկում</w:t>
            </w:r>
            <w:proofErr w:type="spellEnd"/>
            <w:r w:rsidRPr="00817ECB">
              <w:rPr>
                <w:rFonts w:ascii="GHEA Mariam" w:hAnsi="GHEA Mariam"/>
                <w:sz w:val="22"/>
                <w:szCs w:val="22"/>
              </w:rPr>
              <w:t xml:space="preserve"> </w:t>
            </w:r>
            <w:r w:rsidRPr="000752DF">
              <w:rPr>
                <w:rFonts w:ascii="GHEA Mariam" w:hAnsi="GHEA Mariam"/>
                <w:sz w:val="22"/>
                <w:szCs w:val="22"/>
              </w:rPr>
              <w:t>`</w:t>
            </w:r>
            <w:proofErr w:type="spellStart"/>
            <w:r w:rsidR="00F14F35" w:rsidRPr="00817ECB">
              <w:rPr>
                <w:rFonts w:ascii="GHEA Mariam" w:hAnsi="GHEA Mariam"/>
                <w:b/>
                <w:sz w:val="22"/>
                <w:szCs w:val="22"/>
              </w:rPr>
              <w:t>պահանջվում</w:t>
            </w:r>
            <w:proofErr w:type="spellEnd"/>
            <w:r w:rsidR="00F14F35" w:rsidRPr="00817ECB">
              <w:rPr>
                <w:rFonts w:ascii="GHEA Mariam" w:hAnsi="GHEA Mariam"/>
                <w:b/>
                <w:sz w:val="22"/>
                <w:szCs w:val="22"/>
              </w:rPr>
              <w:t xml:space="preserve"> է</w:t>
            </w:r>
            <w:r w:rsidR="002C55D3" w:rsidRPr="00817ECB">
              <w:rPr>
                <w:rFonts w:ascii="GHEA Mariam" w:hAnsi="GHEA Mariam"/>
                <w:b/>
                <w:sz w:val="22"/>
                <w:szCs w:val="22"/>
              </w:rPr>
              <w:t>:</w:t>
            </w:r>
          </w:p>
        </w:tc>
      </w:tr>
      <w:tr w:rsidR="00346187" w:rsidRPr="000752DF" w14:paraId="364BDAEA" w14:textId="77777777" w:rsidTr="00E525EE">
        <w:tblPrEx>
          <w:tblCellMar>
            <w:left w:w="103" w:type="dxa"/>
            <w:right w:w="103" w:type="dxa"/>
          </w:tblCellMar>
        </w:tblPrEx>
        <w:tc>
          <w:tcPr>
            <w:tcW w:w="2027" w:type="dxa"/>
          </w:tcPr>
          <w:p w14:paraId="4D3CBCB8" w14:textId="77777777" w:rsidR="00346187" w:rsidRPr="00817ECB" w:rsidRDefault="000318E7" w:rsidP="00264C0A">
            <w:pPr>
              <w:spacing w:before="120"/>
              <w:rPr>
                <w:rFonts w:ascii="GHEA Mariam" w:hAnsi="GHEA Mariam"/>
                <w:b/>
                <w:sz w:val="22"/>
                <w:szCs w:val="22"/>
              </w:rPr>
            </w:pPr>
            <w:r w:rsidRPr="00817ECB">
              <w:rPr>
                <w:rFonts w:ascii="GHEA Mariam" w:hAnsi="GHEA Mariam"/>
                <w:b/>
                <w:sz w:val="22"/>
                <w:szCs w:val="22"/>
              </w:rPr>
              <w:t xml:space="preserve">ՏՄՄ </w:t>
            </w:r>
            <w:r w:rsidR="00346187" w:rsidRPr="00817ECB">
              <w:rPr>
                <w:rFonts w:ascii="GHEA Mariam" w:hAnsi="GHEA Mariam"/>
                <w:b/>
                <w:sz w:val="22"/>
                <w:szCs w:val="22"/>
              </w:rPr>
              <w:t>18.1</w:t>
            </w:r>
          </w:p>
        </w:tc>
        <w:tc>
          <w:tcPr>
            <w:tcW w:w="7945" w:type="dxa"/>
          </w:tcPr>
          <w:p w14:paraId="2E20AAF9" w14:textId="7CA63D6B" w:rsidR="00346187" w:rsidRPr="00817ECB" w:rsidRDefault="000318E7" w:rsidP="001B2432">
            <w:pPr>
              <w:tabs>
                <w:tab w:val="right" w:pos="7254"/>
              </w:tabs>
              <w:spacing w:before="120" w:after="120"/>
              <w:rPr>
                <w:rFonts w:ascii="GHEA Mariam" w:hAnsi="GHEA Mariam"/>
                <w:sz w:val="22"/>
                <w:szCs w:val="22"/>
              </w:rPr>
            </w:pPr>
            <w:proofErr w:type="spellStart"/>
            <w:r w:rsidRPr="00817ECB">
              <w:rPr>
                <w:rFonts w:ascii="GHEA Mariam" w:hAnsi="GHEA Mariam"/>
                <w:sz w:val="22"/>
                <w:szCs w:val="22"/>
              </w:rPr>
              <w:t>Հայտ</w:t>
            </w:r>
            <w:r w:rsidR="00CB6A21" w:rsidRPr="00817ECB">
              <w:rPr>
                <w:rFonts w:ascii="GHEA Mariam" w:hAnsi="GHEA Mariam"/>
                <w:sz w:val="22"/>
                <w:szCs w:val="22"/>
              </w:rPr>
              <w:t>ը</w:t>
            </w:r>
            <w:proofErr w:type="spellEnd"/>
            <w:r w:rsidR="00CB6A21" w:rsidRPr="00817ECB">
              <w:rPr>
                <w:rFonts w:ascii="GHEA Mariam" w:hAnsi="GHEA Mariam"/>
                <w:sz w:val="22"/>
                <w:szCs w:val="22"/>
              </w:rPr>
              <w:t xml:space="preserve"> </w:t>
            </w:r>
            <w:proofErr w:type="spellStart"/>
            <w:r w:rsidR="00CB6A21" w:rsidRPr="00817ECB">
              <w:rPr>
                <w:rFonts w:ascii="GHEA Mariam" w:hAnsi="GHEA Mariam"/>
                <w:sz w:val="22"/>
                <w:szCs w:val="22"/>
              </w:rPr>
              <w:t>ուժի</w:t>
            </w:r>
            <w:proofErr w:type="spellEnd"/>
            <w:r w:rsidR="00CB6A21" w:rsidRPr="00817ECB">
              <w:rPr>
                <w:rFonts w:ascii="GHEA Mariam" w:hAnsi="GHEA Mariam"/>
                <w:sz w:val="22"/>
                <w:szCs w:val="22"/>
              </w:rPr>
              <w:t xml:space="preserve"> մեջ </w:t>
            </w:r>
            <w:proofErr w:type="spellStart"/>
            <w:r w:rsidR="00CB6A21" w:rsidRPr="00817ECB">
              <w:rPr>
                <w:rFonts w:ascii="GHEA Mariam" w:hAnsi="GHEA Mariam"/>
                <w:sz w:val="22"/>
                <w:szCs w:val="22"/>
              </w:rPr>
              <w:t>լինելու</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ժամկետը</w:t>
            </w:r>
            <w:proofErr w:type="spellEnd"/>
            <w:r w:rsidRPr="00817ECB">
              <w:rPr>
                <w:rFonts w:ascii="GHEA Mariam" w:hAnsi="GHEA Mariam"/>
                <w:sz w:val="22"/>
                <w:szCs w:val="22"/>
              </w:rPr>
              <w:t xml:space="preserve"> </w:t>
            </w:r>
            <w:r w:rsidR="00863459" w:rsidRPr="000752DF">
              <w:rPr>
                <w:rFonts w:ascii="GHEA Mariam" w:hAnsi="GHEA Mariam"/>
                <w:b/>
                <w:i/>
                <w:sz w:val="22"/>
                <w:szCs w:val="22"/>
                <w:lang w:val="hy-AM"/>
              </w:rPr>
              <w:t>90</w:t>
            </w:r>
            <w:r w:rsidR="00863459" w:rsidRPr="000752DF">
              <w:rPr>
                <w:rFonts w:ascii="GHEA Mariam" w:hAnsi="GHEA Mariam"/>
                <w:sz w:val="22"/>
                <w:szCs w:val="22"/>
              </w:rPr>
              <w:t xml:space="preserve"> </w:t>
            </w:r>
            <w:proofErr w:type="spellStart"/>
            <w:r w:rsidRPr="00817ECB">
              <w:rPr>
                <w:rFonts w:ascii="GHEA Mariam" w:hAnsi="GHEA Mariam"/>
                <w:sz w:val="22"/>
                <w:szCs w:val="22"/>
              </w:rPr>
              <w:t>օր</w:t>
            </w:r>
            <w:proofErr w:type="spellEnd"/>
            <w:r w:rsidRPr="00817ECB">
              <w:rPr>
                <w:rFonts w:ascii="GHEA Mariam" w:hAnsi="GHEA Mariam"/>
                <w:sz w:val="22"/>
                <w:szCs w:val="22"/>
              </w:rPr>
              <w:t xml:space="preserve"> է: </w:t>
            </w:r>
          </w:p>
        </w:tc>
      </w:tr>
      <w:tr w:rsidR="00346187" w:rsidRPr="000752DF" w14:paraId="0BBF8A0C" w14:textId="77777777" w:rsidTr="00E525EE">
        <w:tc>
          <w:tcPr>
            <w:tcW w:w="2027" w:type="dxa"/>
          </w:tcPr>
          <w:p w14:paraId="171A0F4A" w14:textId="108F3CCB" w:rsidR="00346187" w:rsidRPr="00817ECB" w:rsidRDefault="000318E7" w:rsidP="00264C0A">
            <w:pPr>
              <w:tabs>
                <w:tab w:val="right" w:pos="7434"/>
              </w:tabs>
              <w:spacing w:before="60" w:after="60"/>
              <w:rPr>
                <w:rFonts w:ascii="GHEA Mariam" w:hAnsi="GHEA Mariam"/>
                <w:b/>
                <w:sz w:val="22"/>
                <w:szCs w:val="22"/>
                <w:highlight w:val="yellow"/>
              </w:rPr>
            </w:pPr>
            <w:r w:rsidRPr="00817ECB">
              <w:rPr>
                <w:rFonts w:ascii="GHEA Mariam" w:hAnsi="GHEA Mariam"/>
                <w:b/>
                <w:sz w:val="22"/>
                <w:szCs w:val="22"/>
              </w:rPr>
              <w:t xml:space="preserve">ՏՄՄ </w:t>
            </w:r>
            <w:r w:rsidR="00346187" w:rsidRPr="00817ECB">
              <w:rPr>
                <w:rFonts w:ascii="GHEA Mariam" w:hAnsi="GHEA Mariam"/>
                <w:b/>
                <w:sz w:val="22"/>
                <w:szCs w:val="22"/>
              </w:rPr>
              <w:t>18.3(</w:t>
            </w:r>
            <w:r w:rsidR="00AC06A1" w:rsidRPr="00817ECB">
              <w:rPr>
                <w:rFonts w:ascii="GHEA Mariam" w:hAnsi="GHEA Mariam"/>
                <w:b/>
                <w:sz w:val="22"/>
                <w:szCs w:val="22"/>
                <w:lang w:val="hy-AM"/>
              </w:rPr>
              <w:t>ա</w:t>
            </w:r>
            <w:r w:rsidR="00346187" w:rsidRPr="00817ECB">
              <w:rPr>
                <w:rFonts w:ascii="GHEA Mariam" w:hAnsi="GHEA Mariam"/>
                <w:b/>
                <w:sz w:val="22"/>
                <w:szCs w:val="22"/>
              </w:rPr>
              <w:t>)</w:t>
            </w:r>
          </w:p>
        </w:tc>
        <w:tc>
          <w:tcPr>
            <w:tcW w:w="7945" w:type="dxa"/>
          </w:tcPr>
          <w:p w14:paraId="5DC939E9" w14:textId="65EEAEBF" w:rsidR="00346187" w:rsidRPr="00817ECB" w:rsidRDefault="00A6756F" w:rsidP="002C55D3">
            <w:pPr>
              <w:tabs>
                <w:tab w:val="right" w:pos="7254"/>
              </w:tabs>
              <w:spacing w:before="60" w:after="60"/>
              <w:rPr>
                <w:rFonts w:ascii="GHEA Mariam" w:hAnsi="GHEA Mariam"/>
                <w:i/>
                <w:sz w:val="22"/>
                <w:szCs w:val="22"/>
                <w:highlight w:val="yellow"/>
              </w:rPr>
            </w:pPr>
            <w:proofErr w:type="spellStart"/>
            <w:r w:rsidRPr="00817ECB">
              <w:rPr>
                <w:rFonts w:ascii="GHEA Mariam" w:hAnsi="GHEA Mariam"/>
                <w:sz w:val="22"/>
                <w:szCs w:val="22"/>
              </w:rPr>
              <w:t>Հայտի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գինը</w:t>
            </w:r>
            <w:proofErr w:type="spellEnd"/>
            <w:r w:rsidRPr="00817ECB">
              <w:rPr>
                <w:rFonts w:ascii="GHEA Mariam" w:hAnsi="GHEA Mariam"/>
                <w:sz w:val="22"/>
                <w:szCs w:val="22"/>
              </w:rPr>
              <w:t xml:space="preserve"> </w:t>
            </w:r>
            <w:proofErr w:type="spellStart"/>
            <w:r w:rsidRPr="000752DF">
              <w:rPr>
                <w:rFonts w:ascii="GHEA Mariam" w:hAnsi="GHEA Mariam"/>
                <w:sz w:val="22"/>
                <w:szCs w:val="22"/>
              </w:rPr>
              <w:t>ճշգրտվում</w:t>
            </w:r>
            <w:proofErr w:type="spellEnd"/>
            <w:r w:rsidRPr="000752DF">
              <w:rPr>
                <w:rFonts w:ascii="GHEA Mariam" w:hAnsi="GHEA Mariam"/>
                <w:sz w:val="22"/>
                <w:szCs w:val="22"/>
              </w:rPr>
              <w:t xml:space="preserve"> է</w:t>
            </w:r>
            <w:r w:rsidRPr="00817ECB">
              <w:rPr>
                <w:rFonts w:ascii="GHEA Mariam" w:hAnsi="GHEA Mariam"/>
                <w:sz w:val="22"/>
                <w:szCs w:val="22"/>
              </w:rPr>
              <w:t xml:space="preserve"> </w:t>
            </w:r>
            <w:proofErr w:type="spellStart"/>
            <w:r w:rsidRPr="00817ECB">
              <w:rPr>
                <w:rFonts w:ascii="GHEA Mariam" w:hAnsi="GHEA Mariam"/>
                <w:sz w:val="22"/>
                <w:szCs w:val="22"/>
              </w:rPr>
              <w:t>հետևյալ</w:t>
            </w:r>
            <w:proofErr w:type="spellEnd"/>
            <w:r w:rsidRPr="00817ECB">
              <w:rPr>
                <w:rFonts w:ascii="GHEA Mariam" w:hAnsi="GHEA Mariam"/>
                <w:sz w:val="22"/>
                <w:szCs w:val="22"/>
              </w:rPr>
              <w:t xml:space="preserve"> </w:t>
            </w:r>
            <w:proofErr w:type="spellStart"/>
            <w:r w:rsidRPr="000752DF">
              <w:rPr>
                <w:rFonts w:ascii="GHEA Mariam" w:hAnsi="GHEA Mariam"/>
                <w:sz w:val="22"/>
                <w:szCs w:val="22"/>
              </w:rPr>
              <w:t>գործոն</w:t>
            </w:r>
            <w:proofErr w:type="spellEnd"/>
            <w:r w:rsidRPr="000752DF">
              <w:rPr>
                <w:rFonts w:ascii="GHEA Mariam" w:hAnsi="GHEA Mariam"/>
                <w:sz w:val="22"/>
                <w:szCs w:val="22"/>
              </w:rPr>
              <w:t>(</w:t>
            </w:r>
            <w:proofErr w:type="spellStart"/>
            <w:r w:rsidRPr="000752DF">
              <w:rPr>
                <w:rFonts w:ascii="GHEA Mariam" w:hAnsi="GHEA Mariam"/>
                <w:sz w:val="22"/>
                <w:szCs w:val="22"/>
              </w:rPr>
              <w:t>ներ</w:t>
            </w:r>
            <w:proofErr w:type="spellEnd"/>
            <w:r w:rsidRPr="000752DF">
              <w:rPr>
                <w:rFonts w:ascii="GHEA Mariam" w:hAnsi="GHEA Mariam"/>
                <w:sz w:val="22"/>
                <w:szCs w:val="22"/>
              </w:rPr>
              <w:t>)</w:t>
            </w:r>
            <w:proofErr w:type="spellStart"/>
            <w:r w:rsidRPr="000752DF">
              <w:rPr>
                <w:rFonts w:ascii="GHEA Mariam" w:hAnsi="GHEA Mariam"/>
                <w:sz w:val="22"/>
                <w:szCs w:val="22"/>
              </w:rPr>
              <w:t>ով</w:t>
            </w:r>
            <w:proofErr w:type="spellEnd"/>
            <w:r w:rsidR="002C55D3" w:rsidRPr="000752DF">
              <w:rPr>
                <w:rFonts w:ascii="GHEA Mariam" w:hAnsi="GHEA Mariam"/>
                <w:sz w:val="22"/>
                <w:szCs w:val="22"/>
              </w:rPr>
              <w:t>`</w:t>
            </w:r>
            <w:r w:rsidRPr="000752DF">
              <w:rPr>
                <w:rFonts w:ascii="GHEA Mariam" w:hAnsi="GHEA Mariam"/>
                <w:sz w:val="22"/>
                <w:szCs w:val="22"/>
              </w:rPr>
              <w:t xml:space="preserve"> </w:t>
            </w:r>
            <w:r w:rsidR="00BD2AFD" w:rsidRPr="000752DF">
              <w:rPr>
                <w:rFonts w:ascii="GHEA Mariam" w:hAnsi="GHEA Mariam"/>
                <w:b/>
                <w:sz w:val="22"/>
                <w:szCs w:val="22"/>
              </w:rPr>
              <w:t>1.02</w:t>
            </w:r>
            <w:r w:rsidR="0042214C" w:rsidRPr="000752DF">
              <w:rPr>
                <w:rFonts w:ascii="GHEA Mariam" w:hAnsi="GHEA Mariam"/>
                <w:b/>
                <w:sz w:val="22"/>
                <w:szCs w:val="22"/>
              </w:rPr>
              <w:t>:</w:t>
            </w:r>
          </w:p>
        </w:tc>
      </w:tr>
      <w:tr w:rsidR="0001317A" w:rsidRPr="000752DF" w14:paraId="69663F1F" w14:textId="77777777" w:rsidTr="00E525EE">
        <w:tc>
          <w:tcPr>
            <w:tcW w:w="2027" w:type="dxa"/>
          </w:tcPr>
          <w:p w14:paraId="4E1F9F23" w14:textId="77777777" w:rsidR="0001317A" w:rsidRPr="00817ECB" w:rsidRDefault="0001317A" w:rsidP="006264D9">
            <w:pPr>
              <w:spacing w:before="120"/>
              <w:rPr>
                <w:rFonts w:ascii="GHEA Mariam" w:hAnsi="GHEA Mariam"/>
                <w:b/>
                <w:sz w:val="22"/>
                <w:szCs w:val="22"/>
              </w:rPr>
            </w:pPr>
            <w:r w:rsidRPr="00817ECB">
              <w:rPr>
                <w:rFonts w:ascii="GHEA Mariam" w:hAnsi="GHEA Mariam"/>
                <w:b/>
                <w:sz w:val="22"/>
                <w:szCs w:val="22"/>
              </w:rPr>
              <w:t>ՏՄՄ 19.1</w:t>
            </w:r>
          </w:p>
          <w:p w14:paraId="2E28E512" w14:textId="77777777" w:rsidR="0001317A" w:rsidRPr="00817ECB" w:rsidRDefault="0001317A" w:rsidP="006264D9">
            <w:pPr>
              <w:tabs>
                <w:tab w:val="right" w:pos="7434"/>
              </w:tabs>
              <w:spacing w:before="60" w:after="60"/>
              <w:rPr>
                <w:rFonts w:ascii="GHEA Mariam" w:hAnsi="GHEA Mariam"/>
                <w:b/>
                <w:sz w:val="22"/>
                <w:szCs w:val="22"/>
              </w:rPr>
            </w:pPr>
          </w:p>
        </w:tc>
        <w:tc>
          <w:tcPr>
            <w:tcW w:w="7945" w:type="dxa"/>
          </w:tcPr>
          <w:p w14:paraId="71E8B7D5" w14:textId="77777777" w:rsidR="0001317A" w:rsidRPr="00817ECB" w:rsidRDefault="0001317A" w:rsidP="006264D9">
            <w:pPr>
              <w:tabs>
                <w:tab w:val="right" w:pos="7254"/>
              </w:tabs>
              <w:spacing w:before="60" w:after="60"/>
              <w:rPr>
                <w:rFonts w:ascii="GHEA Mariam" w:hAnsi="GHEA Mariam"/>
                <w:sz w:val="22"/>
                <w:szCs w:val="22"/>
              </w:rPr>
            </w:pPr>
            <w:proofErr w:type="spellStart"/>
            <w:r w:rsidRPr="00817ECB">
              <w:rPr>
                <w:rFonts w:ascii="GHEA Mariam" w:hAnsi="GHEA Mariam"/>
                <w:sz w:val="22"/>
                <w:szCs w:val="22"/>
              </w:rPr>
              <w:t>Չի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պահանջվու</w:t>
            </w:r>
            <w:proofErr w:type="spellEnd"/>
            <w:r w:rsidRPr="00817ECB">
              <w:rPr>
                <w:rFonts w:ascii="GHEA Mariam" w:hAnsi="GHEA Mariam"/>
                <w:sz w:val="22"/>
                <w:szCs w:val="22"/>
                <w:lang w:val="hy-AM"/>
              </w:rPr>
              <w:t>մ</w:t>
            </w:r>
            <w:r w:rsidRPr="00817ECB">
              <w:rPr>
                <w:rFonts w:ascii="GHEA Mariam" w:hAnsi="GHEA Mariam"/>
                <w:sz w:val="22"/>
                <w:szCs w:val="22"/>
              </w:rPr>
              <w:t xml:space="preserve"> </w:t>
            </w:r>
            <w:proofErr w:type="spellStart"/>
            <w:r w:rsidRPr="00817ECB">
              <w:rPr>
                <w:rFonts w:ascii="GHEA Mariam" w:hAnsi="GHEA Mariam"/>
                <w:b/>
                <w:sz w:val="22"/>
                <w:szCs w:val="22"/>
              </w:rPr>
              <w:t>Հայտի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երաշխիք</w:t>
            </w:r>
            <w:proofErr w:type="spellEnd"/>
            <w:r w:rsidRPr="00817ECB">
              <w:rPr>
                <w:rFonts w:ascii="GHEA Mariam" w:hAnsi="GHEA Mariam"/>
                <w:sz w:val="22"/>
                <w:szCs w:val="22"/>
              </w:rPr>
              <w:t>:</w:t>
            </w:r>
          </w:p>
          <w:p w14:paraId="07E14D7C" w14:textId="232427A1" w:rsidR="0001317A" w:rsidRPr="00817ECB" w:rsidRDefault="0001317A" w:rsidP="006264D9">
            <w:pPr>
              <w:tabs>
                <w:tab w:val="right" w:pos="7254"/>
              </w:tabs>
              <w:spacing w:before="60" w:after="60"/>
              <w:rPr>
                <w:rFonts w:ascii="GHEA Mariam" w:hAnsi="GHEA Mariam"/>
                <w:b/>
                <w:i/>
                <w:sz w:val="22"/>
                <w:szCs w:val="22"/>
              </w:rPr>
            </w:pPr>
            <w:proofErr w:type="spellStart"/>
            <w:r w:rsidRPr="00817ECB">
              <w:rPr>
                <w:rFonts w:ascii="GHEA Mariam" w:hAnsi="GHEA Mariam"/>
                <w:sz w:val="22"/>
                <w:szCs w:val="22"/>
              </w:rPr>
              <w:t>Պահանջվում</w:t>
            </w:r>
            <w:proofErr w:type="spellEnd"/>
            <w:r w:rsidRPr="00817ECB">
              <w:rPr>
                <w:rFonts w:ascii="GHEA Mariam" w:hAnsi="GHEA Mariam"/>
                <w:sz w:val="22"/>
                <w:szCs w:val="22"/>
              </w:rPr>
              <w:t xml:space="preserve"> է </w:t>
            </w:r>
            <w:proofErr w:type="spellStart"/>
            <w:r w:rsidRPr="00817ECB">
              <w:rPr>
                <w:rFonts w:ascii="GHEA Mariam" w:hAnsi="GHEA Mariam"/>
                <w:b/>
                <w:sz w:val="22"/>
                <w:szCs w:val="22"/>
              </w:rPr>
              <w:t>Հայտի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երաշխիքային</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հայտարարագիր</w:t>
            </w:r>
            <w:proofErr w:type="spellEnd"/>
            <w:r w:rsidRPr="00817ECB">
              <w:rPr>
                <w:rFonts w:ascii="GHEA Mariam" w:hAnsi="GHEA Mariam"/>
                <w:sz w:val="22"/>
                <w:szCs w:val="22"/>
              </w:rPr>
              <w:t>:</w:t>
            </w:r>
          </w:p>
        </w:tc>
      </w:tr>
      <w:tr w:rsidR="0001317A" w:rsidRPr="000752DF" w14:paraId="28452CBB" w14:textId="77777777" w:rsidTr="00E525EE">
        <w:tc>
          <w:tcPr>
            <w:tcW w:w="2027" w:type="dxa"/>
          </w:tcPr>
          <w:p w14:paraId="1290877E" w14:textId="77777777" w:rsidR="0001317A" w:rsidRPr="00817ECB" w:rsidRDefault="0001317A" w:rsidP="006264D9">
            <w:pPr>
              <w:tabs>
                <w:tab w:val="right" w:pos="7434"/>
              </w:tabs>
              <w:spacing w:before="60" w:after="60"/>
              <w:rPr>
                <w:rFonts w:ascii="GHEA Mariam" w:hAnsi="GHEA Mariam"/>
                <w:b/>
                <w:sz w:val="22"/>
                <w:szCs w:val="22"/>
              </w:rPr>
            </w:pPr>
            <w:r w:rsidRPr="00817ECB">
              <w:rPr>
                <w:rFonts w:ascii="GHEA Mariam" w:hAnsi="GHEA Mariam"/>
                <w:b/>
                <w:sz w:val="22"/>
                <w:szCs w:val="22"/>
              </w:rPr>
              <w:t xml:space="preserve">ՏՄՄ 19.3 </w:t>
            </w:r>
          </w:p>
        </w:tc>
        <w:tc>
          <w:tcPr>
            <w:tcW w:w="7945" w:type="dxa"/>
          </w:tcPr>
          <w:p w14:paraId="4DAAB095" w14:textId="3D111F42" w:rsidR="0001317A" w:rsidRPr="00817ECB" w:rsidRDefault="0001317A" w:rsidP="006264D9">
            <w:pPr>
              <w:tabs>
                <w:tab w:val="right" w:pos="7254"/>
              </w:tabs>
              <w:spacing w:before="60" w:after="60"/>
              <w:rPr>
                <w:rFonts w:ascii="GHEA Mariam" w:hAnsi="GHEA Mariam"/>
                <w:b/>
                <w:sz w:val="22"/>
                <w:szCs w:val="22"/>
              </w:rPr>
            </w:pPr>
            <w:proofErr w:type="spellStart"/>
            <w:r w:rsidRPr="000752DF">
              <w:rPr>
                <w:rFonts w:ascii="GHEA Mariam" w:hAnsi="GHEA Mariam"/>
                <w:b/>
                <w:iCs/>
                <w:sz w:val="22"/>
                <w:szCs w:val="22"/>
              </w:rPr>
              <w:t>Չի</w:t>
            </w:r>
            <w:proofErr w:type="spellEnd"/>
            <w:r w:rsidRPr="000752DF">
              <w:rPr>
                <w:rFonts w:ascii="GHEA Mariam" w:hAnsi="GHEA Mariam"/>
                <w:b/>
                <w:iCs/>
                <w:sz w:val="22"/>
                <w:szCs w:val="22"/>
              </w:rPr>
              <w:t xml:space="preserve"> </w:t>
            </w:r>
            <w:proofErr w:type="spellStart"/>
            <w:r w:rsidRPr="000752DF">
              <w:rPr>
                <w:rFonts w:ascii="GHEA Mariam" w:hAnsi="GHEA Mariam"/>
                <w:b/>
                <w:iCs/>
                <w:sz w:val="22"/>
                <w:szCs w:val="22"/>
              </w:rPr>
              <w:t>կիրառվում</w:t>
            </w:r>
            <w:proofErr w:type="spellEnd"/>
            <w:r w:rsidRPr="00817ECB">
              <w:rPr>
                <w:rFonts w:ascii="GHEA Mariam" w:hAnsi="GHEA Mariam"/>
                <w:b/>
                <w:sz w:val="22"/>
                <w:szCs w:val="22"/>
              </w:rPr>
              <w:t xml:space="preserve">: </w:t>
            </w:r>
          </w:p>
        </w:tc>
      </w:tr>
      <w:tr w:rsidR="0001317A" w:rsidRPr="000752DF" w14:paraId="7C124963" w14:textId="77777777" w:rsidTr="00E525EE">
        <w:tc>
          <w:tcPr>
            <w:tcW w:w="2027" w:type="dxa"/>
          </w:tcPr>
          <w:p w14:paraId="00D1CB4B" w14:textId="0A3E5EB0" w:rsidR="0001317A" w:rsidRPr="00817ECB" w:rsidRDefault="00863459" w:rsidP="00264C0A">
            <w:pPr>
              <w:tabs>
                <w:tab w:val="right" w:pos="7434"/>
              </w:tabs>
              <w:spacing w:before="60" w:after="60"/>
              <w:rPr>
                <w:rFonts w:ascii="GHEA Mariam" w:hAnsi="GHEA Mariam"/>
                <w:b/>
                <w:sz w:val="22"/>
                <w:szCs w:val="22"/>
              </w:rPr>
            </w:pPr>
            <w:r w:rsidRPr="000752DF">
              <w:rPr>
                <w:rFonts w:ascii="GHEA Mariam" w:hAnsi="GHEA Mariam"/>
                <w:b/>
                <w:sz w:val="22"/>
                <w:szCs w:val="22"/>
              </w:rPr>
              <w:t>ՏՄՄ</w:t>
            </w:r>
            <w:r w:rsidR="0001317A" w:rsidRPr="00817ECB">
              <w:rPr>
                <w:rFonts w:ascii="GHEA Mariam" w:hAnsi="GHEA Mariam"/>
                <w:b/>
                <w:sz w:val="22"/>
                <w:szCs w:val="22"/>
              </w:rPr>
              <w:t>19.9</w:t>
            </w:r>
          </w:p>
        </w:tc>
        <w:tc>
          <w:tcPr>
            <w:tcW w:w="7945" w:type="dxa"/>
          </w:tcPr>
          <w:p w14:paraId="0B70A90F" w14:textId="2C67D285" w:rsidR="0001317A" w:rsidRPr="00817ECB" w:rsidRDefault="0027000A" w:rsidP="002C55D3">
            <w:pPr>
              <w:tabs>
                <w:tab w:val="right" w:pos="7254"/>
              </w:tabs>
              <w:spacing w:before="60" w:after="60"/>
              <w:rPr>
                <w:rFonts w:ascii="GHEA Mariam" w:hAnsi="GHEA Mariam"/>
                <w:sz w:val="22"/>
                <w:szCs w:val="22"/>
              </w:rPr>
            </w:pPr>
            <w:proofErr w:type="spellStart"/>
            <w:r w:rsidRPr="000752DF">
              <w:rPr>
                <w:rFonts w:ascii="GHEA Mariam" w:hAnsi="GHEA Mariam"/>
                <w:sz w:val="22"/>
                <w:szCs w:val="22"/>
              </w:rPr>
              <w:t>Եթե</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Հայտատու</w:t>
            </w:r>
            <w:proofErr w:type="spellEnd"/>
            <w:r w:rsidRPr="000752DF">
              <w:rPr>
                <w:rFonts w:ascii="GHEA Mariam" w:hAnsi="GHEA Mariam"/>
                <w:sz w:val="22"/>
                <w:szCs w:val="22"/>
                <w:lang w:val="hy-AM"/>
              </w:rPr>
              <w:t>ն</w:t>
            </w:r>
            <w:r w:rsidRPr="000752DF">
              <w:rPr>
                <w:rFonts w:ascii="GHEA Mariam" w:hAnsi="GHEA Mariam"/>
                <w:sz w:val="22"/>
                <w:szCs w:val="22"/>
              </w:rPr>
              <w:t xml:space="preserve"> </w:t>
            </w:r>
            <w:proofErr w:type="spellStart"/>
            <w:r w:rsidRPr="000752DF">
              <w:rPr>
                <w:rFonts w:ascii="GHEA Mariam" w:hAnsi="GHEA Mariam"/>
                <w:sz w:val="22"/>
                <w:szCs w:val="22"/>
              </w:rPr>
              <w:t>կատարում</w:t>
            </w:r>
            <w:proofErr w:type="spellEnd"/>
            <w:r w:rsidRPr="000752DF">
              <w:rPr>
                <w:rFonts w:ascii="GHEA Mariam" w:hAnsi="GHEA Mariam"/>
                <w:sz w:val="22"/>
                <w:szCs w:val="22"/>
              </w:rPr>
              <w:t xml:space="preserve"> է </w:t>
            </w:r>
            <w:proofErr w:type="spellStart"/>
            <w:r w:rsidRPr="000752DF">
              <w:rPr>
                <w:rFonts w:ascii="GHEA Mariam" w:hAnsi="GHEA Mariam"/>
                <w:sz w:val="22"/>
                <w:szCs w:val="22"/>
              </w:rPr>
              <w:t>սույն</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դրույթի</w:t>
            </w:r>
            <w:proofErr w:type="spellEnd"/>
            <w:r w:rsidRPr="000752DF">
              <w:rPr>
                <w:rFonts w:ascii="GHEA Mariam" w:hAnsi="GHEA Mariam"/>
                <w:sz w:val="22"/>
                <w:szCs w:val="22"/>
              </w:rPr>
              <w:t xml:space="preserve"> (ա) կամ (բ) </w:t>
            </w:r>
            <w:proofErr w:type="spellStart"/>
            <w:r w:rsidRPr="000752DF">
              <w:rPr>
                <w:rFonts w:ascii="GHEA Mariam" w:hAnsi="GHEA Mariam"/>
                <w:sz w:val="22"/>
                <w:szCs w:val="22"/>
              </w:rPr>
              <w:t>ենթակետերում</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նախատեսված</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գործողություններից</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որևէ</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մեկը</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Վարկառուն</w:t>
            </w:r>
            <w:proofErr w:type="spellEnd"/>
            <w:r w:rsidR="000752DF" w:rsidRPr="000752DF">
              <w:rPr>
                <w:rFonts w:ascii="GHEA Mariam" w:hAnsi="GHEA Mariam"/>
                <w:sz w:val="22"/>
                <w:szCs w:val="22"/>
              </w:rPr>
              <w:t xml:space="preserve"> </w:t>
            </w:r>
            <w:proofErr w:type="spellStart"/>
            <w:r w:rsidR="0001317A" w:rsidRPr="00817ECB">
              <w:rPr>
                <w:rFonts w:ascii="GHEA Mariam" w:hAnsi="GHEA Mariam"/>
                <w:sz w:val="22"/>
                <w:szCs w:val="22"/>
              </w:rPr>
              <w:t>կհայտարարի</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Հայտատուին</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որակազրկված</w:t>
            </w:r>
            <w:proofErr w:type="spellEnd"/>
            <w:r w:rsidR="0001317A" w:rsidRPr="00817ECB">
              <w:rPr>
                <w:rFonts w:ascii="GHEA Mariam" w:hAnsi="GHEA Mariam"/>
                <w:sz w:val="22"/>
                <w:szCs w:val="22"/>
              </w:rPr>
              <w:t xml:space="preserve"> </w:t>
            </w:r>
            <w:r w:rsidR="00826AB1" w:rsidRPr="000752DF">
              <w:rPr>
                <w:rFonts w:ascii="GHEA Mariam" w:hAnsi="GHEA Mariam"/>
                <w:sz w:val="22"/>
                <w:szCs w:val="22"/>
              </w:rPr>
              <w:t>3</w:t>
            </w:r>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տարի</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ժամկետով</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ում</w:t>
            </w:r>
            <w:proofErr w:type="spellEnd"/>
            <w:r w:rsidR="0001317A" w:rsidRPr="00817ECB">
              <w:rPr>
                <w:rFonts w:ascii="GHEA Mariam" w:hAnsi="GHEA Mariam"/>
                <w:sz w:val="22"/>
                <w:szCs w:val="22"/>
              </w:rPr>
              <w:t xml:space="preserve"> </w:t>
            </w:r>
            <w:proofErr w:type="spellStart"/>
            <w:r w:rsidRPr="000752DF">
              <w:rPr>
                <w:rFonts w:ascii="GHEA Mariam" w:hAnsi="GHEA Mariam"/>
                <w:sz w:val="22"/>
                <w:szCs w:val="22"/>
              </w:rPr>
              <w:t>Գնորդը</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չի</w:t>
            </w:r>
            <w:proofErr w:type="spellEnd"/>
            <w:r w:rsidR="0001317A" w:rsidRPr="00817ECB">
              <w:rPr>
                <w:rFonts w:ascii="GHEA Mariam" w:hAnsi="GHEA Mariam"/>
                <w:sz w:val="22"/>
                <w:szCs w:val="22"/>
              </w:rPr>
              <w:t xml:space="preserve"> կարող </w:t>
            </w:r>
            <w:proofErr w:type="spellStart"/>
            <w:r w:rsidR="0001317A" w:rsidRPr="00817ECB">
              <w:rPr>
                <w:rFonts w:ascii="GHEA Mariam" w:hAnsi="GHEA Mariam"/>
                <w:sz w:val="22"/>
                <w:szCs w:val="22"/>
              </w:rPr>
              <w:t>Պայմանագիր</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շնորհել</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նշված</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ժամանակահատվածի</w:t>
            </w:r>
            <w:proofErr w:type="spellEnd"/>
            <w:r w:rsidR="0001317A" w:rsidRPr="00817ECB">
              <w:rPr>
                <w:rFonts w:ascii="GHEA Mariam" w:hAnsi="GHEA Mariam"/>
                <w:sz w:val="22"/>
                <w:szCs w:val="22"/>
              </w:rPr>
              <w:t xml:space="preserve"> </w:t>
            </w:r>
            <w:proofErr w:type="spellStart"/>
            <w:r w:rsidR="0001317A" w:rsidRPr="00817ECB">
              <w:rPr>
                <w:rFonts w:ascii="GHEA Mariam" w:hAnsi="GHEA Mariam"/>
                <w:sz w:val="22"/>
                <w:szCs w:val="22"/>
              </w:rPr>
              <w:t>ընթացքում</w:t>
            </w:r>
            <w:proofErr w:type="spellEnd"/>
            <w:r w:rsidR="0001317A" w:rsidRPr="00817ECB">
              <w:rPr>
                <w:rFonts w:ascii="GHEA Mariam" w:hAnsi="GHEA Mariam"/>
                <w:sz w:val="22"/>
                <w:szCs w:val="22"/>
              </w:rPr>
              <w:t>:</w:t>
            </w:r>
          </w:p>
        </w:tc>
      </w:tr>
      <w:tr w:rsidR="00817ECB" w:rsidRPr="000752DF" w14:paraId="645088D2" w14:textId="77777777" w:rsidTr="00E525EE">
        <w:tc>
          <w:tcPr>
            <w:tcW w:w="2027" w:type="dxa"/>
          </w:tcPr>
          <w:p w14:paraId="6496555C" w14:textId="77777777" w:rsidR="0001317A" w:rsidRPr="00817ECB" w:rsidRDefault="0001317A" w:rsidP="00264C0A">
            <w:pPr>
              <w:tabs>
                <w:tab w:val="right" w:pos="7434"/>
              </w:tabs>
              <w:spacing w:before="60" w:after="60"/>
              <w:rPr>
                <w:rFonts w:ascii="GHEA Mariam" w:hAnsi="GHEA Mariam"/>
                <w:b/>
                <w:sz w:val="22"/>
                <w:szCs w:val="22"/>
              </w:rPr>
            </w:pPr>
            <w:r w:rsidRPr="00817ECB">
              <w:rPr>
                <w:rFonts w:ascii="GHEA Mariam" w:hAnsi="GHEA Mariam"/>
                <w:b/>
                <w:sz w:val="22"/>
                <w:szCs w:val="22"/>
              </w:rPr>
              <w:t>ՏՄՄ 20.1</w:t>
            </w:r>
          </w:p>
        </w:tc>
        <w:tc>
          <w:tcPr>
            <w:tcW w:w="7945" w:type="dxa"/>
          </w:tcPr>
          <w:p w14:paraId="76558C5A" w14:textId="26040C63" w:rsidR="0001317A" w:rsidRPr="000752DF" w:rsidRDefault="0001317A" w:rsidP="004A7D3D">
            <w:pPr>
              <w:tabs>
                <w:tab w:val="right" w:pos="7254"/>
              </w:tabs>
              <w:spacing w:before="60" w:after="60"/>
              <w:jc w:val="both"/>
              <w:rPr>
                <w:rFonts w:ascii="GHEA Mariam" w:hAnsi="GHEA Mariam"/>
                <w:sz w:val="22"/>
                <w:szCs w:val="22"/>
              </w:rPr>
            </w:pPr>
            <w:proofErr w:type="spellStart"/>
            <w:r w:rsidRPr="00817ECB">
              <w:rPr>
                <w:rFonts w:ascii="GHEA Mariam" w:hAnsi="GHEA Mariam"/>
                <w:sz w:val="22"/>
                <w:szCs w:val="22"/>
              </w:rPr>
              <w:t>Եթե</w:t>
            </w:r>
            <w:proofErr w:type="spellEnd"/>
            <w:r w:rsidR="000752DF" w:rsidRPr="000752DF">
              <w:rPr>
                <w:rFonts w:ascii="GHEA Mariam" w:hAnsi="GHEA Mariam"/>
                <w:sz w:val="22"/>
                <w:szCs w:val="22"/>
                <w:lang w:val="hy-AM"/>
              </w:rPr>
              <w:t xml:space="preserve"> </w:t>
            </w:r>
            <w:proofErr w:type="spellStart"/>
            <w:r w:rsidRPr="00817ECB">
              <w:rPr>
                <w:rFonts w:ascii="GHEA Mariam" w:hAnsi="GHEA Mariam"/>
                <w:sz w:val="22"/>
                <w:szCs w:val="22"/>
              </w:rPr>
              <w:t>Հայտը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ստորագրվում</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ընկերության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ղեկավարի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համաձայն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w:t>
            </w:r>
            <w:proofErr w:type="spellEnd"/>
            <w:r w:rsidRPr="00817ECB">
              <w:rPr>
                <w:rFonts w:ascii="GHEA Mariam" w:hAnsi="GHEA Mariam"/>
                <w:sz w:val="22"/>
                <w:szCs w:val="22"/>
              </w:rPr>
              <w:t xml:space="preserve">. </w:t>
            </w:r>
            <w:proofErr w:type="spellStart"/>
            <w:r w:rsidR="00863459" w:rsidRPr="000752DF">
              <w:rPr>
                <w:rFonts w:ascii="GHEA Mariam" w:hAnsi="GHEA Mariam"/>
                <w:sz w:val="22"/>
                <w:szCs w:val="22"/>
              </w:rPr>
              <w:t>ռեգիստրի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գրանցման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փաստաթղթերի</w:t>
            </w:r>
            <w:proofErr w:type="spellEnd"/>
            <w:r w:rsidRPr="00817ECB">
              <w:rPr>
                <w:rFonts w:ascii="GHEA Mariam" w:hAnsi="GHEA Mariam"/>
                <w:sz w:val="22"/>
                <w:szCs w:val="22"/>
              </w:rPr>
              <w:t xml:space="preserve">) կողմից, </w:t>
            </w:r>
            <w:proofErr w:type="spellStart"/>
            <w:r w:rsidRPr="00817ECB">
              <w:rPr>
                <w:rFonts w:ascii="GHEA Mariam" w:hAnsi="GHEA Mariam"/>
                <w:sz w:val="22"/>
                <w:szCs w:val="22"/>
              </w:rPr>
              <w:t>գրավոր</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լիազորագիր</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չի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պահանջվում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ցանկացած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այլ</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պարագայում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Հայտի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ներկայացվի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Հայտատուի</w:t>
            </w:r>
            <w:proofErr w:type="spellEnd"/>
            <w:r w:rsidRPr="00817ECB">
              <w:rPr>
                <w:rFonts w:ascii="GHEA Mariam" w:hAnsi="GHEA Mariam"/>
                <w:sz w:val="22"/>
                <w:szCs w:val="22"/>
              </w:rPr>
              <w:t xml:space="preserve"> կողմից </w:t>
            </w:r>
            <w:proofErr w:type="spellStart"/>
            <w:r w:rsidRPr="00817ECB">
              <w:rPr>
                <w:rFonts w:ascii="GHEA Mariam" w:hAnsi="GHEA Mariam"/>
                <w:sz w:val="22"/>
                <w:szCs w:val="22"/>
              </w:rPr>
              <w:t>ստորագրված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պաշտոնական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նամակ-լիազորագրի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սկանավորված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պատճենը</w:t>
            </w:r>
            <w:proofErr w:type="spellEnd"/>
            <w:r w:rsidRPr="00817ECB">
              <w:rPr>
                <w:rFonts w:ascii="GHEA Mariam" w:hAnsi="GHEA Mariam"/>
                <w:sz w:val="22"/>
                <w:szCs w:val="22"/>
              </w:rPr>
              <w:t>:</w:t>
            </w:r>
          </w:p>
          <w:p w14:paraId="4AF6420B" w14:textId="64A664F7" w:rsidR="004A7D3D" w:rsidRPr="00817ECB" w:rsidRDefault="004A7D3D" w:rsidP="00817ECB">
            <w:pPr>
              <w:tabs>
                <w:tab w:val="right" w:pos="7254"/>
              </w:tabs>
              <w:spacing w:before="60" w:after="60"/>
              <w:jc w:val="both"/>
              <w:rPr>
                <w:rFonts w:ascii="GHEA Mariam" w:hAnsi="GHEA Mariam"/>
                <w:sz w:val="22"/>
                <w:szCs w:val="22"/>
              </w:rPr>
            </w:pPr>
          </w:p>
        </w:tc>
      </w:tr>
      <w:tr w:rsidR="00863459" w:rsidRPr="000752DF" w14:paraId="01EB4F06" w14:textId="77777777" w:rsidTr="00E525EE">
        <w:tc>
          <w:tcPr>
            <w:tcW w:w="2027" w:type="dxa"/>
          </w:tcPr>
          <w:p w14:paraId="4DC64D1E" w14:textId="77777777" w:rsidR="00863459" w:rsidRPr="000752DF" w:rsidRDefault="00863459" w:rsidP="00A3126F">
            <w:pPr>
              <w:tabs>
                <w:tab w:val="right" w:pos="7434"/>
              </w:tabs>
              <w:spacing w:before="60" w:after="60"/>
              <w:rPr>
                <w:rFonts w:ascii="GHEA Mariam" w:hAnsi="GHEA Mariam"/>
                <w:b/>
                <w:sz w:val="22"/>
                <w:szCs w:val="22"/>
              </w:rPr>
            </w:pPr>
            <w:r w:rsidRPr="000752DF">
              <w:rPr>
                <w:rFonts w:ascii="GHEA Mariam" w:hAnsi="GHEA Mariam"/>
                <w:b/>
                <w:sz w:val="22"/>
                <w:szCs w:val="22"/>
              </w:rPr>
              <w:t>ՏՄՄ 20.2</w:t>
            </w:r>
          </w:p>
        </w:tc>
        <w:tc>
          <w:tcPr>
            <w:tcW w:w="7945" w:type="dxa"/>
          </w:tcPr>
          <w:p w14:paraId="4B8958A1" w14:textId="77777777" w:rsidR="00A76ED2" w:rsidRPr="000752DF" w:rsidRDefault="00863459" w:rsidP="00863459">
            <w:pPr>
              <w:tabs>
                <w:tab w:val="right" w:pos="7254"/>
              </w:tabs>
              <w:spacing w:before="60" w:after="60"/>
              <w:rPr>
                <w:rFonts w:ascii="GHEA Mariam" w:hAnsi="GHEA Mariam"/>
                <w:sz w:val="22"/>
                <w:szCs w:val="22"/>
              </w:rPr>
            </w:pPr>
            <w:proofErr w:type="spellStart"/>
            <w:r w:rsidRPr="000752DF">
              <w:rPr>
                <w:rFonts w:ascii="GHEA Mariam" w:hAnsi="GHEA Mariam"/>
                <w:sz w:val="22"/>
                <w:szCs w:val="22"/>
              </w:rPr>
              <w:t>Համատեղ</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ձեռնարկությամբ</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դիմելու</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դեպքում</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Հայտատուի</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անունից</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ստորագրվող</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գրավոր</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լիազորագիրը</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պետք</w:t>
            </w:r>
            <w:proofErr w:type="spellEnd"/>
            <w:r w:rsidRPr="000752DF">
              <w:rPr>
                <w:rFonts w:ascii="GHEA Mariam" w:hAnsi="GHEA Mariam"/>
                <w:sz w:val="22"/>
                <w:szCs w:val="22"/>
              </w:rPr>
              <w:t xml:space="preserve"> է </w:t>
            </w:r>
            <w:proofErr w:type="spellStart"/>
            <w:r w:rsidRPr="000752DF">
              <w:rPr>
                <w:rFonts w:ascii="GHEA Mariam" w:hAnsi="GHEA Mariam"/>
                <w:sz w:val="22"/>
                <w:szCs w:val="22"/>
              </w:rPr>
              <w:t>բաղկացած</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լինի</w:t>
            </w:r>
            <w:proofErr w:type="spellEnd"/>
            <w:r w:rsidR="00A76ED2" w:rsidRPr="000752DF">
              <w:rPr>
                <w:rFonts w:ascii="GHEA Mariam" w:hAnsi="GHEA Mariam"/>
                <w:sz w:val="22"/>
                <w:szCs w:val="22"/>
              </w:rPr>
              <w:t>`</w:t>
            </w:r>
            <w:r w:rsidRPr="000752DF">
              <w:rPr>
                <w:rFonts w:ascii="GHEA Mariam" w:hAnsi="GHEA Mariam"/>
                <w:sz w:val="22"/>
                <w:szCs w:val="22"/>
              </w:rPr>
              <w:t xml:space="preserve"> </w:t>
            </w:r>
            <w:proofErr w:type="spellStart"/>
            <w:r w:rsidR="00F8401B" w:rsidRPr="000752DF">
              <w:rPr>
                <w:rFonts w:ascii="GHEA Mariam" w:hAnsi="GHEA Mariam"/>
                <w:sz w:val="22"/>
                <w:szCs w:val="22"/>
              </w:rPr>
              <w:t>սկանավորված</w:t>
            </w:r>
            <w:proofErr w:type="spellEnd"/>
            <w:r w:rsidR="00F8401B" w:rsidRPr="000752DF">
              <w:rPr>
                <w:rFonts w:ascii="GHEA Mariam" w:hAnsi="GHEA Mariam"/>
                <w:sz w:val="22"/>
                <w:szCs w:val="22"/>
              </w:rPr>
              <w:t xml:space="preserve"> </w:t>
            </w:r>
            <w:proofErr w:type="spellStart"/>
            <w:r w:rsidR="00F8401B" w:rsidRPr="000752DF">
              <w:rPr>
                <w:rFonts w:ascii="GHEA Mariam" w:hAnsi="GHEA Mariam"/>
                <w:sz w:val="22"/>
                <w:szCs w:val="22"/>
              </w:rPr>
              <w:t>նամակ-լիազորագրի</w:t>
            </w:r>
            <w:proofErr w:type="spellEnd"/>
            <w:r w:rsidR="00F8401B" w:rsidRPr="000752DF">
              <w:rPr>
                <w:rFonts w:ascii="GHEA Mariam" w:hAnsi="GHEA Mariam"/>
                <w:sz w:val="22"/>
                <w:szCs w:val="22"/>
                <w:lang w:val="hy-AM"/>
              </w:rPr>
              <w:t xml:space="preserve"> պատճենից</w:t>
            </w:r>
            <w:r w:rsidRPr="000752DF">
              <w:rPr>
                <w:rFonts w:ascii="GHEA Mariam" w:hAnsi="GHEA Mariam"/>
                <w:sz w:val="22"/>
                <w:szCs w:val="22"/>
              </w:rPr>
              <w:t xml:space="preserve">:  </w:t>
            </w:r>
          </w:p>
          <w:p w14:paraId="6F1A056E" w14:textId="77777777" w:rsidR="00A76ED2" w:rsidRPr="000752DF" w:rsidRDefault="00A76ED2" w:rsidP="00A76ED2">
            <w:pPr>
              <w:tabs>
                <w:tab w:val="right" w:pos="7254"/>
              </w:tabs>
              <w:spacing w:before="60" w:after="60"/>
              <w:rPr>
                <w:rFonts w:ascii="GHEA Mariam" w:hAnsi="GHEA Mariam"/>
                <w:sz w:val="22"/>
                <w:szCs w:val="22"/>
              </w:rPr>
            </w:pPr>
          </w:p>
          <w:p w14:paraId="544F5135" w14:textId="77777777" w:rsidR="00A76ED2" w:rsidRPr="000752DF" w:rsidRDefault="00A76ED2" w:rsidP="00A76ED2">
            <w:pPr>
              <w:tabs>
                <w:tab w:val="right" w:pos="7254"/>
              </w:tabs>
              <w:spacing w:before="60" w:after="60"/>
              <w:rPr>
                <w:rFonts w:ascii="GHEA Mariam" w:hAnsi="GHEA Mariam"/>
                <w:sz w:val="22"/>
                <w:szCs w:val="22"/>
              </w:rPr>
            </w:pPr>
            <w:proofErr w:type="spellStart"/>
            <w:r w:rsidRPr="000752DF">
              <w:rPr>
                <w:rFonts w:ascii="GHEA Mariam" w:hAnsi="GHEA Mariam"/>
                <w:sz w:val="22"/>
                <w:szCs w:val="22"/>
              </w:rPr>
              <w:t>Լիազորագրի</w:t>
            </w:r>
            <w:proofErr w:type="spellEnd"/>
            <w:r w:rsidR="00863459" w:rsidRPr="000752DF">
              <w:rPr>
                <w:rFonts w:ascii="GHEA Mariam" w:hAnsi="GHEA Mariam"/>
                <w:sz w:val="22"/>
                <w:szCs w:val="22"/>
              </w:rPr>
              <w:t xml:space="preserve"> </w:t>
            </w:r>
            <w:proofErr w:type="spellStart"/>
            <w:r w:rsidR="00863459" w:rsidRPr="000752DF">
              <w:rPr>
                <w:rFonts w:ascii="GHEA Mariam" w:hAnsi="GHEA Mariam"/>
                <w:sz w:val="22"/>
                <w:szCs w:val="22"/>
              </w:rPr>
              <w:t>սկանավորված</w:t>
            </w:r>
            <w:proofErr w:type="spellEnd"/>
            <w:r w:rsidR="00863459" w:rsidRPr="000752DF">
              <w:rPr>
                <w:rFonts w:ascii="GHEA Mariam" w:hAnsi="GHEA Mariam"/>
                <w:sz w:val="22"/>
                <w:szCs w:val="22"/>
              </w:rPr>
              <w:t xml:space="preserve"> </w:t>
            </w:r>
            <w:proofErr w:type="spellStart"/>
            <w:r w:rsidR="00863459" w:rsidRPr="000752DF">
              <w:rPr>
                <w:rFonts w:ascii="GHEA Mariam" w:hAnsi="GHEA Mariam"/>
                <w:sz w:val="22"/>
                <w:szCs w:val="22"/>
              </w:rPr>
              <w:t>տարբերակը</w:t>
            </w:r>
            <w:proofErr w:type="spellEnd"/>
            <w:r w:rsidR="00863459" w:rsidRPr="000752DF">
              <w:rPr>
                <w:rFonts w:ascii="GHEA Mariam" w:hAnsi="GHEA Mariam"/>
                <w:sz w:val="22"/>
                <w:szCs w:val="22"/>
              </w:rPr>
              <w:t xml:space="preserve"> </w:t>
            </w:r>
            <w:proofErr w:type="spellStart"/>
            <w:r w:rsidR="00863459" w:rsidRPr="000752DF">
              <w:rPr>
                <w:rFonts w:ascii="GHEA Mariam" w:hAnsi="GHEA Mariam"/>
                <w:sz w:val="22"/>
                <w:szCs w:val="22"/>
              </w:rPr>
              <w:t>պետք</w:t>
            </w:r>
            <w:proofErr w:type="spellEnd"/>
            <w:r w:rsidR="00863459" w:rsidRPr="000752DF">
              <w:rPr>
                <w:rFonts w:ascii="GHEA Mariam" w:hAnsi="GHEA Mariam"/>
                <w:sz w:val="22"/>
                <w:szCs w:val="22"/>
              </w:rPr>
              <w:t xml:space="preserve"> է </w:t>
            </w:r>
            <w:proofErr w:type="spellStart"/>
            <w:r w:rsidR="00863459" w:rsidRPr="000752DF">
              <w:rPr>
                <w:rFonts w:ascii="GHEA Mariam" w:hAnsi="GHEA Mariam"/>
                <w:sz w:val="22"/>
                <w:szCs w:val="22"/>
              </w:rPr>
              <w:t>ներկայացվի</w:t>
            </w:r>
            <w:proofErr w:type="spellEnd"/>
            <w:r w:rsidR="00863459" w:rsidRPr="000752DF">
              <w:rPr>
                <w:rFonts w:ascii="GHEA Mariam" w:hAnsi="GHEA Mariam"/>
                <w:sz w:val="22"/>
                <w:szCs w:val="22"/>
              </w:rPr>
              <w:t xml:space="preserve"> </w:t>
            </w:r>
            <w:proofErr w:type="spellStart"/>
            <w:r w:rsidR="00863459" w:rsidRPr="000752DF">
              <w:rPr>
                <w:rFonts w:ascii="GHEA Mariam" w:hAnsi="GHEA Mariam"/>
                <w:sz w:val="22"/>
                <w:szCs w:val="22"/>
              </w:rPr>
              <w:t>Հայտի</w:t>
            </w:r>
            <w:proofErr w:type="spellEnd"/>
            <w:r w:rsidR="00863459" w:rsidRPr="000752DF">
              <w:rPr>
                <w:rFonts w:ascii="GHEA Mariam" w:hAnsi="GHEA Mariam"/>
                <w:sz w:val="22"/>
                <w:szCs w:val="22"/>
              </w:rPr>
              <w:t xml:space="preserve"> </w:t>
            </w:r>
            <w:proofErr w:type="spellStart"/>
            <w:r w:rsidR="00863459" w:rsidRPr="000752DF">
              <w:rPr>
                <w:rFonts w:ascii="GHEA Mariam" w:hAnsi="GHEA Mariam"/>
                <w:sz w:val="22"/>
                <w:szCs w:val="22"/>
              </w:rPr>
              <w:t>հետ</w:t>
            </w:r>
            <w:proofErr w:type="spellEnd"/>
            <w:r w:rsidR="00863459" w:rsidRPr="000752DF">
              <w:rPr>
                <w:rFonts w:ascii="GHEA Mariam" w:hAnsi="GHEA Mariam"/>
                <w:sz w:val="22"/>
                <w:szCs w:val="22"/>
              </w:rPr>
              <w:t xml:space="preserve"> </w:t>
            </w:r>
            <w:proofErr w:type="spellStart"/>
            <w:r w:rsidR="00863459" w:rsidRPr="000752DF">
              <w:rPr>
                <w:rFonts w:ascii="GHEA Mariam" w:hAnsi="GHEA Mariam"/>
                <w:sz w:val="22"/>
                <w:szCs w:val="22"/>
              </w:rPr>
              <w:t>մեկտեղ</w:t>
            </w:r>
            <w:proofErr w:type="spellEnd"/>
            <w:r w:rsidR="00863459" w:rsidRPr="000752DF">
              <w:rPr>
                <w:rFonts w:ascii="GHEA Mariam" w:hAnsi="GHEA Mariam"/>
                <w:sz w:val="22"/>
                <w:szCs w:val="22"/>
              </w:rPr>
              <w:t>:</w:t>
            </w:r>
          </w:p>
        </w:tc>
      </w:tr>
      <w:tr w:rsidR="00E525EE" w:rsidRPr="000752DF" w14:paraId="31EF7556" w14:textId="77777777" w:rsidTr="00E525EE">
        <w:tc>
          <w:tcPr>
            <w:tcW w:w="2027" w:type="dxa"/>
          </w:tcPr>
          <w:p w14:paraId="009DBE8E" w14:textId="77777777" w:rsidR="0001317A" w:rsidRPr="00817ECB" w:rsidRDefault="0001317A" w:rsidP="00264C0A">
            <w:pPr>
              <w:tabs>
                <w:tab w:val="right" w:pos="7434"/>
              </w:tabs>
              <w:spacing w:before="60" w:after="60"/>
              <w:rPr>
                <w:rFonts w:ascii="GHEA Mariam" w:hAnsi="GHEA Mariam"/>
                <w:b/>
                <w:sz w:val="22"/>
                <w:szCs w:val="22"/>
              </w:rPr>
            </w:pPr>
          </w:p>
        </w:tc>
        <w:tc>
          <w:tcPr>
            <w:tcW w:w="7945" w:type="dxa"/>
          </w:tcPr>
          <w:p w14:paraId="3EA3EE08" w14:textId="77777777" w:rsidR="0001317A" w:rsidRPr="00817ECB" w:rsidRDefault="0001317A" w:rsidP="002C55D3">
            <w:pPr>
              <w:tabs>
                <w:tab w:val="right" w:pos="7254"/>
              </w:tabs>
              <w:spacing w:before="60" w:after="60"/>
              <w:rPr>
                <w:rFonts w:ascii="GHEA Mariam" w:hAnsi="GHEA Mariam"/>
                <w:sz w:val="22"/>
                <w:szCs w:val="22"/>
              </w:rPr>
            </w:pPr>
            <w:r w:rsidRPr="00817ECB">
              <w:rPr>
                <w:rFonts w:ascii="GHEA Mariam" w:hAnsi="GHEA Mariam"/>
                <w:b/>
                <w:sz w:val="22"/>
                <w:szCs w:val="22"/>
              </w:rPr>
              <w:t xml:space="preserve">Դ. </w:t>
            </w:r>
            <w:proofErr w:type="spellStart"/>
            <w:r w:rsidRPr="00817ECB">
              <w:rPr>
                <w:rFonts w:ascii="GHEA Mariam" w:hAnsi="GHEA Mariam"/>
                <w:b/>
                <w:sz w:val="22"/>
                <w:szCs w:val="22"/>
              </w:rPr>
              <w:t>Հայտերի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ներկայացում</w:t>
            </w:r>
            <w:proofErr w:type="spellEnd"/>
            <w:r w:rsidRPr="00817ECB">
              <w:rPr>
                <w:rFonts w:ascii="GHEA Mariam" w:hAnsi="GHEA Mariam"/>
                <w:b/>
                <w:sz w:val="22"/>
                <w:szCs w:val="22"/>
              </w:rPr>
              <w:t xml:space="preserve"> և </w:t>
            </w:r>
            <w:proofErr w:type="spellStart"/>
            <w:r w:rsidRPr="00817ECB">
              <w:rPr>
                <w:rFonts w:ascii="GHEA Mariam" w:hAnsi="GHEA Mariam"/>
                <w:b/>
                <w:sz w:val="22"/>
                <w:szCs w:val="22"/>
              </w:rPr>
              <w:t>բացում</w:t>
            </w:r>
            <w:proofErr w:type="spellEnd"/>
          </w:p>
        </w:tc>
      </w:tr>
      <w:tr w:rsidR="0001317A" w:rsidRPr="000752DF" w14:paraId="7D489DEF" w14:textId="77777777" w:rsidTr="00E525EE">
        <w:tc>
          <w:tcPr>
            <w:tcW w:w="2027" w:type="dxa"/>
          </w:tcPr>
          <w:p w14:paraId="4A752DAC" w14:textId="77777777" w:rsidR="0001317A" w:rsidRPr="00817ECB" w:rsidRDefault="0001317A" w:rsidP="0001317A">
            <w:pPr>
              <w:spacing w:before="120"/>
              <w:rPr>
                <w:rFonts w:ascii="GHEA Mariam" w:hAnsi="GHEA Mariam"/>
                <w:b/>
                <w:sz w:val="22"/>
                <w:szCs w:val="22"/>
              </w:rPr>
            </w:pPr>
            <w:r w:rsidRPr="00817ECB">
              <w:rPr>
                <w:rFonts w:ascii="GHEA Mariam" w:hAnsi="GHEA Mariam"/>
                <w:b/>
                <w:sz w:val="22"/>
                <w:szCs w:val="22"/>
              </w:rPr>
              <w:t xml:space="preserve">ՏՄՄ 22.1 </w:t>
            </w:r>
          </w:p>
          <w:p w14:paraId="0C65F9A0" w14:textId="77777777" w:rsidR="0001317A" w:rsidRPr="00817ECB" w:rsidRDefault="0001317A" w:rsidP="00264C0A">
            <w:pPr>
              <w:tabs>
                <w:tab w:val="right" w:pos="7434"/>
              </w:tabs>
              <w:spacing w:before="60" w:after="60"/>
              <w:rPr>
                <w:rFonts w:ascii="GHEA Mariam" w:hAnsi="GHEA Mariam"/>
                <w:b/>
                <w:sz w:val="22"/>
                <w:szCs w:val="22"/>
              </w:rPr>
            </w:pPr>
          </w:p>
        </w:tc>
        <w:tc>
          <w:tcPr>
            <w:tcW w:w="7945" w:type="dxa"/>
          </w:tcPr>
          <w:p w14:paraId="3F26364F" w14:textId="5E7C47AC" w:rsidR="0001317A" w:rsidRPr="00817ECB" w:rsidRDefault="0001317A" w:rsidP="0001317A">
            <w:pPr>
              <w:tabs>
                <w:tab w:val="right" w:pos="7254"/>
              </w:tabs>
              <w:spacing w:before="60" w:after="60"/>
              <w:jc w:val="both"/>
              <w:rPr>
                <w:rFonts w:ascii="GHEA Mariam" w:hAnsi="GHEA Mariam"/>
                <w:sz w:val="22"/>
                <w:szCs w:val="22"/>
              </w:rPr>
            </w:pPr>
            <w:proofErr w:type="spellStart"/>
            <w:r w:rsidRPr="00817ECB">
              <w:rPr>
                <w:rFonts w:ascii="GHEA Mariam" w:hAnsi="GHEA Mariam"/>
                <w:sz w:val="22"/>
                <w:szCs w:val="22"/>
              </w:rPr>
              <w:t>Մրցութային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Հայտերի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ներկայացումը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իրականացվելու</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էլեկտրոնային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եղանակով</w:t>
            </w:r>
            <w:proofErr w:type="spellEnd"/>
            <w:r w:rsidRPr="00817ECB">
              <w:rPr>
                <w:rFonts w:ascii="GHEA Mariam" w:hAnsi="GHEA Mariam"/>
                <w:sz w:val="22"/>
                <w:szCs w:val="22"/>
              </w:rPr>
              <w:t xml:space="preserve">՝ ARMEPS </w:t>
            </w:r>
            <w:proofErr w:type="spellStart"/>
            <w:r w:rsidRPr="00817ECB">
              <w:rPr>
                <w:rFonts w:ascii="GHEA Mariam" w:hAnsi="GHEA Mariam"/>
                <w:sz w:val="22"/>
                <w:szCs w:val="22"/>
              </w:rPr>
              <w:t>էլ</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գնումների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համակարգի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միջոցով</w:t>
            </w:r>
            <w:proofErr w:type="spellEnd"/>
            <w:r w:rsidRPr="00817ECB">
              <w:rPr>
                <w:rFonts w:ascii="GHEA Mariam" w:hAnsi="GHEA Mariam"/>
                <w:sz w:val="22"/>
                <w:szCs w:val="22"/>
              </w:rPr>
              <w:t xml:space="preserve">: </w:t>
            </w:r>
          </w:p>
          <w:p w14:paraId="2F8E3309" w14:textId="4F6613DD" w:rsidR="0001317A" w:rsidRPr="00817ECB" w:rsidRDefault="0001317A" w:rsidP="00661D1D">
            <w:pPr>
              <w:pStyle w:val="Sub-ClauseText"/>
              <w:tabs>
                <w:tab w:val="left" w:pos="0"/>
              </w:tabs>
              <w:suppressAutoHyphens/>
              <w:spacing w:before="0" w:after="0"/>
              <w:rPr>
                <w:rFonts w:ascii="GHEA Mariam" w:hAnsi="GHEA Mariam"/>
                <w:b/>
                <w:i/>
                <w:sz w:val="22"/>
                <w:szCs w:val="22"/>
              </w:rPr>
            </w:pPr>
            <w:proofErr w:type="spellStart"/>
            <w:r w:rsidRPr="00817ECB">
              <w:rPr>
                <w:rFonts w:ascii="GHEA Mariam" w:hAnsi="GHEA Mariam"/>
                <w:spacing w:val="0"/>
                <w:sz w:val="22"/>
                <w:szCs w:val="22"/>
              </w:rPr>
              <w:t>Հայտերի</w:t>
            </w:r>
            <w:proofErr w:type="spellEnd"/>
            <w:r w:rsidRPr="00817ECB">
              <w:rPr>
                <w:rFonts w:ascii="GHEA Mariam" w:hAnsi="GHEA Mariam"/>
                <w:spacing w:val="0"/>
                <w:sz w:val="22"/>
                <w:szCs w:val="22"/>
              </w:rPr>
              <w:t xml:space="preserve"> </w:t>
            </w:r>
            <w:proofErr w:type="spellStart"/>
            <w:r w:rsidRPr="00817ECB">
              <w:rPr>
                <w:rFonts w:ascii="GHEA Mariam" w:hAnsi="GHEA Mariam"/>
                <w:spacing w:val="0"/>
                <w:sz w:val="22"/>
                <w:szCs w:val="22"/>
              </w:rPr>
              <w:t>ներկայացման</w:t>
            </w:r>
            <w:proofErr w:type="spellEnd"/>
            <w:r w:rsidRPr="00817ECB">
              <w:rPr>
                <w:rFonts w:ascii="GHEA Mariam" w:hAnsi="GHEA Mariam"/>
                <w:spacing w:val="0"/>
                <w:sz w:val="22"/>
                <w:szCs w:val="22"/>
              </w:rPr>
              <w:t xml:space="preserve"> </w:t>
            </w:r>
            <w:proofErr w:type="spellStart"/>
            <w:r w:rsidRPr="00817ECB">
              <w:rPr>
                <w:rFonts w:ascii="GHEA Mariam" w:hAnsi="GHEA Mariam"/>
                <w:spacing w:val="0"/>
                <w:sz w:val="22"/>
                <w:szCs w:val="22"/>
              </w:rPr>
              <w:t>վերջնաժամկետը</w:t>
            </w:r>
            <w:proofErr w:type="spellEnd"/>
            <w:r w:rsidRPr="00817ECB">
              <w:rPr>
                <w:rFonts w:ascii="GHEA Mariam" w:hAnsi="GHEA Mariam"/>
                <w:spacing w:val="0"/>
                <w:sz w:val="22"/>
                <w:szCs w:val="22"/>
              </w:rPr>
              <w:t xml:space="preserve">` </w:t>
            </w:r>
            <w:r w:rsidR="00661D1D" w:rsidRPr="00075A88">
              <w:rPr>
                <w:rFonts w:ascii="GHEA Mariam" w:hAnsi="GHEA Mariam"/>
                <w:b/>
                <w:bCs/>
                <w:spacing w:val="0"/>
                <w:sz w:val="22"/>
                <w:szCs w:val="22"/>
              </w:rPr>
              <w:t xml:space="preserve">2022թ. </w:t>
            </w:r>
            <w:proofErr w:type="spellStart"/>
            <w:r w:rsidR="00661D1D" w:rsidRPr="00075A88">
              <w:rPr>
                <w:rFonts w:ascii="GHEA Mariam" w:hAnsi="GHEA Mariam"/>
                <w:b/>
                <w:bCs/>
                <w:spacing w:val="0"/>
                <w:sz w:val="22"/>
                <w:szCs w:val="22"/>
              </w:rPr>
              <w:t>ապրիլի</w:t>
            </w:r>
            <w:proofErr w:type="spellEnd"/>
            <w:r w:rsidR="00661D1D" w:rsidRPr="00075A88">
              <w:rPr>
                <w:rFonts w:ascii="GHEA Mariam" w:hAnsi="GHEA Mariam"/>
                <w:b/>
                <w:bCs/>
                <w:spacing w:val="0"/>
                <w:sz w:val="22"/>
                <w:szCs w:val="22"/>
              </w:rPr>
              <w:t xml:space="preserve"> 29-ին</w:t>
            </w:r>
            <w:r w:rsidRPr="00075A88">
              <w:rPr>
                <w:rFonts w:ascii="GHEA Mariam" w:hAnsi="GHEA Mariam"/>
                <w:b/>
                <w:bCs/>
                <w:spacing w:val="0"/>
                <w:sz w:val="22"/>
                <w:szCs w:val="22"/>
              </w:rPr>
              <w:t>, ժամը`15:00 (</w:t>
            </w:r>
            <w:proofErr w:type="spellStart"/>
            <w:r w:rsidRPr="00075A88">
              <w:rPr>
                <w:rFonts w:ascii="GHEA Mariam" w:hAnsi="GHEA Mariam"/>
                <w:b/>
                <w:bCs/>
                <w:spacing w:val="0"/>
                <w:sz w:val="22"/>
                <w:szCs w:val="22"/>
              </w:rPr>
              <w:t>տեղական</w:t>
            </w:r>
            <w:proofErr w:type="spellEnd"/>
            <w:r w:rsidRPr="00075A88">
              <w:rPr>
                <w:rFonts w:ascii="GHEA Mariam" w:hAnsi="GHEA Mariam"/>
                <w:b/>
                <w:bCs/>
                <w:spacing w:val="0"/>
                <w:sz w:val="22"/>
                <w:szCs w:val="22"/>
              </w:rPr>
              <w:t xml:space="preserve"> </w:t>
            </w:r>
            <w:proofErr w:type="spellStart"/>
            <w:r w:rsidR="00911FFD" w:rsidRPr="00075A88">
              <w:rPr>
                <w:rFonts w:ascii="GHEA Mariam" w:hAnsi="GHEA Mariam"/>
                <w:b/>
                <w:bCs/>
                <w:spacing w:val="0"/>
                <w:sz w:val="22"/>
                <w:szCs w:val="22"/>
              </w:rPr>
              <w:t>ժամանակով</w:t>
            </w:r>
            <w:proofErr w:type="spellEnd"/>
            <w:r w:rsidR="00911FFD" w:rsidRPr="00075A88">
              <w:rPr>
                <w:rFonts w:ascii="GHEA Mariam" w:hAnsi="GHEA Mariam"/>
                <w:b/>
                <w:bCs/>
                <w:spacing w:val="0"/>
                <w:sz w:val="22"/>
                <w:szCs w:val="22"/>
              </w:rPr>
              <w:t>)</w:t>
            </w:r>
            <w:r w:rsidRPr="00075A88">
              <w:rPr>
                <w:rFonts w:ascii="GHEA Mariam" w:hAnsi="GHEA Mariam"/>
                <w:b/>
                <w:bCs/>
                <w:spacing w:val="0"/>
                <w:sz w:val="22"/>
                <w:szCs w:val="22"/>
              </w:rPr>
              <w:t>:</w:t>
            </w:r>
            <w:r w:rsidRPr="00817ECB">
              <w:rPr>
                <w:rFonts w:ascii="GHEA Mariam" w:hAnsi="GHEA Mariam"/>
                <w:spacing w:val="0"/>
                <w:sz w:val="22"/>
                <w:szCs w:val="22"/>
              </w:rPr>
              <w:t xml:space="preserve">  </w:t>
            </w:r>
          </w:p>
        </w:tc>
      </w:tr>
      <w:tr w:rsidR="0001317A" w:rsidRPr="000752DF" w14:paraId="7702B1A5" w14:textId="77777777" w:rsidTr="00E525EE">
        <w:tc>
          <w:tcPr>
            <w:tcW w:w="2027" w:type="dxa"/>
          </w:tcPr>
          <w:p w14:paraId="65DFC678" w14:textId="77777777" w:rsidR="0001317A" w:rsidRPr="00817ECB" w:rsidRDefault="0001317A" w:rsidP="003E0232">
            <w:pPr>
              <w:tabs>
                <w:tab w:val="right" w:pos="7434"/>
              </w:tabs>
              <w:spacing w:before="60" w:after="60"/>
              <w:rPr>
                <w:rFonts w:ascii="GHEA Mariam" w:hAnsi="GHEA Mariam"/>
                <w:b/>
                <w:sz w:val="22"/>
                <w:szCs w:val="22"/>
              </w:rPr>
            </w:pPr>
            <w:r w:rsidRPr="00817ECB">
              <w:rPr>
                <w:rFonts w:ascii="GHEA Mariam" w:hAnsi="GHEA Mariam"/>
                <w:b/>
                <w:sz w:val="22"/>
                <w:szCs w:val="22"/>
              </w:rPr>
              <w:t>ՏՄՄ 25.1</w:t>
            </w:r>
          </w:p>
        </w:tc>
        <w:tc>
          <w:tcPr>
            <w:tcW w:w="7945" w:type="dxa"/>
          </w:tcPr>
          <w:p w14:paraId="54CDD21E" w14:textId="08DF394D" w:rsidR="0001317A" w:rsidRPr="00817ECB" w:rsidRDefault="0001317A" w:rsidP="00817ECB">
            <w:pPr>
              <w:pStyle w:val="Sub-ClauseText"/>
              <w:tabs>
                <w:tab w:val="left" w:pos="0"/>
              </w:tabs>
              <w:suppressAutoHyphens/>
              <w:rPr>
                <w:rFonts w:ascii="GHEA Mariam" w:hAnsi="GHEA Mariam"/>
                <w:sz w:val="22"/>
                <w:szCs w:val="22"/>
              </w:rPr>
            </w:pPr>
            <w:proofErr w:type="spellStart"/>
            <w:r w:rsidRPr="00817ECB">
              <w:rPr>
                <w:rFonts w:ascii="GHEA Mariam" w:hAnsi="GHEA Mariam"/>
                <w:sz w:val="22"/>
                <w:szCs w:val="22"/>
              </w:rPr>
              <w:t>Մրցութային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Հայտերի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բացումը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իրականացվելու</w:t>
            </w:r>
            <w:proofErr w:type="spellEnd"/>
            <w:r w:rsidRPr="00817ECB">
              <w:rPr>
                <w:rFonts w:ascii="GHEA Mariam" w:hAnsi="GHEA Mariam"/>
                <w:sz w:val="22"/>
                <w:szCs w:val="22"/>
              </w:rPr>
              <w:t xml:space="preserve"> է </w:t>
            </w:r>
            <w:r w:rsidR="00CC64BD" w:rsidRPr="000752DF">
              <w:rPr>
                <w:rFonts w:ascii="GHEA Mariam" w:hAnsi="GHEA Mariam"/>
                <w:b/>
                <w:sz w:val="22"/>
                <w:szCs w:val="22"/>
              </w:rPr>
              <w:t xml:space="preserve">2022թ. </w:t>
            </w:r>
            <w:r w:rsidR="00E525EE">
              <w:rPr>
                <w:rFonts w:ascii="GHEA Mariam" w:hAnsi="GHEA Mariam"/>
                <w:b/>
                <w:sz w:val="22"/>
                <w:szCs w:val="22"/>
                <w:lang w:val="hy-AM"/>
              </w:rPr>
              <w:t>ապրիլի 29</w:t>
            </w:r>
            <w:r w:rsidR="00CC64BD" w:rsidRPr="000752DF">
              <w:rPr>
                <w:rFonts w:ascii="GHEA Mariam" w:hAnsi="GHEA Mariam"/>
                <w:b/>
                <w:sz w:val="22"/>
                <w:szCs w:val="22"/>
              </w:rPr>
              <w:t>-</w:t>
            </w:r>
            <w:proofErr w:type="spellStart"/>
            <w:r w:rsidR="00CC64BD" w:rsidRPr="000752DF">
              <w:rPr>
                <w:rFonts w:ascii="GHEA Mariam" w:hAnsi="GHEA Mariam"/>
                <w:b/>
                <w:sz w:val="22"/>
                <w:szCs w:val="22"/>
              </w:rPr>
              <w:t>ին</w:t>
            </w:r>
            <w:proofErr w:type="spellEnd"/>
            <w:r w:rsidRPr="000752DF">
              <w:rPr>
                <w:rFonts w:ascii="GHEA Mariam" w:hAnsi="GHEA Mariam"/>
                <w:b/>
                <w:sz w:val="22"/>
                <w:szCs w:val="22"/>
              </w:rPr>
              <w:t xml:space="preserve"> </w:t>
            </w:r>
            <w:r w:rsidRPr="000752DF">
              <w:rPr>
                <w:rFonts w:ascii="GHEA Mariam" w:hAnsi="GHEA Mariam"/>
                <w:sz w:val="22"/>
                <w:szCs w:val="22"/>
              </w:rPr>
              <w:t>ժամը`</w:t>
            </w:r>
            <w:r w:rsidRPr="00817ECB">
              <w:rPr>
                <w:rFonts w:ascii="GHEA Mariam" w:hAnsi="GHEA Mariam"/>
                <w:b/>
                <w:sz w:val="22"/>
                <w:szCs w:val="22"/>
              </w:rPr>
              <w:t>15:00</w:t>
            </w:r>
            <w:r w:rsidRPr="000752DF">
              <w:rPr>
                <w:rFonts w:ascii="GHEA Mariam" w:hAnsi="GHEA Mariam"/>
                <w:b/>
                <w:bCs/>
                <w:sz w:val="22"/>
                <w:szCs w:val="22"/>
              </w:rPr>
              <w:t>-ին</w:t>
            </w:r>
            <w:r w:rsidRPr="00817ECB">
              <w:rPr>
                <w:rFonts w:ascii="GHEA Mariam" w:hAnsi="GHEA Mariam"/>
                <w:b/>
                <w:sz w:val="22"/>
                <w:szCs w:val="22"/>
              </w:rPr>
              <w:t xml:space="preserve"> (</w:t>
            </w:r>
            <w:proofErr w:type="spellStart"/>
            <w:r w:rsidRPr="00817ECB">
              <w:rPr>
                <w:rFonts w:ascii="GHEA Mariam" w:hAnsi="GHEA Mariam"/>
                <w:b/>
                <w:sz w:val="22"/>
                <w:szCs w:val="22"/>
              </w:rPr>
              <w:t>տեղական</w:t>
            </w:r>
            <w:proofErr w:type="spellEnd"/>
            <w:r w:rsidRPr="00817ECB">
              <w:rPr>
                <w:rFonts w:ascii="GHEA Mariam" w:hAnsi="GHEA Mariam"/>
                <w:b/>
                <w:sz w:val="22"/>
                <w:szCs w:val="22"/>
              </w:rPr>
              <w:t xml:space="preserve"> </w:t>
            </w:r>
            <w:proofErr w:type="spellStart"/>
            <w:r w:rsidR="00911FFD" w:rsidRPr="000752DF">
              <w:rPr>
                <w:rFonts w:ascii="GHEA Mariam" w:hAnsi="GHEA Mariam"/>
                <w:b/>
                <w:sz w:val="22"/>
                <w:szCs w:val="22"/>
              </w:rPr>
              <w:t>ժամանակով</w:t>
            </w:r>
            <w:proofErr w:type="spellEnd"/>
            <w:r w:rsidR="00911FFD" w:rsidRPr="000752DF">
              <w:rPr>
                <w:rFonts w:ascii="GHEA Mariam" w:hAnsi="GHEA Mariam"/>
                <w:b/>
                <w:sz w:val="22"/>
                <w:szCs w:val="22"/>
              </w:rPr>
              <w:t>)</w:t>
            </w:r>
            <w:r w:rsidR="00911FFD" w:rsidRPr="000752DF">
              <w:rPr>
                <w:rFonts w:ascii="GHEA Mariam" w:hAnsi="GHEA Mariam"/>
                <w:i/>
                <w:iCs/>
                <w:sz w:val="22"/>
                <w:szCs w:val="22"/>
              </w:rPr>
              <w:t xml:space="preserve"> </w:t>
            </w:r>
            <w:r w:rsidR="00911FFD" w:rsidRPr="000752DF">
              <w:rPr>
                <w:rFonts w:ascii="GHEA Mariam" w:hAnsi="GHEA Mariam" w:cs="Sylfaen"/>
                <w:sz w:val="22"/>
                <w:szCs w:val="22"/>
              </w:rPr>
              <w:t xml:space="preserve"> </w:t>
            </w:r>
            <w:proofErr w:type="spellStart"/>
            <w:r w:rsidRPr="00817ECB">
              <w:rPr>
                <w:rFonts w:ascii="GHEA Mariam" w:hAnsi="GHEA Mariam"/>
                <w:sz w:val="22"/>
                <w:szCs w:val="22"/>
              </w:rPr>
              <w:t>էլեկտրոնային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եղանակով</w:t>
            </w:r>
            <w:proofErr w:type="spellEnd"/>
            <w:r w:rsidRPr="00817ECB">
              <w:rPr>
                <w:rFonts w:ascii="GHEA Mariam" w:hAnsi="GHEA Mariam"/>
                <w:sz w:val="22"/>
                <w:szCs w:val="22"/>
              </w:rPr>
              <w:t xml:space="preserve">՝ ARMEPS </w:t>
            </w:r>
            <w:proofErr w:type="spellStart"/>
            <w:r w:rsidRPr="00817ECB">
              <w:rPr>
                <w:rFonts w:ascii="GHEA Mariam" w:hAnsi="GHEA Mariam"/>
                <w:sz w:val="22"/>
                <w:szCs w:val="22"/>
              </w:rPr>
              <w:t>էլ</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գնումների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համակարգի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միջոցով</w:t>
            </w:r>
            <w:proofErr w:type="spellEnd"/>
            <w:r w:rsidRPr="00817ECB">
              <w:rPr>
                <w:rFonts w:ascii="GHEA Mariam" w:hAnsi="GHEA Mariam"/>
                <w:sz w:val="22"/>
                <w:szCs w:val="22"/>
              </w:rPr>
              <w:t>:</w:t>
            </w:r>
            <w:r w:rsidR="00CC64BD" w:rsidRPr="000752DF">
              <w:rPr>
                <w:rFonts w:ascii="GHEA Mariam" w:hAnsi="GHEA Mariam" w:cs="Arial"/>
                <w:sz w:val="22"/>
                <w:szCs w:val="22"/>
              </w:rPr>
              <w:t xml:space="preserve"> </w:t>
            </w:r>
          </w:p>
        </w:tc>
      </w:tr>
      <w:tr w:rsidR="0001317A" w:rsidRPr="000752DF" w14:paraId="467A4983" w14:textId="77777777" w:rsidTr="00E525EE">
        <w:tc>
          <w:tcPr>
            <w:tcW w:w="2027" w:type="dxa"/>
          </w:tcPr>
          <w:p w14:paraId="3D660499" w14:textId="77777777" w:rsidR="0001317A" w:rsidRPr="00817ECB" w:rsidRDefault="0001317A" w:rsidP="003E0232">
            <w:pPr>
              <w:tabs>
                <w:tab w:val="right" w:pos="7434"/>
              </w:tabs>
              <w:spacing w:before="60" w:after="60"/>
              <w:rPr>
                <w:rFonts w:ascii="GHEA Mariam" w:hAnsi="GHEA Mariam"/>
                <w:b/>
                <w:sz w:val="22"/>
                <w:szCs w:val="22"/>
              </w:rPr>
            </w:pPr>
          </w:p>
        </w:tc>
        <w:tc>
          <w:tcPr>
            <w:tcW w:w="7945" w:type="dxa"/>
          </w:tcPr>
          <w:p w14:paraId="0DCB2C97" w14:textId="77777777" w:rsidR="0001317A" w:rsidRPr="00817ECB" w:rsidRDefault="0001317A" w:rsidP="00D724CF">
            <w:pPr>
              <w:tabs>
                <w:tab w:val="right" w:pos="7254"/>
              </w:tabs>
              <w:spacing w:before="60" w:after="60"/>
              <w:rPr>
                <w:rFonts w:ascii="GHEA Mariam" w:hAnsi="GHEA Mariam"/>
                <w:b/>
                <w:sz w:val="22"/>
                <w:szCs w:val="22"/>
              </w:rPr>
            </w:pPr>
            <w:r w:rsidRPr="00817ECB">
              <w:rPr>
                <w:rFonts w:ascii="GHEA Mariam" w:hAnsi="GHEA Mariam"/>
                <w:b/>
                <w:sz w:val="22"/>
                <w:szCs w:val="22"/>
              </w:rPr>
              <w:t xml:space="preserve">Ե. </w:t>
            </w:r>
            <w:proofErr w:type="spellStart"/>
            <w:r w:rsidRPr="00817ECB">
              <w:rPr>
                <w:rFonts w:ascii="GHEA Mariam" w:hAnsi="GHEA Mariam"/>
                <w:b/>
                <w:sz w:val="22"/>
                <w:szCs w:val="22"/>
              </w:rPr>
              <w:t>Հայտերի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գնահատում</w:t>
            </w:r>
            <w:proofErr w:type="spellEnd"/>
            <w:r w:rsidRPr="00817ECB">
              <w:rPr>
                <w:rFonts w:ascii="GHEA Mariam" w:hAnsi="GHEA Mariam"/>
                <w:b/>
                <w:sz w:val="22"/>
                <w:szCs w:val="22"/>
              </w:rPr>
              <w:t xml:space="preserve"> և </w:t>
            </w:r>
            <w:proofErr w:type="spellStart"/>
            <w:r w:rsidRPr="00817ECB">
              <w:rPr>
                <w:rFonts w:ascii="GHEA Mariam" w:hAnsi="GHEA Mariam"/>
                <w:b/>
                <w:sz w:val="22"/>
                <w:szCs w:val="22"/>
              </w:rPr>
              <w:t>համեմատում</w:t>
            </w:r>
            <w:proofErr w:type="spellEnd"/>
          </w:p>
        </w:tc>
      </w:tr>
      <w:tr w:rsidR="0001317A" w:rsidRPr="000752DF" w14:paraId="4B41B2CF" w14:textId="77777777" w:rsidTr="00E525EE">
        <w:tc>
          <w:tcPr>
            <w:tcW w:w="2027" w:type="dxa"/>
          </w:tcPr>
          <w:p w14:paraId="5C630A51" w14:textId="77777777" w:rsidR="0001317A" w:rsidRPr="00817ECB" w:rsidRDefault="0001317A" w:rsidP="003E0232">
            <w:pPr>
              <w:tabs>
                <w:tab w:val="right" w:pos="7434"/>
              </w:tabs>
              <w:spacing w:before="60" w:after="60"/>
              <w:rPr>
                <w:rFonts w:ascii="GHEA Mariam" w:hAnsi="GHEA Mariam"/>
                <w:b/>
                <w:sz w:val="22"/>
                <w:szCs w:val="22"/>
              </w:rPr>
            </w:pPr>
            <w:r w:rsidRPr="00817ECB">
              <w:rPr>
                <w:rFonts w:ascii="GHEA Mariam" w:hAnsi="GHEA Mariam"/>
                <w:b/>
                <w:sz w:val="22"/>
                <w:szCs w:val="22"/>
              </w:rPr>
              <w:t>ՏՄՄ 32.2(</w:t>
            </w:r>
            <w:r w:rsidR="00AC06A1" w:rsidRPr="00817ECB">
              <w:rPr>
                <w:rFonts w:ascii="GHEA Mariam" w:hAnsi="GHEA Mariam"/>
                <w:b/>
                <w:sz w:val="22"/>
                <w:szCs w:val="22"/>
                <w:lang w:val="hy-AM"/>
              </w:rPr>
              <w:t>ա</w:t>
            </w:r>
            <w:r w:rsidRPr="00817ECB">
              <w:rPr>
                <w:rFonts w:ascii="GHEA Mariam" w:hAnsi="GHEA Mariam"/>
                <w:b/>
                <w:sz w:val="22"/>
                <w:szCs w:val="22"/>
              </w:rPr>
              <w:t>)</w:t>
            </w:r>
          </w:p>
        </w:tc>
        <w:tc>
          <w:tcPr>
            <w:tcW w:w="7945" w:type="dxa"/>
          </w:tcPr>
          <w:p w14:paraId="070E331D" w14:textId="77777777" w:rsidR="00E525EE" w:rsidRDefault="00CA3244" w:rsidP="00087028">
            <w:pPr>
              <w:ind w:left="5"/>
              <w:jc w:val="both"/>
              <w:rPr>
                <w:rFonts w:ascii="GHEA Mariam" w:hAnsi="GHEA Mariam"/>
                <w:b/>
                <w:bCs/>
                <w:color w:val="000000"/>
                <w:sz w:val="22"/>
                <w:szCs w:val="22"/>
              </w:rPr>
            </w:pPr>
            <w:proofErr w:type="spellStart"/>
            <w:r w:rsidRPr="000752DF">
              <w:rPr>
                <w:rFonts w:ascii="GHEA Mariam" w:hAnsi="GHEA Mariam" w:cs="Arial"/>
                <w:b/>
                <w:bCs/>
                <w:color w:val="000000"/>
                <w:sz w:val="22"/>
                <w:szCs w:val="22"/>
              </w:rPr>
              <w:t>Հայտերը</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գնահատվելու</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են</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մեկ</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լոտով</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որը</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կներառի</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բոլոր</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Ապրանքների</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անվանումները</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Հայտերը</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գնահատվելու</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են</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մեկ</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լոտով</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որը</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կներառի</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բոլոր</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Ապրանքների</w:t>
            </w:r>
            <w:proofErr w:type="spellEnd"/>
            <w:r w:rsidRPr="000752DF">
              <w:rPr>
                <w:rFonts w:ascii="GHEA Mariam" w:hAnsi="GHEA Mariam" w:cs="Arial"/>
                <w:b/>
                <w:bCs/>
                <w:color w:val="000000"/>
                <w:sz w:val="22"/>
                <w:szCs w:val="22"/>
              </w:rPr>
              <w:t xml:space="preserve"> </w:t>
            </w:r>
            <w:proofErr w:type="spellStart"/>
            <w:r w:rsidRPr="000752DF">
              <w:rPr>
                <w:rFonts w:ascii="GHEA Mariam" w:hAnsi="GHEA Mariam" w:cs="Arial"/>
                <w:b/>
                <w:bCs/>
                <w:color w:val="000000"/>
                <w:sz w:val="22"/>
                <w:szCs w:val="22"/>
              </w:rPr>
              <w:t>անվանումները</w:t>
            </w:r>
            <w:proofErr w:type="spellEnd"/>
            <w:r w:rsidRPr="000752DF">
              <w:rPr>
                <w:rFonts w:ascii="GHEA Mariam" w:hAnsi="GHEA Mariam" w:cs="Arial"/>
                <w:b/>
                <w:bCs/>
                <w:color w:val="000000"/>
                <w:sz w:val="22"/>
                <w:szCs w:val="22"/>
              </w:rPr>
              <w:t>:</w:t>
            </w:r>
          </w:p>
          <w:p w14:paraId="1B95EE50" w14:textId="77777777" w:rsidR="00E525EE" w:rsidRDefault="00E525EE" w:rsidP="00087028">
            <w:pPr>
              <w:ind w:left="5"/>
              <w:jc w:val="both"/>
              <w:rPr>
                <w:rFonts w:ascii="GHEA Mariam" w:hAnsi="GHEA Mariam" w:cs="Arial"/>
                <w:color w:val="000000"/>
                <w:sz w:val="22"/>
                <w:szCs w:val="22"/>
              </w:rPr>
            </w:pPr>
          </w:p>
          <w:p w14:paraId="41C8D807" w14:textId="29FE4B27" w:rsidR="00087028" w:rsidRPr="000752DF" w:rsidRDefault="003E4CA6" w:rsidP="00087028">
            <w:pPr>
              <w:ind w:left="5"/>
              <w:jc w:val="both"/>
              <w:rPr>
                <w:rFonts w:ascii="GHEA Mariam" w:hAnsi="GHEA Mariam" w:cs="Calibri"/>
                <w:b/>
                <w:bCs/>
                <w:i/>
                <w:iCs/>
                <w:color w:val="000000"/>
                <w:sz w:val="22"/>
                <w:szCs w:val="22"/>
              </w:rPr>
            </w:pPr>
            <w:r w:rsidRPr="000752DF">
              <w:rPr>
                <w:rFonts w:ascii="GHEA Mariam" w:hAnsi="GHEA Mariam" w:cs="Arial"/>
                <w:color w:val="000000"/>
                <w:sz w:val="22"/>
                <w:szCs w:val="22"/>
              </w:rPr>
              <w:t>Եթե</w:t>
            </w:r>
            <w:r w:rsidRPr="000752DF">
              <w:rPr>
                <w:rFonts w:ascii="Calibri" w:hAnsi="Calibri" w:cs="Calibri"/>
                <w:color w:val="000000"/>
                <w:sz w:val="22"/>
                <w:szCs w:val="22"/>
              </w:rPr>
              <w:t> </w:t>
            </w:r>
            <w:r w:rsidRPr="000752DF">
              <w:rPr>
                <w:rFonts w:ascii="GHEA Mariam" w:hAnsi="GHEA Mariam" w:cs="Arial"/>
                <w:color w:val="000000"/>
                <w:sz w:val="22"/>
                <w:szCs w:val="22"/>
              </w:rPr>
              <w:t>Գնացուցակում</w:t>
            </w:r>
            <w:r w:rsidRPr="000752DF">
              <w:rPr>
                <w:rFonts w:ascii="Calibri" w:hAnsi="Calibri" w:cs="Calibri"/>
                <w:color w:val="000000"/>
                <w:sz w:val="22"/>
                <w:szCs w:val="22"/>
              </w:rPr>
              <w:t> </w:t>
            </w:r>
            <w:r w:rsidRPr="000752DF">
              <w:rPr>
                <w:rFonts w:ascii="GHEA Mariam" w:hAnsi="GHEA Mariam" w:cs="Arial"/>
                <w:color w:val="000000"/>
                <w:sz w:val="22"/>
                <w:szCs w:val="22"/>
              </w:rPr>
              <w:t>առկա</w:t>
            </w:r>
            <w:r w:rsidRPr="000752DF">
              <w:rPr>
                <w:rFonts w:ascii="Calibri" w:hAnsi="Calibri" w:cs="Calibri"/>
                <w:color w:val="000000"/>
                <w:sz w:val="22"/>
                <w:szCs w:val="22"/>
              </w:rPr>
              <w:t> </w:t>
            </w:r>
            <w:r w:rsidRPr="000752DF">
              <w:rPr>
                <w:rFonts w:ascii="GHEA Mariam" w:hAnsi="GHEA Mariam" w:cs="Arial"/>
                <w:color w:val="000000"/>
                <w:sz w:val="22"/>
                <w:szCs w:val="22"/>
              </w:rPr>
              <w:t>են</w:t>
            </w:r>
            <w:r w:rsidRPr="000752DF">
              <w:rPr>
                <w:rFonts w:ascii="Calibri" w:hAnsi="Calibri" w:cs="Calibri"/>
                <w:color w:val="000000"/>
                <w:sz w:val="22"/>
                <w:szCs w:val="22"/>
              </w:rPr>
              <w:t> </w:t>
            </w:r>
            <w:r w:rsidRPr="000752DF">
              <w:rPr>
                <w:rFonts w:ascii="GHEA Mariam" w:hAnsi="GHEA Mariam" w:cs="Arial"/>
                <w:color w:val="000000"/>
                <w:sz w:val="22"/>
                <w:szCs w:val="22"/>
              </w:rPr>
              <w:t>կետեր</w:t>
            </w:r>
            <w:r w:rsidRPr="000752DF">
              <w:rPr>
                <w:rFonts w:ascii="GHEA Mariam" w:hAnsi="GHEA Mariam"/>
                <w:color w:val="000000"/>
                <w:sz w:val="22"/>
                <w:szCs w:val="22"/>
              </w:rPr>
              <w:t>/</w:t>
            </w:r>
            <w:r w:rsidRPr="000752DF">
              <w:rPr>
                <w:rFonts w:ascii="GHEA Mariam" w:hAnsi="GHEA Mariam" w:cs="Arial"/>
                <w:color w:val="000000"/>
                <w:sz w:val="22"/>
                <w:szCs w:val="22"/>
              </w:rPr>
              <w:t>ապրանքներ</w:t>
            </w:r>
            <w:r w:rsidRPr="000752DF">
              <w:rPr>
                <w:rFonts w:ascii="GHEA Mariam" w:hAnsi="GHEA Mariam"/>
                <w:color w:val="000000"/>
                <w:sz w:val="22"/>
                <w:szCs w:val="22"/>
              </w:rPr>
              <w:t>,</w:t>
            </w:r>
            <w:r w:rsidRPr="000752DF">
              <w:rPr>
                <w:rFonts w:ascii="Calibri" w:hAnsi="Calibri" w:cs="Calibri"/>
                <w:color w:val="000000"/>
                <w:sz w:val="22"/>
                <w:szCs w:val="22"/>
              </w:rPr>
              <w:t> </w:t>
            </w:r>
            <w:r w:rsidRPr="000752DF">
              <w:rPr>
                <w:rFonts w:ascii="GHEA Mariam" w:hAnsi="GHEA Mariam" w:cs="Arial"/>
                <w:color w:val="000000"/>
                <w:sz w:val="22"/>
                <w:szCs w:val="22"/>
              </w:rPr>
              <w:t>որոնց</w:t>
            </w:r>
            <w:r w:rsidRPr="000752DF">
              <w:rPr>
                <w:rFonts w:ascii="Calibri" w:hAnsi="Calibri" w:cs="Calibri"/>
                <w:color w:val="000000"/>
                <w:sz w:val="22"/>
                <w:szCs w:val="22"/>
              </w:rPr>
              <w:t> </w:t>
            </w:r>
            <w:r w:rsidRPr="000752DF">
              <w:rPr>
                <w:rFonts w:ascii="GHEA Mariam" w:hAnsi="GHEA Mariam" w:cs="Arial"/>
                <w:color w:val="000000"/>
                <w:sz w:val="22"/>
                <w:szCs w:val="22"/>
              </w:rPr>
              <w:t>գները</w:t>
            </w:r>
            <w:r w:rsidRPr="000752DF">
              <w:rPr>
                <w:rFonts w:ascii="Calibri" w:hAnsi="Calibri" w:cs="Calibri"/>
                <w:color w:val="000000"/>
                <w:sz w:val="22"/>
                <w:szCs w:val="22"/>
              </w:rPr>
              <w:t> </w:t>
            </w:r>
            <w:r w:rsidRPr="000752DF">
              <w:rPr>
                <w:rFonts w:ascii="GHEA Mariam" w:hAnsi="GHEA Mariam" w:cs="Arial"/>
                <w:color w:val="000000"/>
                <w:sz w:val="22"/>
                <w:szCs w:val="22"/>
              </w:rPr>
              <w:t>նշված</w:t>
            </w:r>
            <w:r w:rsidRPr="000752DF">
              <w:rPr>
                <w:rFonts w:ascii="Calibri" w:hAnsi="Calibri" w:cs="Calibri"/>
                <w:color w:val="000000"/>
                <w:sz w:val="22"/>
                <w:szCs w:val="22"/>
              </w:rPr>
              <w:t> </w:t>
            </w:r>
            <w:r w:rsidRPr="000752DF">
              <w:rPr>
                <w:rFonts w:ascii="GHEA Mariam" w:hAnsi="GHEA Mariam" w:cs="Arial"/>
                <w:color w:val="000000"/>
                <w:sz w:val="22"/>
                <w:szCs w:val="22"/>
              </w:rPr>
              <w:t>չեն</w:t>
            </w:r>
            <w:r w:rsidRPr="000752DF">
              <w:rPr>
                <w:rFonts w:ascii="GHEA Mariam" w:hAnsi="GHEA Mariam"/>
                <w:color w:val="000000"/>
                <w:sz w:val="22"/>
                <w:szCs w:val="22"/>
              </w:rPr>
              <w:t>,</w:t>
            </w:r>
            <w:r w:rsidRPr="000752DF">
              <w:rPr>
                <w:rFonts w:ascii="Calibri" w:hAnsi="Calibri" w:cs="Calibri"/>
                <w:color w:val="000000"/>
                <w:sz w:val="22"/>
                <w:szCs w:val="22"/>
              </w:rPr>
              <w:t> </w:t>
            </w:r>
            <w:r w:rsidRPr="000752DF">
              <w:rPr>
                <w:rFonts w:ascii="GHEA Mariam" w:hAnsi="GHEA Mariam" w:cs="Arial"/>
                <w:color w:val="000000"/>
                <w:sz w:val="22"/>
                <w:szCs w:val="22"/>
              </w:rPr>
              <w:lastRenderedPageBreak/>
              <w:t>ապա</w:t>
            </w:r>
            <w:r w:rsidRPr="000752DF">
              <w:rPr>
                <w:rFonts w:ascii="Calibri" w:hAnsi="Calibri" w:cs="Calibri"/>
                <w:color w:val="000000"/>
                <w:sz w:val="22"/>
                <w:szCs w:val="22"/>
              </w:rPr>
              <w:t> </w:t>
            </w:r>
            <w:r w:rsidRPr="000752DF">
              <w:rPr>
                <w:rFonts w:ascii="GHEA Mariam" w:hAnsi="GHEA Mariam" w:cs="Arial"/>
                <w:color w:val="000000"/>
                <w:sz w:val="22"/>
                <w:szCs w:val="22"/>
              </w:rPr>
              <w:t>ենթադրվում</w:t>
            </w:r>
            <w:r w:rsidRPr="000752DF">
              <w:rPr>
                <w:rFonts w:ascii="Calibri" w:hAnsi="Calibri" w:cs="Calibri"/>
                <w:color w:val="000000"/>
                <w:sz w:val="22"/>
                <w:szCs w:val="22"/>
              </w:rPr>
              <w:t> </w:t>
            </w:r>
            <w:r w:rsidRPr="000752DF">
              <w:rPr>
                <w:rFonts w:ascii="GHEA Mariam" w:hAnsi="GHEA Mariam" w:cs="Arial"/>
                <w:color w:val="000000"/>
                <w:sz w:val="22"/>
                <w:szCs w:val="22"/>
              </w:rPr>
              <w:t>է</w:t>
            </w:r>
            <w:r w:rsidRPr="000752DF">
              <w:rPr>
                <w:rFonts w:ascii="GHEA Mariam" w:hAnsi="GHEA Mariam"/>
                <w:color w:val="000000"/>
                <w:sz w:val="22"/>
                <w:szCs w:val="22"/>
              </w:rPr>
              <w:t>,</w:t>
            </w:r>
            <w:r w:rsidRPr="000752DF">
              <w:rPr>
                <w:rFonts w:ascii="Calibri" w:hAnsi="Calibri" w:cs="Calibri"/>
                <w:color w:val="000000"/>
                <w:sz w:val="22"/>
                <w:szCs w:val="22"/>
              </w:rPr>
              <w:t> </w:t>
            </w:r>
            <w:r w:rsidRPr="000752DF">
              <w:rPr>
                <w:rFonts w:ascii="GHEA Mariam" w:hAnsi="GHEA Mariam" w:cs="Arial"/>
                <w:color w:val="000000"/>
                <w:sz w:val="22"/>
                <w:szCs w:val="22"/>
              </w:rPr>
              <w:t>որդրանց</w:t>
            </w:r>
            <w:r w:rsidRPr="000752DF">
              <w:rPr>
                <w:rFonts w:ascii="Calibri" w:hAnsi="Calibri" w:cs="Calibri"/>
                <w:color w:val="000000"/>
                <w:sz w:val="22"/>
                <w:szCs w:val="22"/>
              </w:rPr>
              <w:t> </w:t>
            </w:r>
            <w:r w:rsidRPr="000752DF">
              <w:rPr>
                <w:rFonts w:ascii="GHEA Mariam" w:hAnsi="GHEA Mariam" w:cs="Arial"/>
                <w:color w:val="000000"/>
                <w:sz w:val="22"/>
                <w:szCs w:val="22"/>
              </w:rPr>
              <w:t>գինը</w:t>
            </w:r>
            <w:r w:rsidRPr="000752DF">
              <w:rPr>
                <w:rFonts w:ascii="Calibri" w:hAnsi="Calibri" w:cs="Calibri"/>
                <w:color w:val="000000"/>
                <w:sz w:val="22"/>
                <w:szCs w:val="22"/>
              </w:rPr>
              <w:t> </w:t>
            </w:r>
            <w:r w:rsidRPr="000752DF">
              <w:rPr>
                <w:rFonts w:ascii="GHEA Mariam" w:hAnsi="GHEA Mariam" w:cs="Arial"/>
                <w:color w:val="000000"/>
                <w:sz w:val="22"/>
                <w:szCs w:val="22"/>
              </w:rPr>
              <w:t>ներառված</w:t>
            </w:r>
            <w:r w:rsidRPr="000752DF">
              <w:rPr>
                <w:rFonts w:ascii="Calibri" w:hAnsi="Calibri" w:cs="Calibri"/>
                <w:color w:val="000000"/>
                <w:sz w:val="22"/>
                <w:szCs w:val="22"/>
              </w:rPr>
              <w:t> </w:t>
            </w:r>
            <w:r w:rsidRPr="000752DF">
              <w:rPr>
                <w:rFonts w:ascii="GHEA Mariam" w:hAnsi="GHEA Mariam" w:cs="Arial"/>
                <w:color w:val="000000"/>
                <w:sz w:val="22"/>
                <w:szCs w:val="22"/>
              </w:rPr>
              <w:t>է</w:t>
            </w:r>
            <w:r w:rsidRPr="000752DF">
              <w:rPr>
                <w:rFonts w:ascii="Calibri" w:hAnsi="Calibri" w:cs="Calibri"/>
                <w:color w:val="000000"/>
                <w:sz w:val="22"/>
                <w:szCs w:val="22"/>
              </w:rPr>
              <w:t> </w:t>
            </w:r>
            <w:r w:rsidRPr="000752DF">
              <w:rPr>
                <w:rFonts w:ascii="GHEA Mariam" w:hAnsi="GHEA Mariam" w:cs="Arial"/>
                <w:color w:val="000000"/>
                <w:sz w:val="22"/>
                <w:szCs w:val="22"/>
              </w:rPr>
              <w:t>այլ</w:t>
            </w:r>
            <w:r w:rsidRPr="000752DF">
              <w:rPr>
                <w:rFonts w:ascii="Calibri" w:hAnsi="Calibri" w:cs="Calibri"/>
                <w:color w:val="000000"/>
                <w:sz w:val="22"/>
                <w:szCs w:val="22"/>
              </w:rPr>
              <w:t> </w:t>
            </w:r>
            <w:r w:rsidRPr="000752DF">
              <w:rPr>
                <w:rFonts w:ascii="GHEA Mariam" w:hAnsi="GHEA Mariam" w:cs="Arial"/>
                <w:color w:val="000000"/>
                <w:sz w:val="22"/>
                <w:szCs w:val="22"/>
              </w:rPr>
              <w:t>կետերի</w:t>
            </w:r>
            <w:r w:rsidRPr="000752DF">
              <w:rPr>
                <w:rFonts w:ascii="GHEA Mariam" w:hAnsi="GHEA Mariam"/>
                <w:color w:val="000000"/>
                <w:sz w:val="22"/>
                <w:szCs w:val="22"/>
              </w:rPr>
              <w:t>/</w:t>
            </w:r>
            <w:r w:rsidRPr="000752DF">
              <w:rPr>
                <w:rFonts w:ascii="GHEA Mariam" w:hAnsi="GHEA Mariam" w:cs="Arial"/>
                <w:color w:val="000000"/>
                <w:sz w:val="22"/>
                <w:szCs w:val="22"/>
              </w:rPr>
              <w:t>ապրանքների</w:t>
            </w:r>
            <w:r w:rsidRPr="000752DF">
              <w:rPr>
                <w:rFonts w:ascii="Calibri" w:hAnsi="Calibri" w:cs="Calibri"/>
                <w:color w:val="000000"/>
                <w:sz w:val="22"/>
                <w:szCs w:val="22"/>
              </w:rPr>
              <w:t> </w:t>
            </w:r>
            <w:r w:rsidRPr="000752DF">
              <w:rPr>
                <w:rFonts w:ascii="GHEA Mariam" w:hAnsi="GHEA Mariam" w:cs="Arial"/>
                <w:color w:val="000000"/>
                <w:sz w:val="22"/>
                <w:szCs w:val="22"/>
              </w:rPr>
              <w:t>գներում</w:t>
            </w:r>
            <w:r w:rsidRPr="000752DF">
              <w:rPr>
                <w:rFonts w:ascii="GHEA Mariam" w:hAnsi="GHEA Mariam"/>
                <w:color w:val="000000"/>
                <w:sz w:val="22"/>
                <w:szCs w:val="22"/>
              </w:rPr>
              <w:t>:</w:t>
            </w:r>
          </w:p>
          <w:p w14:paraId="51145DB5" w14:textId="77777777" w:rsidR="00087028" w:rsidRPr="000752DF" w:rsidRDefault="003E4CA6" w:rsidP="00087028">
            <w:pPr>
              <w:ind w:left="5"/>
              <w:jc w:val="both"/>
              <w:rPr>
                <w:rFonts w:ascii="GHEA Mariam" w:hAnsi="GHEA Mariam" w:cs="Arial"/>
                <w:color w:val="000000"/>
                <w:sz w:val="22"/>
                <w:szCs w:val="22"/>
              </w:rPr>
            </w:pPr>
            <w:proofErr w:type="spellStart"/>
            <w:r w:rsidRPr="000752DF">
              <w:rPr>
                <w:rFonts w:ascii="GHEA Mariam" w:hAnsi="GHEA Mariam" w:cs="Arial"/>
                <w:color w:val="000000"/>
                <w:sz w:val="22"/>
                <w:szCs w:val="22"/>
              </w:rPr>
              <w:t>Գնացուցակում</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չնշված</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կետերը</w:t>
            </w:r>
            <w:proofErr w:type="spellEnd"/>
            <w:r w:rsidRPr="000752DF">
              <w:rPr>
                <w:rFonts w:ascii="GHEA Mariam" w:hAnsi="GHEA Mariam" w:cs="Arial"/>
                <w:color w:val="000000"/>
                <w:sz w:val="22"/>
                <w:szCs w:val="22"/>
              </w:rPr>
              <w:t>/</w:t>
            </w:r>
            <w:proofErr w:type="spellStart"/>
            <w:r w:rsidRPr="000752DF">
              <w:rPr>
                <w:rFonts w:ascii="GHEA Mariam" w:hAnsi="GHEA Mariam" w:cs="Arial"/>
                <w:color w:val="000000"/>
                <w:sz w:val="22"/>
                <w:szCs w:val="22"/>
              </w:rPr>
              <w:t>ապրանքները</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համարվում</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են</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հայտի</w:t>
            </w:r>
            <w:proofErr w:type="spellEnd"/>
            <w:r w:rsidRPr="000752DF">
              <w:rPr>
                <w:rFonts w:ascii="Calibri" w:hAnsi="Calibri" w:cs="Calibri"/>
                <w:color w:val="000000"/>
                <w:sz w:val="22"/>
                <w:szCs w:val="22"/>
              </w:rPr>
              <w:t> </w:t>
            </w:r>
            <w:r w:rsidRPr="000752DF">
              <w:rPr>
                <w:rFonts w:ascii="GHEA Mariam" w:hAnsi="GHEA Mariam" w:cs="Arial"/>
                <w:color w:val="000000"/>
                <w:sz w:val="22"/>
                <w:szCs w:val="22"/>
              </w:rPr>
              <w:t>մեջ</w:t>
            </w:r>
            <w:r w:rsidRPr="000752DF">
              <w:rPr>
                <w:rFonts w:ascii="Calibri" w:hAnsi="Calibri" w:cs="Calibri"/>
                <w:color w:val="000000"/>
                <w:sz w:val="22"/>
                <w:szCs w:val="22"/>
              </w:rPr>
              <w:t> </w:t>
            </w:r>
            <w:r w:rsidR="00087028" w:rsidRPr="000752DF">
              <w:rPr>
                <w:rFonts w:ascii="GHEA Mariam" w:hAnsi="GHEA Mariam" w:cs="Arial"/>
                <w:color w:val="000000"/>
                <w:sz w:val="22"/>
                <w:szCs w:val="22"/>
              </w:rPr>
              <w:t xml:space="preserve">  </w:t>
            </w:r>
          </w:p>
          <w:p w14:paraId="155BC871" w14:textId="77777777" w:rsidR="00087028" w:rsidRPr="000752DF" w:rsidRDefault="003E4CA6" w:rsidP="00087028">
            <w:pPr>
              <w:ind w:left="5"/>
              <w:jc w:val="both"/>
              <w:rPr>
                <w:rFonts w:ascii="GHEA Mariam" w:hAnsi="GHEA Mariam" w:cs="Arial"/>
                <w:color w:val="000000"/>
                <w:sz w:val="22"/>
                <w:szCs w:val="22"/>
              </w:rPr>
            </w:pPr>
            <w:r w:rsidRPr="000752DF">
              <w:rPr>
                <w:rFonts w:ascii="GHEA Mariam" w:hAnsi="GHEA Mariam" w:cs="Arial"/>
                <w:color w:val="000000"/>
                <w:sz w:val="22"/>
                <w:szCs w:val="22"/>
              </w:rPr>
              <w:t>չներռաված,</w:t>
            </w:r>
            <w:r w:rsidRPr="000752DF">
              <w:rPr>
                <w:rFonts w:ascii="Calibri" w:hAnsi="Calibri" w:cs="Calibri"/>
                <w:color w:val="000000"/>
                <w:sz w:val="22"/>
                <w:szCs w:val="22"/>
              </w:rPr>
              <w:t> </w:t>
            </w:r>
            <w:r w:rsidRPr="000752DF">
              <w:rPr>
                <w:rFonts w:ascii="GHEA Mariam" w:hAnsi="GHEA Mariam" w:cs="Arial"/>
                <w:color w:val="000000"/>
                <w:sz w:val="22"/>
                <w:szCs w:val="22"/>
              </w:rPr>
              <w:t>և</w:t>
            </w:r>
            <w:r w:rsidRPr="000752DF">
              <w:rPr>
                <w:rFonts w:ascii="Calibri" w:hAnsi="Calibri" w:cs="Calibri"/>
                <w:color w:val="000000"/>
                <w:sz w:val="22"/>
                <w:szCs w:val="22"/>
              </w:rPr>
              <w:t> </w:t>
            </w:r>
            <w:r w:rsidRPr="000752DF">
              <w:rPr>
                <w:rFonts w:ascii="GHEA Mariam" w:hAnsi="GHEA Mariam" w:cs="Arial"/>
                <w:color w:val="000000"/>
                <w:sz w:val="22"/>
                <w:szCs w:val="22"/>
              </w:rPr>
              <w:t>եթե</w:t>
            </w:r>
            <w:r w:rsidRPr="000752DF">
              <w:rPr>
                <w:rFonts w:ascii="Calibri" w:hAnsi="Calibri" w:cs="Calibri"/>
                <w:color w:val="000000"/>
                <w:sz w:val="22"/>
                <w:szCs w:val="22"/>
              </w:rPr>
              <w:t> </w:t>
            </w:r>
            <w:r w:rsidRPr="000752DF">
              <w:rPr>
                <w:rFonts w:ascii="GHEA Mariam" w:hAnsi="GHEA Mariam" w:cs="Arial"/>
                <w:color w:val="000000"/>
                <w:sz w:val="22"/>
                <w:szCs w:val="22"/>
              </w:rPr>
              <w:t>հայտը</w:t>
            </w:r>
            <w:r w:rsidRPr="000752DF">
              <w:rPr>
                <w:rFonts w:ascii="Calibri" w:hAnsi="Calibri" w:cs="Calibri"/>
                <w:color w:val="000000"/>
                <w:sz w:val="22"/>
                <w:szCs w:val="22"/>
              </w:rPr>
              <w:t> </w:t>
            </w:r>
            <w:r w:rsidRPr="000752DF">
              <w:rPr>
                <w:rFonts w:ascii="GHEA Mariam" w:hAnsi="GHEA Mariam" w:cs="Arial"/>
                <w:color w:val="000000"/>
                <w:sz w:val="22"/>
                <w:szCs w:val="22"/>
              </w:rPr>
              <w:t>էապես</w:t>
            </w:r>
            <w:r w:rsidRPr="000752DF">
              <w:rPr>
                <w:rFonts w:ascii="Calibri" w:hAnsi="Calibri" w:cs="Calibri"/>
                <w:color w:val="000000"/>
                <w:sz w:val="22"/>
                <w:szCs w:val="22"/>
              </w:rPr>
              <w:t> </w:t>
            </w:r>
            <w:r w:rsidRPr="000752DF">
              <w:rPr>
                <w:rFonts w:ascii="GHEA Mariam" w:hAnsi="GHEA Mariam" w:cs="Arial"/>
                <w:color w:val="000000"/>
                <w:sz w:val="22"/>
                <w:szCs w:val="22"/>
              </w:rPr>
              <w:t>համապատասխանում</w:t>
            </w:r>
            <w:r w:rsidRPr="000752DF">
              <w:rPr>
                <w:rFonts w:ascii="Calibri" w:hAnsi="Calibri" w:cs="Calibri"/>
                <w:color w:val="000000"/>
                <w:sz w:val="22"/>
                <w:szCs w:val="22"/>
              </w:rPr>
              <w:t> </w:t>
            </w:r>
            <w:r w:rsidRPr="000752DF">
              <w:rPr>
                <w:rFonts w:ascii="GHEA Mariam" w:hAnsi="GHEA Mariam" w:cs="Arial"/>
                <w:color w:val="000000"/>
                <w:sz w:val="22"/>
                <w:szCs w:val="22"/>
              </w:rPr>
              <w:t>է</w:t>
            </w:r>
            <w:r w:rsidRPr="000752DF">
              <w:rPr>
                <w:rFonts w:ascii="Calibri" w:hAnsi="Calibri" w:cs="Calibri"/>
                <w:color w:val="000000"/>
                <w:sz w:val="22"/>
                <w:szCs w:val="22"/>
              </w:rPr>
              <w:t> </w:t>
            </w:r>
            <w:r w:rsidRPr="000752DF">
              <w:rPr>
                <w:rFonts w:ascii="GHEA Mariam" w:hAnsi="GHEA Mariam" w:cs="Arial"/>
                <w:color w:val="000000"/>
                <w:sz w:val="22"/>
                <w:szCs w:val="22"/>
              </w:rPr>
              <w:t>պահանջներին,</w:t>
            </w:r>
            <w:r w:rsidRPr="000752DF">
              <w:rPr>
                <w:rFonts w:ascii="Calibri" w:hAnsi="Calibri" w:cs="Calibri"/>
                <w:color w:val="000000"/>
                <w:sz w:val="22"/>
                <w:szCs w:val="22"/>
              </w:rPr>
              <w:t> </w:t>
            </w:r>
            <w:r w:rsidRPr="000752DF">
              <w:rPr>
                <w:rFonts w:ascii="GHEA Mariam" w:hAnsi="GHEA Mariam" w:cs="Arial"/>
                <w:color w:val="000000"/>
                <w:sz w:val="22"/>
                <w:szCs w:val="22"/>
              </w:rPr>
              <w:t>էապես</w:t>
            </w:r>
            <w:r w:rsidRPr="000752DF">
              <w:rPr>
                <w:rFonts w:ascii="Calibri" w:hAnsi="Calibri" w:cs="Calibri"/>
                <w:color w:val="000000"/>
                <w:sz w:val="22"/>
                <w:szCs w:val="22"/>
              </w:rPr>
              <w:t> </w:t>
            </w:r>
            <w:r w:rsidRPr="000752DF">
              <w:rPr>
                <w:rFonts w:ascii="GHEA Mariam" w:hAnsi="GHEA Mariam" w:cs="Arial"/>
                <w:color w:val="000000"/>
                <w:sz w:val="22"/>
                <w:szCs w:val="22"/>
              </w:rPr>
              <w:t>համապատասխան</w:t>
            </w:r>
            <w:r w:rsidRPr="000752DF">
              <w:rPr>
                <w:rFonts w:ascii="Calibri" w:hAnsi="Calibri" w:cs="Calibri"/>
                <w:color w:val="000000"/>
                <w:sz w:val="22"/>
                <w:szCs w:val="22"/>
              </w:rPr>
              <w:t> </w:t>
            </w:r>
            <w:r w:rsidRPr="000752DF">
              <w:rPr>
                <w:rFonts w:ascii="GHEA Mariam" w:hAnsi="GHEA Mariam" w:cs="Arial"/>
                <w:color w:val="000000"/>
                <w:sz w:val="22"/>
                <w:szCs w:val="22"/>
              </w:rPr>
              <w:t>հայտատուների</w:t>
            </w:r>
            <w:r w:rsidRPr="000752DF">
              <w:rPr>
                <w:rFonts w:ascii="Calibri" w:hAnsi="Calibri" w:cs="Calibri"/>
                <w:color w:val="000000"/>
                <w:sz w:val="22"/>
                <w:szCs w:val="22"/>
              </w:rPr>
              <w:t> </w:t>
            </w:r>
            <w:r w:rsidRPr="000752DF">
              <w:rPr>
                <w:rFonts w:ascii="GHEA Mariam" w:hAnsi="GHEA Mariam" w:cs="Arial"/>
                <w:color w:val="000000"/>
                <w:sz w:val="22"/>
                <w:szCs w:val="22"/>
              </w:rPr>
              <w:t>կողմից</w:t>
            </w:r>
            <w:r w:rsidRPr="000752DF">
              <w:rPr>
                <w:rFonts w:ascii="Calibri" w:hAnsi="Calibri" w:cs="Calibri"/>
                <w:color w:val="000000"/>
                <w:sz w:val="22"/>
                <w:szCs w:val="22"/>
              </w:rPr>
              <w:t> </w:t>
            </w:r>
            <w:r w:rsidRPr="000752DF">
              <w:rPr>
                <w:rFonts w:ascii="GHEA Mariam" w:hAnsi="GHEA Mariam" w:cs="Arial"/>
                <w:color w:val="000000"/>
                <w:sz w:val="22"/>
                <w:szCs w:val="22"/>
              </w:rPr>
              <w:t>առաջարկվող</w:t>
            </w:r>
            <w:r w:rsidRPr="000752DF">
              <w:rPr>
                <w:rFonts w:ascii="Calibri" w:hAnsi="Calibri" w:cs="Calibri"/>
                <w:color w:val="000000"/>
                <w:sz w:val="22"/>
                <w:szCs w:val="22"/>
              </w:rPr>
              <w:t> </w:t>
            </w:r>
            <w:r w:rsidR="00087028" w:rsidRPr="000752DF">
              <w:rPr>
                <w:rFonts w:ascii="GHEA Mariam" w:hAnsi="GHEA Mariam" w:cs="Arial"/>
                <w:color w:val="000000"/>
                <w:sz w:val="22"/>
                <w:szCs w:val="22"/>
              </w:rPr>
              <w:t xml:space="preserve">      </w:t>
            </w:r>
          </w:p>
          <w:p w14:paraId="7D2548CD" w14:textId="77777777" w:rsidR="00087028" w:rsidRPr="000752DF" w:rsidRDefault="003E4CA6" w:rsidP="00087028">
            <w:pPr>
              <w:ind w:left="5"/>
              <w:jc w:val="both"/>
              <w:rPr>
                <w:rFonts w:ascii="GHEA Mariam" w:hAnsi="GHEA Mariam" w:cs="Arial"/>
                <w:color w:val="000000"/>
                <w:sz w:val="22"/>
                <w:szCs w:val="22"/>
              </w:rPr>
            </w:pPr>
            <w:proofErr w:type="spellStart"/>
            <w:r w:rsidRPr="000752DF">
              <w:rPr>
                <w:rFonts w:ascii="GHEA Mariam" w:hAnsi="GHEA Mariam" w:cs="Arial"/>
                <w:color w:val="000000"/>
                <w:sz w:val="22"/>
                <w:szCs w:val="22"/>
              </w:rPr>
              <w:t>ապրանքի</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միջին</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գինը</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կավելացվի</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հայտի</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գնին</w:t>
            </w:r>
            <w:proofErr w:type="spellEnd"/>
            <w:r w:rsidRPr="000752DF">
              <w:rPr>
                <w:rFonts w:ascii="Calibri" w:hAnsi="Calibri" w:cs="Calibri"/>
                <w:color w:val="000000"/>
                <w:sz w:val="22"/>
                <w:szCs w:val="22"/>
              </w:rPr>
              <w:t> </w:t>
            </w:r>
            <w:r w:rsidRPr="000752DF">
              <w:rPr>
                <w:rFonts w:ascii="GHEA Mariam" w:hAnsi="GHEA Mariam" w:cs="Arial"/>
                <w:color w:val="000000"/>
                <w:sz w:val="22"/>
                <w:szCs w:val="22"/>
              </w:rPr>
              <w:t>և</w:t>
            </w:r>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հայտի</w:t>
            </w:r>
            <w:proofErr w:type="spellEnd"/>
            <w:r w:rsidRPr="000752DF">
              <w:rPr>
                <w:rFonts w:ascii="GHEA Mariam" w:hAnsi="GHEA Mariam" w:cs="Arial"/>
                <w:color w:val="000000"/>
                <w:sz w:val="22"/>
                <w:szCs w:val="22"/>
              </w:rPr>
              <w:t>՝</w:t>
            </w:r>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այդպես</w:t>
            </w:r>
            <w:proofErr w:type="spellEnd"/>
            <w:r w:rsidRPr="000752DF">
              <w:rPr>
                <w:rFonts w:ascii="Calibri" w:hAnsi="Calibri" w:cs="Calibri"/>
                <w:color w:val="000000"/>
                <w:sz w:val="22"/>
                <w:szCs w:val="22"/>
              </w:rPr>
              <w:t> </w:t>
            </w:r>
          </w:p>
          <w:p w14:paraId="1A66D1B1" w14:textId="77777777" w:rsidR="00087028" w:rsidRPr="000752DF" w:rsidRDefault="003E4CA6" w:rsidP="00087028">
            <w:pPr>
              <w:ind w:left="5"/>
              <w:jc w:val="both"/>
              <w:rPr>
                <w:rFonts w:ascii="GHEA Mariam" w:hAnsi="GHEA Mariam" w:cs="Arial"/>
                <w:color w:val="000000"/>
                <w:sz w:val="22"/>
                <w:szCs w:val="22"/>
              </w:rPr>
            </w:pPr>
            <w:proofErr w:type="spellStart"/>
            <w:r w:rsidRPr="000752DF">
              <w:rPr>
                <w:rFonts w:ascii="GHEA Mariam" w:hAnsi="GHEA Mariam" w:cs="Arial"/>
                <w:color w:val="000000"/>
                <w:sz w:val="22"/>
                <w:szCs w:val="22"/>
              </w:rPr>
              <w:t>սահմանված</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համարժեք</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ընդհանուր</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արժեքը</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կօգտագործվի</w:t>
            </w:r>
            <w:proofErr w:type="spellEnd"/>
            <w:r w:rsidRPr="000752DF">
              <w:rPr>
                <w:rFonts w:ascii="Calibri" w:hAnsi="Calibri" w:cs="Calibri"/>
                <w:color w:val="000000"/>
                <w:sz w:val="22"/>
                <w:szCs w:val="22"/>
              </w:rPr>
              <w:t> </w:t>
            </w:r>
            <w:proofErr w:type="spellStart"/>
            <w:r w:rsidRPr="000752DF">
              <w:rPr>
                <w:rFonts w:ascii="GHEA Mariam" w:hAnsi="GHEA Mariam" w:cs="Arial"/>
                <w:color w:val="000000"/>
                <w:sz w:val="22"/>
                <w:szCs w:val="22"/>
              </w:rPr>
              <w:t>գների</w:t>
            </w:r>
            <w:proofErr w:type="spellEnd"/>
            <w:r w:rsidRPr="000752DF">
              <w:rPr>
                <w:rFonts w:ascii="Calibri" w:hAnsi="Calibri" w:cs="Calibri"/>
                <w:color w:val="000000"/>
                <w:sz w:val="22"/>
                <w:szCs w:val="22"/>
              </w:rPr>
              <w:t> </w:t>
            </w:r>
          </w:p>
          <w:p w14:paraId="75873875" w14:textId="77777777" w:rsidR="00E2763B" w:rsidRPr="000752DF" w:rsidRDefault="003E4CA6" w:rsidP="00087028">
            <w:pPr>
              <w:ind w:left="5"/>
              <w:jc w:val="both"/>
              <w:rPr>
                <w:rFonts w:ascii="GHEA Mariam" w:hAnsi="GHEA Mariam" w:cs="Arial"/>
                <w:color w:val="000000"/>
                <w:sz w:val="22"/>
                <w:szCs w:val="22"/>
              </w:rPr>
            </w:pPr>
            <w:proofErr w:type="spellStart"/>
            <w:r w:rsidRPr="000752DF">
              <w:rPr>
                <w:rFonts w:ascii="GHEA Mariam" w:hAnsi="GHEA Mariam" w:cs="Arial"/>
                <w:color w:val="000000"/>
                <w:sz w:val="22"/>
                <w:szCs w:val="22"/>
              </w:rPr>
              <w:t>համեմատության</w:t>
            </w:r>
            <w:proofErr w:type="spellEnd"/>
            <w:r w:rsidRPr="000752DF">
              <w:rPr>
                <w:rFonts w:ascii="Calibri" w:hAnsi="Calibri" w:cs="Calibri"/>
                <w:color w:val="000000"/>
                <w:sz w:val="22"/>
                <w:szCs w:val="22"/>
              </w:rPr>
              <w:t> </w:t>
            </w:r>
            <w:r w:rsidRPr="000752DF">
              <w:rPr>
                <w:rFonts w:ascii="GHEA Mariam" w:hAnsi="GHEA Mariam" w:cs="Arial"/>
                <w:color w:val="000000"/>
                <w:sz w:val="22"/>
                <w:szCs w:val="22"/>
              </w:rPr>
              <w:t>համար:</w:t>
            </w:r>
          </w:p>
          <w:p w14:paraId="5F8DD371" w14:textId="77777777" w:rsidR="00E80A2F" w:rsidRPr="000752DF" w:rsidRDefault="00E80A2F" w:rsidP="00087028">
            <w:pPr>
              <w:ind w:left="5"/>
              <w:jc w:val="both"/>
              <w:rPr>
                <w:rFonts w:ascii="GHEA Mariam" w:hAnsi="GHEA Mariam" w:cs="Arial"/>
                <w:color w:val="000000"/>
                <w:sz w:val="22"/>
                <w:szCs w:val="22"/>
              </w:rPr>
            </w:pPr>
          </w:p>
          <w:p w14:paraId="5E8FBC8F" w14:textId="0E494215" w:rsidR="0001317A" w:rsidRPr="00817ECB" w:rsidRDefault="0001317A" w:rsidP="00817ECB">
            <w:pPr>
              <w:tabs>
                <w:tab w:val="right" w:pos="7254"/>
              </w:tabs>
              <w:spacing w:before="60" w:after="60"/>
              <w:jc w:val="both"/>
              <w:rPr>
                <w:rFonts w:ascii="GHEA Mariam" w:hAnsi="GHEA Mariam"/>
                <w:b/>
                <w:sz w:val="22"/>
                <w:szCs w:val="22"/>
              </w:rPr>
            </w:pPr>
          </w:p>
        </w:tc>
      </w:tr>
      <w:tr w:rsidR="0001317A" w:rsidRPr="000752DF" w14:paraId="26D2A27E" w14:textId="77777777" w:rsidTr="00E525EE">
        <w:tc>
          <w:tcPr>
            <w:tcW w:w="2027" w:type="dxa"/>
          </w:tcPr>
          <w:p w14:paraId="32758884" w14:textId="77777777" w:rsidR="0001317A" w:rsidRPr="000752DF" w:rsidRDefault="0001317A" w:rsidP="004A7D3D">
            <w:pPr>
              <w:tabs>
                <w:tab w:val="right" w:pos="7434"/>
              </w:tabs>
              <w:spacing w:before="60" w:after="60"/>
              <w:jc w:val="both"/>
              <w:rPr>
                <w:rFonts w:ascii="GHEA Mariam" w:hAnsi="GHEA Mariam"/>
                <w:b/>
                <w:sz w:val="22"/>
                <w:szCs w:val="22"/>
              </w:rPr>
            </w:pPr>
            <w:r w:rsidRPr="000752DF">
              <w:rPr>
                <w:rFonts w:ascii="GHEA Mariam" w:hAnsi="GHEA Mariam"/>
                <w:b/>
                <w:bCs/>
                <w:sz w:val="22"/>
                <w:szCs w:val="22"/>
              </w:rPr>
              <w:lastRenderedPageBreak/>
              <w:t>ՏՄՄ 32.4</w:t>
            </w:r>
          </w:p>
        </w:tc>
        <w:tc>
          <w:tcPr>
            <w:tcW w:w="7945" w:type="dxa"/>
          </w:tcPr>
          <w:p w14:paraId="7B07DEA9" w14:textId="53BCB119" w:rsidR="00E525EE" w:rsidRPr="000752DF" w:rsidRDefault="0001317A" w:rsidP="00E525EE">
            <w:pPr>
              <w:tabs>
                <w:tab w:val="right" w:pos="7254"/>
              </w:tabs>
              <w:spacing w:before="60" w:after="60"/>
              <w:jc w:val="both"/>
              <w:rPr>
                <w:rFonts w:ascii="GHEA Mariam" w:hAnsi="GHEA Mariam"/>
                <w:sz w:val="22"/>
                <w:szCs w:val="22"/>
              </w:rPr>
            </w:pPr>
            <w:proofErr w:type="spellStart"/>
            <w:r w:rsidRPr="000752DF">
              <w:rPr>
                <w:rFonts w:ascii="GHEA Mariam" w:hAnsi="GHEA Mariam"/>
                <w:sz w:val="22"/>
                <w:szCs w:val="22"/>
              </w:rPr>
              <w:t>Ճշգրտումները</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պետք</w:t>
            </w:r>
            <w:proofErr w:type="spellEnd"/>
            <w:r w:rsidRPr="000752DF">
              <w:rPr>
                <w:rFonts w:ascii="GHEA Mariam" w:hAnsi="GHEA Mariam"/>
                <w:sz w:val="22"/>
                <w:szCs w:val="22"/>
              </w:rPr>
              <w:t xml:space="preserve"> է </w:t>
            </w:r>
            <w:proofErr w:type="spellStart"/>
            <w:r w:rsidRPr="000752DF">
              <w:rPr>
                <w:rFonts w:ascii="GHEA Mariam" w:hAnsi="GHEA Mariam"/>
                <w:sz w:val="22"/>
                <w:szCs w:val="22"/>
              </w:rPr>
              <w:t>որոշվեն</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օգտագործելով</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Մաս</w:t>
            </w:r>
            <w:proofErr w:type="spellEnd"/>
            <w:r w:rsidRPr="000752DF">
              <w:rPr>
                <w:rFonts w:ascii="GHEA Mariam" w:hAnsi="GHEA Mariam"/>
                <w:sz w:val="22"/>
                <w:szCs w:val="22"/>
              </w:rPr>
              <w:t xml:space="preserve"> III, </w:t>
            </w:r>
            <w:proofErr w:type="spellStart"/>
            <w:r w:rsidRPr="000752DF">
              <w:rPr>
                <w:rFonts w:ascii="GHEA Mariam" w:hAnsi="GHEA Mariam"/>
                <w:sz w:val="22"/>
                <w:szCs w:val="22"/>
              </w:rPr>
              <w:t>Որակավորման</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պահանջներում</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սահմանված</w:t>
            </w:r>
            <w:proofErr w:type="spellEnd"/>
            <w:r w:rsidRPr="000752DF">
              <w:rPr>
                <w:rFonts w:ascii="GHEA Mariam" w:hAnsi="GHEA Mariam"/>
                <w:sz w:val="22"/>
                <w:szCs w:val="22"/>
              </w:rPr>
              <w:t xml:space="preserve"> </w:t>
            </w:r>
            <w:proofErr w:type="spellStart"/>
            <w:r w:rsidRPr="000752DF">
              <w:rPr>
                <w:rFonts w:ascii="GHEA Mariam" w:hAnsi="GHEA Mariam"/>
                <w:sz w:val="22"/>
                <w:szCs w:val="22"/>
              </w:rPr>
              <w:t>հետևյալ</w:t>
            </w:r>
            <w:proofErr w:type="spellEnd"/>
            <w:r w:rsidRPr="000752DF">
              <w:rPr>
                <w:rFonts w:ascii="GHEA Mariam" w:hAnsi="GHEA Mariam"/>
                <w:sz w:val="22"/>
                <w:szCs w:val="22"/>
              </w:rPr>
              <w:t xml:space="preserve"> </w:t>
            </w:r>
            <w:proofErr w:type="spellStart"/>
            <w:r w:rsidR="00E525EE" w:rsidRPr="000752DF">
              <w:rPr>
                <w:rFonts w:ascii="GHEA Mariam" w:hAnsi="GHEA Mariam"/>
                <w:sz w:val="22"/>
                <w:szCs w:val="22"/>
              </w:rPr>
              <w:t>չափանիշները</w:t>
            </w:r>
            <w:proofErr w:type="spellEnd"/>
            <w:r w:rsidR="00E525EE" w:rsidRPr="000752DF">
              <w:rPr>
                <w:rFonts w:ascii="GHEA Mariam" w:hAnsi="GHEA Mariam"/>
                <w:sz w:val="22"/>
                <w:szCs w:val="22"/>
              </w:rPr>
              <w:t>:</w:t>
            </w:r>
          </w:p>
          <w:p w14:paraId="6202F735" w14:textId="67FF4989" w:rsidR="00E525EE" w:rsidRPr="000752DF" w:rsidRDefault="00E525EE" w:rsidP="00E525EE">
            <w:pPr>
              <w:tabs>
                <w:tab w:val="right" w:pos="7254"/>
              </w:tabs>
              <w:spacing w:before="60" w:after="60"/>
              <w:jc w:val="both"/>
              <w:rPr>
                <w:rFonts w:ascii="GHEA Mariam" w:hAnsi="GHEA Mariam"/>
                <w:b/>
                <w:sz w:val="22"/>
                <w:szCs w:val="22"/>
              </w:rPr>
            </w:pPr>
            <w:r>
              <w:rPr>
                <w:rFonts w:ascii="GHEA Mariam" w:hAnsi="GHEA Mariam"/>
                <w:sz w:val="22"/>
                <w:szCs w:val="22"/>
              </w:rPr>
              <w:t>(</w:t>
            </w:r>
            <w:r>
              <w:rPr>
                <w:rFonts w:ascii="GHEA Mariam" w:hAnsi="GHEA Mariam"/>
                <w:sz w:val="22"/>
                <w:szCs w:val="22"/>
                <w:lang w:val="hy-AM"/>
              </w:rPr>
              <w:t>ա</w:t>
            </w:r>
            <w:r>
              <w:rPr>
                <w:rFonts w:ascii="GHEA Mariam" w:hAnsi="GHEA Mariam"/>
                <w:sz w:val="22"/>
                <w:szCs w:val="22"/>
              </w:rPr>
              <w:t xml:space="preserve">) </w:t>
            </w:r>
            <w:proofErr w:type="spellStart"/>
            <w:r w:rsidRPr="00817ECB">
              <w:rPr>
                <w:rFonts w:ascii="GHEA Mariam" w:hAnsi="GHEA Mariam"/>
                <w:sz w:val="22"/>
                <w:szCs w:val="22"/>
              </w:rPr>
              <w:t>Գնորդի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երկրում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հայտում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ներկայացվող</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սարքավորումների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պահեստամասերի</w:t>
            </w:r>
            <w:proofErr w:type="spellEnd"/>
            <w:r w:rsidRPr="00817ECB">
              <w:rPr>
                <w:rFonts w:ascii="GHEA Mariam" w:hAnsi="GHEA Mariam"/>
                <w:sz w:val="22"/>
                <w:szCs w:val="22"/>
              </w:rPr>
              <w:t xml:space="preserve"> կամ </w:t>
            </w:r>
            <w:proofErr w:type="spellStart"/>
            <w:r w:rsidRPr="00817ECB">
              <w:rPr>
                <w:rFonts w:ascii="GHEA Mariam" w:hAnsi="GHEA Mariam"/>
                <w:sz w:val="22"/>
                <w:szCs w:val="22"/>
              </w:rPr>
              <w:t>վաճառքից</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հետո</w:t>
            </w:r>
            <w:proofErr w:type="spellEnd"/>
            <w:r w:rsidRPr="00817ECB">
              <w:rPr>
                <w:rFonts w:ascii="GHEA Mariam" w:hAnsi="GHEA Mariam"/>
                <w:sz w:val="22"/>
                <w:szCs w:val="22"/>
              </w:rPr>
              <w:t xml:space="preserve"> ծառայությունների </w:t>
            </w:r>
            <w:proofErr w:type="spellStart"/>
            <w:r w:rsidRPr="00817ECB">
              <w:rPr>
                <w:rFonts w:ascii="GHEA Mariam" w:hAnsi="GHEA Mariam"/>
                <w:sz w:val="22"/>
                <w:szCs w:val="22"/>
              </w:rPr>
              <w:t>առկայություն</w:t>
            </w:r>
            <w:proofErr w:type="spellEnd"/>
            <w:r w:rsidRPr="00817ECB">
              <w:rPr>
                <w:rFonts w:ascii="GHEA Mariam" w:hAnsi="GHEA Mariam"/>
                <w:sz w:val="22"/>
                <w:szCs w:val="22"/>
              </w:rPr>
              <w:t xml:space="preserve"> – </w:t>
            </w:r>
            <w:proofErr w:type="spellStart"/>
            <w:r w:rsidRPr="00817ECB">
              <w:rPr>
                <w:rFonts w:ascii="GHEA Mariam" w:hAnsi="GHEA Mariam"/>
                <w:b/>
                <w:sz w:val="22"/>
                <w:szCs w:val="22"/>
              </w:rPr>
              <w:t>Չկա</w:t>
            </w:r>
            <w:proofErr w:type="spellEnd"/>
          </w:p>
        </w:tc>
      </w:tr>
      <w:tr w:rsidR="00E525EE" w:rsidRPr="000752DF" w14:paraId="493B51C1" w14:textId="77777777" w:rsidTr="00E525EE">
        <w:tc>
          <w:tcPr>
            <w:tcW w:w="2027" w:type="dxa"/>
          </w:tcPr>
          <w:p w14:paraId="75DE0C6F" w14:textId="77777777" w:rsidR="00E525EE" w:rsidRPr="000752DF" w:rsidRDefault="00E525EE" w:rsidP="00E525EE">
            <w:pPr>
              <w:tabs>
                <w:tab w:val="right" w:pos="7434"/>
              </w:tabs>
              <w:spacing w:before="60" w:after="60"/>
              <w:jc w:val="both"/>
              <w:rPr>
                <w:rFonts w:ascii="GHEA Mariam" w:hAnsi="GHEA Mariam"/>
                <w:b/>
                <w:bCs/>
                <w:sz w:val="22"/>
                <w:szCs w:val="22"/>
              </w:rPr>
            </w:pPr>
          </w:p>
        </w:tc>
        <w:tc>
          <w:tcPr>
            <w:tcW w:w="7945" w:type="dxa"/>
          </w:tcPr>
          <w:p w14:paraId="628FFF20" w14:textId="02E1C80E" w:rsidR="00E525EE" w:rsidRPr="000752DF" w:rsidRDefault="00E525EE" w:rsidP="00E525EE">
            <w:pPr>
              <w:tabs>
                <w:tab w:val="right" w:pos="7254"/>
              </w:tabs>
              <w:spacing w:before="60" w:after="60"/>
              <w:jc w:val="both"/>
              <w:rPr>
                <w:rFonts w:ascii="GHEA Mariam" w:hAnsi="GHEA Mariam"/>
                <w:sz w:val="22"/>
                <w:szCs w:val="22"/>
              </w:rPr>
            </w:pPr>
            <w:r w:rsidRPr="00817ECB">
              <w:rPr>
                <w:rFonts w:ascii="GHEA Mariam" w:hAnsi="GHEA Mariam"/>
                <w:b/>
                <w:sz w:val="22"/>
                <w:szCs w:val="22"/>
              </w:rPr>
              <w:t xml:space="preserve">Զ. </w:t>
            </w:r>
            <w:proofErr w:type="spellStart"/>
            <w:r w:rsidRPr="00817ECB">
              <w:rPr>
                <w:rFonts w:ascii="GHEA Mariam" w:hAnsi="GHEA Mariam"/>
                <w:b/>
                <w:sz w:val="22"/>
                <w:szCs w:val="22"/>
              </w:rPr>
              <w:t>Պայմանագրի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շնորհում</w:t>
            </w:r>
            <w:proofErr w:type="spellEnd"/>
          </w:p>
        </w:tc>
      </w:tr>
      <w:tr w:rsidR="00E525EE" w:rsidRPr="000752DF" w14:paraId="1166051C" w14:textId="77777777" w:rsidTr="00E525EE">
        <w:tc>
          <w:tcPr>
            <w:tcW w:w="2027" w:type="dxa"/>
          </w:tcPr>
          <w:p w14:paraId="745D376F" w14:textId="2AC460C8" w:rsidR="00E525EE" w:rsidRPr="000752DF" w:rsidRDefault="00E525EE" w:rsidP="00E525EE">
            <w:pPr>
              <w:tabs>
                <w:tab w:val="right" w:pos="7434"/>
              </w:tabs>
              <w:spacing w:before="60" w:after="60"/>
              <w:jc w:val="both"/>
              <w:rPr>
                <w:rFonts w:ascii="GHEA Mariam" w:hAnsi="GHEA Mariam"/>
                <w:b/>
                <w:bCs/>
                <w:sz w:val="22"/>
                <w:szCs w:val="22"/>
              </w:rPr>
            </w:pPr>
            <w:r w:rsidRPr="00817ECB">
              <w:rPr>
                <w:rFonts w:ascii="GHEA Mariam" w:hAnsi="GHEA Mariam"/>
                <w:b/>
                <w:sz w:val="22"/>
                <w:szCs w:val="22"/>
              </w:rPr>
              <w:t>ՏՄՄ 37.1</w:t>
            </w:r>
          </w:p>
        </w:tc>
        <w:tc>
          <w:tcPr>
            <w:tcW w:w="7945" w:type="dxa"/>
          </w:tcPr>
          <w:p w14:paraId="4AC1AC21" w14:textId="77777777" w:rsidR="00E525EE" w:rsidRPr="00817ECB" w:rsidRDefault="00E525EE" w:rsidP="00E525EE">
            <w:pPr>
              <w:tabs>
                <w:tab w:val="right" w:pos="7254"/>
              </w:tabs>
              <w:spacing w:before="120" w:after="120"/>
              <w:rPr>
                <w:rFonts w:ascii="GHEA Mariam" w:hAnsi="GHEA Mariam"/>
                <w:b/>
                <w:sz w:val="22"/>
                <w:szCs w:val="22"/>
              </w:rPr>
            </w:pPr>
            <w:proofErr w:type="spellStart"/>
            <w:r w:rsidRPr="00817ECB">
              <w:rPr>
                <w:rFonts w:ascii="GHEA Mariam" w:hAnsi="GHEA Mariam"/>
                <w:sz w:val="22"/>
                <w:szCs w:val="22"/>
              </w:rPr>
              <w:t>Քանակների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ավելացման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առավելագույն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տոկոս</w:t>
            </w:r>
            <w:proofErr w:type="spellEnd"/>
            <w:r w:rsidRPr="00817ECB">
              <w:rPr>
                <w:rFonts w:ascii="GHEA Mariam" w:hAnsi="GHEA Mariam"/>
                <w:sz w:val="22"/>
                <w:szCs w:val="22"/>
              </w:rPr>
              <w:t xml:space="preserve">` </w:t>
            </w:r>
            <w:r w:rsidRPr="00817ECB">
              <w:rPr>
                <w:rFonts w:ascii="GHEA Mariam" w:hAnsi="GHEA Mariam"/>
                <w:b/>
                <w:sz w:val="22"/>
                <w:szCs w:val="22"/>
              </w:rPr>
              <w:t>15%:</w:t>
            </w:r>
          </w:p>
          <w:p w14:paraId="3724949C" w14:textId="02F545CF" w:rsidR="00E525EE" w:rsidRPr="000752DF" w:rsidRDefault="00E525EE" w:rsidP="00E525EE">
            <w:pPr>
              <w:tabs>
                <w:tab w:val="right" w:pos="7254"/>
              </w:tabs>
              <w:spacing w:before="60" w:after="60"/>
              <w:jc w:val="both"/>
              <w:rPr>
                <w:rFonts w:ascii="GHEA Mariam" w:hAnsi="GHEA Mariam"/>
                <w:sz w:val="22"/>
                <w:szCs w:val="22"/>
              </w:rPr>
            </w:pPr>
            <w:proofErr w:type="spellStart"/>
            <w:r w:rsidRPr="00817ECB">
              <w:rPr>
                <w:rFonts w:ascii="GHEA Mariam" w:hAnsi="GHEA Mariam"/>
                <w:sz w:val="22"/>
                <w:szCs w:val="22"/>
              </w:rPr>
              <w:t>Քանակների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կրճատման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առավելագույն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տոկոս</w:t>
            </w:r>
            <w:proofErr w:type="spellEnd"/>
            <w:r w:rsidRPr="00817ECB">
              <w:rPr>
                <w:rFonts w:ascii="GHEA Mariam" w:hAnsi="GHEA Mariam"/>
                <w:sz w:val="22"/>
                <w:szCs w:val="22"/>
              </w:rPr>
              <w:t xml:space="preserve">` </w:t>
            </w:r>
            <w:r w:rsidRPr="00817ECB">
              <w:rPr>
                <w:rFonts w:ascii="GHEA Mariam" w:hAnsi="GHEA Mariam"/>
                <w:b/>
                <w:sz w:val="22"/>
                <w:szCs w:val="22"/>
              </w:rPr>
              <w:t xml:space="preserve">15%: </w:t>
            </w:r>
          </w:p>
        </w:tc>
      </w:tr>
    </w:tbl>
    <w:p w14:paraId="4CC14A61" w14:textId="77777777" w:rsidR="009D1B2B" w:rsidRPr="00817ECB" w:rsidRDefault="009D1B2B" w:rsidP="009D1B2B">
      <w:pPr>
        <w:rPr>
          <w:rFonts w:ascii="GHEA Mariam" w:hAnsi="GHEA Mariam"/>
        </w:rPr>
      </w:pPr>
    </w:p>
    <w:p w14:paraId="2E4F3DA9" w14:textId="77777777" w:rsidR="009D1B2B" w:rsidRPr="00817ECB" w:rsidRDefault="009D1B2B" w:rsidP="009D1B2B">
      <w:pPr>
        <w:pStyle w:val="i"/>
        <w:suppressAutoHyphens w:val="0"/>
        <w:rPr>
          <w:rFonts w:ascii="GHEA Mariam" w:hAnsi="GHEA Mariam"/>
        </w:rPr>
        <w:sectPr w:rsidR="009D1B2B" w:rsidRPr="00817ECB" w:rsidSect="00817ECB">
          <w:headerReference w:type="even" r:id="rId39"/>
          <w:headerReference w:type="default" r:id="rId40"/>
          <w:headerReference w:type="first" r:id="rId41"/>
          <w:type w:val="oddPage"/>
          <w:pgSz w:w="12240" w:h="15840" w:code="1"/>
          <w:pgMar w:top="540" w:right="1440" w:bottom="1440" w:left="1800" w:header="720" w:footer="720" w:gutter="0"/>
          <w:paperSrc w:first="15" w:other="15"/>
          <w:cols w:space="720"/>
          <w:titlePg/>
        </w:sectPr>
      </w:pPr>
    </w:p>
    <w:p w14:paraId="30FD4EBE" w14:textId="77777777" w:rsidR="009D1B2B" w:rsidRPr="00817ECB" w:rsidRDefault="00C46A4E" w:rsidP="009D1B2B">
      <w:pPr>
        <w:pStyle w:val="Subtitle"/>
        <w:rPr>
          <w:rFonts w:ascii="GHEA Mariam" w:hAnsi="GHEA Mariam"/>
        </w:rPr>
      </w:pPr>
      <w:bookmarkStart w:id="522" w:name="_Toc347227541"/>
      <w:proofErr w:type="spellStart"/>
      <w:r w:rsidRPr="00817ECB">
        <w:rPr>
          <w:rFonts w:ascii="GHEA Mariam" w:hAnsi="GHEA Mariam"/>
        </w:rPr>
        <w:lastRenderedPageBreak/>
        <w:t>Բաժին</w:t>
      </w:r>
      <w:proofErr w:type="spellEnd"/>
      <w:r w:rsidR="009D1B2B" w:rsidRPr="00817ECB">
        <w:rPr>
          <w:rFonts w:ascii="GHEA Mariam" w:hAnsi="GHEA Mariam"/>
        </w:rPr>
        <w:t xml:space="preserve"> III. </w:t>
      </w:r>
      <w:proofErr w:type="spellStart"/>
      <w:r w:rsidRPr="00817ECB">
        <w:rPr>
          <w:rFonts w:ascii="GHEA Mariam" w:hAnsi="GHEA Mariam"/>
        </w:rPr>
        <w:t>Գնահատման</w:t>
      </w:r>
      <w:proofErr w:type="spellEnd"/>
      <w:r w:rsidRPr="00817ECB">
        <w:rPr>
          <w:rFonts w:ascii="GHEA Mariam" w:hAnsi="GHEA Mariam"/>
        </w:rPr>
        <w:t xml:space="preserve"> և </w:t>
      </w:r>
      <w:proofErr w:type="spellStart"/>
      <w:r w:rsidRPr="00817ECB">
        <w:rPr>
          <w:rFonts w:ascii="GHEA Mariam" w:hAnsi="GHEA Mariam"/>
        </w:rPr>
        <w:t>որակավորման</w:t>
      </w:r>
      <w:proofErr w:type="spellEnd"/>
      <w:r w:rsidRPr="00817ECB">
        <w:rPr>
          <w:rFonts w:ascii="GHEA Mariam" w:hAnsi="GHEA Mariam"/>
        </w:rPr>
        <w:t xml:space="preserve"> </w:t>
      </w:r>
      <w:proofErr w:type="spellStart"/>
      <w:r w:rsidRPr="00817ECB">
        <w:rPr>
          <w:rFonts w:ascii="GHEA Mariam" w:hAnsi="GHEA Mariam"/>
        </w:rPr>
        <w:t>չափանիշներ</w:t>
      </w:r>
      <w:bookmarkEnd w:id="522"/>
      <w:proofErr w:type="spellEnd"/>
    </w:p>
    <w:p w14:paraId="00C29A68" w14:textId="77777777" w:rsidR="009D1B2B" w:rsidRPr="00817ECB" w:rsidRDefault="009D1B2B" w:rsidP="009D1B2B">
      <w:pPr>
        <w:rPr>
          <w:rFonts w:ascii="GHEA Mariam" w:hAnsi="GHEA Mariam"/>
        </w:rPr>
      </w:pPr>
    </w:p>
    <w:p w14:paraId="5023767F" w14:textId="77777777" w:rsidR="009D1B2B" w:rsidRPr="00817ECB" w:rsidRDefault="009D1B2B" w:rsidP="009D1B2B">
      <w:pPr>
        <w:pStyle w:val="BodyText3"/>
        <w:rPr>
          <w:rFonts w:ascii="GHEA Mariam" w:hAnsi="GHEA Mariam"/>
        </w:rPr>
      </w:pPr>
    </w:p>
    <w:p w14:paraId="7B85C43E" w14:textId="77777777" w:rsidR="009D1B2B" w:rsidRPr="00817ECB" w:rsidRDefault="009316F9" w:rsidP="009D1B2B">
      <w:pPr>
        <w:jc w:val="center"/>
        <w:rPr>
          <w:rFonts w:ascii="GHEA Mariam" w:hAnsi="GHEA Mariam"/>
          <w:b/>
          <w:sz w:val="36"/>
        </w:rPr>
      </w:pPr>
      <w:proofErr w:type="spellStart"/>
      <w:r w:rsidRPr="00817ECB">
        <w:rPr>
          <w:rFonts w:ascii="GHEA Mariam" w:hAnsi="GHEA Mariam"/>
          <w:b/>
          <w:sz w:val="36"/>
        </w:rPr>
        <w:t>Բովանդակություն</w:t>
      </w:r>
      <w:proofErr w:type="spellEnd"/>
    </w:p>
    <w:p w14:paraId="55C6841F" w14:textId="190CBE36" w:rsidR="004148D5" w:rsidRPr="00FF7ABF" w:rsidRDefault="007869B7">
      <w:pPr>
        <w:pStyle w:val="TOC1"/>
        <w:rPr>
          <w:rFonts w:ascii="GHEA Mariam" w:hAnsi="GHEA Mariam"/>
          <w:b w:val="0"/>
          <w:sz w:val="22"/>
          <w:szCs w:val="22"/>
          <w:lang w:val="hy-AM" w:eastAsia="hy-AM"/>
        </w:rPr>
      </w:pPr>
      <w:r w:rsidRPr="00817ECB">
        <w:rPr>
          <w:rFonts w:ascii="GHEA Mariam" w:hAnsi="GHEA Mariam"/>
          <w:b w:val="0"/>
        </w:rPr>
        <w:fldChar w:fldCharType="begin"/>
      </w:r>
      <w:r w:rsidR="009D1B2B" w:rsidRPr="00FF7ABF">
        <w:rPr>
          <w:rFonts w:ascii="GHEA Mariam" w:hAnsi="GHEA Mariam"/>
          <w:b w:val="0"/>
        </w:rPr>
        <w:instrText xml:space="preserve"> TOC \h \z \t "Section III Heading 1,1" </w:instrText>
      </w:r>
      <w:r w:rsidRPr="00817ECB">
        <w:rPr>
          <w:rFonts w:ascii="GHEA Mariam" w:hAnsi="GHEA Mariam"/>
          <w:b w:val="0"/>
        </w:rPr>
        <w:fldChar w:fldCharType="separate"/>
      </w:r>
      <w:hyperlink w:anchor="_Toc482268734" w:history="1">
        <w:r w:rsidR="004148D5" w:rsidRPr="00FF7ABF">
          <w:rPr>
            <w:rStyle w:val="Hyperlink"/>
            <w:rFonts w:ascii="GHEA Mariam" w:hAnsi="GHEA Mariam"/>
          </w:rPr>
          <w:t xml:space="preserve">2. Որակավորում </w:t>
        </w:r>
        <w:r w:rsidR="004148D5" w:rsidRPr="00FF7ABF">
          <w:rPr>
            <w:rStyle w:val="Hyperlink"/>
            <w:rFonts w:ascii="GHEA Mariam" w:hAnsi="GHEA Mariam"/>
            <w:bCs/>
          </w:rPr>
          <w:t>(ՏՄՄ 34)</w:t>
        </w:r>
        <w:r w:rsidR="004148D5" w:rsidRPr="00FF7ABF">
          <w:rPr>
            <w:rFonts w:ascii="GHEA Mariam" w:hAnsi="GHEA Mariam"/>
            <w:webHidden/>
          </w:rPr>
          <w:tab/>
        </w:r>
        <w:r w:rsidR="004148D5" w:rsidRPr="00FF7ABF">
          <w:rPr>
            <w:rFonts w:ascii="GHEA Mariam" w:hAnsi="GHEA Mariam"/>
            <w:webHidden/>
          </w:rPr>
          <w:fldChar w:fldCharType="begin"/>
        </w:r>
        <w:r w:rsidR="004148D5" w:rsidRPr="00FF7ABF">
          <w:rPr>
            <w:rFonts w:ascii="GHEA Mariam" w:hAnsi="GHEA Mariam"/>
            <w:webHidden/>
          </w:rPr>
          <w:instrText xml:space="preserve"> PAGEREF _Toc482268734 \h </w:instrText>
        </w:r>
        <w:r w:rsidR="004148D5" w:rsidRPr="00FF7ABF">
          <w:rPr>
            <w:rFonts w:ascii="GHEA Mariam" w:hAnsi="GHEA Mariam"/>
            <w:webHidden/>
          </w:rPr>
        </w:r>
        <w:r w:rsidR="004148D5" w:rsidRPr="00FF7ABF">
          <w:rPr>
            <w:rFonts w:ascii="GHEA Mariam" w:hAnsi="GHEA Mariam"/>
            <w:webHidden/>
          </w:rPr>
          <w:fldChar w:fldCharType="separate"/>
        </w:r>
        <w:r w:rsidR="005C70B2" w:rsidRPr="00FF7ABF">
          <w:rPr>
            <w:rFonts w:ascii="GHEA Mariam" w:hAnsi="GHEA Mariam"/>
            <w:webHidden/>
          </w:rPr>
          <w:t>102</w:t>
        </w:r>
        <w:r w:rsidR="004148D5" w:rsidRPr="00FF7ABF">
          <w:rPr>
            <w:rFonts w:ascii="GHEA Mariam" w:hAnsi="GHEA Mariam"/>
            <w:webHidden/>
          </w:rPr>
          <w:fldChar w:fldCharType="end"/>
        </w:r>
      </w:hyperlink>
    </w:p>
    <w:p w14:paraId="614F7D29" w14:textId="4DFA205E" w:rsidR="00B95468" w:rsidRPr="00FF7ABF" w:rsidRDefault="007869B7" w:rsidP="009D1B2B">
      <w:pPr>
        <w:rPr>
          <w:rFonts w:ascii="GHEA Mariam" w:hAnsi="GHEA Mariam"/>
          <w:b/>
          <w:lang w:val="hy-AM"/>
        </w:rPr>
      </w:pPr>
      <w:r w:rsidRPr="00817ECB">
        <w:rPr>
          <w:rFonts w:ascii="GHEA Mariam" w:hAnsi="GHEA Mariam"/>
        </w:rPr>
        <w:fldChar w:fldCharType="end"/>
      </w:r>
    </w:p>
    <w:p w14:paraId="2112D3D1" w14:textId="77777777" w:rsidR="00B95468" w:rsidRPr="00FF7ABF" w:rsidRDefault="00B95468" w:rsidP="00B95468">
      <w:pPr>
        <w:rPr>
          <w:rFonts w:ascii="GHEA Mariam" w:hAnsi="GHEA Mariam"/>
          <w:lang w:val="hy-AM"/>
        </w:rPr>
      </w:pPr>
    </w:p>
    <w:p w14:paraId="5237E59C" w14:textId="77777777" w:rsidR="00B95468" w:rsidRPr="00FF7ABF" w:rsidRDefault="00B95468" w:rsidP="00B95468">
      <w:pPr>
        <w:rPr>
          <w:rFonts w:ascii="GHEA Mariam" w:hAnsi="GHEA Mariam"/>
          <w:lang w:val="hy-AM"/>
        </w:rPr>
      </w:pPr>
    </w:p>
    <w:p w14:paraId="044C789A" w14:textId="77777777" w:rsidR="00B95468" w:rsidRPr="00FF7ABF" w:rsidRDefault="00B95468" w:rsidP="00B95468">
      <w:pPr>
        <w:rPr>
          <w:rFonts w:ascii="GHEA Mariam" w:hAnsi="GHEA Mariam"/>
          <w:lang w:val="hy-AM"/>
        </w:rPr>
      </w:pPr>
    </w:p>
    <w:p w14:paraId="24BB533A" w14:textId="77777777" w:rsidR="00B95468" w:rsidRPr="00FF7ABF" w:rsidRDefault="00B95468" w:rsidP="00B95468">
      <w:pPr>
        <w:rPr>
          <w:rFonts w:ascii="GHEA Mariam" w:hAnsi="GHEA Mariam"/>
          <w:lang w:val="hy-AM"/>
        </w:rPr>
      </w:pPr>
    </w:p>
    <w:p w14:paraId="2FDAE2DE" w14:textId="77777777" w:rsidR="00B95468" w:rsidRPr="00FF7ABF" w:rsidRDefault="00B95468" w:rsidP="00B95468">
      <w:pPr>
        <w:rPr>
          <w:rFonts w:ascii="GHEA Mariam" w:hAnsi="GHEA Mariam"/>
          <w:lang w:val="hy-AM"/>
        </w:rPr>
      </w:pPr>
    </w:p>
    <w:p w14:paraId="1BD652EC" w14:textId="77777777" w:rsidR="00B95468" w:rsidRPr="00FF7ABF" w:rsidRDefault="00B95468" w:rsidP="00B95468">
      <w:pPr>
        <w:rPr>
          <w:rFonts w:ascii="GHEA Mariam" w:hAnsi="GHEA Mariam"/>
          <w:lang w:val="hy-AM"/>
        </w:rPr>
      </w:pPr>
    </w:p>
    <w:p w14:paraId="64AA5837" w14:textId="77777777" w:rsidR="00B95468" w:rsidRPr="00FF7ABF" w:rsidRDefault="00B95468" w:rsidP="00B95468">
      <w:pPr>
        <w:rPr>
          <w:rFonts w:ascii="GHEA Mariam" w:hAnsi="GHEA Mariam"/>
          <w:lang w:val="hy-AM"/>
        </w:rPr>
      </w:pPr>
    </w:p>
    <w:p w14:paraId="09F665F2" w14:textId="77777777" w:rsidR="00B95468" w:rsidRPr="00FF7ABF" w:rsidRDefault="00B95468" w:rsidP="00B95468">
      <w:pPr>
        <w:rPr>
          <w:rFonts w:ascii="GHEA Mariam" w:hAnsi="GHEA Mariam"/>
          <w:lang w:val="hy-AM"/>
        </w:rPr>
      </w:pPr>
    </w:p>
    <w:p w14:paraId="55D25ECB" w14:textId="77777777" w:rsidR="00B95468" w:rsidRPr="00FF7ABF" w:rsidRDefault="00B95468" w:rsidP="00B95468">
      <w:pPr>
        <w:rPr>
          <w:rFonts w:ascii="GHEA Mariam" w:hAnsi="GHEA Mariam"/>
          <w:lang w:val="hy-AM"/>
        </w:rPr>
      </w:pPr>
    </w:p>
    <w:p w14:paraId="3B5A57C4" w14:textId="77777777" w:rsidR="00B95468" w:rsidRPr="00FF7ABF" w:rsidRDefault="00B95468" w:rsidP="00B95468">
      <w:pPr>
        <w:rPr>
          <w:rFonts w:ascii="GHEA Mariam" w:hAnsi="GHEA Mariam"/>
          <w:lang w:val="hy-AM"/>
        </w:rPr>
      </w:pPr>
    </w:p>
    <w:p w14:paraId="724C9AF2" w14:textId="77777777" w:rsidR="00B95468" w:rsidRPr="00FF7ABF" w:rsidRDefault="00B95468" w:rsidP="00B95468">
      <w:pPr>
        <w:rPr>
          <w:rFonts w:ascii="GHEA Mariam" w:hAnsi="GHEA Mariam"/>
          <w:lang w:val="hy-AM"/>
        </w:rPr>
      </w:pPr>
    </w:p>
    <w:p w14:paraId="7BC0E745" w14:textId="77777777" w:rsidR="00B95468" w:rsidRPr="00FF7ABF" w:rsidRDefault="00B95468" w:rsidP="00B95468">
      <w:pPr>
        <w:rPr>
          <w:rFonts w:ascii="GHEA Mariam" w:hAnsi="GHEA Mariam"/>
          <w:lang w:val="hy-AM"/>
        </w:rPr>
      </w:pPr>
    </w:p>
    <w:p w14:paraId="54A7C367" w14:textId="77777777" w:rsidR="00B95468" w:rsidRPr="00FF7ABF" w:rsidRDefault="00B95468" w:rsidP="00B95468">
      <w:pPr>
        <w:rPr>
          <w:rFonts w:ascii="GHEA Mariam" w:hAnsi="GHEA Mariam"/>
          <w:lang w:val="hy-AM"/>
        </w:rPr>
      </w:pPr>
    </w:p>
    <w:p w14:paraId="7843E5BD" w14:textId="77777777" w:rsidR="00B95468" w:rsidRPr="00FF7ABF" w:rsidRDefault="00B95468" w:rsidP="00B95468">
      <w:pPr>
        <w:rPr>
          <w:rFonts w:ascii="GHEA Mariam" w:hAnsi="GHEA Mariam"/>
          <w:lang w:val="hy-AM"/>
        </w:rPr>
      </w:pPr>
    </w:p>
    <w:p w14:paraId="0271F5D5" w14:textId="77777777" w:rsidR="00B95468" w:rsidRPr="00FF7ABF" w:rsidRDefault="00B95468" w:rsidP="00B95468">
      <w:pPr>
        <w:rPr>
          <w:rFonts w:ascii="GHEA Mariam" w:hAnsi="GHEA Mariam"/>
          <w:lang w:val="hy-AM"/>
        </w:rPr>
      </w:pPr>
    </w:p>
    <w:p w14:paraId="74286F99" w14:textId="77777777" w:rsidR="00B95468" w:rsidRPr="00FF7ABF" w:rsidRDefault="00B95468" w:rsidP="00B95468">
      <w:pPr>
        <w:rPr>
          <w:rFonts w:ascii="GHEA Mariam" w:hAnsi="GHEA Mariam"/>
          <w:lang w:val="hy-AM"/>
        </w:rPr>
      </w:pPr>
    </w:p>
    <w:p w14:paraId="29E1BEBC" w14:textId="77777777" w:rsidR="00B95468" w:rsidRPr="00FF7ABF" w:rsidRDefault="00B95468" w:rsidP="00B95468">
      <w:pPr>
        <w:rPr>
          <w:rFonts w:ascii="GHEA Mariam" w:hAnsi="GHEA Mariam"/>
          <w:lang w:val="hy-AM"/>
        </w:rPr>
      </w:pPr>
    </w:p>
    <w:p w14:paraId="5C111B84" w14:textId="77777777" w:rsidR="00B95468" w:rsidRPr="00FF7ABF" w:rsidRDefault="00B95468" w:rsidP="00B95468">
      <w:pPr>
        <w:rPr>
          <w:rFonts w:ascii="GHEA Mariam" w:hAnsi="GHEA Mariam"/>
          <w:lang w:val="hy-AM"/>
        </w:rPr>
      </w:pPr>
    </w:p>
    <w:p w14:paraId="607C288F" w14:textId="77777777" w:rsidR="00B95468" w:rsidRPr="00FF7ABF" w:rsidRDefault="00B95468" w:rsidP="00B95468">
      <w:pPr>
        <w:rPr>
          <w:rFonts w:ascii="GHEA Mariam" w:hAnsi="GHEA Mariam"/>
          <w:lang w:val="hy-AM"/>
        </w:rPr>
      </w:pPr>
    </w:p>
    <w:p w14:paraId="5251515A" w14:textId="77777777" w:rsidR="00B95468" w:rsidRPr="00FF7ABF" w:rsidRDefault="00B95468" w:rsidP="00B95468">
      <w:pPr>
        <w:rPr>
          <w:rFonts w:ascii="GHEA Mariam" w:hAnsi="GHEA Mariam"/>
          <w:lang w:val="hy-AM"/>
        </w:rPr>
      </w:pPr>
    </w:p>
    <w:p w14:paraId="78D0F145" w14:textId="77777777" w:rsidR="00B95468" w:rsidRPr="00FF7ABF" w:rsidRDefault="00B95468" w:rsidP="00B95468">
      <w:pPr>
        <w:rPr>
          <w:rFonts w:ascii="GHEA Mariam" w:hAnsi="GHEA Mariam"/>
          <w:lang w:val="hy-AM"/>
        </w:rPr>
      </w:pPr>
    </w:p>
    <w:p w14:paraId="5708964B" w14:textId="77777777" w:rsidR="00B95468" w:rsidRPr="00FF7ABF" w:rsidRDefault="00B95468" w:rsidP="00B95468">
      <w:pPr>
        <w:rPr>
          <w:rFonts w:ascii="GHEA Mariam" w:hAnsi="GHEA Mariam"/>
          <w:lang w:val="hy-AM"/>
        </w:rPr>
      </w:pPr>
    </w:p>
    <w:p w14:paraId="1BFB7E13" w14:textId="77777777" w:rsidR="00B95468" w:rsidRPr="00FF7ABF" w:rsidRDefault="00B95468" w:rsidP="00B95468">
      <w:pPr>
        <w:rPr>
          <w:rFonts w:ascii="GHEA Mariam" w:hAnsi="GHEA Mariam"/>
          <w:lang w:val="hy-AM"/>
        </w:rPr>
      </w:pPr>
    </w:p>
    <w:p w14:paraId="693DF448" w14:textId="77777777" w:rsidR="00B95468" w:rsidRPr="00FF7ABF" w:rsidRDefault="00B95468" w:rsidP="00B95468">
      <w:pPr>
        <w:rPr>
          <w:rFonts w:ascii="GHEA Mariam" w:hAnsi="GHEA Mariam"/>
          <w:lang w:val="hy-AM"/>
        </w:rPr>
      </w:pPr>
    </w:p>
    <w:p w14:paraId="70E32E98" w14:textId="707967B5" w:rsidR="00B95468" w:rsidRPr="00FF7ABF" w:rsidRDefault="00B95468" w:rsidP="00B95468">
      <w:pPr>
        <w:tabs>
          <w:tab w:val="left" w:pos="2794"/>
        </w:tabs>
        <w:rPr>
          <w:rFonts w:ascii="GHEA Mariam" w:hAnsi="GHEA Mariam"/>
          <w:b/>
          <w:lang w:val="hy-AM"/>
        </w:rPr>
        <w:sectPr w:rsidR="00B95468" w:rsidRPr="00FF7ABF">
          <w:headerReference w:type="even" r:id="rId42"/>
          <w:headerReference w:type="default" r:id="rId43"/>
          <w:headerReference w:type="first" r:id="rId44"/>
          <w:type w:val="oddPage"/>
          <w:pgSz w:w="12240" w:h="15840" w:code="1"/>
          <w:pgMar w:top="1440" w:right="1440" w:bottom="1440" w:left="1800" w:header="720" w:footer="720" w:gutter="0"/>
          <w:paperSrc w:first="15" w:other="15"/>
          <w:cols w:space="720"/>
          <w:titlePg/>
        </w:sectPr>
      </w:pPr>
    </w:p>
    <w:p w14:paraId="36514054" w14:textId="34298A10" w:rsidR="009D1B2B" w:rsidRPr="00817ECB" w:rsidRDefault="009D1B2B" w:rsidP="009D1B2B">
      <w:pPr>
        <w:pStyle w:val="SectionIIIHeading1"/>
        <w:rPr>
          <w:rFonts w:ascii="GHEA Mariam" w:hAnsi="GHEA Mariam"/>
          <w:lang w:val="hy-AM"/>
        </w:rPr>
      </w:pPr>
      <w:r w:rsidRPr="00817ECB">
        <w:rPr>
          <w:rFonts w:ascii="GHEA Mariam" w:hAnsi="GHEA Mariam"/>
          <w:lang w:val="hy-AM"/>
        </w:rPr>
        <w:lastRenderedPageBreak/>
        <w:t>1.</w:t>
      </w:r>
      <w:bookmarkStart w:id="523" w:name="_Toc346722378"/>
      <w:bookmarkStart w:id="524" w:name="_Toc482268734"/>
      <w:r w:rsidRPr="00817ECB">
        <w:rPr>
          <w:rFonts w:ascii="GHEA Mariam" w:hAnsi="GHEA Mariam"/>
          <w:lang w:val="hy-AM"/>
        </w:rPr>
        <w:t xml:space="preserve">2. </w:t>
      </w:r>
      <w:bookmarkEnd w:id="523"/>
      <w:r w:rsidR="00991F95" w:rsidRPr="00817ECB">
        <w:rPr>
          <w:rFonts w:ascii="GHEA Mariam" w:hAnsi="GHEA Mariam"/>
          <w:lang w:val="hy-AM"/>
        </w:rPr>
        <w:t xml:space="preserve">Որակավորում </w:t>
      </w:r>
      <w:r w:rsidRPr="00817ECB">
        <w:rPr>
          <w:rFonts w:ascii="GHEA Mariam" w:hAnsi="GHEA Mariam"/>
          <w:lang w:val="hy-AM"/>
        </w:rPr>
        <w:t>(</w:t>
      </w:r>
      <w:r w:rsidR="00991F95" w:rsidRPr="00817ECB">
        <w:rPr>
          <w:rFonts w:ascii="GHEA Mariam" w:hAnsi="GHEA Mariam"/>
          <w:lang w:val="hy-AM"/>
        </w:rPr>
        <w:t>ՏՄՄ</w:t>
      </w:r>
      <w:r w:rsidRPr="00817ECB">
        <w:rPr>
          <w:rFonts w:ascii="GHEA Mariam" w:hAnsi="GHEA Mariam"/>
          <w:lang w:val="hy-AM"/>
        </w:rPr>
        <w:t xml:space="preserve"> 34)</w:t>
      </w:r>
      <w:bookmarkEnd w:id="524"/>
    </w:p>
    <w:p w14:paraId="661DAB7B" w14:textId="77777777" w:rsidR="009D1B2B" w:rsidRPr="00817ECB" w:rsidRDefault="009D1B2B" w:rsidP="009D1B2B">
      <w:pPr>
        <w:spacing w:after="200"/>
        <w:rPr>
          <w:rFonts w:ascii="GHEA Mariam" w:hAnsi="GHEA Mariam"/>
          <w:b/>
          <w:lang w:val="hy-AM"/>
        </w:rPr>
      </w:pPr>
      <w:r w:rsidRPr="00817ECB">
        <w:rPr>
          <w:rFonts w:ascii="GHEA Mariam" w:hAnsi="GHEA Mariam"/>
          <w:b/>
          <w:lang w:val="hy-AM"/>
        </w:rPr>
        <w:t>2.1</w:t>
      </w:r>
      <w:r w:rsidR="007A775E" w:rsidRPr="00817ECB">
        <w:rPr>
          <w:rFonts w:ascii="GHEA Mariam" w:hAnsi="GHEA Mariam"/>
          <w:b/>
          <w:lang w:val="hy-AM"/>
        </w:rPr>
        <w:t xml:space="preserve"> Որակավորման պահանջներ </w:t>
      </w:r>
      <w:r w:rsidRPr="00817ECB">
        <w:rPr>
          <w:rFonts w:ascii="GHEA Mariam" w:hAnsi="GHEA Mariam"/>
          <w:b/>
          <w:lang w:val="hy-AM"/>
        </w:rPr>
        <w:t>(</w:t>
      </w:r>
      <w:r w:rsidR="007A775E" w:rsidRPr="00817ECB">
        <w:rPr>
          <w:rFonts w:ascii="GHEA Mariam" w:hAnsi="GHEA Mariam"/>
          <w:b/>
          <w:lang w:val="hy-AM"/>
        </w:rPr>
        <w:t>ՏՄՄ</w:t>
      </w:r>
      <w:r w:rsidRPr="00817ECB">
        <w:rPr>
          <w:rFonts w:ascii="GHEA Mariam" w:hAnsi="GHEA Mariam"/>
          <w:b/>
          <w:lang w:val="hy-AM"/>
        </w:rPr>
        <w:t xml:space="preserve"> 34.1)</w:t>
      </w:r>
    </w:p>
    <w:p w14:paraId="1B488D24" w14:textId="7700C5A3" w:rsidR="00623647" w:rsidRPr="00FF7ABF" w:rsidRDefault="00361879" w:rsidP="00623647">
      <w:pPr>
        <w:pStyle w:val="BankNormal"/>
        <w:spacing w:after="200"/>
        <w:jc w:val="both"/>
        <w:rPr>
          <w:rFonts w:ascii="GHEA Mariam" w:hAnsi="GHEA Mariam"/>
          <w:lang w:val="hy-AM"/>
        </w:rPr>
      </w:pPr>
      <w:r w:rsidRPr="00817ECB">
        <w:rPr>
          <w:rFonts w:ascii="GHEA Mariam" w:hAnsi="GHEA Mariam"/>
          <w:lang w:val="hy-AM"/>
        </w:rPr>
        <w:t>ՏՄՄ 33.1 կետի համաձայն` նվազագույն գնահատված հայտը որոշելուց հետո Գնորդը պետք է իրականացնի Հայտատուի հետորակավորում`համաձ</w:t>
      </w:r>
      <w:r w:rsidR="00A55717" w:rsidRPr="00817ECB">
        <w:rPr>
          <w:rFonts w:ascii="GHEA Mariam" w:hAnsi="GHEA Mariam"/>
          <w:lang w:val="hy-AM"/>
        </w:rPr>
        <w:t>այն ՏՄՄ 34 կետի` օգտագործելով նշված</w:t>
      </w:r>
      <w:r w:rsidRPr="00817ECB">
        <w:rPr>
          <w:rFonts w:ascii="GHEA Mariam" w:hAnsi="GHEA Mariam"/>
          <w:lang w:val="hy-AM"/>
        </w:rPr>
        <w:t xml:space="preserve"> պահանջները: Ստորև ներկայացվող </w:t>
      </w:r>
      <w:r w:rsidR="00623647" w:rsidRPr="00817ECB">
        <w:rPr>
          <w:rFonts w:ascii="GHEA Mariam" w:hAnsi="GHEA Mariam"/>
          <w:lang w:val="hy-AM"/>
        </w:rPr>
        <w:t>աղյուսակ</w:t>
      </w:r>
      <w:r w:rsidRPr="00817ECB">
        <w:rPr>
          <w:rFonts w:ascii="GHEA Mariam" w:hAnsi="GHEA Mariam"/>
          <w:lang w:val="hy-AM"/>
        </w:rPr>
        <w:t xml:space="preserve">ում չներառված պահանջները չպետք է կիրառվեն </w:t>
      </w:r>
      <w:r w:rsidR="00A55717" w:rsidRPr="00817ECB">
        <w:rPr>
          <w:rFonts w:ascii="GHEA Mariam" w:hAnsi="GHEA Mariam"/>
          <w:lang w:val="hy-AM"/>
        </w:rPr>
        <w:t>Հ</w:t>
      </w:r>
      <w:r w:rsidRPr="00817ECB">
        <w:rPr>
          <w:rFonts w:ascii="GHEA Mariam" w:hAnsi="GHEA Mariam"/>
          <w:lang w:val="hy-AM"/>
        </w:rPr>
        <w:t xml:space="preserve">այտատուի որակավորումների գնահատման մեջ: </w:t>
      </w:r>
    </w:p>
    <w:tbl>
      <w:tblPr>
        <w:tblW w:w="137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3"/>
        <w:gridCol w:w="2340"/>
        <w:gridCol w:w="2520"/>
        <w:gridCol w:w="2160"/>
        <w:gridCol w:w="1800"/>
      </w:tblGrid>
      <w:tr w:rsidR="000E1127" w:rsidRPr="000E1127" w14:paraId="0C0A38D6" w14:textId="77777777" w:rsidTr="00406C08">
        <w:trPr>
          <w:tblHeader/>
        </w:trPr>
        <w:tc>
          <w:tcPr>
            <w:tcW w:w="4973" w:type="dxa"/>
            <w:vMerge w:val="restart"/>
            <w:vAlign w:val="center"/>
          </w:tcPr>
          <w:p w14:paraId="56A85341" w14:textId="77777777" w:rsidR="000E1127" w:rsidRPr="000E1127" w:rsidRDefault="000E1127" w:rsidP="000E1127">
            <w:pPr>
              <w:widowControl w:val="0"/>
              <w:tabs>
                <w:tab w:val="left" w:leader="dot" w:pos="8424"/>
              </w:tabs>
              <w:autoSpaceDE w:val="0"/>
              <w:autoSpaceDN w:val="0"/>
              <w:spacing w:line="384" w:lineRule="atLeast"/>
              <w:jc w:val="center"/>
              <w:rPr>
                <w:rFonts w:ascii="GHEA Mariam" w:hAnsi="GHEA Mariam"/>
                <w:b/>
                <w:sz w:val="18"/>
                <w:szCs w:val="18"/>
              </w:rPr>
            </w:pPr>
            <w:proofErr w:type="spellStart"/>
            <w:r w:rsidRPr="000E1127">
              <w:rPr>
                <w:rFonts w:ascii="GHEA Mariam" w:hAnsi="GHEA Mariam"/>
                <w:b/>
                <w:sz w:val="18"/>
                <w:szCs w:val="18"/>
              </w:rPr>
              <w:t>Պահանջ</w:t>
            </w:r>
            <w:proofErr w:type="spellEnd"/>
          </w:p>
        </w:tc>
        <w:tc>
          <w:tcPr>
            <w:tcW w:w="8820" w:type="dxa"/>
            <w:gridSpan w:val="4"/>
          </w:tcPr>
          <w:p w14:paraId="128ED190" w14:textId="77777777" w:rsidR="000E1127" w:rsidRPr="000E1127" w:rsidRDefault="000E1127" w:rsidP="000E1127">
            <w:pPr>
              <w:widowControl w:val="0"/>
              <w:tabs>
                <w:tab w:val="left" w:leader="dot" w:pos="8424"/>
              </w:tabs>
              <w:autoSpaceDE w:val="0"/>
              <w:autoSpaceDN w:val="0"/>
              <w:jc w:val="center"/>
              <w:rPr>
                <w:rFonts w:ascii="GHEA Mariam" w:hAnsi="GHEA Mariam"/>
                <w:b/>
                <w:sz w:val="18"/>
                <w:szCs w:val="18"/>
              </w:rPr>
            </w:pPr>
            <w:r w:rsidRPr="000E1127">
              <w:rPr>
                <w:rFonts w:ascii="GHEA Mariam" w:hAnsi="GHEA Mariam"/>
                <w:b/>
                <w:sz w:val="18"/>
                <w:szCs w:val="18"/>
              </w:rPr>
              <w:t>ՀԱՅՏԱՏՈՒ</w:t>
            </w:r>
          </w:p>
        </w:tc>
      </w:tr>
      <w:tr w:rsidR="000E1127" w:rsidRPr="000E1127" w14:paraId="6416FB68" w14:textId="77777777" w:rsidTr="00406C08">
        <w:trPr>
          <w:tblHeader/>
        </w:trPr>
        <w:tc>
          <w:tcPr>
            <w:tcW w:w="4973" w:type="dxa"/>
            <w:vMerge/>
          </w:tcPr>
          <w:p w14:paraId="7F333411" w14:textId="77777777" w:rsidR="000E1127" w:rsidRPr="000E1127" w:rsidRDefault="000E1127" w:rsidP="000E1127">
            <w:pPr>
              <w:widowControl w:val="0"/>
              <w:tabs>
                <w:tab w:val="left" w:leader="dot" w:pos="8424"/>
              </w:tabs>
              <w:autoSpaceDE w:val="0"/>
              <w:autoSpaceDN w:val="0"/>
              <w:spacing w:line="384" w:lineRule="atLeast"/>
              <w:rPr>
                <w:rFonts w:ascii="GHEA Mariam" w:hAnsi="GHEA Mariam"/>
                <w:b/>
                <w:sz w:val="18"/>
                <w:szCs w:val="18"/>
              </w:rPr>
            </w:pPr>
          </w:p>
        </w:tc>
        <w:tc>
          <w:tcPr>
            <w:tcW w:w="2340" w:type="dxa"/>
            <w:vAlign w:val="center"/>
          </w:tcPr>
          <w:p w14:paraId="6A617792" w14:textId="77777777" w:rsidR="000E1127" w:rsidRPr="000E1127" w:rsidRDefault="000E1127" w:rsidP="000E1127">
            <w:pPr>
              <w:widowControl w:val="0"/>
              <w:tabs>
                <w:tab w:val="left" w:leader="dot" w:pos="8424"/>
              </w:tabs>
              <w:autoSpaceDE w:val="0"/>
              <w:autoSpaceDN w:val="0"/>
              <w:spacing w:line="384" w:lineRule="atLeast"/>
              <w:jc w:val="center"/>
              <w:rPr>
                <w:rFonts w:ascii="GHEA Mariam" w:hAnsi="GHEA Mariam"/>
                <w:b/>
                <w:sz w:val="18"/>
                <w:szCs w:val="18"/>
              </w:rPr>
            </w:pPr>
            <w:proofErr w:type="spellStart"/>
            <w:r w:rsidRPr="000E1127">
              <w:rPr>
                <w:rFonts w:ascii="GHEA Mariam" w:hAnsi="GHEA Mariam"/>
                <w:b/>
                <w:sz w:val="18"/>
                <w:szCs w:val="18"/>
              </w:rPr>
              <w:t>Մեկ</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ընկերություն</w:t>
            </w:r>
            <w:proofErr w:type="spellEnd"/>
          </w:p>
        </w:tc>
        <w:tc>
          <w:tcPr>
            <w:tcW w:w="6480" w:type="dxa"/>
            <w:gridSpan w:val="3"/>
            <w:vAlign w:val="center"/>
          </w:tcPr>
          <w:p w14:paraId="3834FE92" w14:textId="77777777" w:rsidR="000E1127" w:rsidRPr="000E1127" w:rsidRDefault="000E1127" w:rsidP="000E1127">
            <w:pPr>
              <w:widowControl w:val="0"/>
              <w:tabs>
                <w:tab w:val="left" w:leader="dot" w:pos="8424"/>
              </w:tabs>
              <w:autoSpaceDE w:val="0"/>
              <w:autoSpaceDN w:val="0"/>
              <w:jc w:val="center"/>
              <w:rPr>
                <w:rFonts w:ascii="GHEA Mariam" w:hAnsi="GHEA Mariam"/>
                <w:b/>
                <w:sz w:val="18"/>
                <w:szCs w:val="18"/>
              </w:rPr>
            </w:pPr>
            <w:proofErr w:type="spellStart"/>
            <w:r w:rsidRPr="000E1127">
              <w:rPr>
                <w:rFonts w:ascii="GHEA Mariam" w:hAnsi="GHEA Mariam"/>
                <w:b/>
                <w:sz w:val="18"/>
                <w:szCs w:val="18"/>
              </w:rPr>
              <w:t>Համատեղ</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ձեռնարկություն</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առկա</w:t>
            </w:r>
            <w:proofErr w:type="spellEnd"/>
            <w:r w:rsidRPr="000E1127">
              <w:rPr>
                <w:rFonts w:ascii="GHEA Mariam" w:hAnsi="GHEA Mariam"/>
                <w:b/>
                <w:sz w:val="18"/>
                <w:szCs w:val="18"/>
              </w:rPr>
              <w:t xml:space="preserve"> կամ </w:t>
            </w:r>
            <w:proofErr w:type="spellStart"/>
            <w:r w:rsidRPr="000E1127">
              <w:rPr>
                <w:rFonts w:ascii="GHEA Mariam" w:hAnsi="GHEA Mariam"/>
                <w:b/>
                <w:sz w:val="18"/>
                <w:szCs w:val="18"/>
              </w:rPr>
              <w:t>նախատեսվող</w:t>
            </w:r>
            <w:proofErr w:type="spellEnd"/>
            <w:r w:rsidRPr="000E1127">
              <w:rPr>
                <w:rFonts w:ascii="GHEA Mariam" w:hAnsi="GHEA Mariam"/>
                <w:b/>
                <w:sz w:val="18"/>
                <w:szCs w:val="18"/>
              </w:rPr>
              <w:t>)</w:t>
            </w:r>
          </w:p>
        </w:tc>
      </w:tr>
      <w:tr w:rsidR="000E1127" w:rsidRPr="000E1127" w14:paraId="4E359B3D" w14:textId="77777777" w:rsidTr="00406C08">
        <w:trPr>
          <w:tblHeader/>
        </w:trPr>
        <w:tc>
          <w:tcPr>
            <w:tcW w:w="4973" w:type="dxa"/>
          </w:tcPr>
          <w:p w14:paraId="60B7B2D9" w14:textId="77777777" w:rsidR="000E1127" w:rsidRPr="000E1127" w:rsidRDefault="000E1127" w:rsidP="000E1127">
            <w:pPr>
              <w:widowControl w:val="0"/>
              <w:tabs>
                <w:tab w:val="left" w:leader="dot" w:pos="8424"/>
              </w:tabs>
              <w:autoSpaceDE w:val="0"/>
              <w:autoSpaceDN w:val="0"/>
              <w:jc w:val="center"/>
              <w:rPr>
                <w:rFonts w:ascii="GHEA Mariam" w:hAnsi="GHEA Mariam"/>
                <w:b/>
                <w:sz w:val="18"/>
                <w:szCs w:val="18"/>
              </w:rPr>
            </w:pPr>
          </w:p>
        </w:tc>
        <w:tc>
          <w:tcPr>
            <w:tcW w:w="2340" w:type="dxa"/>
            <w:vAlign w:val="center"/>
          </w:tcPr>
          <w:p w14:paraId="02552885" w14:textId="77777777" w:rsidR="000E1127" w:rsidRPr="000E1127" w:rsidRDefault="000E1127" w:rsidP="000E1127">
            <w:pPr>
              <w:widowControl w:val="0"/>
              <w:tabs>
                <w:tab w:val="left" w:leader="dot" w:pos="8424"/>
              </w:tabs>
              <w:autoSpaceDE w:val="0"/>
              <w:autoSpaceDN w:val="0"/>
              <w:jc w:val="center"/>
              <w:rPr>
                <w:rFonts w:ascii="GHEA Mariam" w:hAnsi="GHEA Mariam"/>
                <w:b/>
                <w:sz w:val="18"/>
                <w:szCs w:val="18"/>
              </w:rPr>
            </w:pPr>
          </w:p>
        </w:tc>
        <w:tc>
          <w:tcPr>
            <w:tcW w:w="2520" w:type="dxa"/>
            <w:vAlign w:val="center"/>
          </w:tcPr>
          <w:p w14:paraId="18002932" w14:textId="77777777" w:rsidR="000E1127" w:rsidRPr="000E1127" w:rsidRDefault="000E1127" w:rsidP="000E1127">
            <w:pPr>
              <w:widowControl w:val="0"/>
              <w:tabs>
                <w:tab w:val="left" w:leader="dot" w:pos="8424"/>
              </w:tabs>
              <w:autoSpaceDE w:val="0"/>
              <w:autoSpaceDN w:val="0"/>
              <w:jc w:val="center"/>
              <w:rPr>
                <w:rFonts w:ascii="GHEA Mariam" w:hAnsi="GHEA Mariam"/>
                <w:b/>
                <w:sz w:val="18"/>
                <w:szCs w:val="18"/>
              </w:rPr>
            </w:pPr>
            <w:proofErr w:type="spellStart"/>
            <w:r w:rsidRPr="000E1127">
              <w:rPr>
                <w:rFonts w:ascii="GHEA Mariam" w:hAnsi="GHEA Mariam"/>
                <w:b/>
                <w:sz w:val="18"/>
                <w:szCs w:val="18"/>
              </w:rPr>
              <w:t>Բոլոր</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անդամները</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գործընկերները</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միասին</w:t>
            </w:r>
            <w:proofErr w:type="spellEnd"/>
          </w:p>
        </w:tc>
        <w:tc>
          <w:tcPr>
            <w:tcW w:w="2160" w:type="dxa"/>
            <w:vAlign w:val="center"/>
          </w:tcPr>
          <w:p w14:paraId="59392374" w14:textId="77777777" w:rsidR="000E1127" w:rsidRPr="000E1127" w:rsidRDefault="000E1127" w:rsidP="000E1127">
            <w:pPr>
              <w:widowControl w:val="0"/>
              <w:tabs>
                <w:tab w:val="left" w:leader="dot" w:pos="8424"/>
              </w:tabs>
              <w:autoSpaceDE w:val="0"/>
              <w:autoSpaceDN w:val="0"/>
              <w:jc w:val="center"/>
              <w:rPr>
                <w:rFonts w:ascii="GHEA Mariam" w:hAnsi="GHEA Mariam"/>
                <w:b/>
                <w:sz w:val="18"/>
                <w:szCs w:val="18"/>
              </w:rPr>
            </w:pPr>
            <w:proofErr w:type="spellStart"/>
            <w:r w:rsidRPr="000E1127">
              <w:rPr>
                <w:rFonts w:ascii="GHEA Mariam" w:hAnsi="GHEA Mariam"/>
                <w:b/>
                <w:sz w:val="18"/>
                <w:szCs w:val="18"/>
              </w:rPr>
              <w:t>Յուրաքանչյուր</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անդամը</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գործընկերը</w:t>
            </w:r>
            <w:proofErr w:type="spellEnd"/>
          </w:p>
        </w:tc>
        <w:tc>
          <w:tcPr>
            <w:tcW w:w="1800" w:type="dxa"/>
            <w:vAlign w:val="center"/>
          </w:tcPr>
          <w:p w14:paraId="00120424" w14:textId="77777777" w:rsidR="000E1127" w:rsidRPr="000E1127" w:rsidRDefault="000E1127" w:rsidP="000E1127">
            <w:pPr>
              <w:widowControl w:val="0"/>
              <w:tabs>
                <w:tab w:val="left" w:leader="dot" w:pos="8424"/>
              </w:tabs>
              <w:autoSpaceDE w:val="0"/>
              <w:autoSpaceDN w:val="0"/>
              <w:jc w:val="center"/>
              <w:rPr>
                <w:rFonts w:ascii="GHEA Mariam" w:hAnsi="GHEA Mariam"/>
                <w:b/>
                <w:sz w:val="18"/>
                <w:szCs w:val="18"/>
              </w:rPr>
            </w:pPr>
            <w:proofErr w:type="spellStart"/>
            <w:r w:rsidRPr="000E1127">
              <w:rPr>
                <w:rFonts w:ascii="GHEA Mariam" w:hAnsi="GHEA Mariam"/>
                <w:b/>
                <w:sz w:val="18"/>
                <w:szCs w:val="18"/>
              </w:rPr>
              <w:t>Առնվազն</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մեկ</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անդամը</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գործընկերը</w:t>
            </w:r>
            <w:proofErr w:type="spellEnd"/>
          </w:p>
        </w:tc>
      </w:tr>
      <w:tr w:rsidR="000E1127" w:rsidRPr="000E1127" w14:paraId="3C8A7AA7" w14:textId="77777777" w:rsidTr="00406C08">
        <w:tc>
          <w:tcPr>
            <w:tcW w:w="13793" w:type="dxa"/>
            <w:gridSpan w:val="5"/>
          </w:tcPr>
          <w:p w14:paraId="79915BE8" w14:textId="77777777" w:rsidR="000E1127" w:rsidRPr="000E1127" w:rsidRDefault="000E1127" w:rsidP="000E1127">
            <w:pPr>
              <w:rPr>
                <w:rFonts w:ascii="GHEA Mariam" w:eastAsia="Batang" w:hAnsi="GHEA Mariam" w:cs="Sylfaen"/>
                <w:b/>
                <w:sz w:val="18"/>
                <w:szCs w:val="18"/>
                <w:lang w:eastAsia="ko-KR"/>
              </w:rPr>
            </w:pPr>
            <w:r w:rsidRPr="000E1127">
              <w:rPr>
                <w:rFonts w:ascii="GHEA Mariam" w:eastAsia="Batang" w:hAnsi="GHEA Mariam" w:cs="Sylfaen"/>
                <w:b/>
                <w:sz w:val="18"/>
                <w:szCs w:val="18"/>
                <w:lang w:eastAsia="ko-KR"/>
              </w:rPr>
              <w:t>(</w:t>
            </w:r>
            <w:proofErr w:type="spellStart"/>
            <w:r w:rsidRPr="000E1127">
              <w:rPr>
                <w:rFonts w:ascii="GHEA Mariam" w:eastAsia="Batang" w:hAnsi="GHEA Mariam" w:cs="Sylfaen"/>
                <w:b/>
                <w:sz w:val="18"/>
                <w:szCs w:val="18"/>
                <w:lang w:eastAsia="ko-KR"/>
              </w:rPr>
              <w:t>i</w:t>
            </w:r>
            <w:proofErr w:type="spellEnd"/>
            <w:r w:rsidRPr="000E1127">
              <w:rPr>
                <w:rFonts w:ascii="GHEA Mariam" w:eastAsia="Batang" w:hAnsi="GHEA Mariam" w:cs="Sylfaen"/>
                <w:b/>
                <w:sz w:val="18"/>
                <w:szCs w:val="18"/>
                <w:lang w:eastAsia="ko-KR"/>
              </w:rPr>
              <w:t xml:space="preserve">) </w:t>
            </w:r>
            <w:proofErr w:type="spellStart"/>
            <w:r w:rsidRPr="000E1127">
              <w:rPr>
                <w:rFonts w:ascii="GHEA Mariam" w:eastAsia="Batang" w:hAnsi="GHEA Mariam" w:cs="Sylfaen"/>
                <w:b/>
                <w:sz w:val="18"/>
                <w:szCs w:val="18"/>
                <w:lang w:eastAsia="ko-KR"/>
              </w:rPr>
              <w:t>Ֆինանսական</w:t>
            </w:r>
            <w:proofErr w:type="spellEnd"/>
            <w:r w:rsidRPr="000E1127">
              <w:rPr>
                <w:rFonts w:ascii="GHEA Mariam" w:eastAsia="Batang" w:hAnsi="GHEA Mariam" w:cs="Sylfaen"/>
                <w:b/>
                <w:sz w:val="18"/>
                <w:szCs w:val="18"/>
                <w:lang w:eastAsia="ko-KR"/>
              </w:rPr>
              <w:t xml:space="preserve"> </w:t>
            </w:r>
            <w:proofErr w:type="spellStart"/>
            <w:r w:rsidRPr="000E1127">
              <w:rPr>
                <w:rFonts w:ascii="GHEA Mariam" w:eastAsia="Batang" w:hAnsi="GHEA Mariam" w:cs="Sylfaen"/>
                <w:b/>
                <w:sz w:val="18"/>
                <w:szCs w:val="18"/>
                <w:lang w:eastAsia="ko-KR"/>
              </w:rPr>
              <w:t>կարողություններ</w:t>
            </w:r>
            <w:proofErr w:type="spellEnd"/>
          </w:p>
          <w:p w14:paraId="587FDE92" w14:textId="77777777" w:rsidR="000E1127" w:rsidRPr="000E1127" w:rsidRDefault="000E1127" w:rsidP="000E1127">
            <w:pPr>
              <w:rPr>
                <w:rFonts w:ascii="GHEA Mariam" w:eastAsia="Batang" w:hAnsi="GHEA Mariam" w:cs="Sylfaen"/>
                <w:b/>
                <w:sz w:val="18"/>
                <w:szCs w:val="18"/>
                <w:lang w:eastAsia="ko-KR"/>
              </w:rPr>
            </w:pPr>
          </w:p>
        </w:tc>
      </w:tr>
      <w:tr w:rsidR="002554BD" w:rsidRPr="000E1127" w14:paraId="4A06564D" w14:textId="77777777" w:rsidTr="00406C08">
        <w:tc>
          <w:tcPr>
            <w:tcW w:w="4973" w:type="dxa"/>
          </w:tcPr>
          <w:p w14:paraId="27903CED" w14:textId="66FCD8CC"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Հայտատուները</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տրամադրեն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ֆինանսական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հաշվետվությունները</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վերջին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երեք</w:t>
            </w:r>
            <w:proofErr w:type="spellEnd"/>
            <w:r w:rsidRPr="000E1127">
              <w:rPr>
                <w:rFonts w:ascii="GHEA Mariam" w:hAnsi="GHEA Mariam"/>
                <w:sz w:val="18"/>
                <w:szCs w:val="18"/>
              </w:rPr>
              <w:t xml:space="preserve"> (3) </w:t>
            </w:r>
            <w:proofErr w:type="spellStart"/>
            <w:r w:rsidRPr="000E1127">
              <w:rPr>
                <w:rFonts w:ascii="GHEA Mariam" w:hAnsi="GHEA Mariam"/>
                <w:sz w:val="18"/>
                <w:szCs w:val="18"/>
              </w:rPr>
              <w:t>տարիների</w:t>
            </w:r>
            <w:proofErr w:type="spellEnd"/>
            <w:r w:rsidRPr="000E1127">
              <w:rPr>
                <w:rFonts w:ascii="GHEA Mariam" w:hAnsi="GHEA Mariam"/>
                <w:sz w:val="18"/>
                <w:szCs w:val="18"/>
              </w:rPr>
              <w:t xml:space="preserve"> համար (201</w:t>
            </w:r>
            <w:r w:rsidRPr="00FF7ABF">
              <w:rPr>
                <w:rFonts w:ascii="GHEA Mariam" w:hAnsi="GHEA Mariam"/>
                <w:sz w:val="18"/>
                <w:szCs w:val="18"/>
              </w:rPr>
              <w:t>9</w:t>
            </w:r>
            <w:r w:rsidRPr="000E1127">
              <w:rPr>
                <w:rFonts w:ascii="GHEA Mariam" w:hAnsi="GHEA Mariam"/>
                <w:sz w:val="18"/>
                <w:szCs w:val="18"/>
              </w:rPr>
              <w:t xml:space="preserve"> թ., 20</w:t>
            </w:r>
            <w:r w:rsidRPr="00FF7ABF">
              <w:rPr>
                <w:rFonts w:ascii="GHEA Mariam" w:hAnsi="GHEA Mariam"/>
                <w:sz w:val="18"/>
                <w:szCs w:val="18"/>
              </w:rPr>
              <w:t>20</w:t>
            </w:r>
            <w:r w:rsidRPr="000E1127">
              <w:rPr>
                <w:rFonts w:ascii="GHEA Mariam" w:hAnsi="GHEA Mariam"/>
                <w:sz w:val="18"/>
                <w:szCs w:val="18"/>
              </w:rPr>
              <w:t xml:space="preserve"> թ. </w:t>
            </w:r>
            <w:r w:rsidRPr="000E1127">
              <w:rPr>
                <w:rFonts w:ascii="GHEA Mariam" w:hAnsi="GHEA Mariam" w:cs="Sylfaen"/>
                <w:sz w:val="18"/>
                <w:szCs w:val="18"/>
              </w:rPr>
              <w:t>և</w:t>
            </w:r>
            <w:r w:rsidRPr="000E1127">
              <w:rPr>
                <w:rFonts w:ascii="GHEA Mariam" w:hAnsi="GHEA Mariam"/>
                <w:sz w:val="18"/>
                <w:szCs w:val="18"/>
              </w:rPr>
              <w:t xml:space="preserve"> 20</w:t>
            </w:r>
            <w:r w:rsidRPr="00FF7ABF">
              <w:rPr>
                <w:rFonts w:ascii="GHEA Mariam" w:hAnsi="GHEA Mariam"/>
                <w:sz w:val="18"/>
                <w:szCs w:val="18"/>
              </w:rPr>
              <w:t>21</w:t>
            </w:r>
            <w:r w:rsidRPr="000E1127">
              <w:rPr>
                <w:rFonts w:ascii="GHEA Mariam" w:hAnsi="GHEA Mariam"/>
                <w:sz w:val="18"/>
                <w:szCs w:val="18"/>
              </w:rPr>
              <w:t xml:space="preserve"> թ.)</w:t>
            </w:r>
          </w:p>
          <w:p w14:paraId="637E04EC" w14:textId="77777777" w:rsidR="002554BD" w:rsidRPr="000E1127" w:rsidRDefault="002554BD" w:rsidP="002554BD">
            <w:pPr>
              <w:rPr>
                <w:rFonts w:ascii="GHEA Mariam" w:hAnsi="GHEA Mariam"/>
                <w:sz w:val="18"/>
                <w:szCs w:val="18"/>
              </w:rPr>
            </w:pPr>
          </w:p>
        </w:tc>
        <w:tc>
          <w:tcPr>
            <w:tcW w:w="2340" w:type="dxa"/>
          </w:tcPr>
          <w:p w14:paraId="748FADBE"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520" w:type="dxa"/>
          </w:tcPr>
          <w:p w14:paraId="47095453" w14:textId="20CB2328"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2160" w:type="dxa"/>
          </w:tcPr>
          <w:p w14:paraId="4BF4C932"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1800" w:type="dxa"/>
          </w:tcPr>
          <w:p w14:paraId="08D7633A" w14:textId="47888B25"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r>
      <w:tr w:rsidR="002554BD" w:rsidRPr="000E1127" w14:paraId="0C2F7E50" w14:textId="77777777" w:rsidTr="00406C08">
        <w:tc>
          <w:tcPr>
            <w:tcW w:w="4973" w:type="dxa"/>
          </w:tcPr>
          <w:p w14:paraId="7029A495" w14:textId="2F5DB93C"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Վերջին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երեք</w:t>
            </w:r>
            <w:proofErr w:type="spellEnd"/>
            <w:r w:rsidRPr="000E1127">
              <w:rPr>
                <w:rFonts w:ascii="GHEA Mariam" w:hAnsi="GHEA Mariam"/>
                <w:sz w:val="18"/>
                <w:szCs w:val="18"/>
              </w:rPr>
              <w:t xml:space="preserve"> (3) </w:t>
            </w:r>
            <w:r w:rsidRPr="000E1127">
              <w:rPr>
                <w:rFonts w:ascii="GHEA Mariam" w:hAnsi="GHEA Mariam"/>
                <w:sz w:val="18"/>
                <w:szCs w:val="18"/>
                <w:lang w:val="hy-AM"/>
              </w:rPr>
              <w:t>տարիներից ցանկացած երկու (2) տարվա (201</w:t>
            </w:r>
            <w:r w:rsidRPr="00FF7ABF">
              <w:rPr>
                <w:rFonts w:ascii="GHEA Mariam" w:hAnsi="GHEA Mariam"/>
                <w:sz w:val="18"/>
                <w:szCs w:val="18"/>
              </w:rPr>
              <w:t>9</w:t>
            </w:r>
            <w:r w:rsidRPr="000E1127">
              <w:rPr>
                <w:rFonts w:ascii="GHEA Mariam" w:hAnsi="GHEA Mariam"/>
                <w:sz w:val="18"/>
                <w:szCs w:val="18"/>
                <w:lang w:val="hy-AM"/>
              </w:rPr>
              <w:t xml:space="preserve"> թ., 20</w:t>
            </w:r>
            <w:r w:rsidRPr="00FF7ABF">
              <w:rPr>
                <w:rFonts w:ascii="GHEA Mariam" w:hAnsi="GHEA Mariam"/>
                <w:sz w:val="18"/>
                <w:szCs w:val="18"/>
              </w:rPr>
              <w:t>20</w:t>
            </w:r>
            <w:r w:rsidRPr="000E1127">
              <w:rPr>
                <w:rFonts w:ascii="GHEA Mariam" w:hAnsi="GHEA Mariam"/>
                <w:sz w:val="18"/>
                <w:szCs w:val="18"/>
                <w:lang w:val="hy-AM"/>
              </w:rPr>
              <w:t xml:space="preserve"> թ. և 20</w:t>
            </w:r>
            <w:r w:rsidRPr="00FF7ABF">
              <w:rPr>
                <w:rFonts w:ascii="GHEA Mariam" w:hAnsi="GHEA Mariam"/>
                <w:sz w:val="18"/>
                <w:szCs w:val="18"/>
              </w:rPr>
              <w:t>21</w:t>
            </w:r>
            <w:r w:rsidRPr="000E1127">
              <w:rPr>
                <w:rFonts w:ascii="GHEA Mariam" w:hAnsi="GHEA Mariam"/>
                <w:sz w:val="18"/>
                <w:szCs w:val="18"/>
                <w:lang w:val="hy-AM"/>
              </w:rPr>
              <w:t xml:space="preserve"> թ.) </w:t>
            </w:r>
            <w:r w:rsidRPr="000E1127">
              <w:rPr>
                <w:rFonts w:ascii="GHEA Mariam" w:hAnsi="GHEA Mariam"/>
                <w:sz w:val="18"/>
                <w:szCs w:val="18"/>
              </w:rPr>
              <w:t xml:space="preserve"> </w:t>
            </w:r>
            <w:r w:rsidRPr="00FF7ABF">
              <w:rPr>
                <w:rFonts w:ascii="GHEA Mariam" w:hAnsi="GHEA Mariam"/>
                <w:sz w:val="18"/>
                <w:szCs w:val="18"/>
              </w:rPr>
              <w:t>150</w:t>
            </w:r>
            <w:r w:rsidRPr="000E1127">
              <w:rPr>
                <w:rFonts w:ascii="GHEA Mariam" w:hAnsi="GHEA Mariam"/>
                <w:sz w:val="18"/>
                <w:szCs w:val="18"/>
                <w:lang w:val="hy-AM"/>
              </w:rPr>
              <w:t>,</w:t>
            </w:r>
            <w:r w:rsidRPr="00FF7ABF">
              <w:rPr>
                <w:rFonts w:ascii="GHEA Mariam" w:hAnsi="GHEA Mariam"/>
                <w:sz w:val="18"/>
                <w:szCs w:val="18"/>
              </w:rPr>
              <w:t>0</w:t>
            </w:r>
            <w:r w:rsidRPr="000E1127">
              <w:rPr>
                <w:rFonts w:ascii="GHEA Mariam" w:hAnsi="GHEA Mariam"/>
                <w:sz w:val="18"/>
                <w:szCs w:val="18"/>
                <w:lang w:val="hy-AM"/>
              </w:rPr>
              <w:t xml:space="preserve">00,000 </w:t>
            </w:r>
            <w:r w:rsidRPr="00FF7ABF">
              <w:rPr>
                <w:rFonts w:ascii="GHEA Mariam" w:hAnsi="GHEA Mariam"/>
                <w:sz w:val="18"/>
                <w:szCs w:val="18"/>
                <w:lang w:val="hy-AM"/>
              </w:rPr>
              <w:t>ՀՀ դրամ</w:t>
            </w:r>
            <w:r w:rsidRPr="000E1127">
              <w:rPr>
                <w:rFonts w:ascii="GHEA Mariam" w:hAnsi="GHEA Mariam"/>
                <w:sz w:val="18"/>
                <w:szCs w:val="18"/>
                <w:lang w:val="hy-AM"/>
              </w:rPr>
              <w:t xml:space="preserve"> կազմող տարեկան միջին նվազագույն շրջանառություն:</w:t>
            </w:r>
          </w:p>
        </w:tc>
        <w:tc>
          <w:tcPr>
            <w:tcW w:w="2340" w:type="dxa"/>
          </w:tcPr>
          <w:p w14:paraId="089BD574"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520" w:type="dxa"/>
          </w:tcPr>
          <w:p w14:paraId="5D587737"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160" w:type="dxa"/>
          </w:tcPr>
          <w:p w14:paraId="25E25C0A" w14:textId="3A175A4C"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1800" w:type="dxa"/>
          </w:tcPr>
          <w:p w14:paraId="77F1A40D" w14:textId="6B148C3D"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r>
      <w:tr w:rsidR="000E1127" w:rsidRPr="000E1127" w14:paraId="3FF3E488" w14:textId="77777777" w:rsidTr="00406C08">
        <w:trPr>
          <w:trHeight w:val="440"/>
        </w:trPr>
        <w:tc>
          <w:tcPr>
            <w:tcW w:w="13793" w:type="dxa"/>
            <w:gridSpan w:val="5"/>
          </w:tcPr>
          <w:p w14:paraId="150D72A5" w14:textId="77777777" w:rsidR="000E1127" w:rsidRPr="000E1127" w:rsidRDefault="000E1127" w:rsidP="000E1127">
            <w:pPr>
              <w:autoSpaceDE w:val="0"/>
              <w:autoSpaceDN w:val="0"/>
              <w:adjustRightInd w:val="0"/>
              <w:spacing w:after="240"/>
              <w:jc w:val="both"/>
              <w:rPr>
                <w:rFonts w:ascii="GHEA Mariam" w:eastAsia="Batang" w:hAnsi="GHEA Mariam"/>
                <w:b/>
                <w:sz w:val="18"/>
                <w:szCs w:val="18"/>
                <w:lang w:eastAsia="ko-KR"/>
              </w:rPr>
            </w:pPr>
            <w:r w:rsidRPr="000E1127">
              <w:rPr>
                <w:rFonts w:ascii="GHEA Mariam" w:eastAsia="Batang" w:hAnsi="GHEA Mariam"/>
                <w:b/>
                <w:sz w:val="18"/>
                <w:szCs w:val="18"/>
                <w:lang w:eastAsia="ko-KR"/>
              </w:rPr>
              <w:t xml:space="preserve">(ii) </w:t>
            </w:r>
            <w:proofErr w:type="spellStart"/>
            <w:r w:rsidRPr="000E1127">
              <w:rPr>
                <w:rFonts w:ascii="GHEA Mariam" w:eastAsia="Batang" w:hAnsi="GHEA Mariam" w:cs="Sylfaen"/>
                <w:b/>
                <w:sz w:val="18"/>
                <w:szCs w:val="18"/>
                <w:lang w:eastAsia="ko-KR"/>
              </w:rPr>
              <w:t>Փորձ</w:t>
            </w:r>
            <w:proofErr w:type="spellEnd"/>
            <w:r w:rsidRPr="000E1127">
              <w:rPr>
                <w:rFonts w:ascii="GHEA Mariam" w:eastAsia="Batang" w:hAnsi="GHEA Mariam"/>
                <w:b/>
                <w:sz w:val="18"/>
                <w:szCs w:val="18"/>
                <w:lang w:eastAsia="ko-KR"/>
              </w:rPr>
              <w:t xml:space="preserve"> </w:t>
            </w:r>
            <w:r w:rsidRPr="000E1127">
              <w:rPr>
                <w:rFonts w:ascii="GHEA Mariam" w:eastAsia="Batang" w:hAnsi="GHEA Mariam" w:cs="Sylfaen"/>
                <w:b/>
                <w:sz w:val="18"/>
                <w:szCs w:val="18"/>
                <w:lang w:eastAsia="ko-KR"/>
              </w:rPr>
              <w:t>և</w:t>
            </w:r>
            <w:r w:rsidRPr="000E1127">
              <w:rPr>
                <w:rFonts w:ascii="GHEA Mariam" w:eastAsia="Batang" w:hAnsi="GHEA Mariam"/>
                <w:b/>
                <w:sz w:val="18"/>
                <w:szCs w:val="18"/>
                <w:lang w:eastAsia="ko-KR"/>
              </w:rPr>
              <w:t xml:space="preserve"> </w:t>
            </w:r>
            <w:proofErr w:type="spellStart"/>
            <w:r w:rsidRPr="000E1127">
              <w:rPr>
                <w:rFonts w:ascii="GHEA Mariam" w:eastAsia="Batang" w:hAnsi="GHEA Mariam" w:cs="Sylfaen"/>
                <w:b/>
                <w:sz w:val="18"/>
                <w:szCs w:val="18"/>
                <w:lang w:eastAsia="ko-KR"/>
              </w:rPr>
              <w:t>Տեխնիկական</w:t>
            </w:r>
            <w:proofErr w:type="spellEnd"/>
            <w:r w:rsidRPr="000E1127">
              <w:rPr>
                <w:rFonts w:ascii="GHEA Mariam" w:eastAsia="Batang" w:hAnsi="GHEA Mariam"/>
                <w:b/>
                <w:sz w:val="18"/>
                <w:szCs w:val="18"/>
                <w:lang w:eastAsia="ko-KR"/>
              </w:rPr>
              <w:t xml:space="preserve"> </w:t>
            </w:r>
            <w:proofErr w:type="spellStart"/>
            <w:r w:rsidRPr="000E1127">
              <w:rPr>
                <w:rFonts w:ascii="GHEA Mariam" w:eastAsia="Batang" w:hAnsi="GHEA Mariam" w:cs="Sylfaen"/>
                <w:b/>
                <w:sz w:val="18"/>
                <w:szCs w:val="18"/>
                <w:lang w:eastAsia="ko-KR"/>
              </w:rPr>
              <w:t>կարողություններ</w:t>
            </w:r>
            <w:proofErr w:type="spellEnd"/>
            <w:r w:rsidRPr="000E1127">
              <w:rPr>
                <w:rFonts w:ascii="GHEA Mariam" w:eastAsia="Batang" w:hAnsi="GHEA Mariam"/>
                <w:b/>
                <w:sz w:val="18"/>
                <w:szCs w:val="18"/>
                <w:lang w:eastAsia="ko-KR"/>
              </w:rPr>
              <w:t xml:space="preserve"> </w:t>
            </w:r>
          </w:p>
        </w:tc>
      </w:tr>
      <w:tr w:rsidR="002554BD" w:rsidRPr="000E1127" w14:paraId="5B705CB9" w14:textId="77777777" w:rsidTr="00406C08">
        <w:tc>
          <w:tcPr>
            <w:tcW w:w="4973" w:type="dxa"/>
          </w:tcPr>
          <w:p w14:paraId="0A92FEEA"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Համանման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ապրանքների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արտադրության</w:t>
            </w:r>
            <w:proofErr w:type="spellEnd"/>
            <w:r w:rsidRPr="000E1127">
              <w:rPr>
                <w:rFonts w:ascii="GHEA Mariam" w:hAnsi="GHEA Mariam"/>
                <w:sz w:val="18"/>
                <w:szCs w:val="18"/>
              </w:rPr>
              <w:t xml:space="preserve"> և (կամ) </w:t>
            </w:r>
            <w:proofErr w:type="spellStart"/>
            <w:r w:rsidRPr="000E1127">
              <w:rPr>
                <w:rFonts w:ascii="GHEA Mariam" w:hAnsi="GHEA Mariam"/>
                <w:sz w:val="18"/>
                <w:szCs w:val="18"/>
              </w:rPr>
              <w:t>մատակակարման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առնվազն</w:t>
            </w:r>
            <w:proofErr w:type="spellEnd"/>
            <w:r w:rsidRPr="000E1127">
              <w:rPr>
                <w:rFonts w:ascii="GHEA Mariam" w:hAnsi="GHEA Mariam"/>
                <w:sz w:val="18"/>
                <w:szCs w:val="18"/>
              </w:rPr>
              <w:t xml:space="preserve"> 5 </w:t>
            </w:r>
            <w:proofErr w:type="spellStart"/>
            <w:r w:rsidRPr="000E1127">
              <w:rPr>
                <w:rFonts w:ascii="GHEA Mariam" w:hAnsi="GHEA Mariam"/>
                <w:sz w:val="18"/>
                <w:szCs w:val="18"/>
              </w:rPr>
              <w:t>տարվա</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փորձ</w:t>
            </w:r>
            <w:proofErr w:type="spellEnd"/>
          </w:p>
        </w:tc>
        <w:tc>
          <w:tcPr>
            <w:tcW w:w="2340" w:type="dxa"/>
          </w:tcPr>
          <w:p w14:paraId="444A11C0"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520" w:type="dxa"/>
          </w:tcPr>
          <w:p w14:paraId="6897DC2C" w14:textId="05460E74"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2160" w:type="dxa"/>
          </w:tcPr>
          <w:p w14:paraId="24E673A1"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1800" w:type="dxa"/>
          </w:tcPr>
          <w:p w14:paraId="37EEB3B1" w14:textId="5C18E4C4"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r>
      <w:tr w:rsidR="002554BD" w:rsidRPr="000E1127" w14:paraId="39F5FF16" w14:textId="77777777" w:rsidTr="00406C08">
        <w:tc>
          <w:tcPr>
            <w:tcW w:w="4973" w:type="dxa"/>
          </w:tcPr>
          <w:p w14:paraId="00A213BB" w14:textId="19D91C62" w:rsidR="002554BD" w:rsidRPr="000E1127" w:rsidRDefault="002554BD" w:rsidP="002554BD">
            <w:pPr>
              <w:rPr>
                <w:rFonts w:ascii="GHEA Mariam" w:hAnsi="GHEA Mariam"/>
                <w:sz w:val="18"/>
                <w:szCs w:val="18"/>
              </w:rPr>
            </w:pPr>
            <w:r w:rsidRPr="000E1127">
              <w:rPr>
                <w:rFonts w:ascii="GHEA Mariam" w:hAnsi="GHEA Mariam"/>
                <w:sz w:val="18"/>
                <w:szCs w:val="18"/>
              </w:rPr>
              <w:t>201</w:t>
            </w:r>
            <w:r w:rsidRPr="00FF7ABF">
              <w:rPr>
                <w:rFonts w:ascii="GHEA Mariam" w:hAnsi="GHEA Mariam"/>
                <w:sz w:val="18"/>
                <w:szCs w:val="18"/>
              </w:rPr>
              <w:t>7</w:t>
            </w:r>
            <w:r w:rsidRPr="000E1127">
              <w:rPr>
                <w:rFonts w:ascii="GHEA Mariam" w:hAnsi="GHEA Mariam"/>
                <w:sz w:val="18"/>
                <w:szCs w:val="18"/>
              </w:rPr>
              <w:t>-20</w:t>
            </w:r>
            <w:r w:rsidRPr="00FF7ABF">
              <w:rPr>
                <w:rFonts w:ascii="GHEA Mariam" w:hAnsi="GHEA Mariam"/>
                <w:sz w:val="18"/>
                <w:szCs w:val="18"/>
              </w:rPr>
              <w:t>21</w:t>
            </w:r>
            <w:r w:rsidRPr="000E1127">
              <w:rPr>
                <w:rFonts w:ascii="GHEA Mariam" w:hAnsi="GHEA Mariam"/>
                <w:sz w:val="18"/>
                <w:szCs w:val="18"/>
              </w:rPr>
              <w:t xml:space="preserve"> </w:t>
            </w:r>
            <w:proofErr w:type="spellStart"/>
            <w:r w:rsidRPr="000E1127">
              <w:rPr>
                <w:rFonts w:ascii="GHEA Mariam" w:hAnsi="GHEA Mariam"/>
                <w:sz w:val="18"/>
                <w:szCs w:val="18"/>
              </w:rPr>
              <w:t>թթ</w:t>
            </w:r>
            <w:proofErr w:type="spellEnd"/>
            <w:r w:rsidRPr="000E1127">
              <w:rPr>
                <w:rFonts w:ascii="GHEA Mariam" w:hAnsi="GHEA Mariam"/>
                <w:sz w:val="18"/>
                <w:szCs w:val="18"/>
              </w:rPr>
              <w:t xml:space="preserve">.- ի </w:t>
            </w:r>
            <w:proofErr w:type="spellStart"/>
            <w:r w:rsidRPr="000E1127">
              <w:rPr>
                <w:rFonts w:ascii="GHEA Mariam" w:hAnsi="GHEA Mariam"/>
                <w:sz w:val="18"/>
                <w:szCs w:val="18"/>
              </w:rPr>
              <w:t>ընթացքում</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համանման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արժեքի</w:t>
            </w:r>
            <w:proofErr w:type="spellEnd"/>
            <w:r w:rsidRPr="000E1127">
              <w:rPr>
                <w:rFonts w:ascii="GHEA Mariam" w:hAnsi="GHEA Mariam"/>
                <w:sz w:val="18"/>
                <w:szCs w:val="18"/>
              </w:rPr>
              <w:t xml:space="preserve"> և </w:t>
            </w:r>
            <w:proofErr w:type="spellStart"/>
            <w:r w:rsidRPr="000E1127">
              <w:rPr>
                <w:rFonts w:ascii="GHEA Mariam" w:hAnsi="GHEA Mariam"/>
                <w:sz w:val="18"/>
                <w:szCs w:val="18"/>
              </w:rPr>
              <w:t>բնույթի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առնվազն</w:t>
            </w:r>
            <w:proofErr w:type="spellEnd"/>
            <w:r w:rsidRPr="000E1127">
              <w:rPr>
                <w:rFonts w:ascii="GHEA Mariam" w:hAnsi="GHEA Mariam"/>
                <w:sz w:val="18"/>
                <w:szCs w:val="18"/>
              </w:rPr>
              <w:t xml:space="preserve"> 2 </w:t>
            </w:r>
            <w:proofErr w:type="spellStart"/>
            <w:r w:rsidRPr="000E1127">
              <w:rPr>
                <w:rFonts w:ascii="GHEA Mariam" w:hAnsi="GHEA Mariam"/>
                <w:sz w:val="18"/>
                <w:szCs w:val="18"/>
              </w:rPr>
              <w:t>հաջողությամբ</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իրականացված</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պայմանագրերի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առկայություն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նշելով</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գնորդին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պայմանագրի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գինը</w:t>
            </w:r>
            <w:proofErr w:type="spellEnd"/>
            <w:r w:rsidRPr="000E1127">
              <w:rPr>
                <w:rFonts w:ascii="GHEA Mariam" w:hAnsi="GHEA Mariam"/>
                <w:sz w:val="18"/>
                <w:szCs w:val="18"/>
              </w:rPr>
              <w:t xml:space="preserve"> և </w:t>
            </w:r>
            <w:proofErr w:type="spellStart"/>
            <w:r w:rsidRPr="000E1127">
              <w:rPr>
                <w:rFonts w:ascii="GHEA Mariam" w:hAnsi="GHEA Mariam"/>
                <w:sz w:val="18"/>
                <w:szCs w:val="18"/>
              </w:rPr>
              <w:t>մատակարարված</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ապրանքները</w:t>
            </w:r>
            <w:proofErr w:type="spellEnd"/>
          </w:p>
          <w:p w14:paraId="64DB9D56" w14:textId="77777777" w:rsidR="002554BD" w:rsidRPr="000E1127" w:rsidRDefault="002554BD" w:rsidP="002554BD">
            <w:pPr>
              <w:rPr>
                <w:rFonts w:ascii="GHEA Mariam" w:hAnsi="GHEA Mariam"/>
                <w:sz w:val="18"/>
                <w:szCs w:val="18"/>
              </w:rPr>
            </w:pPr>
            <w:r w:rsidRPr="000E1127">
              <w:rPr>
                <w:rFonts w:ascii="GHEA Mariam" w:hAnsi="GHEA Mariam"/>
                <w:sz w:val="18"/>
                <w:szCs w:val="18"/>
              </w:rPr>
              <w:t>(</w:t>
            </w:r>
            <w:proofErr w:type="spellStart"/>
            <w:r w:rsidRPr="000E1127">
              <w:rPr>
                <w:rFonts w:ascii="GHEA Mariam" w:hAnsi="GHEA Mariam"/>
                <w:sz w:val="18"/>
                <w:szCs w:val="18"/>
              </w:rPr>
              <w:t>Խնդրում</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ենք</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տրամադրել</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պայմանագրի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պատճենը</w:t>
            </w:r>
            <w:proofErr w:type="spellEnd"/>
            <w:r w:rsidRPr="000E1127">
              <w:rPr>
                <w:rFonts w:ascii="GHEA Mariam" w:hAnsi="GHEA Mariam"/>
                <w:sz w:val="18"/>
                <w:szCs w:val="18"/>
              </w:rPr>
              <w:t xml:space="preserve"> և </w:t>
            </w:r>
            <w:proofErr w:type="spellStart"/>
            <w:r w:rsidRPr="000E1127">
              <w:rPr>
                <w:rFonts w:ascii="GHEA Mariam" w:hAnsi="GHEA Mariam"/>
                <w:sz w:val="18"/>
                <w:szCs w:val="18"/>
              </w:rPr>
              <w:t>ապրանքների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ընդունման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սերտիֆիկատը</w:t>
            </w:r>
            <w:proofErr w:type="spellEnd"/>
            <w:r w:rsidRPr="000E1127">
              <w:rPr>
                <w:rFonts w:ascii="GHEA Mariam" w:hAnsi="GHEA Mariam"/>
                <w:sz w:val="18"/>
                <w:szCs w:val="18"/>
              </w:rPr>
              <w:t>)</w:t>
            </w:r>
          </w:p>
          <w:p w14:paraId="582FD31E" w14:textId="77777777" w:rsidR="002554BD" w:rsidRPr="000E1127" w:rsidRDefault="002554BD" w:rsidP="002554BD">
            <w:pPr>
              <w:rPr>
                <w:rFonts w:ascii="GHEA Mariam" w:hAnsi="GHEA Mariam"/>
                <w:sz w:val="18"/>
                <w:szCs w:val="18"/>
              </w:rPr>
            </w:pPr>
          </w:p>
        </w:tc>
        <w:tc>
          <w:tcPr>
            <w:tcW w:w="2340" w:type="dxa"/>
          </w:tcPr>
          <w:p w14:paraId="3DC31A43"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r w:rsidRPr="000E1127">
              <w:rPr>
                <w:rFonts w:ascii="GHEA Mariam" w:hAnsi="GHEA Mariam"/>
                <w:sz w:val="18"/>
                <w:szCs w:val="18"/>
              </w:rPr>
              <w:t xml:space="preserve"> </w:t>
            </w:r>
          </w:p>
        </w:tc>
        <w:tc>
          <w:tcPr>
            <w:tcW w:w="2520" w:type="dxa"/>
          </w:tcPr>
          <w:p w14:paraId="00D3598E"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r w:rsidRPr="000E1127">
              <w:rPr>
                <w:rFonts w:ascii="GHEA Mariam" w:hAnsi="GHEA Mariam"/>
                <w:sz w:val="18"/>
                <w:szCs w:val="18"/>
              </w:rPr>
              <w:t xml:space="preserve"> </w:t>
            </w:r>
          </w:p>
        </w:tc>
        <w:tc>
          <w:tcPr>
            <w:tcW w:w="2160" w:type="dxa"/>
          </w:tcPr>
          <w:p w14:paraId="471F4E90" w14:textId="039BCCB9"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1800" w:type="dxa"/>
          </w:tcPr>
          <w:p w14:paraId="1715CA13" w14:textId="3012182D"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r>
      <w:tr w:rsidR="002554BD" w:rsidRPr="000E1127" w14:paraId="78611FFE" w14:textId="77777777" w:rsidTr="00406C08">
        <w:tc>
          <w:tcPr>
            <w:tcW w:w="4973" w:type="dxa"/>
          </w:tcPr>
          <w:p w14:paraId="2D47D412"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lastRenderedPageBreak/>
              <w:t>Հայտատուն</w:t>
            </w:r>
            <w:proofErr w:type="spellEnd"/>
            <w:r w:rsidRPr="000E1127">
              <w:rPr>
                <w:rFonts w:ascii="GHEA Mariam" w:hAnsi="GHEA Mariam"/>
                <w:sz w:val="18"/>
                <w:szCs w:val="18"/>
              </w:rPr>
              <w:t xml:space="preserve"> կամ </w:t>
            </w:r>
            <w:proofErr w:type="spellStart"/>
            <w:r w:rsidRPr="000E1127">
              <w:rPr>
                <w:rFonts w:ascii="GHEA Mariam" w:hAnsi="GHEA Mariam"/>
                <w:sz w:val="18"/>
                <w:szCs w:val="18"/>
              </w:rPr>
              <w:t>վերջինիս</w:t>
            </w:r>
            <w:proofErr w:type="spellEnd"/>
            <w:r w:rsidRPr="000E1127">
              <w:rPr>
                <w:rFonts w:ascii="GHEA Mariam" w:hAnsi="GHEA Mariam"/>
                <w:sz w:val="18"/>
                <w:szCs w:val="18"/>
              </w:rPr>
              <w:t xml:space="preserve"> կողմից </w:t>
            </w:r>
            <w:proofErr w:type="spellStart"/>
            <w:r w:rsidRPr="000E1127">
              <w:rPr>
                <w:rFonts w:ascii="GHEA Mariam" w:hAnsi="GHEA Mariam"/>
                <w:sz w:val="18"/>
                <w:szCs w:val="18"/>
              </w:rPr>
              <w:t>նշանակված</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ենթակապալառուն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ունենա</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երաշխիքային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սպասարկման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կենտրոն</w:t>
            </w:r>
            <w:proofErr w:type="spellEnd"/>
            <w:r w:rsidRPr="000E1127">
              <w:rPr>
                <w:rFonts w:ascii="GHEA Mariam" w:hAnsi="GHEA Mariam"/>
                <w:sz w:val="18"/>
                <w:szCs w:val="18"/>
              </w:rPr>
              <w:t xml:space="preserve"> կամ </w:t>
            </w: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ներկայացնի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երաշխիքային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սպասարկման</w:t>
            </w:r>
            <w:proofErr w:type="spellEnd"/>
            <w:r w:rsidRPr="000E1127">
              <w:rPr>
                <w:rFonts w:ascii="GHEA Mariam" w:hAnsi="GHEA Mariam"/>
                <w:sz w:val="18"/>
                <w:szCs w:val="18"/>
              </w:rPr>
              <w:t xml:space="preserve"> ծառայությունների </w:t>
            </w:r>
            <w:proofErr w:type="spellStart"/>
            <w:r w:rsidRPr="000E1127">
              <w:rPr>
                <w:rFonts w:ascii="GHEA Mariam" w:hAnsi="GHEA Mariam"/>
                <w:sz w:val="18"/>
                <w:szCs w:val="18"/>
              </w:rPr>
              <w:t>տրամադրման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նպատակով</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Երաշխիքային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սպասարկման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նման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կենտրոն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ստեղծելու</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մանրամասները</w:t>
            </w:r>
            <w:proofErr w:type="spellEnd"/>
            <w:r w:rsidRPr="000E1127">
              <w:rPr>
                <w:rFonts w:ascii="GHEA Mariam" w:hAnsi="GHEA Mariam"/>
                <w:sz w:val="18"/>
                <w:szCs w:val="18"/>
              </w:rPr>
              <w:t>:</w:t>
            </w:r>
          </w:p>
          <w:p w14:paraId="379F91A7" w14:textId="77777777" w:rsidR="002554BD" w:rsidRPr="000E1127" w:rsidRDefault="002554BD" w:rsidP="002554BD">
            <w:pPr>
              <w:rPr>
                <w:rFonts w:ascii="GHEA Mariam" w:hAnsi="GHEA Mariam"/>
                <w:sz w:val="18"/>
                <w:szCs w:val="18"/>
              </w:rPr>
            </w:pPr>
          </w:p>
        </w:tc>
        <w:tc>
          <w:tcPr>
            <w:tcW w:w="2340" w:type="dxa"/>
          </w:tcPr>
          <w:p w14:paraId="7FA388B5"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520" w:type="dxa"/>
          </w:tcPr>
          <w:p w14:paraId="3FC08E2D" w14:textId="267990FB"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2160" w:type="dxa"/>
          </w:tcPr>
          <w:p w14:paraId="591B2917" w14:textId="3D32F2B9"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1800" w:type="dxa"/>
          </w:tcPr>
          <w:p w14:paraId="020441E8"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r>
    </w:tbl>
    <w:p w14:paraId="6831C69C" w14:textId="77777777" w:rsidR="00B95468" w:rsidRPr="00817ECB" w:rsidRDefault="00B95468" w:rsidP="00623647">
      <w:pPr>
        <w:pStyle w:val="BankNormal"/>
        <w:spacing w:after="200"/>
        <w:jc w:val="both"/>
        <w:rPr>
          <w:rFonts w:ascii="GHEA Mariam" w:hAnsi="GHEA Mariam"/>
          <w:lang w:val="hy-AM"/>
        </w:rPr>
      </w:pPr>
    </w:p>
    <w:p w14:paraId="495B506E" w14:textId="77777777" w:rsidR="00623647" w:rsidRPr="00FF7ABF" w:rsidRDefault="00623647" w:rsidP="00623647">
      <w:pPr>
        <w:pStyle w:val="BankNormal"/>
        <w:spacing w:after="200"/>
        <w:jc w:val="both"/>
        <w:rPr>
          <w:rFonts w:ascii="GHEA Mariam" w:hAnsi="GHEA Mariam"/>
          <w:lang w:val="hy-AM"/>
        </w:rPr>
        <w:sectPr w:rsidR="00623647" w:rsidRPr="00FF7ABF" w:rsidSect="00B95468">
          <w:pgSz w:w="15840" w:h="12240" w:orient="landscape" w:code="1"/>
          <w:pgMar w:top="1800" w:right="1440" w:bottom="1440" w:left="1440" w:header="720" w:footer="720" w:gutter="0"/>
          <w:paperSrc w:first="15" w:other="15"/>
          <w:cols w:space="720"/>
          <w:titlePg/>
          <w:docGrid w:linePitch="326"/>
        </w:sectPr>
      </w:pPr>
    </w:p>
    <w:tbl>
      <w:tblPr>
        <w:tblW w:w="0" w:type="auto"/>
        <w:tblLayout w:type="fixed"/>
        <w:tblLook w:val="0000" w:firstRow="0" w:lastRow="0" w:firstColumn="0" w:lastColumn="0" w:noHBand="0" w:noVBand="0"/>
      </w:tblPr>
      <w:tblGrid>
        <w:gridCol w:w="9198"/>
      </w:tblGrid>
      <w:tr w:rsidR="009D1B2B" w:rsidRPr="00FF7ABF" w14:paraId="132BDD06" w14:textId="77777777" w:rsidTr="00817ECB">
        <w:trPr>
          <w:trHeight w:val="800"/>
        </w:trPr>
        <w:tc>
          <w:tcPr>
            <w:tcW w:w="9198" w:type="dxa"/>
            <w:vAlign w:val="center"/>
          </w:tcPr>
          <w:p w14:paraId="0164CD7D" w14:textId="77777777" w:rsidR="009D1B2B" w:rsidRPr="00817ECB" w:rsidRDefault="00E76FE4" w:rsidP="00E76FE4">
            <w:pPr>
              <w:pStyle w:val="Subtitle"/>
              <w:rPr>
                <w:rFonts w:ascii="GHEA Mariam" w:hAnsi="GHEA Mariam"/>
                <w:lang w:val="en-US"/>
              </w:rPr>
            </w:pPr>
            <w:bookmarkStart w:id="525" w:name="_Toc438954449"/>
            <w:bookmarkStart w:id="526" w:name="_Toc347227546"/>
            <w:proofErr w:type="spellStart"/>
            <w:r w:rsidRPr="00817ECB">
              <w:rPr>
                <w:rFonts w:ascii="GHEA Mariam" w:hAnsi="GHEA Mariam"/>
                <w:lang w:val="en-US"/>
              </w:rPr>
              <w:lastRenderedPageBreak/>
              <w:t>Բաժին</w:t>
            </w:r>
            <w:proofErr w:type="spellEnd"/>
            <w:r w:rsidR="009D1B2B" w:rsidRPr="00817ECB">
              <w:rPr>
                <w:rFonts w:ascii="GHEA Mariam" w:hAnsi="GHEA Mariam"/>
                <w:lang w:val="en-US"/>
              </w:rPr>
              <w:t xml:space="preserve"> VII.  </w:t>
            </w:r>
            <w:bookmarkEnd w:id="525"/>
            <w:proofErr w:type="spellStart"/>
            <w:r w:rsidRPr="00817ECB">
              <w:rPr>
                <w:rFonts w:ascii="GHEA Mariam" w:hAnsi="GHEA Mariam"/>
                <w:lang w:val="en-US"/>
              </w:rPr>
              <w:t>Պահանջների</w:t>
            </w:r>
            <w:proofErr w:type="spellEnd"/>
            <w:r w:rsidRPr="00817ECB">
              <w:rPr>
                <w:rFonts w:ascii="GHEA Mariam" w:hAnsi="GHEA Mariam"/>
                <w:lang w:val="en-US"/>
              </w:rPr>
              <w:t xml:space="preserve"> </w:t>
            </w:r>
            <w:proofErr w:type="spellStart"/>
            <w:r w:rsidRPr="00817ECB">
              <w:rPr>
                <w:rFonts w:ascii="GHEA Mariam" w:hAnsi="GHEA Mariam"/>
                <w:lang w:val="en-US"/>
              </w:rPr>
              <w:t>ժամանակացույց</w:t>
            </w:r>
            <w:bookmarkEnd w:id="526"/>
            <w:proofErr w:type="spellEnd"/>
          </w:p>
        </w:tc>
      </w:tr>
    </w:tbl>
    <w:p w14:paraId="14CAF3E5" w14:textId="77777777" w:rsidR="009D1B2B" w:rsidRPr="00817ECB" w:rsidRDefault="009D1B2B" w:rsidP="009D1B2B">
      <w:pPr>
        <w:rPr>
          <w:rFonts w:ascii="GHEA Mariam" w:hAnsi="GHEA Mariam"/>
        </w:rPr>
      </w:pPr>
    </w:p>
    <w:p w14:paraId="48FB4676" w14:textId="77777777" w:rsidR="009D1B2B" w:rsidRPr="00817ECB" w:rsidRDefault="00E76FE4" w:rsidP="009D1B2B">
      <w:pPr>
        <w:jc w:val="center"/>
        <w:rPr>
          <w:rFonts w:ascii="GHEA Mariam" w:hAnsi="GHEA Mariam"/>
          <w:b/>
          <w:sz w:val="32"/>
        </w:rPr>
      </w:pPr>
      <w:proofErr w:type="spellStart"/>
      <w:r w:rsidRPr="00817ECB">
        <w:rPr>
          <w:rFonts w:ascii="GHEA Mariam" w:hAnsi="GHEA Mariam"/>
          <w:b/>
          <w:sz w:val="32"/>
        </w:rPr>
        <w:t>Բովանդակություն</w:t>
      </w:r>
      <w:proofErr w:type="spellEnd"/>
    </w:p>
    <w:p w14:paraId="6ACAE9C7" w14:textId="77777777" w:rsidR="009D1B2B" w:rsidRPr="00817ECB" w:rsidRDefault="009D1B2B" w:rsidP="009D1B2B">
      <w:pPr>
        <w:rPr>
          <w:rFonts w:ascii="GHEA Mariam" w:hAnsi="GHEA Mariam"/>
          <w:i/>
        </w:rPr>
      </w:pPr>
    </w:p>
    <w:p w14:paraId="057775C7" w14:textId="77777777" w:rsidR="009D1B2B" w:rsidRPr="00817ECB" w:rsidRDefault="009D1B2B" w:rsidP="009D1B2B">
      <w:pPr>
        <w:jc w:val="right"/>
        <w:rPr>
          <w:rFonts w:ascii="GHEA Mariam" w:hAnsi="GHEA Mariam"/>
          <w:b/>
          <w:sz w:val="32"/>
        </w:rPr>
      </w:pPr>
    </w:p>
    <w:p w14:paraId="52EDF7C8" w14:textId="77777777" w:rsidR="009D1B2B" w:rsidRPr="00817ECB" w:rsidRDefault="009D1B2B" w:rsidP="009D1B2B">
      <w:pPr>
        <w:jc w:val="right"/>
        <w:rPr>
          <w:rFonts w:ascii="GHEA Mariam" w:hAnsi="GHEA Mariam"/>
          <w:b/>
        </w:rPr>
      </w:pPr>
    </w:p>
    <w:p w14:paraId="0E479F1B" w14:textId="77777777" w:rsidR="009505B9" w:rsidRPr="00817ECB" w:rsidRDefault="007869B7">
      <w:pPr>
        <w:pStyle w:val="TOC1"/>
        <w:rPr>
          <w:rFonts w:ascii="GHEA Mariam" w:hAnsi="GHEA Mariam"/>
          <w:b w:val="0"/>
          <w:sz w:val="22"/>
        </w:rPr>
      </w:pPr>
      <w:r w:rsidRPr="00817ECB">
        <w:rPr>
          <w:rFonts w:ascii="GHEA Mariam" w:hAnsi="GHEA Mariam"/>
          <w:b w:val="0"/>
        </w:rPr>
        <w:fldChar w:fldCharType="begin"/>
      </w:r>
      <w:r w:rsidR="009D1B2B" w:rsidRPr="00FF7ABF">
        <w:rPr>
          <w:rFonts w:ascii="GHEA Mariam" w:hAnsi="GHEA Mariam"/>
          <w:b w:val="0"/>
          <w:noProof w:val="0"/>
        </w:rPr>
        <w:instrText xml:space="preserve"> TOC \t "Section VI. Header,1" </w:instrText>
      </w:r>
      <w:r w:rsidRPr="00817ECB">
        <w:rPr>
          <w:rFonts w:ascii="GHEA Mariam" w:hAnsi="GHEA Mariam"/>
          <w:b w:val="0"/>
        </w:rPr>
        <w:fldChar w:fldCharType="separate"/>
      </w:r>
      <w:r w:rsidR="009505B9" w:rsidRPr="00817ECB">
        <w:rPr>
          <w:rFonts w:ascii="GHEA Mariam" w:hAnsi="GHEA Mariam"/>
        </w:rPr>
        <w:t>1.</w:t>
      </w:r>
      <w:r w:rsidR="009505B9" w:rsidRPr="00817ECB">
        <w:rPr>
          <w:rFonts w:ascii="GHEA Mariam" w:hAnsi="GHEA Mariam"/>
          <w:b w:val="0"/>
          <w:sz w:val="22"/>
        </w:rPr>
        <w:tab/>
      </w:r>
      <w:r w:rsidR="009505B9" w:rsidRPr="00817ECB">
        <w:rPr>
          <w:rFonts w:ascii="GHEA Mariam" w:hAnsi="GHEA Mariam"/>
        </w:rPr>
        <w:t>Ապրանքների ցանկ և մատակարարման ժամանակացույց</w:t>
      </w:r>
      <w:r w:rsidR="009505B9" w:rsidRPr="00817ECB">
        <w:rPr>
          <w:rFonts w:ascii="GHEA Mariam" w:hAnsi="GHEA Mariam"/>
        </w:rPr>
        <w:tab/>
      </w:r>
      <w:r w:rsidR="009505B9" w:rsidRPr="00817ECB">
        <w:rPr>
          <w:rFonts w:ascii="GHEA Mariam" w:hAnsi="GHEA Mariam"/>
        </w:rPr>
        <w:fldChar w:fldCharType="begin"/>
      </w:r>
      <w:r w:rsidR="009505B9" w:rsidRPr="00817ECB">
        <w:rPr>
          <w:rFonts w:ascii="GHEA Mariam" w:hAnsi="GHEA Mariam"/>
        </w:rPr>
        <w:instrText xml:space="preserve"> PAGEREF _Toc482199387 \h </w:instrText>
      </w:r>
      <w:r w:rsidR="009505B9" w:rsidRPr="00817ECB">
        <w:rPr>
          <w:rFonts w:ascii="GHEA Mariam" w:hAnsi="GHEA Mariam"/>
        </w:rPr>
      </w:r>
      <w:r w:rsidR="009505B9" w:rsidRPr="00817ECB">
        <w:rPr>
          <w:rFonts w:ascii="GHEA Mariam" w:hAnsi="GHEA Mariam"/>
        </w:rPr>
        <w:fldChar w:fldCharType="separate"/>
      </w:r>
      <w:r w:rsidR="005C70B2" w:rsidRPr="00FF7ABF">
        <w:rPr>
          <w:rFonts w:ascii="GHEA Mariam" w:hAnsi="GHEA Mariam"/>
        </w:rPr>
        <w:t>106</w:t>
      </w:r>
      <w:r w:rsidR="009505B9" w:rsidRPr="00817ECB">
        <w:rPr>
          <w:rFonts w:ascii="GHEA Mariam" w:hAnsi="GHEA Mariam"/>
        </w:rPr>
        <w:fldChar w:fldCharType="end"/>
      </w:r>
    </w:p>
    <w:p w14:paraId="6CAF946A" w14:textId="33FB9C0F" w:rsidR="009505B9" w:rsidRPr="00817ECB" w:rsidRDefault="009505B9">
      <w:pPr>
        <w:pStyle w:val="TOC1"/>
        <w:rPr>
          <w:rFonts w:ascii="GHEA Mariam" w:hAnsi="GHEA Mariam"/>
          <w:b w:val="0"/>
          <w:sz w:val="22"/>
        </w:rPr>
      </w:pPr>
      <w:r w:rsidRPr="00817ECB">
        <w:rPr>
          <w:rFonts w:ascii="GHEA Mariam" w:hAnsi="GHEA Mariam"/>
        </w:rPr>
        <w:t>2.</w:t>
      </w:r>
      <w:r w:rsidRPr="00817ECB">
        <w:rPr>
          <w:rFonts w:ascii="GHEA Mariam" w:hAnsi="GHEA Mariam"/>
          <w:b w:val="0"/>
          <w:sz w:val="22"/>
        </w:rPr>
        <w:tab/>
      </w:r>
      <w:r w:rsidRPr="00817ECB">
        <w:rPr>
          <w:rFonts w:ascii="GHEA Mariam" w:hAnsi="GHEA Mariam"/>
        </w:rPr>
        <w:t>Հարակից ծառայությունների ցանկ և դրանց ավարտման ժամանակացույց</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_Toc482199388 \h </w:instrText>
      </w:r>
      <w:r w:rsidRPr="00817ECB">
        <w:rPr>
          <w:rFonts w:ascii="GHEA Mariam" w:hAnsi="GHEA Mariam"/>
        </w:rPr>
      </w:r>
      <w:r w:rsidRPr="00817ECB">
        <w:rPr>
          <w:rFonts w:ascii="GHEA Mariam" w:hAnsi="GHEA Mariam"/>
        </w:rPr>
        <w:fldChar w:fldCharType="separate"/>
      </w:r>
      <w:r w:rsidR="005C70B2" w:rsidRPr="00FF7ABF">
        <w:rPr>
          <w:rFonts w:ascii="GHEA Mariam" w:hAnsi="GHEA Mariam"/>
        </w:rPr>
        <w:t>109</w:t>
      </w:r>
      <w:r w:rsidRPr="00817ECB">
        <w:rPr>
          <w:rFonts w:ascii="GHEA Mariam" w:hAnsi="GHEA Mariam"/>
        </w:rPr>
        <w:fldChar w:fldCharType="end"/>
      </w:r>
    </w:p>
    <w:p w14:paraId="26DD9CE5" w14:textId="77777777" w:rsidR="009505B9" w:rsidRPr="00817ECB" w:rsidRDefault="009505B9">
      <w:pPr>
        <w:pStyle w:val="TOC1"/>
        <w:rPr>
          <w:rFonts w:ascii="GHEA Mariam" w:hAnsi="GHEA Mariam"/>
          <w:b w:val="0"/>
          <w:sz w:val="22"/>
        </w:rPr>
      </w:pPr>
      <w:r w:rsidRPr="00817ECB">
        <w:rPr>
          <w:rFonts w:ascii="GHEA Mariam" w:hAnsi="GHEA Mariam"/>
        </w:rPr>
        <w:t>3.</w:t>
      </w:r>
      <w:r w:rsidRPr="00817ECB">
        <w:rPr>
          <w:rFonts w:ascii="GHEA Mariam" w:hAnsi="GHEA Mariam"/>
          <w:b w:val="0"/>
          <w:sz w:val="22"/>
        </w:rPr>
        <w:tab/>
      </w:r>
      <w:r w:rsidRPr="00817ECB">
        <w:rPr>
          <w:rFonts w:ascii="GHEA Mariam" w:hAnsi="GHEA Mariam"/>
        </w:rPr>
        <w:t>Տեխնիկական մասնագրեր</w:t>
      </w:r>
      <w:r w:rsidRPr="00817ECB">
        <w:rPr>
          <w:rFonts w:ascii="GHEA Mariam" w:hAnsi="GHEA Mariam"/>
        </w:rPr>
        <w:tab/>
      </w:r>
      <w:r w:rsidRPr="00817ECB">
        <w:rPr>
          <w:rFonts w:ascii="GHEA Mariam" w:hAnsi="GHEA Mariam"/>
        </w:rPr>
        <w:fldChar w:fldCharType="begin"/>
      </w:r>
      <w:r w:rsidRPr="00817ECB">
        <w:rPr>
          <w:rFonts w:ascii="GHEA Mariam" w:hAnsi="GHEA Mariam"/>
        </w:rPr>
        <w:instrText xml:space="preserve"> PAGEREF _Toc482199389 \h </w:instrText>
      </w:r>
      <w:r w:rsidRPr="00817ECB">
        <w:rPr>
          <w:rFonts w:ascii="GHEA Mariam" w:hAnsi="GHEA Mariam"/>
        </w:rPr>
      </w:r>
      <w:r w:rsidRPr="00817ECB">
        <w:rPr>
          <w:rFonts w:ascii="GHEA Mariam" w:hAnsi="GHEA Mariam"/>
        </w:rPr>
        <w:fldChar w:fldCharType="separate"/>
      </w:r>
      <w:r w:rsidR="005C70B2" w:rsidRPr="00FF7ABF">
        <w:rPr>
          <w:rFonts w:ascii="GHEA Mariam" w:hAnsi="GHEA Mariam"/>
        </w:rPr>
        <w:t>110</w:t>
      </w:r>
      <w:r w:rsidRPr="00817ECB">
        <w:rPr>
          <w:rFonts w:ascii="GHEA Mariam" w:hAnsi="GHEA Mariam"/>
        </w:rPr>
        <w:fldChar w:fldCharType="end"/>
      </w:r>
    </w:p>
    <w:p w14:paraId="1ED8D6BC" w14:textId="41F1F62A" w:rsidR="009505B9" w:rsidRPr="00817ECB" w:rsidRDefault="009505B9">
      <w:pPr>
        <w:pStyle w:val="TOC1"/>
        <w:rPr>
          <w:rFonts w:ascii="GHEA Mariam" w:hAnsi="GHEA Mariam"/>
          <w:b w:val="0"/>
          <w:sz w:val="22"/>
        </w:rPr>
      </w:pPr>
      <w:r w:rsidRPr="00817ECB">
        <w:rPr>
          <w:rFonts w:ascii="GHEA Mariam" w:hAnsi="GHEA Mariam"/>
        </w:rPr>
        <w:t xml:space="preserve">5. </w:t>
      </w:r>
      <w:r w:rsidRPr="00FF7ABF">
        <w:rPr>
          <w:rFonts w:ascii="GHEA Mariam" w:hAnsi="GHEA Mariam"/>
        </w:rPr>
        <w:t>Ստուգում</w:t>
      </w:r>
      <w:r w:rsidRPr="00817ECB">
        <w:rPr>
          <w:rFonts w:ascii="GHEA Mariam" w:hAnsi="GHEA Mariam"/>
        </w:rPr>
        <w:t xml:space="preserve"> և թեստավորում</w:t>
      </w:r>
      <w:r w:rsidRPr="00817ECB">
        <w:rPr>
          <w:rFonts w:ascii="GHEA Mariam" w:hAnsi="GHEA Mariam"/>
        </w:rPr>
        <w:tab/>
      </w:r>
      <w:r w:rsidRPr="00FF7ABF">
        <w:rPr>
          <w:rFonts w:ascii="GHEA Mariam" w:hAnsi="GHEA Mariam"/>
        </w:rPr>
        <w:fldChar w:fldCharType="begin"/>
      </w:r>
      <w:r w:rsidRPr="00FF7ABF">
        <w:rPr>
          <w:rFonts w:ascii="GHEA Mariam" w:hAnsi="GHEA Mariam"/>
        </w:rPr>
        <w:instrText xml:space="preserve"> PAGEREF _Toc482199390 \h </w:instrText>
      </w:r>
      <w:r w:rsidRPr="00FF7ABF">
        <w:rPr>
          <w:rFonts w:ascii="GHEA Mariam" w:hAnsi="GHEA Mariam"/>
        </w:rPr>
      </w:r>
      <w:r w:rsidRPr="00FF7ABF">
        <w:rPr>
          <w:rFonts w:ascii="GHEA Mariam" w:hAnsi="GHEA Mariam"/>
        </w:rPr>
        <w:fldChar w:fldCharType="separate"/>
      </w:r>
      <w:r w:rsidR="005C70B2" w:rsidRPr="00FF7ABF">
        <w:rPr>
          <w:rFonts w:ascii="GHEA Mariam" w:hAnsi="GHEA Mariam"/>
        </w:rPr>
        <w:t>116</w:t>
      </w:r>
      <w:r w:rsidRPr="00FF7ABF">
        <w:rPr>
          <w:rFonts w:ascii="GHEA Mariam" w:hAnsi="GHEA Mariam"/>
        </w:rPr>
        <w:fldChar w:fldCharType="end"/>
      </w:r>
    </w:p>
    <w:p w14:paraId="7FB2A018" w14:textId="77777777" w:rsidR="009D1B2B" w:rsidRPr="00817ECB" w:rsidRDefault="007869B7" w:rsidP="00232609">
      <w:pPr>
        <w:pStyle w:val="TOC2"/>
        <w:rPr>
          <w:rFonts w:ascii="GHEA Mariam" w:hAnsi="GHEA Mariam"/>
        </w:rPr>
      </w:pPr>
      <w:r w:rsidRPr="00817ECB">
        <w:rPr>
          <w:rFonts w:ascii="GHEA Mariam" w:hAnsi="GHEA Mariam"/>
        </w:rPr>
        <w:fldChar w:fldCharType="end"/>
      </w:r>
    </w:p>
    <w:p w14:paraId="02B4A299" w14:textId="77777777" w:rsidR="009D1B2B" w:rsidRPr="00817ECB" w:rsidRDefault="009D1B2B" w:rsidP="009D1B2B">
      <w:pPr>
        <w:pStyle w:val="Sub-ClauseText"/>
        <w:spacing w:before="0" w:after="0"/>
        <w:jc w:val="left"/>
        <w:rPr>
          <w:rFonts w:ascii="GHEA Mariam" w:hAnsi="GHEA Mariam"/>
        </w:rPr>
      </w:pPr>
    </w:p>
    <w:p w14:paraId="66CE6E05" w14:textId="77777777" w:rsidR="009D1B2B" w:rsidRPr="00817ECB" w:rsidRDefault="009D1B2B" w:rsidP="009D1B2B">
      <w:pPr>
        <w:pStyle w:val="Sub-ClauseText"/>
        <w:spacing w:before="0" w:after="0"/>
        <w:jc w:val="left"/>
        <w:rPr>
          <w:rFonts w:ascii="GHEA Mariam" w:hAnsi="GHEA Mariam"/>
        </w:rPr>
        <w:sectPr w:rsidR="009D1B2B" w:rsidRPr="00817ECB" w:rsidSect="00817ECB">
          <w:headerReference w:type="even" r:id="rId45"/>
          <w:headerReference w:type="default" r:id="rId46"/>
          <w:headerReference w:type="first" r:id="rId47"/>
          <w:type w:val="oddPage"/>
          <w:pgSz w:w="12240" w:h="15840" w:code="1"/>
          <w:pgMar w:top="1440" w:right="1041" w:bottom="1440" w:left="1800" w:header="720" w:footer="720" w:gutter="0"/>
          <w:paperSrc w:first="15" w:other="15"/>
          <w:pgNumType w:chapStyle="1"/>
          <w:cols w:space="720"/>
          <w:titlePg/>
        </w:sectPr>
      </w:pPr>
    </w:p>
    <w:p w14:paraId="185F96A1" w14:textId="77777777" w:rsidR="00273123" w:rsidRPr="00817ECB" w:rsidRDefault="00273123" w:rsidP="0094065A">
      <w:pPr>
        <w:pStyle w:val="SectionVIHeader"/>
        <w:numPr>
          <w:ilvl w:val="0"/>
          <w:numId w:val="61"/>
        </w:numPr>
        <w:spacing w:before="0"/>
        <w:rPr>
          <w:rFonts w:ascii="GHEA Mariam" w:hAnsi="GHEA Mariam"/>
        </w:rPr>
      </w:pPr>
      <w:bookmarkStart w:id="527" w:name="_Toc482199387"/>
      <w:bookmarkStart w:id="528" w:name="_Toc481830822"/>
      <w:bookmarkStart w:id="529" w:name="_Toc505875241"/>
      <w:proofErr w:type="spellStart"/>
      <w:r w:rsidRPr="00817ECB">
        <w:rPr>
          <w:rFonts w:ascii="GHEA Mariam" w:hAnsi="GHEA Mariam"/>
        </w:rPr>
        <w:lastRenderedPageBreak/>
        <w:t>Ապրանքների</w:t>
      </w:r>
      <w:proofErr w:type="spellEnd"/>
      <w:r w:rsidRPr="00817ECB">
        <w:rPr>
          <w:rFonts w:ascii="GHEA Mariam" w:hAnsi="GHEA Mariam"/>
        </w:rPr>
        <w:t xml:space="preserve"> </w:t>
      </w:r>
      <w:proofErr w:type="spellStart"/>
      <w:r w:rsidRPr="00817ECB">
        <w:rPr>
          <w:rFonts w:ascii="GHEA Mariam" w:hAnsi="GHEA Mariam"/>
        </w:rPr>
        <w:t>ցանկ</w:t>
      </w:r>
      <w:proofErr w:type="spellEnd"/>
      <w:r w:rsidRPr="00817ECB">
        <w:rPr>
          <w:rFonts w:ascii="GHEA Mariam" w:hAnsi="GHEA Mariam"/>
        </w:rPr>
        <w:t xml:space="preserve"> և </w:t>
      </w:r>
      <w:proofErr w:type="spellStart"/>
      <w:r w:rsidRPr="00817ECB">
        <w:rPr>
          <w:rFonts w:ascii="GHEA Mariam" w:hAnsi="GHEA Mariam"/>
        </w:rPr>
        <w:t>մատակարարման</w:t>
      </w:r>
      <w:proofErr w:type="spellEnd"/>
      <w:r w:rsidRPr="00817ECB">
        <w:rPr>
          <w:rFonts w:ascii="GHEA Mariam" w:hAnsi="GHEA Mariam"/>
        </w:rPr>
        <w:t xml:space="preserve"> </w:t>
      </w:r>
      <w:proofErr w:type="spellStart"/>
      <w:r w:rsidRPr="00817ECB">
        <w:rPr>
          <w:rFonts w:ascii="GHEA Mariam" w:hAnsi="GHEA Mariam"/>
        </w:rPr>
        <w:t>ժամանակացույց</w:t>
      </w:r>
      <w:bookmarkEnd w:id="527"/>
      <w:bookmarkEnd w:id="528"/>
      <w:bookmarkEnd w:id="529"/>
      <w:proofErr w:type="spellEnd"/>
      <w:r w:rsidRPr="00817ECB">
        <w:rPr>
          <w:rFonts w:ascii="GHEA Mariam" w:hAnsi="GHEA Mariam"/>
        </w:rPr>
        <w:t xml:space="preserve"> </w:t>
      </w:r>
    </w:p>
    <w:p w14:paraId="4C4685B9" w14:textId="7E9489AE" w:rsidR="00077B3B" w:rsidRDefault="00517319" w:rsidP="000D64DF">
      <w:pPr>
        <w:jc w:val="center"/>
        <w:rPr>
          <w:rFonts w:ascii="GHEA Mariam" w:hAnsi="GHEA Mariam"/>
          <w:b/>
          <w:bCs/>
          <w:sz w:val="28"/>
          <w:szCs w:val="28"/>
        </w:rPr>
      </w:pPr>
      <w:proofErr w:type="spellStart"/>
      <w:r w:rsidRPr="00517319">
        <w:rPr>
          <w:rFonts w:ascii="GHEA Mariam" w:hAnsi="GHEA Mariam"/>
          <w:b/>
          <w:bCs/>
          <w:sz w:val="28"/>
          <w:szCs w:val="28"/>
        </w:rPr>
        <w:t>Կառավարական</w:t>
      </w:r>
      <w:proofErr w:type="spellEnd"/>
      <w:r w:rsidRPr="00517319">
        <w:rPr>
          <w:rFonts w:ascii="GHEA Mariam" w:hAnsi="GHEA Mariam"/>
          <w:b/>
          <w:bCs/>
          <w:sz w:val="28"/>
          <w:szCs w:val="28"/>
        </w:rPr>
        <w:t xml:space="preserve"> </w:t>
      </w:r>
      <w:proofErr w:type="spellStart"/>
      <w:r w:rsidRPr="00517319">
        <w:rPr>
          <w:rFonts w:ascii="GHEA Mariam" w:hAnsi="GHEA Mariam"/>
          <w:b/>
          <w:bCs/>
          <w:sz w:val="28"/>
          <w:szCs w:val="28"/>
        </w:rPr>
        <w:t>կորպորատիվ</w:t>
      </w:r>
      <w:proofErr w:type="spellEnd"/>
      <w:r w:rsidRPr="00517319">
        <w:rPr>
          <w:rFonts w:ascii="GHEA Mariam" w:hAnsi="GHEA Mariam"/>
          <w:b/>
          <w:bCs/>
          <w:sz w:val="28"/>
          <w:szCs w:val="28"/>
        </w:rPr>
        <w:t xml:space="preserve"> </w:t>
      </w:r>
      <w:proofErr w:type="spellStart"/>
      <w:r w:rsidRPr="00517319">
        <w:rPr>
          <w:rFonts w:ascii="GHEA Mariam" w:hAnsi="GHEA Mariam"/>
          <w:b/>
          <w:bCs/>
          <w:sz w:val="28"/>
          <w:szCs w:val="28"/>
        </w:rPr>
        <w:t>ցանցի</w:t>
      </w:r>
      <w:proofErr w:type="spellEnd"/>
      <w:r w:rsidRPr="00517319">
        <w:rPr>
          <w:rFonts w:ascii="GHEA Mariam" w:hAnsi="GHEA Mariam"/>
          <w:b/>
          <w:bCs/>
          <w:sz w:val="28"/>
          <w:szCs w:val="28"/>
        </w:rPr>
        <w:t xml:space="preserve"> և ՀՀ </w:t>
      </w:r>
      <w:proofErr w:type="spellStart"/>
      <w:r w:rsidRPr="00517319">
        <w:rPr>
          <w:rFonts w:ascii="GHEA Mariam" w:hAnsi="GHEA Mariam"/>
          <w:b/>
          <w:bCs/>
          <w:sz w:val="28"/>
          <w:szCs w:val="28"/>
        </w:rPr>
        <w:t>վարչապետի</w:t>
      </w:r>
      <w:proofErr w:type="spellEnd"/>
      <w:r w:rsidRPr="00517319">
        <w:rPr>
          <w:rFonts w:ascii="GHEA Mariam" w:hAnsi="GHEA Mariam"/>
          <w:b/>
          <w:bCs/>
          <w:sz w:val="28"/>
          <w:szCs w:val="28"/>
        </w:rPr>
        <w:t xml:space="preserve"> </w:t>
      </w:r>
      <w:proofErr w:type="spellStart"/>
      <w:r w:rsidRPr="00517319">
        <w:rPr>
          <w:rFonts w:ascii="GHEA Mariam" w:hAnsi="GHEA Mariam"/>
          <w:b/>
          <w:bCs/>
          <w:sz w:val="28"/>
          <w:szCs w:val="28"/>
        </w:rPr>
        <w:t>աշխատակազմի</w:t>
      </w:r>
      <w:proofErr w:type="spellEnd"/>
      <w:r w:rsidRPr="00517319">
        <w:rPr>
          <w:rFonts w:ascii="GHEA Mariam" w:hAnsi="GHEA Mariam"/>
          <w:b/>
          <w:bCs/>
          <w:sz w:val="28"/>
          <w:szCs w:val="28"/>
        </w:rPr>
        <w:t xml:space="preserve"> համար </w:t>
      </w:r>
      <w:proofErr w:type="spellStart"/>
      <w:r w:rsidRPr="00517319">
        <w:rPr>
          <w:rFonts w:ascii="GHEA Mariam" w:hAnsi="GHEA Mariam"/>
          <w:b/>
          <w:bCs/>
          <w:sz w:val="28"/>
          <w:szCs w:val="28"/>
        </w:rPr>
        <w:t>լրացուցիչ</w:t>
      </w:r>
      <w:proofErr w:type="spellEnd"/>
      <w:r w:rsidRPr="00517319">
        <w:rPr>
          <w:rFonts w:ascii="GHEA Mariam" w:hAnsi="GHEA Mariam"/>
          <w:b/>
          <w:bCs/>
          <w:sz w:val="28"/>
          <w:szCs w:val="28"/>
        </w:rPr>
        <w:t xml:space="preserve"> </w:t>
      </w:r>
      <w:proofErr w:type="spellStart"/>
      <w:r w:rsidRPr="00517319">
        <w:rPr>
          <w:rFonts w:ascii="GHEA Mariam" w:hAnsi="GHEA Mariam"/>
          <w:b/>
          <w:bCs/>
          <w:sz w:val="28"/>
          <w:szCs w:val="28"/>
        </w:rPr>
        <w:t>սարքավորումների</w:t>
      </w:r>
      <w:proofErr w:type="spellEnd"/>
    </w:p>
    <w:p w14:paraId="2372DC9C" w14:textId="77777777" w:rsidR="00517319" w:rsidRPr="00FF7ABF" w:rsidRDefault="00517319" w:rsidP="000D64DF">
      <w:pPr>
        <w:jc w:val="center"/>
        <w:rPr>
          <w:rFonts w:ascii="GHEA Mariam" w:hAnsi="GHEA Mariam"/>
        </w:rPr>
      </w:pPr>
    </w:p>
    <w:tbl>
      <w:tblPr>
        <w:tblW w:w="14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642"/>
        <w:gridCol w:w="884"/>
        <w:gridCol w:w="1116"/>
        <w:gridCol w:w="2798"/>
        <w:gridCol w:w="3250"/>
        <w:gridCol w:w="2657"/>
      </w:tblGrid>
      <w:tr w:rsidR="009E1F73" w:rsidRPr="00FF7ABF" w14:paraId="628C15ED" w14:textId="77777777" w:rsidTr="00FC4F97">
        <w:trPr>
          <w:trHeight w:val="677"/>
        </w:trPr>
        <w:tc>
          <w:tcPr>
            <w:tcW w:w="678" w:type="dxa"/>
            <w:vMerge w:val="restart"/>
            <w:hideMark/>
          </w:tcPr>
          <w:p w14:paraId="30E8692C" w14:textId="50F81529" w:rsidR="002356B8" w:rsidRPr="00817ECB" w:rsidRDefault="002356B8" w:rsidP="002356B8">
            <w:pPr>
              <w:rPr>
                <w:rFonts w:ascii="GHEA Mariam" w:eastAsia="Calibri" w:hAnsi="GHEA Mariam"/>
                <w:b/>
                <w:color w:val="000000"/>
                <w:sz w:val="22"/>
                <w:lang w:val="hy-AM"/>
              </w:rPr>
            </w:pPr>
            <w:proofErr w:type="spellStart"/>
            <w:r w:rsidRPr="00817ECB">
              <w:rPr>
                <w:rFonts w:ascii="GHEA Mariam" w:eastAsia="Calibri" w:hAnsi="GHEA Mariam"/>
                <w:b/>
                <w:color w:val="000000"/>
                <w:sz w:val="22"/>
              </w:rPr>
              <w:t>Տող</w:t>
            </w:r>
            <w:proofErr w:type="spellEnd"/>
            <w:r w:rsidRPr="00817ECB">
              <w:rPr>
                <w:rFonts w:ascii="GHEA Mariam" w:eastAsia="Calibri" w:hAnsi="GHEA Mariam"/>
                <w:b/>
                <w:color w:val="000000"/>
                <w:sz w:val="22"/>
              </w:rPr>
              <w:t xml:space="preserve"> N</w:t>
            </w:r>
            <w:r w:rsidR="00213990" w:rsidRPr="00FF7ABF">
              <w:rPr>
                <w:rFonts w:ascii="GHEA Mariam" w:eastAsia="Calibri" w:hAnsi="GHEA Mariam" w:cs="Calibri"/>
                <w:b/>
                <w:bCs/>
                <w:color w:val="000000"/>
                <w:sz w:val="22"/>
                <w:szCs w:val="22"/>
                <w:lang w:val="hy-AM"/>
              </w:rPr>
              <w:t>օ</w:t>
            </w:r>
          </w:p>
        </w:tc>
        <w:tc>
          <w:tcPr>
            <w:tcW w:w="2642" w:type="dxa"/>
            <w:vMerge w:val="restart"/>
            <w:hideMark/>
          </w:tcPr>
          <w:p w14:paraId="5F179A6B" w14:textId="77777777" w:rsidR="002356B8" w:rsidRPr="00817ECB" w:rsidRDefault="002356B8" w:rsidP="007837DD">
            <w:pPr>
              <w:jc w:val="center"/>
              <w:rPr>
                <w:rFonts w:ascii="GHEA Mariam" w:eastAsia="Calibri" w:hAnsi="GHEA Mariam"/>
                <w:b/>
                <w:color w:val="000000"/>
                <w:sz w:val="22"/>
              </w:rPr>
            </w:pPr>
            <w:proofErr w:type="spellStart"/>
            <w:r w:rsidRPr="00817ECB">
              <w:rPr>
                <w:rFonts w:ascii="GHEA Mariam" w:eastAsia="Calibri" w:hAnsi="GHEA Mariam"/>
                <w:b/>
                <w:color w:val="000000"/>
                <w:sz w:val="22"/>
              </w:rPr>
              <w:t>Ապրանքների</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նկարագրություն</w:t>
            </w:r>
            <w:proofErr w:type="spellEnd"/>
            <w:r w:rsidRPr="00817ECB">
              <w:rPr>
                <w:rFonts w:ascii="GHEA Mariam" w:eastAsia="Calibri" w:hAnsi="GHEA Mariam"/>
                <w:b/>
                <w:color w:val="000000"/>
                <w:sz w:val="22"/>
              </w:rPr>
              <w:t xml:space="preserve">  </w:t>
            </w:r>
          </w:p>
        </w:tc>
        <w:tc>
          <w:tcPr>
            <w:tcW w:w="884" w:type="dxa"/>
            <w:vMerge w:val="restart"/>
            <w:hideMark/>
          </w:tcPr>
          <w:p w14:paraId="278BE81E" w14:textId="77777777" w:rsidR="002356B8" w:rsidRPr="00817ECB" w:rsidRDefault="002356B8" w:rsidP="007837DD">
            <w:pPr>
              <w:jc w:val="center"/>
              <w:rPr>
                <w:rFonts w:ascii="GHEA Mariam" w:eastAsia="Calibri" w:hAnsi="GHEA Mariam"/>
                <w:b/>
                <w:color w:val="000000"/>
                <w:sz w:val="22"/>
              </w:rPr>
            </w:pPr>
            <w:proofErr w:type="spellStart"/>
            <w:r w:rsidRPr="00817ECB">
              <w:rPr>
                <w:rFonts w:ascii="GHEA Mariam" w:eastAsia="Calibri" w:hAnsi="GHEA Mariam"/>
                <w:b/>
                <w:color w:val="000000"/>
                <w:sz w:val="22"/>
              </w:rPr>
              <w:t>Քանակ</w:t>
            </w:r>
            <w:proofErr w:type="spellEnd"/>
          </w:p>
        </w:tc>
        <w:tc>
          <w:tcPr>
            <w:tcW w:w="1116" w:type="dxa"/>
            <w:vMerge w:val="restart"/>
            <w:hideMark/>
          </w:tcPr>
          <w:p w14:paraId="3D549A4B" w14:textId="77777777" w:rsidR="002356B8" w:rsidRPr="00817ECB" w:rsidRDefault="002356B8" w:rsidP="007837DD">
            <w:pPr>
              <w:jc w:val="center"/>
              <w:rPr>
                <w:rFonts w:ascii="GHEA Mariam" w:eastAsia="Calibri" w:hAnsi="GHEA Mariam"/>
                <w:b/>
                <w:color w:val="000000"/>
                <w:sz w:val="22"/>
              </w:rPr>
            </w:pPr>
            <w:proofErr w:type="spellStart"/>
            <w:r w:rsidRPr="00817ECB">
              <w:rPr>
                <w:rFonts w:ascii="GHEA Mariam" w:eastAsia="Calibri" w:hAnsi="GHEA Mariam"/>
                <w:b/>
                <w:color w:val="000000"/>
                <w:sz w:val="22"/>
              </w:rPr>
              <w:t>Չափման</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միավոր</w:t>
            </w:r>
            <w:proofErr w:type="spellEnd"/>
          </w:p>
        </w:tc>
        <w:tc>
          <w:tcPr>
            <w:tcW w:w="2798" w:type="dxa"/>
            <w:vMerge w:val="restart"/>
            <w:hideMark/>
          </w:tcPr>
          <w:p w14:paraId="71B00F74" w14:textId="77777777" w:rsidR="002356B8" w:rsidRPr="00817ECB" w:rsidRDefault="002356B8" w:rsidP="007837DD">
            <w:pPr>
              <w:jc w:val="center"/>
              <w:rPr>
                <w:rFonts w:ascii="GHEA Mariam" w:eastAsia="Calibri" w:hAnsi="GHEA Mariam"/>
                <w:b/>
                <w:color w:val="000000"/>
                <w:sz w:val="22"/>
              </w:rPr>
            </w:pPr>
            <w:proofErr w:type="spellStart"/>
            <w:r w:rsidRPr="00817ECB">
              <w:rPr>
                <w:rFonts w:ascii="GHEA Mariam" w:eastAsia="Calibri" w:hAnsi="GHEA Mariam"/>
                <w:b/>
                <w:color w:val="000000"/>
                <w:sz w:val="22"/>
              </w:rPr>
              <w:t>Վերջնական</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նշանակման</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վայր</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ինչպես</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սահմանված</w:t>
            </w:r>
            <w:proofErr w:type="spellEnd"/>
            <w:r w:rsidRPr="00817ECB">
              <w:rPr>
                <w:rFonts w:ascii="GHEA Mariam" w:eastAsia="Calibri" w:hAnsi="GHEA Mariam"/>
                <w:b/>
                <w:color w:val="000000"/>
                <w:sz w:val="22"/>
              </w:rPr>
              <w:t xml:space="preserve"> է ՄՏԱ-</w:t>
            </w:r>
            <w:proofErr w:type="spellStart"/>
            <w:r w:rsidRPr="00817ECB">
              <w:rPr>
                <w:rFonts w:ascii="GHEA Mariam" w:eastAsia="Calibri" w:hAnsi="GHEA Mariam"/>
                <w:b/>
                <w:color w:val="000000"/>
                <w:sz w:val="22"/>
              </w:rPr>
              <w:t>ում</w:t>
            </w:r>
            <w:proofErr w:type="spellEnd"/>
            <w:r w:rsidRPr="00817ECB">
              <w:rPr>
                <w:rFonts w:ascii="GHEA Mariam" w:eastAsia="Calibri" w:hAnsi="GHEA Mariam"/>
                <w:b/>
                <w:color w:val="000000"/>
                <w:sz w:val="22"/>
              </w:rPr>
              <w:t xml:space="preserve"> </w:t>
            </w:r>
          </w:p>
        </w:tc>
        <w:tc>
          <w:tcPr>
            <w:tcW w:w="5907" w:type="dxa"/>
            <w:gridSpan w:val="2"/>
            <w:hideMark/>
          </w:tcPr>
          <w:p w14:paraId="0A4DB7AD" w14:textId="77777777" w:rsidR="002356B8" w:rsidRPr="00817ECB" w:rsidRDefault="002356B8" w:rsidP="007837DD">
            <w:pPr>
              <w:jc w:val="center"/>
              <w:rPr>
                <w:rFonts w:ascii="GHEA Mariam" w:eastAsia="Calibri" w:hAnsi="GHEA Mariam"/>
                <w:b/>
                <w:color w:val="000000"/>
                <w:sz w:val="22"/>
              </w:rPr>
            </w:pPr>
            <w:proofErr w:type="spellStart"/>
            <w:r w:rsidRPr="00817ECB">
              <w:rPr>
                <w:rFonts w:ascii="GHEA Mariam" w:eastAsia="Calibri" w:hAnsi="GHEA Mariam"/>
                <w:b/>
                <w:color w:val="000000"/>
                <w:sz w:val="22"/>
              </w:rPr>
              <w:t>Ծրագրի</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վերջնական</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նշանակման</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վայր</w:t>
            </w:r>
            <w:proofErr w:type="spellEnd"/>
            <w:r w:rsidRPr="00817ECB">
              <w:rPr>
                <w:rFonts w:ascii="GHEA Mariam" w:eastAsia="Calibri" w:hAnsi="GHEA Mariam"/>
                <w:b/>
                <w:color w:val="000000"/>
                <w:sz w:val="22"/>
              </w:rPr>
              <w:t xml:space="preserve"> </w:t>
            </w:r>
            <w:proofErr w:type="spellStart"/>
            <w:r w:rsidR="0036793F" w:rsidRPr="00817ECB">
              <w:rPr>
                <w:rFonts w:ascii="GHEA Mariam" w:eastAsia="Calibri" w:hAnsi="GHEA Mariam"/>
                <w:b/>
                <w:color w:val="000000"/>
                <w:sz w:val="22"/>
              </w:rPr>
              <w:t>առաքման</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ամսաթիվը</w:t>
            </w:r>
            <w:proofErr w:type="spellEnd"/>
          </w:p>
        </w:tc>
      </w:tr>
      <w:tr w:rsidR="009E1F73" w:rsidRPr="00FF7ABF" w14:paraId="13591262" w14:textId="77777777" w:rsidTr="00FC4F97">
        <w:trPr>
          <w:trHeight w:val="1604"/>
        </w:trPr>
        <w:tc>
          <w:tcPr>
            <w:tcW w:w="678" w:type="dxa"/>
            <w:vMerge/>
            <w:hideMark/>
          </w:tcPr>
          <w:p w14:paraId="33321A23" w14:textId="77777777" w:rsidR="002356B8" w:rsidRPr="00817ECB" w:rsidRDefault="002356B8" w:rsidP="002356B8">
            <w:pPr>
              <w:rPr>
                <w:rFonts w:ascii="GHEA Mariam" w:eastAsia="Calibri" w:hAnsi="GHEA Mariam"/>
                <w:b/>
                <w:color w:val="000000"/>
                <w:sz w:val="22"/>
              </w:rPr>
            </w:pPr>
          </w:p>
        </w:tc>
        <w:tc>
          <w:tcPr>
            <w:tcW w:w="2642" w:type="dxa"/>
            <w:vMerge/>
            <w:hideMark/>
          </w:tcPr>
          <w:p w14:paraId="24217FEB" w14:textId="77777777" w:rsidR="002356B8" w:rsidRPr="00817ECB" w:rsidRDefault="002356B8" w:rsidP="002356B8">
            <w:pPr>
              <w:rPr>
                <w:rFonts w:ascii="GHEA Mariam" w:eastAsia="Calibri" w:hAnsi="GHEA Mariam"/>
                <w:b/>
                <w:color w:val="000000"/>
                <w:sz w:val="22"/>
              </w:rPr>
            </w:pPr>
          </w:p>
        </w:tc>
        <w:tc>
          <w:tcPr>
            <w:tcW w:w="884" w:type="dxa"/>
            <w:vMerge/>
            <w:tcBorders>
              <w:bottom w:val="single" w:sz="4" w:space="0" w:color="auto"/>
            </w:tcBorders>
            <w:hideMark/>
          </w:tcPr>
          <w:p w14:paraId="34350DA0" w14:textId="77777777" w:rsidR="002356B8" w:rsidRPr="00817ECB" w:rsidRDefault="002356B8" w:rsidP="007837DD">
            <w:pPr>
              <w:jc w:val="center"/>
              <w:rPr>
                <w:rFonts w:ascii="GHEA Mariam" w:eastAsia="Calibri" w:hAnsi="GHEA Mariam"/>
                <w:b/>
                <w:color w:val="000000"/>
                <w:sz w:val="22"/>
              </w:rPr>
            </w:pPr>
          </w:p>
        </w:tc>
        <w:tc>
          <w:tcPr>
            <w:tcW w:w="1116" w:type="dxa"/>
            <w:vMerge/>
            <w:tcBorders>
              <w:bottom w:val="single" w:sz="4" w:space="0" w:color="auto"/>
            </w:tcBorders>
            <w:hideMark/>
          </w:tcPr>
          <w:p w14:paraId="72586FE4" w14:textId="77777777" w:rsidR="002356B8" w:rsidRPr="00817ECB" w:rsidRDefault="002356B8" w:rsidP="007837DD">
            <w:pPr>
              <w:jc w:val="center"/>
              <w:rPr>
                <w:rFonts w:ascii="GHEA Mariam" w:eastAsia="Calibri" w:hAnsi="GHEA Mariam"/>
                <w:b/>
                <w:color w:val="000000"/>
                <w:sz w:val="22"/>
              </w:rPr>
            </w:pPr>
          </w:p>
        </w:tc>
        <w:tc>
          <w:tcPr>
            <w:tcW w:w="2798" w:type="dxa"/>
            <w:vMerge/>
            <w:tcBorders>
              <w:bottom w:val="single" w:sz="4" w:space="0" w:color="auto"/>
            </w:tcBorders>
            <w:hideMark/>
          </w:tcPr>
          <w:p w14:paraId="45C96395" w14:textId="77777777" w:rsidR="002356B8" w:rsidRPr="00817ECB" w:rsidRDefault="002356B8" w:rsidP="002356B8">
            <w:pPr>
              <w:rPr>
                <w:rFonts w:ascii="GHEA Mariam" w:eastAsia="Calibri" w:hAnsi="GHEA Mariam"/>
                <w:b/>
                <w:color w:val="000000"/>
                <w:sz w:val="22"/>
              </w:rPr>
            </w:pPr>
          </w:p>
        </w:tc>
        <w:tc>
          <w:tcPr>
            <w:tcW w:w="3250" w:type="dxa"/>
            <w:tcBorders>
              <w:bottom w:val="single" w:sz="4" w:space="0" w:color="auto"/>
            </w:tcBorders>
            <w:hideMark/>
          </w:tcPr>
          <w:p w14:paraId="59FE1861" w14:textId="77777777" w:rsidR="002356B8" w:rsidRPr="00817ECB" w:rsidRDefault="00C76E81" w:rsidP="007837DD">
            <w:pPr>
              <w:jc w:val="center"/>
              <w:rPr>
                <w:rFonts w:ascii="GHEA Mariam" w:eastAsia="Calibri" w:hAnsi="GHEA Mariam"/>
                <w:b/>
                <w:color w:val="000000"/>
                <w:sz w:val="22"/>
              </w:rPr>
            </w:pPr>
            <w:proofErr w:type="spellStart"/>
            <w:r w:rsidRPr="00817ECB">
              <w:rPr>
                <w:rFonts w:ascii="GHEA Mariam" w:eastAsia="Calibri" w:hAnsi="GHEA Mariam"/>
                <w:b/>
                <w:color w:val="000000"/>
                <w:sz w:val="22"/>
              </w:rPr>
              <w:t>Առաքման</w:t>
            </w:r>
            <w:proofErr w:type="spellEnd"/>
            <w:r w:rsidR="002356B8" w:rsidRPr="00817ECB">
              <w:rPr>
                <w:rFonts w:ascii="GHEA Mariam" w:eastAsia="Calibri" w:hAnsi="GHEA Mariam"/>
                <w:b/>
                <w:color w:val="000000"/>
                <w:sz w:val="22"/>
              </w:rPr>
              <w:t xml:space="preserve"> </w:t>
            </w:r>
            <w:proofErr w:type="spellStart"/>
            <w:r w:rsidR="002356B8" w:rsidRPr="00817ECB">
              <w:rPr>
                <w:rFonts w:ascii="GHEA Mariam" w:eastAsia="Calibri" w:hAnsi="GHEA Mariam"/>
                <w:b/>
                <w:color w:val="000000"/>
                <w:sz w:val="22"/>
              </w:rPr>
              <w:t>վերջնական</w:t>
            </w:r>
            <w:proofErr w:type="spellEnd"/>
            <w:r w:rsidR="002356B8" w:rsidRPr="00817ECB">
              <w:rPr>
                <w:rFonts w:ascii="GHEA Mariam" w:eastAsia="Calibri" w:hAnsi="GHEA Mariam"/>
                <w:b/>
                <w:color w:val="000000"/>
                <w:sz w:val="22"/>
              </w:rPr>
              <w:t xml:space="preserve"> </w:t>
            </w:r>
            <w:proofErr w:type="spellStart"/>
            <w:r w:rsidR="002356B8" w:rsidRPr="00817ECB">
              <w:rPr>
                <w:rFonts w:ascii="GHEA Mariam" w:eastAsia="Calibri" w:hAnsi="GHEA Mariam"/>
                <w:b/>
                <w:color w:val="000000"/>
                <w:sz w:val="22"/>
              </w:rPr>
              <w:t>ժամկետ</w:t>
            </w:r>
            <w:proofErr w:type="spellEnd"/>
            <w:r w:rsidR="002356B8" w:rsidRPr="00817ECB">
              <w:rPr>
                <w:rFonts w:ascii="GHEA Mariam" w:eastAsia="Calibri" w:hAnsi="GHEA Mariam"/>
                <w:b/>
                <w:color w:val="000000"/>
                <w:sz w:val="22"/>
              </w:rPr>
              <w:t xml:space="preserve"> </w:t>
            </w:r>
          </w:p>
        </w:tc>
        <w:tc>
          <w:tcPr>
            <w:tcW w:w="2657" w:type="dxa"/>
            <w:tcBorders>
              <w:bottom w:val="single" w:sz="4" w:space="0" w:color="auto"/>
            </w:tcBorders>
            <w:hideMark/>
          </w:tcPr>
          <w:p w14:paraId="03FA257F" w14:textId="77777777" w:rsidR="00CC64BD" w:rsidRPr="00FF7ABF" w:rsidRDefault="002356B8" w:rsidP="007837DD">
            <w:pPr>
              <w:jc w:val="center"/>
              <w:rPr>
                <w:rFonts w:ascii="GHEA Mariam" w:eastAsia="Calibri" w:hAnsi="GHEA Mariam" w:cs="Calibri"/>
                <w:b/>
                <w:bCs/>
                <w:color w:val="000000"/>
                <w:sz w:val="22"/>
                <w:szCs w:val="22"/>
              </w:rPr>
            </w:pPr>
            <w:proofErr w:type="spellStart"/>
            <w:r w:rsidRPr="00817ECB">
              <w:rPr>
                <w:rFonts w:ascii="GHEA Mariam" w:eastAsia="Calibri" w:hAnsi="GHEA Mariam"/>
                <w:b/>
                <w:color w:val="000000"/>
                <w:sz w:val="22"/>
              </w:rPr>
              <w:t>Հայտատուի</w:t>
            </w:r>
            <w:proofErr w:type="spellEnd"/>
            <w:r w:rsidRPr="00817ECB">
              <w:rPr>
                <w:rFonts w:ascii="GHEA Mariam" w:eastAsia="Calibri" w:hAnsi="GHEA Mariam"/>
                <w:b/>
                <w:color w:val="000000"/>
                <w:sz w:val="22"/>
              </w:rPr>
              <w:t xml:space="preserve"> կողմից </w:t>
            </w:r>
            <w:proofErr w:type="spellStart"/>
            <w:r w:rsidRPr="00817ECB">
              <w:rPr>
                <w:rFonts w:ascii="GHEA Mariam" w:eastAsia="Calibri" w:hAnsi="GHEA Mariam"/>
                <w:b/>
                <w:color w:val="000000"/>
                <w:sz w:val="22"/>
              </w:rPr>
              <w:t>առաջարկված</w:t>
            </w:r>
            <w:proofErr w:type="spellEnd"/>
            <w:r w:rsidRPr="00817ECB">
              <w:rPr>
                <w:rFonts w:ascii="GHEA Mariam" w:eastAsia="Calibri" w:hAnsi="GHEA Mariam"/>
                <w:b/>
                <w:color w:val="000000"/>
                <w:sz w:val="22"/>
              </w:rPr>
              <w:t xml:space="preserve"> </w:t>
            </w:r>
            <w:proofErr w:type="spellStart"/>
            <w:r w:rsidR="00C76E81" w:rsidRPr="00817ECB">
              <w:rPr>
                <w:rFonts w:ascii="GHEA Mariam" w:eastAsia="Calibri" w:hAnsi="GHEA Mariam"/>
                <w:b/>
                <w:color w:val="000000"/>
                <w:sz w:val="22"/>
              </w:rPr>
              <w:t>առաք</w:t>
            </w:r>
            <w:r w:rsidRPr="00817ECB">
              <w:rPr>
                <w:rFonts w:ascii="GHEA Mariam" w:eastAsia="Calibri" w:hAnsi="GHEA Mariam"/>
                <w:b/>
                <w:color w:val="000000"/>
                <w:sz w:val="22"/>
              </w:rPr>
              <w:t>ման</w:t>
            </w:r>
            <w:proofErr w:type="spellEnd"/>
            <w:r w:rsidRPr="00817ECB">
              <w:rPr>
                <w:rFonts w:ascii="GHEA Mariam" w:eastAsia="Calibri" w:hAnsi="GHEA Mariam"/>
                <w:b/>
                <w:color w:val="000000"/>
                <w:sz w:val="22"/>
              </w:rPr>
              <w:t xml:space="preserve"> </w:t>
            </w:r>
            <w:proofErr w:type="spellStart"/>
            <w:r w:rsidRPr="00817ECB">
              <w:rPr>
                <w:rFonts w:ascii="GHEA Mariam" w:eastAsia="Calibri" w:hAnsi="GHEA Mariam"/>
                <w:b/>
                <w:color w:val="000000"/>
                <w:sz w:val="22"/>
              </w:rPr>
              <w:t>ամսաթիվ</w:t>
            </w:r>
            <w:proofErr w:type="spellEnd"/>
            <w:r w:rsidR="00E938F8" w:rsidRPr="00817ECB">
              <w:rPr>
                <w:rFonts w:ascii="GHEA Mariam" w:eastAsia="Calibri" w:hAnsi="GHEA Mariam"/>
                <w:b/>
                <w:color w:val="000000"/>
                <w:sz w:val="22"/>
              </w:rPr>
              <w:t>*</w:t>
            </w:r>
            <w:r w:rsidRPr="00817ECB">
              <w:rPr>
                <w:rFonts w:ascii="GHEA Mariam" w:eastAsia="Calibri" w:hAnsi="GHEA Mariam"/>
                <w:b/>
                <w:color w:val="000000"/>
                <w:sz w:val="22"/>
              </w:rPr>
              <w:t xml:space="preserve"> </w:t>
            </w:r>
            <w:r w:rsidRPr="00FF7ABF">
              <w:rPr>
                <w:rFonts w:ascii="GHEA Mariam" w:eastAsia="Calibri" w:hAnsi="GHEA Mariam" w:cs="Calibri"/>
                <w:b/>
                <w:bCs/>
                <w:color w:val="000000"/>
                <w:sz w:val="22"/>
                <w:szCs w:val="22"/>
              </w:rPr>
              <w:t>[</w:t>
            </w:r>
            <w:proofErr w:type="spellStart"/>
            <w:r w:rsidRPr="00FF7ABF">
              <w:rPr>
                <w:rFonts w:ascii="GHEA Mariam" w:eastAsia="Calibri" w:hAnsi="GHEA Mariam" w:cs="Calibri"/>
                <w:b/>
                <w:bCs/>
                <w:i/>
                <w:iCs/>
                <w:color w:val="000000"/>
                <w:sz w:val="22"/>
                <w:szCs w:val="22"/>
              </w:rPr>
              <w:t>պետք</w:t>
            </w:r>
            <w:proofErr w:type="spellEnd"/>
            <w:r w:rsidRPr="00FF7ABF">
              <w:rPr>
                <w:rFonts w:ascii="GHEA Mariam" w:eastAsia="Calibri" w:hAnsi="GHEA Mariam" w:cs="Calibri"/>
                <w:b/>
                <w:bCs/>
                <w:i/>
                <w:iCs/>
                <w:color w:val="000000"/>
                <w:sz w:val="22"/>
                <w:szCs w:val="22"/>
              </w:rPr>
              <w:t xml:space="preserve"> է</w:t>
            </w:r>
            <w:r w:rsidRPr="00FF7ABF">
              <w:rPr>
                <w:rFonts w:ascii="GHEA Mariam" w:eastAsia="Calibri" w:hAnsi="GHEA Mariam" w:cs="Calibri"/>
                <w:b/>
                <w:bCs/>
                <w:color w:val="000000"/>
                <w:sz w:val="22"/>
                <w:szCs w:val="22"/>
              </w:rPr>
              <w:t xml:space="preserve"> </w:t>
            </w:r>
            <w:proofErr w:type="spellStart"/>
            <w:r w:rsidRPr="00FF7ABF">
              <w:rPr>
                <w:rFonts w:ascii="GHEA Mariam" w:eastAsia="Calibri" w:hAnsi="GHEA Mariam" w:cs="Calibri"/>
                <w:b/>
                <w:bCs/>
                <w:i/>
                <w:iCs/>
                <w:color w:val="000000"/>
                <w:sz w:val="22"/>
                <w:szCs w:val="22"/>
              </w:rPr>
              <w:t>ներկայացվի</w:t>
            </w:r>
            <w:proofErr w:type="spellEnd"/>
            <w:r w:rsidRPr="00FF7ABF">
              <w:rPr>
                <w:rFonts w:ascii="GHEA Mariam" w:eastAsia="Calibri" w:hAnsi="GHEA Mariam" w:cs="Calibri"/>
                <w:b/>
                <w:bCs/>
                <w:i/>
                <w:iCs/>
                <w:color w:val="000000"/>
                <w:sz w:val="22"/>
                <w:szCs w:val="22"/>
              </w:rPr>
              <w:t xml:space="preserve"> </w:t>
            </w:r>
            <w:proofErr w:type="spellStart"/>
            <w:r w:rsidRPr="00FF7ABF">
              <w:rPr>
                <w:rFonts w:ascii="GHEA Mariam" w:eastAsia="Calibri" w:hAnsi="GHEA Mariam" w:cs="Calibri"/>
                <w:b/>
                <w:bCs/>
                <w:i/>
                <w:iCs/>
                <w:color w:val="000000"/>
                <w:sz w:val="22"/>
                <w:szCs w:val="22"/>
              </w:rPr>
              <w:t>հայտատուի</w:t>
            </w:r>
            <w:proofErr w:type="spellEnd"/>
            <w:r w:rsidRPr="00FF7ABF">
              <w:rPr>
                <w:rFonts w:ascii="GHEA Mariam" w:eastAsia="Calibri" w:hAnsi="GHEA Mariam" w:cs="Calibri"/>
                <w:b/>
                <w:bCs/>
                <w:i/>
                <w:iCs/>
                <w:color w:val="000000"/>
                <w:sz w:val="22"/>
                <w:szCs w:val="22"/>
              </w:rPr>
              <w:t xml:space="preserve"> կողմից</w:t>
            </w:r>
            <w:r w:rsidRPr="00FF7ABF">
              <w:rPr>
                <w:rFonts w:ascii="GHEA Mariam" w:eastAsia="Calibri" w:hAnsi="GHEA Mariam" w:cs="Calibri"/>
                <w:b/>
                <w:bCs/>
                <w:color w:val="000000"/>
                <w:sz w:val="22"/>
                <w:szCs w:val="22"/>
              </w:rPr>
              <w:t>]</w:t>
            </w:r>
          </w:p>
          <w:p w14:paraId="2E7D2DF6" w14:textId="77777777" w:rsidR="0099240A" w:rsidRPr="00817ECB" w:rsidRDefault="0099240A" w:rsidP="007837DD">
            <w:pPr>
              <w:jc w:val="center"/>
              <w:rPr>
                <w:rFonts w:ascii="GHEA Mariam" w:eastAsia="Calibri" w:hAnsi="GHEA Mariam"/>
                <w:b/>
                <w:color w:val="000000"/>
                <w:sz w:val="22"/>
              </w:rPr>
            </w:pPr>
          </w:p>
        </w:tc>
      </w:tr>
      <w:tr w:rsidR="009E1F73" w:rsidRPr="00FF7ABF" w14:paraId="2DAC0E98" w14:textId="77777777" w:rsidTr="00FC4F97">
        <w:tc>
          <w:tcPr>
            <w:tcW w:w="678" w:type="dxa"/>
            <w:vAlign w:val="center"/>
          </w:tcPr>
          <w:p w14:paraId="5B22EF2D" w14:textId="22C21130" w:rsidR="00571EF1" w:rsidRPr="00817ECB" w:rsidRDefault="00571EF1" w:rsidP="0094065A">
            <w:pPr>
              <w:numPr>
                <w:ilvl w:val="0"/>
                <w:numId w:val="63"/>
              </w:numPr>
              <w:rPr>
                <w:rFonts w:ascii="GHEA Mariam" w:eastAsia="Calibri" w:hAnsi="GHEA Mariam"/>
                <w:color w:val="000000"/>
                <w:sz w:val="22"/>
                <w:lang w:val="hy-AM"/>
              </w:rPr>
            </w:pPr>
            <w:r w:rsidRPr="00FF7ABF">
              <w:rPr>
                <w:rFonts w:ascii="GHEA Mariam" w:eastAsia="Calibri" w:hAnsi="GHEA Mariam"/>
                <w:bCs/>
                <w:color w:val="000000"/>
                <w:sz w:val="22"/>
                <w:szCs w:val="22"/>
                <w:lang w:val="hy-AM"/>
              </w:rPr>
              <w:t>1</w:t>
            </w:r>
          </w:p>
        </w:tc>
        <w:tc>
          <w:tcPr>
            <w:tcW w:w="2642" w:type="dxa"/>
            <w:vAlign w:val="center"/>
          </w:tcPr>
          <w:p w14:paraId="663E6650" w14:textId="24F590F1" w:rsidR="00571EF1" w:rsidRPr="00817ECB" w:rsidRDefault="00213990" w:rsidP="00571EF1">
            <w:pPr>
              <w:rPr>
                <w:rFonts w:ascii="GHEA Mariam" w:eastAsia="Calibri" w:hAnsi="GHEA Mariam"/>
                <w:color w:val="000000"/>
                <w:sz w:val="22"/>
                <w:lang w:val="hy-AM"/>
              </w:rPr>
            </w:pPr>
            <w:r w:rsidRPr="00FF7ABF">
              <w:rPr>
                <w:rFonts w:ascii="GHEA Mariam" w:hAnsi="GHEA Mariam"/>
                <w:b/>
                <w:sz w:val="22"/>
                <w:szCs w:val="22"/>
              </w:rPr>
              <w:t>Data-Centre switches</w:t>
            </w:r>
          </w:p>
        </w:tc>
        <w:tc>
          <w:tcPr>
            <w:tcW w:w="884" w:type="dxa"/>
            <w:vAlign w:val="center"/>
          </w:tcPr>
          <w:p w14:paraId="02E80A85" w14:textId="07BFAEB1" w:rsidR="00571EF1" w:rsidRPr="00817ECB" w:rsidRDefault="00087AFE" w:rsidP="00817ECB">
            <w:pPr>
              <w:jc w:val="center"/>
              <w:rPr>
                <w:rFonts w:ascii="GHEA Mariam" w:eastAsia="Calibri" w:hAnsi="GHEA Mariam"/>
                <w:color w:val="000000"/>
                <w:sz w:val="22"/>
              </w:rPr>
            </w:pPr>
            <w:r w:rsidRPr="00FF7ABF">
              <w:rPr>
                <w:rFonts w:ascii="GHEA Mariam" w:hAnsi="GHEA Mariam"/>
              </w:rPr>
              <w:t>4</w:t>
            </w:r>
          </w:p>
        </w:tc>
        <w:tc>
          <w:tcPr>
            <w:tcW w:w="1116" w:type="dxa"/>
            <w:vAlign w:val="center"/>
          </w:tcPr>
          <w:p w14:paraId="1AE842AC" w14:textId="77777777" w:rsidR="00571EF1" w:rsidRPr="00817ECB" w:rsidRDefault="004532B9" w:rsidP="00817ECB">
            <w:pPr>
              <w:jc w:val="center"/>
              <w:rPr>
                <w:rFonts w:ascii="GHEA Mariam" w:eastAsia="Calibri" w:hAnsi="GHEA Mariam"/>
                <w:color w:val="000000"/>
                <w:sz w:val="22"/>
                <w:lang w:val="hy-AM"/>
              </w:rPr>
            </w:pPr>
            <w:r w:rsidRPr="00817ECB">
              <w:rPr>
                <w:rFonts w:ascii="GHEA Mariam" w:eastAsia="Calibri" w:hAnsi="GHEA Mariam"/>
                <w:color w:val="000000"/>
                <w:sz w:val="22"/>
                <w:lang w:val="hy-AM"/>
              </w:rPr>
              <w:t>հատ</w:t>
            </w:r>
          </w:p>
        </w:tc>
        <w:tc>
          <w:tcPr>
            <w:tcW w:w="2798" w:type="dxa"/>
          </w:tcPr>
          <w:p w14:paraId="059388E8" w14:textId="7DA476F7" w:rsidR="0099240A" w:rsidRPr="00817ECB" w:rsidRDefault="00213990" w:rsidP="00571EF1">
            <w:pPr>
              <w:rPr>
                <w:rFonts w:ascii="GHEA Mariam" w:hAnsi="GHEA Mariam"/>
                <w:sz w:val="22"/>
                <w:highlight w:val="yellow"/>
                <w:lang w:val="hy-AM"/>
              </w:rPr>
            </w:pPr>
            <w:proofErr w:type="spellStart"/>
            <w:r w:rsidRPr="00FF7ABF">
              <w:rPr>
                <w:rFonts w:ascii="GHEA Mariam" w:hAnsi="GHEA Mariam" w:cs="Tahoma"/>
                <w:sz w:val="20"/>
              </w:rPr>
              <w:t>Հայաստանի</w:t>
            </w:r>
            <w:proofErr w:type="spellEnd"/>
            <w:r w:rsidRPr="00FF7ABF">
              <w:rPr>
                <w:rFonts w:ascii="GHEA Mariam" w:hAnsi="GHEA Mariam" w:cs="Tahoma"/>
                <w:sz w:val="20"/>
              </w:rPr>
              <w:t xml:space="preserve"> </w:t>
            </w:r>
            <w:proofErr w:type="spellStart"/>
            <w:r w:rsidRPr="00FF7ABF">
              <w:rPr>
                <w:rFonts w:ascii="GHEA Mariam" w:hAnsi="GHEA Mariam" w:cs="Tahoma"/>
                <w:sz w:val="20"/>
              </w:rPr>
              <w:t>Հանրապետություն</w:t>
            </w:r>
            <w:proofErr w:type="spellEnd"/>
            <w:r w:rsidRPr="00FF7ABF">
              <w:rPr>
                <w:rFonts w:ascii="GHEA Mariam" w:hAnsi="GHEA Mariam" w:cs="Tahoma"/>
                <w:sz w:val="20"/>
              </w:rPr>
              <w:t xml:space="preserve">, ք. </w:t>
            </w:r>
            <w:proofErr w:type="spellStart"/>
            <w:r w:rsidRPr="00FF7ABF">
              <w:rPr>
                <w:rFonts w:ascii="GHEA Mariam" w:hAnsi="GHEA Mariam" w:cs="Tahoma"/>
                <w:sz w:val="20"/>
              </w:rPr>
              <w:t>Երևան</w:t>
            </w:r>
            <w:proofErr w:type="spellEnd"/>
            <w:r w:rsidRPr="00FF7ABF">
              <w:rPr>
                <w:rFonts w:ascii="GHEA Mariam" w:hAnsi="GHEA Mariam" w:cs="Tahoma"/>
                <w:sz w:val="20"/>
              </w:rPr>
              <w:t xml:space="preserve">, 0010, </w:t>
            </w:r>
            <w:proofErr w:type="spellStart"/>
            <w:r w:rsidRPr="00FF7ABF">
              <w:rPr>
                <w:rFonts w:ascii="GHEA Mariam" w:hAnsi="GHEA Mariam" w:cs="Tahoma"/>
                <w:sz w:val="20"/>
              </w:rPr>
              <w:t>Հանրապետության</w:t>
            </w:r>
            <w:proofErr w:type="spellEnd"/>
            <w:r w:rsidRPr="00FF7ABF">
              <w:rPr>
                <w:rFonts w:ascii="GHEA Mariam" w:hAnsi="GHEA Mariam" w:cs="Tahoma"/>
                <w:sz w:val="20"/>
              </w:rPr>
              <w:t xml:space="preserve"> </w:t>
            </w:r>
            <w:proofErr w:type="spellStart"/>
            <w:r w:rsidRPr="00FF7ABF">
              <w:rPr>
                <w:rFonts w:ascii="GHEA Mariam" w:hAnsi="GHEA Mariam" w:cs="Tahoma"/>
                <w:sz w:val="20"/>
              </w:rPr>
              <w:t>հրապարակ</w:t>
            </w:r>
            <w:proofErr w:type="spellEnd"/>
            <w:r w:rsidRPr="00FF7ABF">
              <w:rPr>
                <w:rFonts w:ascii="GHEA Mariam" w:hAnsi="GHEA Mariam" w:cs="Tahoma"/>
                <w:sz w:val="20"/>
              </w:rPr>
              <w:t xml:space="preserve">, </w:t>
            </w:r>
            <w:proofErr w:type="spellStart"/>
            <w:r w:rsidRPr="00FF7ABF">
              <w:rPr>
                <w:rFonts w:ascii="GHEA Mariam" w:hAnsi="GHEA Mariam" w:cs="Tahoma"/>
                <w:sz w:val="20"/>
              </w:rPr>
              <w:t>Կառավարական</w:t>
            </w:r>
            <w:proofErr w:type="spellEnd"/>
            <w:r w:rsidRPr="00FF7ABF">
              <w:rPr>
                <w:rFonts w:ascii="GHEA Mariam" w:hAnsi="GHEA Mariam" w:cs="Tahoma"/>
                <w:sz w:val="20"/>
              </w:rPr>
              <w:t xml:space="preserve"> </w:t>
            </w:r>
            <w:proofErr w:type="spellStart"/>
            <w:r w:rsidRPr="00FF7ABF">
              <w:rPr>
                <w:rFonts w:ascii="GHEA Mariam" w:hAnsi="GHEA Mariam" w:cs="Tahoma"/>
                <w:sz w:val="20"/>
              </w:rPr>
              <w:t>տուն</w:t>
            </w:r>
            <w:proofErr w:type="spellEnd"/>
            <w:r w:rsidRPr="00FF7ABF">
              <w:rPr>
                <w:rFonts w:ascii="GHEA Mariam" w:hAnsi="GHEA Mariam" w:cs="Tahoma"/>
                <w:sz w:val="20"/>
              </w:rPr>
              <w:t>, 1</w:t>
            </w:r>
            <w:r w:rsidRPr="00817ECB">
              <w:rPr>
                <w:rFonts w:ascii="GHEA Mariam" w:hAnsi="GHEA Mariam" w:cs="Tahoma"/>
                <w:sz w:val="20"/>
                <w:highlight w:val="yellow"/>
              </w:rPr>
              <w:t xml:space="preserve"> </w:t>
            </w:r>
          </w:p>
        </w:tc>
        <w:tc>
          <w:tcPr>
            <w:tcW w:w="3250" w:type="dxa"/>
          </w:tcPr>
          <w:p w14:paraId="07F7EBD3" w14:textId="513E6B9C" w:rsidR="00571EF1" w:rsidRPr="00817ECB" w:rsidRDefault="00A071EA" w:rsidP="00817ECB">
            <w:pPr>
              <w:jc w:val="center"/>
              <w:rPr>
                <w:rFonts w:ascii="GHEA Mariam" w:hAnsi="GHEA Mariam"/>
                <w:sz w:val="22"/>
              </w:rPr>
            </w:pPr>
            <w:r w:rsidRPr="00817ECB">
              <w:rPr>
                <w:rFonts w:ascii="GHEA Mariam" w:hAnsi="GHEA Mariam"/>
                <w:sz w:val="22"/>
                <w:lang w:val="hy-AM"/>
              </w:rPr>
              <w:t xml:space="preserve">Պայմանագրի ստորագրման </w:t>
            </w:r>
            <w:r w:rsidRPr="00FF7ABF">
              <w:rPr>
                <w:rFonts w:ascii="GHEA Mariam" w:hAnsi="GHEA Mariam"/>
                <w:sz w:val="22"/>
                <w:szCs w:val="22"/>
                <w:lang w:val="hy-AM"/>
              </w:rPr>
              <w:t xml:space="preserve">օրվանից </w:t>
            </w:r>
            <w:r w:rsidR="0099240A" w:rsidRPr="00FF7ABF">
              <w:rPr>
                <w:rFonts w:ascii="GHEA Mariam" w:hAnsi="GHEA Mariam"/>
                <w:sz w:val="22"/>
                <w:szCs w:val="22"/>
                <w:lang w:val="hy-AM"/>
              </w:rPr>
              <w:t>1</w:t>
            </w:r>
            <w:r w:rsidR="00213990" w:rsidRPr="00FF7ABF">
              <w:rPr>
                <w:rFonts w:ascii="GHEA Mariam" w:hAnsi="GHEA Mariam"/>
                <w:sz w:val="22"/>
                <w:szCs w:val="22"/>
              </w:rPr>
              <w:t>8</w:t>
            </w:r>
            <w:r w:rsidR="0099240A" w:rsidRPr="00FF7ABF">
              <w:rPr>
                <w:rFonts w:ascii="GHEA Mariam" w:hAnsi="GHEA Mariam"/>
                <w:sz w:val="22"/>
                <w:szCs w:val="22"/>
                <w:lang w:val="hy-AM"/>
              </w:rPr>
              <w:t>0</w:t>
            </w:r>
            <w:r w:rsidRPr="00FF7ABF">
              <w:rPr>
                <w:rFonts w:ascii="GHEA Mariam" w:hAnsi="GHEA Mariam"/>
                <w:sz w:val="22"/>
                <w:szCs w:val="22"/>
                <w:lang w:val="hy-AM"/>
              </w:rPr>
              <w:t xml:space="preserve"> օրացուցային օր</w:t>
            </w:r>
            <w:r w:rsidR="00213990" w:rsidRPr="00FF7ABF">
              <w:rPr>
                <w:rFonts w:ascii="GHEA Mariam" w:hAnsi="GHEA Mariam"/>
                <w:sz w:val="22"/>
                <w:szCs w:val="22"/>
              </w:rPr>
              <w:t xml:space="preserve">    </w:t>
            </w:r>
          </w:p>
        </w:tc>
        <w:tc>
          <w:tcPr>
            <w:tcW w:w="2657" w:type="dxa"/>
          </w:tcPr>
          <w:p w14:paraId="4D1EB254" w14:textId="1C94DDA4" w:rsidR="00571EF1" w:rsidRPr="00817ECB" w:rsidRDefault="00067E46" w:rsidP="00571EF1">
            <w:pPr>
              <w:rPr>
                <w:rFonts w:ascii="GHEA Mariam" w:eastAsia="Calibri" w:hAnsi="GHEA Mariam"/>
                <w:sz w:val="22"/>
                <w:lang w:val="hy-AM"/>
              </w:rPr>
            </w:pPr>
            <w:r w:rsidRPr="00FF7ABF">
              <w:rPr>
                <w:rFonts w:ascii="GHEA Mariam" w:eastAsia="Calibri" w:hAnsi="GHEA Mariam"/>
                <w:bCs/>
                <w:color w:val="000000"/>
                <w:sz w:val="20"/>
                <w:lang w:val="hy-AM"/>
              </w:rPr>
              <w:t>[պետք է լրացվի Հայտատուի կողմից]</w:t>
            </w:r>
          </w:p>
        </w:tc>
      </w:tr>
      <w:tr w:rsidR="00087AFE" w:rsidRPr="00FF7ABF" w14:paraId="1DCEA4F1" w14:textId="77777777" w:rsidTr="00FC4F97">
        <w:tc>
          <w:tcPr>
            <w:tcW w:w="678" w:type="dxa"/>
            <w:vAlign w:val="center"/>
          </w:tcPr>
          <w:p w14:paraId="3CB89B09" w14:textId="77777777" w:rsidR="00087AFE" w:rsidRPr="00817ECB" w:rsidRDefault="00087AFE" w:rsidP="0094065A">
            <w:pPr>
              <w:numPr>
                <w:ilvl w:val="0"/>
                <w:numId w:val="63"/>
              </w:numPr>
              <w:jc w:val="center"/>
              <w:rPr>
                <w:rFonts w:ascii="GHEA Mariam" w:eastAsia="Calibri" w:hAnsi="GHEA Mariam"/>
                <w:color w:val="000000"/>
                <w:sz w:val="22"/>
                <w:lang w:val="hy-AM"/>
              </w:rPr>
            </w:pPr>
            <w:r w:rsidRPr="00FF7ABF">
              <w:rPr>
                <w:rFonts w:ascii="GHEA Mariam" w:eastAsia="Calibri" w:hAnsi="GHEA Mariam"/>
                <w:bCs/>
                <w:color w:val="000000"/>
                <w:sz w:val="22"/>
                <w:szCs w:val="22"/>
                <w:lang w:val="hy-AM"/>
              </w:rPr>
              <w:t>2</w:t>
            </w:r>
          </w:p>
        </w:tc>
        <w:tc>
          <w:tcPr>
            <w:tcW w:w="2642" w:type="dxa"/>
          </w:tcPr>
          <w:p w14:paraId="11207C7E" w14:textId="350994FB" w:rsidR="00087AFE" w:rsidRPr="00817ECB" w:rsidRDefault="00087AFE" w:rsidP="00087AFE">
            <w:pPr>
              <w:rPr>
                <w:rFonts w:ascii="GHEA Mariam" w:hAnsi="GHEA Mariam"/>
              </w:rPr>
            </w:pPr>
            <w:r w:rsidRPr="00FF7ABF">
              <w:rPr>
                <w:rFonts w:ascii="GHEA Mariam" w:hAnsi="GHEA Mariam"/>
                <w:b/>
                <w:sz w:val="22"/>
                <w:szCs w:val="22"/>
              </w:rPr>
              <w:t>Color multifunctional laser printing device</w:t>
            </w:r>
          </w:p>
        </w:tc>
        <w:tc>
          <w:tcPr>
            <w:tcW w:w="884" w:type="dxa"/>
            <w:tcBorders>
              <w:top w:val="single" w:sz="4" w:space="0" w:color="auto"/>
              <w:bottom w:val="single" w:sz="4" w:space="0" w:color="auto"/>
              <w:right w:val="single" w:sz="4" w:space="0" w:color="auto"/>
            </w:tcBorders>
            <w:vAlign w:val="center"/>
          </w:tcPr>
          <w:p w14:paraId="2654A78C" w14:textId="485643C1" w:rsidR="00087AFE" w:rsidRPr="00817ECB" w:rsidRDefault="00087AFE" w:rsidP="00817ECB">
            <w:pPr>
              <w:jc w:val="center"/>
              <w:rPr>
                <w:rFonts w:ascii="GHEA Mariam" w:eastAsia="Calibri" w:hAnsi="GHEA Mariam"/>
                <w:color w:val="000000"/>
                <w:sz w:val="22"/>
              </w:rPr>
            </w:pPr>
            <w:r w:rsidRPr="00FF7ABF">
              <w:rPr>
                <w:rFonts w:ascii="GHEA Mariam" w:eastAsia="Calibri" w:hAnsi="GHEA Mariam"/>
                <w:bCs/>
                <w:color w:val="000000"/>
                <w:sz w:val="20"/>
              </w:rPr>
              <w:t>2</w:t>
            </w:r>
          </w:p>
        </w:tc>
        <w:tc>
          <w:tcPr>
            <w:tcW w:w="1116" w:type="dxa"/>
            <w:tcBorders>
              <w:top w:val="single" w:sz="4" w:space="0" w:color="auto"/>
              <w:left w:val="single" w:sz="4" w:space="0" w:color="auto"/>
              <w:bottom w:val="single" w:sz="4" w:space="0" w:color="auto"/>
              <w:right w:val="single" w:sz="4" w:space="0" w:color="auto"/>
            </w:tcBorders>
          </w:tcPr>
          <w:p w14:paraId="18AC5B10" w14:textId="77777777" w:rsidR="00087AFE" w:rsidRPr="00FF7ABF" w:rsidRDefault="00087AFE" w:rsidP="00087AFE">
            <w:pPr>
              <w:jc w:val="center"/>
              <w:rPr>
                <w:rFonts w:ascii="GHEA Mariam" w:hAnsi="GHEA Mariam"/>
              </w:rPr>
            </w:pPr>
          </w:p>
          <w:p w14:paraId="272E26F1" w14:textId="77777777" w:rsidR="00087AFE" w:rsidRPr="00817ECB" w:rsidRDefault="00087AFE" w:rsidP="00817ECB">
            <w:pPr>
              <w:jc w:val="center"/>
              <w:rPr>
                <w:rFonts w:ascii="GHEA Mariam" w:eastAsia="Calibri" w:hAnsi="GHEA Mariam"/>
                <w:color w:val="000000"/>
                <w:sz w:val="22"/>
              </w:rPr>
            </w:pPr>
            <w:proofErr w:type="spellStart"/>
            <w:r w:rsidRPr="00817ECB">
              <w:rPr>
                <w:rFonts w:ascii="GHEA Mariam" w:hAnsi="GHEA Mariam"/>
              </w:rPr>
              <w:t>հատ</w:t>
            </w:r>
            <w:proofErr w:type="spellEnd"/>
          </w:p>
        </w:tc>
        <w:tc>
          <w:tcPr>
            <w:tcW w:w="2798" w:type="dxa"/>
          </w:tcPr>
          <w:p w14:paraId="6D135EF1" w14:textId="2788FF73" w:rsidR="00087AFE" w:rsidRPr="00817ECB" w:rsidRDefault="00087AFE" w:rsidP="00817ECB">
            <w:pPr>
              <w:jc w:val="center"/>
              <w:rPr>
                <w:rFonts w:ascii="GHEA Mariam" w:hAnsi="GHEA Mariam"/>
                <w:sz w:val="22"/>
              </w:rPr>
            </w:pPr>
            <w:proofErr w:type="spellStart"/>
            <w:r w:rsidRPr="00FF7ABF">
              <w:rPr>
                <w:rFonts w:ascii="GHEA Mariam" w:hAnsi="GHEA Mariam" w:cs="Tahoma"/>
                <w:sz w:val="20"/>
              </w:rPr>
              <w:t>Հայաստանի</w:t>
            </w:r>
            <w:proofErr w:type="spellEnd"/>
            <w:r w:rsidRPr="00FF7ABF">
              <w:rPr>
                <w:rFonts w:ascii="GHEA Mariam" w:hAnsi="GHEA Mariam" w:cs="Tahoma"/>
                <w:sz w:val="20"/>
              </w:rPr>
              <w:t xml:space="preserve"> </w:t>
            </w:r>
            <w:proofErr w:type="spellStart"/>
            <w:r w:rsidRPr="00FF7ABF">
              <w:rPr>
                <w:rFonts w:ascii="GHEA Mariam" w:hAnsi="GHEA Mariam" w:cs="Tahoma"/>
                <w:sz w:val="20"/>
              </w:rPr>
              <w:t>Հանրապետություն</w:t>
            </w:r>
            <w:proofErr w:type="spellEnd"/>
            <w:r w:rsidRPr="00FF7ABF">
              <w:rPr>
                <w:rFonts w:ascii="GHEA Mariam" w:hAnsi="GHEA Mariam" w:cs="Tahoma"/>
                <w:sz w:val="20"/>
              </w:rPr>
              <w:t xml:space="preserve">, ք. </w:t>
            </w:r>
            <w:proofErr w:type="spellStart"/>
            <w:r w:rsidRPr="00FF7ABF">
              <w:rPr>
                <w:rFonts w:ascii="GHEA Mariam" w:hAnsi="GHEA Mariam" w:cs="Tahoma"/>
                <w:sz w:val="20"/>
              </w:rPr>
              <w:t>Երևան</w:t>
            </w:r>
            <w:proofErr w:type="spellEnd"/>
            <w:r w:rsidRPr="00FF7ABF">
              <w:rPr>
                <w:rFonts w:ascii="GHEA Mariam" w:hAnsi="GHEA Mariam" w:cs="Tahoma"/>
                <w:sz w:val="20"/>
              </w:rPr>
              <w:t xml:space="preserve">, 0010, </w:t>
            </w:r>
            <w:proofErr w:type="spellStart"/>
            <w:r w:rsidRPr="00FF7ABF">
              <w:rPr>
                <w:rFonts w:ascii="GHEA Mariam" w:hAnsi="GHEA Mariam" w:cs="Tahoma"/>
                <w:sz w:val="20"/>
              </w:rPr>
              <w:t>Հանրապետության</w:t>
            </w:r>
            <w:proofErr w:type="spellEnd"/>
            <w:r w:rsidRPr="00FF7ABF">
              <w:rPr>
                <w:rFonts w:ascii="GHEA Mariam" w:hAnsi="GHEA Mariam" w:cs="Tahoma"/>
                <w:sz w:val="20"/>
              </w:rPr>
              <w:t xml:space="preserve"> </w:t>
            </w:r>
            <w:proofErr w:type="spellStart"/>
            <w:r w:rsidRPr="00FF7ABF">
              <w:rPr>
                <w:rFonts w:ascii="GHEA Mariam" w:hAnsi="GHEA Mariam" w:cs="Tahoma"/>
                <w:sz w:val="20"/>
              </w:rPr>
              <w:t>հրապարակ</w:t>
            </w:r>
            <w:proofErr w:type="spellEnd"/>
            <w:r w:rsidRPr="00FF7ABF">
              <w:rPr>
                <w:rFonts w:ascii="GHEA Mariam" w:hAnsi="GHEA Mariam" w:cs="Tahoma"/>
                <w:sz w:val="20"/>
              </w:rPr>
              <w:t xml:space="preserve">, </w:t>
            </w:r>
            <w:proofErr w:type="spellStart"/>
            <w:r w:rsidRPr="00FF7ABF">
              <w:rPr>
                <w:rFonts w:ascii="GHEA Mariam" w:hAnsi="GHEA Mariam" w:cs="Tahoma"/>
                <w:sz w:val="20"/>
              </w:rPr>
              <w:t>Կառավարական</w:t>
            </w:r>
            <w:proofErr w:type="spellEnd"/>
            <w:r w:rsidRPr="00FF7ABF">
              <w:rPr>
                <w:rFonts w:ascii="GHEA Mariam" w:hAnsi="GHEA Mariam" w:cs="Tahoma"/>
                <w:sz w:val="20"/>
              </w:rPr>
              <w:t xml:space="preserve"> </w:t>
            </w:r>
            <w:proofErr w:type="spellStart"/>
            <w:r w:rsidRPr="00FF7ABF">
              <w:rPr>
                <w:rFonts w:ascii="GHEA Mariam" w:hAnsi="GHEA Mariam" w:cs="Tahoma"/>
                <w:sz w:val="20"/>
              </w:rPr>
              <w:t>տուն</w:t>
            </w:r>
            <w:proofErr w:type="spellEnd"/>
            <w:r w:rsidRPr="00FF7ABF">
              <w:rPr>
                <w:rFonts w:ascii="GHEA Mariam" w:hAnsi="GHEA Mariam" w:cs="Tahoma"/>
                <w:sz w:val="20"/>
              </w:rPr>
              <w:t>, 1</w:t>
            </w:r>
            <w:r w:rsidRPr="00817ECB">
              <w:rPr>
                <w:rFonts w:ascii="GHEA Mariam" w:hAnsi="GHEA Mariam" w:cs="Tahoma"/>
                <w:sz w:val="20"/>
              </w:rPr>
              <w:t xml:space="preserve"> </w:t>
            </w:r>
          </w:p>
        </w:tc>
        <w:tc>
          <w:tcPr>
            <w:tcW w:w="3250" w:type="dxa"/>
          </w:tcPr>
          <w:p w14:paraId="1B2E3166" w14:textId="75108BE9" w:rsidR="00087AFE" w:rsidRPr="00817ECB" w:rsidRDefault="00087AFE" w:rsidP="00817ECB">
            <w:pPr>
              <w:jc w:val="center"/>
              <w:rPr>
                <w:rFonts w:ascii="GHEA Mariam" w:hAnsi="GHEA Mariam"/>
                <w:sz w:val="22"/>
              </w:rPr>
            </w:pPr>
            <w:proofErr w:type="spellStart"/>
            <w:r w:rsidRPr="00FF7ABF">
              <w:rPr>
                <w:rFonts w:ascii="GHEA Mariam" w:hAnsi="GHEA Mariam" w:cs="Tahoma"/>
                <w:sz w:val="20"/>
              </w:rPr>
              <w:t>Պայմանագրի</w:t>
            </w:r>
            <w:proofErr w:type="spellEnd"/>
            <w:r w:rsidRPr="00FF7ABF">
              <w:rPr>
                <w:rFonts w:ascii="GHEA Mariam" w:hAnsi="GHEA Mariam" w:cs="Tahoma"/>
                <w:sz w:val="20"/>
              </w:rPr>
              <w:t xml:space="preserve"> </w:t>
            </w:r>
            <w:proofErr w:type="spellStart"/>
            <w:r w:rsidRPr="00FF7ABF">
              <w:rPr>
                <w:rFonts w:ascii="GHEA Mariam" w:hAnsi="GHEA Mariam" w:cs="Tahoma"/>
                <w:sz w:val="20"/>
              </w:rPr>
              <w:t>ստորագրման</w:t>
            </w:r>
            <w:proofErr w:type="spellEnd"/>
            <w:r w:rsidRPr="00FF7ABF">
              <w:rPr>
                <w:rFonts w:ascii="GHEA Mariam" w:hAnsi="GHEA Mariam" w:cs="Tahoma"/>
                <w:sz w:val="20"/>
              </w:rPr>
              <w:t xml:space="preserve"> </w:t>
            </w:r>
            <w:proofErr w:type="spellStart"/>
            <w:r w:rsidRPr="00FF7ABF">
              <w:rPr>
                <w:rFonts w:ascii="GHEA Mariam" w:hAnsi="GHEA Mariam" w:cs="Tahoma"/>
                <w:sz w:val="20"/>
              </w:rPr>
              <w:t>օրվանից</w:t>
            </w:r>
            <w:proofErr w:type="spellEnd"/>
            <w:r w:rsidRPr="00FF7ABF">
              <w:rPr>
                <w:rFonts w:ascii="GHEA Mariam" w:hAnsi="GHEA Mariam" w:cs="Tahoma"/>
                <w:sz w:val="20"/>
              </w:rPr>
              <w:t xml:space="preserve"> 90 </w:t>
            </w:r>
            <w:proofErr w:type="spellStart"/>
            <w:r w:rsidRPr="00FF7ABF">
              <w:rPr>
                <w:rFonts w:ascii="GHEA Mariam" w:hAnsi="GHEA Mariam" w:cs="Tahoma"/>
                <w:sz w:val="20"/>
              </w:rPr>
              <w:t>օրացուցային</w:t>
            </w:r>
            <w:proofErr w:type="spellEnd"/>
            <w:r w:rsidRPr="00FF7ABF">
              <w:rPr>
                <w:rFonts w:ascii="GHEA Mariam" w:hAnsi="GHEA Mariam" w:cs="Tahoma"/>
                <w:sz w:val="20"/>
              </w:rPr>
              <w:t xml:space="preserve"> </w:t>
            </w:r>
            <w:proofErr w:type="spellStart"/>
            <w:r w:rsidRPr="00FF7ABF">
              <w:rPr>
                <w:rFonts w:ascii="GHEA Mariam" w:hAnsi="GHEA Mariam" w:cs="Tahoma"/>
                <w:sz w:val="20"/>
              </w:rPr>
              <w:t>օր</w:t>
            </w:r>
            <w:proofErr w:type="spellEnd"/>
            <w:r w:rsidRPr="00FF7ABF">
              <w:rPr>
                <w:rFonts w:ascii="GHEA Mariam" w:hAnsi="GHEA Mariam" w:cs="Tahoma"/>
                <w:sz w:val="20"/>
              </w:rPr>
              <w:t xml:space="preserve">    </w:t>
            </w:r>
          </w:p>
        </w:tc>
        <w:tc>
          <w:tcPr>
            <w:tcW w:w="2657" w:type="dxa"/>
            <w:tcBorders>
              <w:top w:val="single" w:sz="4" w:space="0" w:color="auto"/>
              <w:left w:val="single" w:sz="4" w:space="0" w:color="auto"/>
              <w:bottom w:val="single" w:sz="4" w:space="0" w:color="auto"/>
            </w:tcBorders>
          </w:tcPr>
          <w:p w14:paraId="5629D49E" w14:textId="3B71C19B" w:rsidR="00087AFE" w:rsidRPr="00817ECB" w:rsidRDefault="00087AFE" w:rsidP="00087AFE">
            <w:pPr>
              <w:rPr>
                <w:rFonts w:ascii="GHEA Mariam" w:eastAsia="Calibri" w:hAnsi="GHEA Mariam"/>
                <w:sz w:val="22"/>
              </w:rPr>
            </w:pPr>
            <w:r w:rsidRPr="00FF7ABF">
              <w:rPr>
                <w:rFonts w:ascii="GHEA Mariam" w:eastAsia="Calibri" w:hAnsi="GHEA Mariam"/>
                <w:bCs/>
                <w:color w:val="000000"/>
                <w:sz w:val="20"/>
                <w:lang w:val="hy-AM"/>
              </w:rPr>
              <w:t>[պետք է լրացվի Հայտատուի կողմից]</w:t>
            </w:r>
          </w:p>
        </w:tc>
      </w:tr>
      <w:tr w:rsidR="00087AFE" w:rsidRPr="00FF7ABF" w14:paraId="718F4EB4" w14:textId="77777777" w:rsidTr="00FC4F97">
        <w:tc>
          <w:tcPr>
            <w:tcW w:w="678" w:type="dxa"/>
            <w:vAlign w:val="center"/>
          </w:tcPr>
          <w:p w14:paraId="1B9A687A" w14:textId="77777777" w:rsidR="00087AFE" w:rsidRPr="00817ECB" w:rsidRDefault="00087AFE" w:rsidP="0094065A">
            <w:pPr>
              <w:numPr>
                <w:ilvl w:val="0"/>
                <w:numId w:val="63"/>
              </w:numPr>
              <w:jc w:val="center"/>
              <w:rPr>
                <w:rFonts w:ascii="GHEA Mariam" w:eastAsia="Calibri" w:hAnsi="GHEA Mariam"/>
                <w:color w:val="000000"/>
                <w:sz w:val="22"/>
                <w:lang w:val="hy-AM"/>
              </w:rPr>
            </w:pPr>
            <w:r w:rsidRPr="00FF7ABF">
              <w:rPr>
                <w:rFonts w:ascii="GHEA Mariam" w:eastAsia="Calibri" w:hAnsi="GHEA Mariam"/>
                <w:bCs/>
                <w:color w:val="000000"/>
                <w:sz w:val="22"/>
                <w:szCs w:val="22"/>
                <w:lang w:val="hy-AM"/>
              </w:rPr>
              <w:t>3</w:t>
            </w:r>
          </w:p>
        </w:tc>
        <w:tc>
          <w:tcPr>
            <w:tcW w:w="2642" w:type="dxa"/>
            <w:vAlign w:val="center"/>
          </w:tcPr>
          <w:p w14:paraId="0DA6C945" w14:textId="685432E9" w:rsidR="00087AFE" w:rsidRPr="00817ECB" w:rsidRDefault="00087AFE" w:rsidP="00087AFE">
            <w:pPr>
              <w:rPr>
                <w:rFonts w:ascii="GHEA Mariam" w:eastAsia="Calibri" w:hAnsi="GHEA Mariam"/>
                <w:color w:val="000000"/>
                <w:sz w:val="22"/>
              </w:rPr>
            </w:pPr>
            <w:r w:rsidRPr="00FF7ABF">
              <w:rPr>
                <w:rFonts w:ascii="GHEA Mariam" w:hAnsi="GHEA Mariam"/>
                <w:b/>
                <w:sz w:val="22"/>
                <w:szCs w:val="22"/>
              </w:rPr>
              <w:t>Notebook</w:t>
            </w:r>
            <w:r w:rsidRPr="00FF7ABF">
              <w:rPr>
                <w:rFonts w:ascii="Calibri" w:hAnsi="Calibri" w:cs="Calibri"/>
                <w:b/>
                <w:sz w:val="22"/>
                <w:szCs w:val="22"/>
              </w:rPr>
              <w:t> </w:t>
            </w:r>
          </w:p>
        </w:tc>
        <w:tc>
          <w:tcPr>
            <w:tcW w:w="884" w:type="dxa"/>
            <w:tcBorders>
              <w:top w:val="single" w:sz="4" w:space="0" w:color="auto"/>
              <w:bottom w:val="single" w:sz="4" w:space="0" w:color="auto"/>
              <w:right w:val="single" w:sz="4" w:space="0" w:color="auto"/>
            </w:tcBorders>
            <w:vAlign w:val="center"/>
          </w:tcPr>
          <w:p w14:paraId="52841157" w14:textId="5315E8AF" w:rsidR="00087AFE" w:rsidRPr="00817ECB" w:rsidRDefault="00087AFE" w:rsidP="00817ECB">
            <w:pPr>
              <w:jc w:val="center"/>
              <w:rPr>
                <w:rFonts w:ascii="GHEA Mariam" w:eastAsia="Calibri" w:hAnsi="GHEA Mariam"/>
                <w:color w:val="000000"/>
                <w:sz w:val="22"/>
              </w:rPr>
            </w:pPr>
            <w:r w:rsidRPr="00FF7ABF">
              <w:rPr>
                <w:rFonts w:ascii="GHEA Mariam" w:hAnsi="GHEA Mariam" w:cs="Calibri"/>
                <w:bCs/>
                <w:color w:val="000000"/>
                <w:sz w:val="20"/>
              </w:rPr>
              <w:t>1</w:t>
            </w:r>
          </w:p>
        </w:tc>
        <w:tc>
          <w:tcPr>
            <w:tcW w:w="1116" w:type="dxa"/>
            <w:tcBorders>
              <w:top w:val="single" w:sz="4" w:space="0" w:color="auto"/>
              <w:left w:val="single" w:sz="4" w:space="0" w:color="auto"/>
              <w:bottom w:val="single" w:sz="4" w:space="0" w:color="auto"/>
              <w:right w:val="single" w:sz="4" w:space="0" w:color="auto"/>
            </w:tcBorders>
          </w:tcPr>
          <w:p w14:paraId="2F9A1611" w14:textId="77777777" w:rsidR="00087AFE" w:rsidRPr="00FF7ABF" w:rsidRDefault="00087AFE" w:rsidP="00087AFE">
            <w:pPr>
              <w:jc w:val="center"/>
              <w:rPr>
                <w:rFonts w:ascii="GHEA Mariam" w:hAnsi="GHEA Mariam"/>
              </w:rPr>
            </w:pPr>
          </w:p>
          <w:p w14:paraId="454D4D63" w14:textId="77777777" w:rsidR="00087AFE" w:rsidRPr="00817ECB" w:rsidRDefault="00087AFE" w:rsidP="00817ECB">
            <w:pPr>
              <w:jc w:val="center"/>
              <w:rPr>
                <w:rFonts w:ascii="GHEA Mariam" w:eastAsia="Calibri" w:hAnsi="GHEA Mariam"/>
                <w:color w:val="000000"/>
                <w:sz w:val="22"/>
              </w:rPr>
            </w:pPr>
            <w:proofErr w:type="spellStart"/>
            <w:r w:rsidRPr="00817ECB">
              <w:rPr>
                <w:rFonts w:ascii="GHEA Mariam" w:hAnsi="GHEA Mariam"/>
              </w:rPr>
              <w:t>հատ</w:t>
            </w:r>
            <w:proofErr w:type="spellEnd"/>
          </w:p>
        </w:tc>
        <w:tc>
          <w:tcPr>
            <w:tcW w:w="2798" w:type="dxa"/>
          </w:tcPr>
          <w:p w14:paraId="7E5A1D08" w14:textId="290867D3" w:rsidR="00087AFE" w:rsidRPr="00817ECB" w:rsidRDefault="00087AFE" w:rsidP="00817ECB">
            <w:pPr>
              <w:jc w:val="center"/>
              <w:rPr>
                <w:rFonts w:ascii="GHEA Mariam" w:hAnsi="GHEA Mariam"/>
                <w:sz w:val="22"/>
              </w:rPr>
            </w:pPr>
            <w:proofErr w:type="spellStart"/>
            <w:r w:rsidRPr="00FF7ABF">
              <w:rPr>
                <w:rFonts w:ascii="GHEA Mariam" w:hAnsi="GHEA Mariam" w:cs="Tahoma"/>
                <w:sz w:val="20"/>
              </w:rPr>
              <w:t>Հայաստանի</w:t>
            </w:r>
            <w:proofErr w:type="spellEnd"/>
            <w:r w:rsidRPr="00FF7ABF">
              <w:rPr>
                <w:rFonts w:ascii="GHEA Mariam" w:hAnsi="GHEA Mariam" w:cs="Tahoma"/>
                <w:sz w:val="20"/>
              </w:rPr>
              <w:t xml:space="preserve"> </w:t>
            </w:r>
            <w:proofErr w:type="spellStart"/>
            <w:r w:rsidRPr="00FF7ABF">
              <w:rPr>
                <w:rFonts w:ascii="GHEA Mariam" w:hAnsi="GHEA Mariam" w:cs="Tahoma"/>
                <w:sz w:val="20"/>
              </w:rPr>
              <w:t>Հանրապետություն</w:t>
            </w:r>
            <w:proofErr w:type="spellEnd"/>
            <w:r w:rsidRPr="00FF7ABF">
              <w:rPr>
                <w:rFonts w:ascii="GHEA Mariam" w:hAnsi="GHEA Mariam" w:cs="Tahoma"/>
                <w:sz w:val="20"/>
              </w:rPr>
              <w:t xml:space="preserve">, ք. </w:t>
            </w:r>
            <w:proofErr w:type="spellStart"/>
            <w:r w:rsidRPr="00FF7ABF">
              <w:rPr>
                <w:rFonts w:ascii="GHEA Mariam" w:hAnsi="GHEA Mariam" w:cs="Tahoma"/>
                <w:sz w:val="20"/>
              </w:rPr>
              <w:t>Երևան</w:t>
            </w:r>
            <w:proofErr w:type="spellEnd"/>
            <w:r w:rsidRPr="00FF7ABF">
              <w:rPr>
                <w:rFonts w:ascii="GHEA Mariam" w:hAnsi="GHEA Mariam" w:cs="Tahoma"/>
                <w:sz w:val="20"/>
              </w:rPr>
              <w:t xml:space="preserve">, 0010, </w:t>
            </w:r>
            <w:proofErr w:type="spellStart"/>
            <w:r w:rsidRPr="00FF7ABF">
              <w:rPr>
                <w:rFonts w:ascii="GHEA Mariam" w:hAnsi="GHEA Mariam" w:cs="Tahoma"/>
                <w:sz w:val="20"/>
              </w:rPr>
              <w:t>Հանրապետության</w:t>
            </w:r>
            <w:proofErr w:type="spellEnd"/>
            <w:r w:rsidRPr="00FF7ABF">
              <w:rPr>
                <w:rFonts w:ascii="GHEA Mariam" w:hAnsi="GHEA Mariam" w:cs="Tahoma"/>
                <w:sz w:val="20"/>
              </w:rPr>
              <w:t xml:space="preserve"> </w:t>
            </w:r>
            <w:proofErr w:type="spellStart"/>
            <w:r w:rsidRPr="00FF7ABF">
              <w:rPr>
                <w:rFonts w:ascii="GHEA Mariam" w:hAnsi="GHEA Mariam" w:cs="Tahoma"/>
                <w:sz w:val="20"/>
              </w:rPr>
              <w:t>հրապարակ</w:t>
            </w:r>
            <w:proofErr w:type="spellEnd"/>
            <w:r w:rsidRPr="00FF7ABF">
              <w:rPr>
                <w:rFonts w:ascii="GHEA Mariam" w:hAnsi="GHEA Mariam" w:cs="Tahoma"/>
                <w:sz w:val="20"/>
              </w:rPr>
              <w:t xml:space="preserve">, </w:t>
            </w:r>
            <w:proofErr w:type="spellStart"/>
            <w:r w:rsidRPr="00FF7ABF">
              <w:rPr>
                <w:rFonts w:ascii="GHEA Mariam" w:hAnsi="GHEA Mariam" w:cs="Tahoma"/>
                <w:sz w:val="20"/>
              </w:rPr>
              <w:t>Կառավարական</w:t>
            </w:r>
            <w:proofErr w:type="spellEnd"/>
            <w:r w:rsidRPr="00FF7ABF">
              <w:rPr>
                <w:rFonts w:ascii="GHEA Mariam" w:hAnsi="GHEA Mariam" w:cs="Tahoma"/>
                <w:sz w:val="20"/>
              </w:rPr>
              <w:t xml:space="preserve"> </w:t>
            </w:r>
            <w:proofErr w:type="spellStart"/>
            <w:r w:rsidRPr="00FF7ABF">
              <w:rPr>
                <w:rFonts w:ascii="GHEA Mariam" w:hAnsi="GHEA Mariam" w:cs="Tahoma"/>
                <w:sz w:val="20"/>
              </w:rPr>
              <w:t>տուն</w:t>
            </w:r>
            <w:proofErr w:type="spellEnd"/>
            <w:r w:rsidRPr="00FF7ABF">
              <w:rPr>
                <w:rFonts w:ascii="GHEA Mariam" w:hAnsi="GHEA Mariam" w:cs="Tahoma"/>
                <w:sz w:val="20"/>
              </w:rPr>
              <w:t>, 1</w:t>
            </w:r>
            <w:r w:rsidRPr="00817ECB">
              <w:rPr>
                <w:rFonts w:ascii="GHEA Mariam" w:hAnsi="GHEA Mariam" w:cs="Tahoma"/>
                <w:sz w:val="20"/>
              </w:rPr>
              <w:t xml:space="preserve"> </w:t>
            </w:r>
          </w:p>
        </w:tc>
        <w:tc>
          <w:tcPr>
            <w:tcW w:w="3250" w:type="dxa"/>
          </w:tcPr>
          <w:p w14:paraId="6218B271" w14:textId="67C2FC4D" w:rsidR="00087AFE" w:rsidRPr="00817ECB" w:rsidRDefault="00087AFE" w:rsidP="00817ECB">
            <w:pPr>
              <w:jc w:val="center"/>
              <w:rPr>
                <w:rFonts w:ascii="GHEA Mariam" w:hAnsi="GHEA Mariam"/>
                <w:sz w:val="22"/>
              </w:rPr>
            </w:pPr>
            <w:proofErr w:type="spellStart"/>
            <w:r w:rsidRPr="00FF7ABF">
              <w:rPr>
                <w:rFonts w:ascii="GHEA Mariam" w:hAnsi="GHEA Mariam" w:cs="Tahoma"/>
                <w:sz w:val="20"/>
              </w:rPr>
              <w:t>Պայմանագրի</w:t>
            </w:r>
            <w:proofErr w:type="spellEnd"/>
            <w:r w:rsidRPr="00FF7ABF">
              <w:rPr>
                <w:rFonts w:ascii="GHEA Mariam" w:hAnsi="GHEA Mariam" w:cs="Tahoma"/>
                <w:sz w:val="20"/>
              </w:rPr>
              <w:t xml:space="preserve"> </w:t>
            </w:r>
            <w:proofErr w:type="spellStart"/>
            <w:r w:rsidRPr="00FF7ABF">
              <w:rPr>
                <w:rFonts w:ascii="GHEA Mariam" w:hAnsi="GHEA Mariam" w:cs="Tahoma"/>
                <w:sz w:val="20"/>
              </w:rPr>
              <w:t>ստորագրման</w:t>
            </w:r>
            <w:proofErr w:type="spellEnd"/>
            <w:r w:rsidRPr="00FF7ABF">
              <w:rPr>
                <w:rFonts w:ascii="GHEA Mariam" w:hAnsi="GHEA Mariam" w:cs="Tahoma"/>
                <w:sz w:val="20"/>
              </w:rPr>
              <w:t xml:space="preserve"> </w:t>
            </w:r>
            <w:proofErr w:type="spellStart"/>
            <w:r w:rsidRPr="00FF7ABF">
              <w:rPr>
                <w:rFonts w:ascii="GHEA Mariam" w:hAnsi="GHEA Mariam" w:cs="Tahoma"/>
                <w:sz w:val="20"/>
              </w:rPr>
              <w:t>օրվանից</w:t>
            </w:r>
            <w:proofErr w:type="spellEnd"/>
            <w:r w:rsidRPr="00FF7ABF">
              <w:rPr>
                <w:rFonts w:ascii="GHEA Mariam" w:hAnsi="GHEA Mariam" w:cs="Tahoma"/>
                <w:sz w:val="20"/>
              </w:rPr>
              <w:t xml:space="preserve"> 10 </w:t>
            </w:r>
            <w:proofErr w:type="spellStart"/>
            <w:r w:rsidRPr="00FF7ABF">
              <w:rPr>
                <w:rFonts w:ascii="GHEA Mariam" w:hAnsi="GHEA Mariam" w:cs="Tahoma"/>
                <w:sz w:val="20"/>
              </w:rPr>
              <w:t>օրացուցային</w:t>
            </w:r>
            <w:proofErr w:type="spellEnd"/>
            <w:r w:rsidRPr="00FF7ABF">
              <w:rPr>
                <w:rFonts w:ascii="GHEA Mariam" w:hAnsi="GHEA Mariam" w:cs="Tahoma"/>
                <w:sz w:val="20"/>
              </w:rPr>
              <w:t xml:space="preserve"> </w:t>
            </w:r>
            <w:proofErr w:type="spellStart"/>
            <w:r w:rsidRPr="00FF7ABF">
              <w:rPr>
                <w:rFonts w:ascii="GHEA Mariam" w:hAnsi="GHEA Mariam" w:cs="Tahoma"/>
                <w:sz w:val="20"/>
              </w:rPr>
              <w:t>օր</w:t>
            </w:r>
            <w:proofErr w:type="spellEnd"/>
            <w:r w:rsidRPr="00FF7ABF">
              <w:rPr>
                <w:rFonts w:ascii="GHEA Mariam" w:hAnsi="GHEA Mariam" w:cs="Tahoma"/>
                <w:sz w:val="20"/>
              </w:rPr>
              <w:t xml:space="preserve">    </w:t>
            </w:r>
          </w:p>
        </w:tc>
        <w:tc>
          <w:tcPr>
            <w:tcW w:w="2657" w:type="dxa"/>
            <w:tcBorders>
              <w:top w:val="single" w:sz="4" w:space="0" w:color="auto"/>
              <w:left w:val="single" w:sz="4" w:space="0" w:color="auto"/>
              <w:bottom w:val="single" w:sz="4" w:space="0" w:color="auto"/>
            </w:tcBorders>
          </w:tcPr>
          <w:p w14:paraId="688280AD" w14:textId="2C22D538" w:rsidR="00087AFE" w:rsidRPr="00817ECB" w:rsidRDefault="00087AFE" w:rsidP="00087AFE">
            <w:pPr>
              <w:rPr>
                <w:rFonts w:ascii="GHEA Mariam" w:eastAsia="Calibri" w:hAnsi="GHEA Mariam"/>
                <w:sz w:val="22"/>
              </w:rPr>
            </w:pPr>
            <w:r w:rsidRPr="00FF7ABF">
              <w:rPr>
                <w:rFonts w:ascii="GHEA Mariam" w:eastAsia="Calibri" w:hAnsi="GHEA Mariam"/>
                <w:bCs/>
                <w:color w:val="000000"/>
                <w:sz w:val="20"/>
                <w:lang w:val="hy-AM"/>
              </w:rPr>
              <w:t>[պետք է լրացվի Հայտատուի կողմից]</w:t>
            </w:r>
          </w:p>
        </w:tc>
      </w:tr>
    </w:tbl>
    <w:p w14:paraId="76E4E1C6" w14:textId="77777777" w:rsidR="006C5E6E" w:rsidRPr="00FF7ABF" w:rsidRDefault="00A73FF1" w:rsidP="009D1B2B">
      <w:pPr>
        <w:rPr>
          <w:rFonts w:ascii="GHEA Mariam" w:hAnsi="GHEA Mariam"/>
        </w:rPr>
      </w:pPr>
      <w:r w:rsidRPr="00FF7ABF">
        <w:rPr>
          <w:rFonts w:ascii="GHEA Mariam" w:hAnsi="GHEA Mariam"/>
          <w:sz w:val="22"/>
        </w:rPr>
        <w:br w:type="page"/>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3176"/>
      </w:tblGrid>
      <w:tr w:rsidR="00817ECB" w:rsidRPr="00FF7ABF" w14:paraId="3EFD1E34" w14:textId="77777777" w:rsidTr="00817ECB">
        <w:trPr>
          <w:cantSplit/>
          <w:trHeight w:val="520"/>
        </w:trPr>
        <w:tc>
          <w:tcPr>
            <w:tcW w:w="5000" w:type="pct"/>
            <w:tcBorders>
              <w:top w:val="nil"/>
              <w:left w:val="nil"/>
              <w:bottom w:val="double" w:sz="4" w:space="0" w:color="auto"/>
              <w:right w:val="nil"/>
            </w:tcBorders>
            <w:vAlign w:val="center"/>
          </w:tcPr>
          <w:p w14:paraId="4EBCDD43" w14:textId="77777777" w:rsidR="00817ECB" w:rsidRDefault="00817ECB" w:rsidP="00817ECB">
            <w:pPr>
              <w:pStyle w:val="SectionVIHeader"/>
              <w:rPr>
                <w:rFonts w:ascii="GHEA Mariam" w:hAnsi="GHEA Mariam"/>
              </w:rPr>
            </w:pPr>
            <w:bookmarkStart w:id="530" w:name="_Toc428805387"/>
            <w:bookmarkStart w:id="531" w:name="_Toc482199388"/>
            <w:r w:rsidRPr="00FF7ABF">
              <w:rPr>
                <w:rFonts w:ascii="GHEA Mariam" w:hAnsi="GHEA Mariam"/>
              </w:rPr>
              <w:t>2.</w:t>
            </w:r>
            <w:r w:rsidRPr="00FF7ABF">
              <w:rPr>
                <w:rFonts w:ascii="GHEA Mariam" w:hAnsi="GHEA Mariam"/>
              </w:rPr>
              <w:tab/>
            </w:r>
            <w:proofErr w:type="spellStart"/>
            <w:r w:rsidRPr="00FF7ABF">
              <w:rPr>
                <w:rFonts w:ascii="GHEA Mariam" w:hAnsi="GHEA Mariam"/>
              </w:rPr>
              <w:t>Հարակից</w:t>
            </w:r>
            <w:proofErr w:type="spellEnd"/>
            <w:r w:rsidRPr="00FF7ABF">
              <w:rPr>
                <w:rFonts w:ascii="GHEA Mariam" w:hAnsi="GHEA Mariam"/>
              </w:rPr>
              <w:t xml:space="preserve"> ծառայությունների </w:t>
            </w:r>
            <w:proofErr w:type="spellStart"/>
            <w:r w:rsidRPr="00FF7ABF">
              <w:rPr>
                <w:rFonts w:ascii="GHEA Mariam" w:hAnsi="GHEA Mariam"/>
              </w:rPr>
              <w:t>ցանկ</w:t>
            </w:r>
            <w:proofErr w:type="spellEnd"/>
            <w:r w:rsidRPr="00FF7ABF">
              <w:rPr>
                <w:rFonts w:ascii="GHEA Mariam" w:hAnsi="GHEA Mariam"/>
              </w:rPr>
              <w:t xml:space="preserve"> և </w:t>
            </w:r>
            <w:proofErr w:type="spellStart"/>
            <w:r w:rsidRPr="00FF7ABF">
              <w:rPr>
                <w:rFonts w:ascii="GHEA Mariam" w:hAnsi="GHEA Mariam"/>
              </w:rPr>
              <w:t>դրանց</w:t>
            </w:r>
            <w:proofErr w:type="spellEnd"/>
            <w:r w:rsidRPr="00FF7ABF">
              <w:rPr>
                <w:rFonts w:ascii="GHEA Mariam" w:hAnsi="GHEA Mariam"/>
              </w:rPr>
              <w:t xml:space="preserve"> </w:t>
            </w:r>
            <w:proofErr w:type="spellStart"/>
            <w:r w:rsidRPr="00FF7ABF">
              <w:rPr>
                <w:rFonts w:ascii="GHEA Mariam" w:hAnsi="GHEA Mariam"/>
              </w:rPr>
              <w:t>ավարտման</w:t>
            </w:r>
            <w:proofErr w:type="spellEnd"/>
            <w:r w:rsidRPr="00FF7ABF">
              <w:rPr>
                <w:rFonts w:ascii="GHEA Mariam" w:hAnsi="GHEA Mariam"/>
              </w:rPr>
              <w:t xml:space="preserve"> </w:t>
            </w:r>
            <w:proofErr w:type="spellStart"/>
            <w:r w:rsidRPr="00FF7ABF">
              <w:rPr>
                <w:rFonts w:ascii="GHEA Mariam" w:hAnsi="GHEA Mariam"/>
              </w:rPr>
              <w:t>ժամանակացույց</w:t>
            </w:r>
            <w:bookmarkEnd w:id="530"/>
            <w:bookmarkEnd w:id="531"/>
            <w:proofErr w:type="spellEnd"/>
            <w:r w:rsidRPr="00FF7ABF">
              <w:rPr>
                <w:rFonts w:ascii="GHEA Mariam" w:hAnsi="GHEA Mariam"/>
              </w:rPr>
              <w:t>/</w:t>
            </w:r>
          </w:p>
          <w:p w14:paraId="2B826697" w14:textId="3E8132CD" w:rsidR="00817ECB" w:rsidRPr="00FF7ABF" w:rsidRDefault="00817ECB" w:rsidP="00817ECB">
            <w:pPr>
              <w:pStyle w:val="SectionVIHeader"/>
              <w:rPr>
                <w:rFonts w:ascii="GHEA Mariam" w:hAnsi="GHEA Mariam"/>
              </w:rPr>
            </w:pPr>
            <w:proofErr w:type="spellStart"/>
            <w:r w:rsidRPr="00FF7ABF">
              <w:rPr>
                <w:rFonts w:ascii="GHEA Mariam" w:hAnsi="GHEA Mariam"/>
              </w:rPr>
              <w:t>Կիրառելի</w:t>
            </w:r>
            <w:proofErr w:type="spellEnd"/>
            <w:r w:rsidRPr="00FF7ABF">
              <w:rPr>
                <w:rFonts w:ascii="GHEA Mariam" w:hAnsi="GHEA Mariam"/>
              </w:rPr>
              <w:t xml:space="preserve"> </w:t>
            </w:r>
            <w:proofErr w:type="spellStart"/>
            <w:r w:rsidRPr="00FF7ABF">
              <w:rPr>
                <w:rFonts w:ascii="GHEA Mariam" w:hAnsi="GHEA Mariam"/>
              </w:rPr>
              <w:t>չէ</w:t>
            </w:r>
            <w:proofErr w:type="spellEnd"/>
          </w:p>
          <w:p w14:paraId="44A66853" w14:textId="77777777" w:rsidR="00817ECB" w:rsidRPr="00817ECB" w:rsidRDefault="00817ECB" w:rsidP="00817ECB">
            <w:pPr>
              <w:spacing w:after="200"/>
              <w:jc w:val="center"/>
              <w:rPr>
                <w:rFonts w:ascii="GHEA Mariam" w:hAnsi="GHEA Mariam"/>
                <w:i/>
              </w:rPr>
            </w:pPr>
          </w:p>
        </w:tc>
      </w:tr>
      <w:tr w:rsidR="001F09D3" w:rsidRPr="00FF7ABF" w14:paraId="5910C7A9" w14:textId="77777777" w:rsidTr="00817ECB">
        <w:trPr>
          <w:cantSplit/>
          <w:trHeight w:val="256"/>
        </w:trPr>
        <w:tc>
          <w:tcPr>
            <w:tcW w:w="4998" w:type="pct"/>
            <w:tcBorders>
              <w:top w:val="double" w:sz="4" w:space="0" w:color="auto"/>
              <w:left w:val="nil"/>
              <w:bottom w:val="nil"/>
              <w:right w:val="nil"/>
            </w:tcBorders>
            <w:vAlign w:val="center"/>
          </w:tcPr>
          <w:p w14:paraId="3EE101D9" w14:textId="77777777" w:rsidR="001F09D3" w:rsidRPr="00817ECB" w:rsidRDefault="001F09D3" w:rsidP="00817ECB">
            <w:pPr>
              <w:suppressAutoHyphens/>
              <w:spacing w:before="120"/>
              <w:jc w:val="center"/>
              <w:rPr>
                <w:rFonts w:ascii="GHEA Mariam" w:hAnsi="GHEA Mariam"/>
                <w:sz w:val="16"/>
              </w:rPr>
            </w:pPr>
          </w:p>
        </w:tc>
      </w:tr>
    </w:tbl>
    <w:p w14:paraId="73C87276" w14:textId="77777777" w:rsidR="00C8198A" w:rsidRPr="00817ECB" w:rsidRDefault="00C8198A" w:rsidP="00087AFE">
      <w:pPr>
        <w:rPr>
          <w:rFonts w:ascii="GHEA Mariam" w:hAnsi="GHEA Mariam"/>
          <w:sz w:val="36"/>
        </w:rPr>
        <w:sectPr w:rsidR="00C8198A" w:rsidRPr="00817ECB" w:rsidSect="00C8198A">
          <w:headerReference w:type="even" r:id="rId48"/>
          <w:headerReference w:type="first" r:id="rId49"/>
          <w:pgSz w:w="15840" w:h="12240" w:orient="landscape" w:code="1"/>
          <w:pgMar w:top="1797" w:right="1440" w:bottom="1185" w:left="1440" w:header="720" w:footer="720" w:gutter="0"/>
          <w:cols w:space="720"/>
          <w:titlePg/>
          <w:docGrid w:linePitch="360"/>
        </w:sectPr>
      </w:pPr>
    </w:p>
    <w:p w14:paraId="6BDC116D" w14:textId="77777777" w:rsidR="009D1B2B" w:rsidRPr="00817ECB" w:rsidRDefault="009D1B2B" w:rsidP="00817ECB">
      <w:pPr>
        <w:pStyle w:val="SectionVIHeader"/>
        <w:rPr>
          <w:rFonts w:ascii="GHEA Mariam" w:hAnsi="GHEA Mariam"/>
        </w:rPr>
      </w:pPr>
      <w:r w:rsidRPr="00FF7ABF">
        <w:rPr>
          <w:rFonts w:ascii="GHEA Mariam" w:hAnsi="GHEA Mariam"/>
        </w:rPr>
        <w:lastRenderedPageBreak/>
        <w:t>3.</w:t>
      </w:r>
      <w:r w:rsidRPr="00FF7ABF">
        <w:rPr>
          <w:rFonts w:ascii="GHEA Mariam" w:hAnsi="GHEA Mariam"/>
        </w:rPr>
        <w:tab/>
      </w:r>
      <w:bookmarkStart w:id="532" w:name="_Toc482199389"/>
      <w:bookmarkStart w:id="533" w:name="_Toc505875243"/>
      <w:proofErr w:type="spellStart"/>
      <w:r w:rsidR="00127C4E" w:rsidRPr="00817ECB">
        <w:rPr>
          <w:rFonts w:ascii="GHEA Mariam" w:hAnsi="GHEA Mariam"/>
        </w:rPr>
        <w:t>Տեխնիկական</w:t>
      </w:r>
      <w:proofErr w:type="spellEnd"/>
      <w:r w:rsidR="00127C4E" w:rsidRPr="00817ECB">
        <w:rPr>
          <w:rFonts w:ascii="GHEA Mariam" w:hAnsi="GHEA Mariam"/>
        </w:rPr>
        <w:t xml:space="preserve"> </w:t>
      </w:r>
      <w:proofErr w:type="spellStart"/>
      <w:r w:rsidR="007A71C8" w:rsidRPr="00817ECB">
        <w:rPr>
          <w:rFonts w:ascii="GHEA Mariam" w:hAnsi="GHEA Mariam"/>
        </w:rPr>
        <w:t>մասնագրեր</w:t>
      </w:r>
      <w:bookmarkEnd w:id="532"/>
      <w:bookmarkEnd w:id="533"/>
      <w:proofErr w:type="spellEnd"/>
    </w:p>
    <w:tbl>
      <w:tblPr>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68"/>
        <w:gridCol w:w="2419"/>
        <w:gridCol w:w="6096"/>
        <w:gridCol w:w="590"/>
      </w:tblGrid>
      <w:tr w:rsidR="007B3B6D" w:rsidRPr="007B3B6D" w14:paraId="4250572C" w14:textId="77777777" w:rsidTr="00406C08">
        <w:trPr>
          <w:trHeight w:val="440"/>
          <w:tblHeader/>
        </w:trPr>
        <w:tc>
          <w:tcPr>
            <w:tcW w:w="239" w:type="pct"/>
            <w:tcBorders>
              <w:top w:val="single" w:sz="4" w:space="0" w:color="auto"/>
              <w:left w:val="single" w:sz="4" w:space="0" w:color="auto"/>
              <w:bottom w:val="single" w:sz="4" w:space="0" w:color="auto"/>
              <w:right w:val="single" w:sz="4" w:space="0" w:color="auto"/>
            </w:tcBorders>
            <w:shd w:val="clear" w:color="auto" w:fill="D0CECE"/>
          </w:tcPr>
          <w:p w14:paraId="611B7362" w14:textId="77777777" w:rsidR="007B3B6D" w:rsidRPr="007B3B6D" w:rsidRDefault="007B3B6D" w:rsidP="007B3B6D">
            <w:pPr>
              <w:autoSpaceDE w:val="0"/>
              <w:autoSpaceDN w:val="0"/>
              <w:adjustRightInd w:val="0"/>
              <w:jc w:val="center"/>
              <w:rPr>
                <w:rFonts w:ascii="GHEA Mariam" w:eastAsia="Calibri" w:hAnsi="GHEA Mariam"/>
                <w:b/>
                <w:bCs/>
                <w:sz w:val="22"/>
                <w:szCs w:val="22"/>
                <w:lang w:val="en-GB"/>
              </w:rPr>
            </w:pPr>
            <w:bookmarkStart w:id="534" w:name="_Toc503345523"/>
            <w:bookmarkStart w:id="535" w:name="_Toc505875244"/>
            <w:r w:rsidRPr="007B3B6D">
              <w:rPr>
                <w:rFonts w:ascii="GHEA Mariam" w:eastAsia="Calibri" w:hAnsi="GHEA Mariam"/>
                <w:b/>
                <w:bCs/>
                <w:sz w:val="22"/>
                <w:szCs w:val="22"/>
                <w:lang w:val="en-GB"/>
              </w:rPr>
              <w:t>N</w:t>
            </w:r>
          </w:p>
        </w:tc>
        <w:tc>
          <w:tcPr>
            <w:tcW w:w="728"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75265109" w14:textId="77777777" w:rsidR="007B3B6D" w:rsidRPr="007B3B6D" w:rsidRDefault="007B3B6D" w:rsidP="007B3B6D">
            <w:pPr>
              <w:autoSpaceDE w:val="0"/>
              <w:autoSpaceDN w:val="0"/>
              <w:adjustRightInd w:val="0"/>
              <w:jc w:val="center"/>
              <w:rPr>
                <w:rFonts w:ascii="GHEA Mariam" w:eastAsia="Calibri" w:hAnsi="GHEA Mariam"/>
                <w:b/>
                <w:bCs/>
                <w:sz w:val="22"/>
                <w:szCs w:val="22"/>
                <w:lang w:val="en-GB"/>
              </w:rPr>
            </w:pPr>
            <w:r w:rsidRPr="007B3B6D">
              <w:rPr>
                <w:rFonts w:ascii="GHEA Mariam" w:eastAsia="Calibri" w:hAnsi="GHEA Mariam"/>
                <w:b/>
                <w:bCs/>
                <w:sz w:val="22"/>
                <w:szCs w:val="22"/>
                <w:lang w:val="en-GB"/>
              </w:rPr>
              <w:t>Description</w:t>
            </w:r>
          </w:p>
        </w:tc>
        <w:tc>
          <w:tcPr>
            <w:tcW w:w="3641"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59FFCFB0" w14:textId="77777777" w:rsidR="007B3B6D" w:rsidRPr="007B3B6D" w:rsidRDefault="007B3B6D" w:rsidP="007B3B6D">
            <w:pPr>
              <w:autoSpaceDE w:val="0"/>
              <w:autoSpaceDN w:val="0"/>
              <w:adjustRightInd w:val="0"/>
              <w:jc w:val="center"/>
              <w:rPr>
                <w:rFonts w:ascii="GHEA Mariam" w:eastAsia="Calibri" w:hAnsi="GHEA Mariam"/>
                <w:b/>
                <w:bCs/>
                <w:sz w:val="22"/>
                <w:szCs w:val="22"/>
                <w:lang w:val="en-GB"/>
              </w:rPr>
            </w:pPr>
            <w:r w:rsidRPr="007B3B6D">
              <w:rPr>
                <w:rFonts w:ascii="GHEA Mariam" w:eastAsia="Calibri" w:hAnsi="GHEA Mariam"/>
                <w:b/>
                <w:bCs/>
                <w:sz w:val="22"/>
                <w:szCs w:val="22"/>
                <w:lang w:val="en-GB"/>
              </w:rPr>
              <w:t>Requirements</w:t>
            </w:r>
          </w:p>
        </w:tc>
        <w:tc>
          <w:tcPr>
            <w:tcW w:w="393" w:type="pct"/>
            <w:tcBorders>
              <w:top w:val="single" w:sz="4" w:space="0" w:color="auto"/>
              <w:left w:val="single" w:sz="4" w:space="0" w:color="auto"/>
              <w:bottom w:val="single" w:sz="4" w:space="0" w:color="auto"/>
              <w:right w:val="single" w:sz="4" w:space="0" w:color="auto"/>
            </w:tcBorders>
            <w:shd w:val="clear" w:color="auto" w:fill="D0CECE"/>
          </w:tcPr>
          <w:p w14:paraId="45CF71DF" w14:textId="77777777" w:rsidR="007B3B6D" w:rsidRPr="007B3B6D" w:rsidRDefault="007B3B6D" w:rsidP="007B3B6D">
            <w:pPr>
              <w:autoSpaceDE w:val="0"/>
              <w:autoSpaceDN w:val="0"/>
              <w:adjustRightInd w:val="0"/>
              <w:jc w:val="center"/>
              <w:rPr>
                <w:rFonts w:ascii="GHEA Mariam" w:eastAsia="Calibri" w:hAnsi="GHEA Mariam"/>
                <w:b/>
                <w:bCs/>
                <w:sz w:val="22"/>
                <w:szCs w:val="22"/>
                <w:lang w:val="en-GB"/>
              </w:rPr>
            </w:pPr>
            <w:r w:rsidRPr="007B3B6D">
              <w:rPr>
                <w:rFonts w:ascii="GHEA Mariam" w:eastAsia="Calibri" w:hAnsi="GHEA Mariam"/>
                <w:b/>
                <w:bCs/>
                <w:sz w:val="22"/>
                <w:szCs w:val="22"/>
                <w:lang w:val="en-GB"/>
              </w:rPr>
              <w:t>Qty</w:t>
            </w:r>
          </w:p>
        </w:tc>
      </w:tr>
      <w:tr w:rsidR="007B3B6D" w:rsidRPr="007B3B6D" w14:paraId="0AC48A95" w14:textId="77777777" w:rsidTr="00406C08">
        <w:tc>
          <w:tcPr>
            <w:tcW w:w="239" w:type="pct"/>
            <w:vMerge w:val="restart"/>
            <w:tcBorders>
              <w:top w:val="single" w:sz="4" w:space="0" w:color="auto"/>
              <w:left w:val="single" w:sz="4" w:space="0" w:color="auto"/>
              <w:right w:val="single" w:sz="4" w:space="0" w:color="auto"/>
            </w:tcBorders>
            <w:vAlign w:val="center"/>
          </w:tcPr>
          <w:p w14:paraId="1F2D00B0" w14:textId="77777777" w:rsidR="007B3B6D" w:rsidRPr="007B3B6D" w:rsidRDefault="007B3B6D" w:rsidP="0094065A">
            <w:pPr>
              <w:numPr>
                <w:ilvl w:val="0"/>
                <w:numId w:val="64"/>
              </w:numPr>
              <w:autoSpaceDE w:val="0"/>
              <w:autoSpaceDN w:val="0"/>
              <w:adjustRightInd w:val="0"/>
              <w:spacing w:after="200" w:line="276" w:lineRule="auto"/>
              <w:contextualSpacing/>
              <w:rPr>
                <w:rFonts w:ascii="GHEA Mariam" w:eastAsia="Calibri" w:hAnsi="GHEA Mariam"/>
                <w:sz w:val="22"/>
                <w:szCs w:val="22"/>
                <w:lang w:val="ru-RU"/>
              </w:rPr>
            </w:pPr>
          </w:p>
        </w:tc>
        <w:tc>
          <w:tcPr>
            <w:tcW w:w="728" w:type="pct"/>
            <w:vMerge w:val="restart"/>
            <w:tcBorders>
              <w:top w:val="single" w:sz="4" w:space="0" w:color="auto"/>
              <w:left w:val="single" w:sz="4" w:space="0" w:color="auto"/>
              <w:right w:val="single" w:sz="4" w:space="0" w:color="auto"/>
            </w:tcBorders>
            <w:vAlign w:val="center"/>
            <w:hideMark/>
          </w:tcPr>
          <w:p w14:paraId="1C802147" w14:textId="1878440B" w:rsidR="007B3B6D" w:rsidRPr="007B3B6D" w:rsidRDefault="007B3B6D" w:rsidP="007B3B6D">
            <w:pPr>
              <w:autoSpaceDE w:val="0"/>
              <w:autoSpaceDN w:val="0"/>
              <w:adjustRightInd w:val="0"/>
              <w:jc w:val="center"/>
              <w:rPr>
                <w:rFonts w:ascii="GHEA Mariam" w:eastAsia="Calibri" w:hAnsi="GHEA Mariam"/>
                <w:b/>
                <w:sz w:val="22"/>
                <w:szCs w:val="22"/>
                <w:lang w:val="en-GB"/>
              </w:rPr>
            </w:pPr>
            <w:proofErr w:type="spellStart"/>
            <w:r w:rsidRPr="00FF7ABF">
              <w:rPr>
                <w:rFonts w:ascii="GHEA Mariam" w:hAnsi="GHEA Mariam"/>
                <w:b/>
              </w:rPr>
              <w:t>Տվյալների</w:t>
            </w:r>
            <w:proofErr w:type="spellEnd"/>
            <w:r w:rsidRPr="00FF7ABF">
              <w:rPr>
                <w:rFonts w:ascii="GHEA Mariam" w:hAnsi="GHEA Mariam"/>
                <w:b/>
              </w:rPr>
              <w:t xml:space="preserve"> </w:t>
            </w:r>
            <w:proofErr w:type="spellStart"/>
            <w:r w:rsidRPr="00FF7ABF">
              <w:rPr>
                <w:rFonts w:ascii="GHEA Mariam" w:hAnsi="GHEA Mariam"/>
                <w:b/>
              </w:rPr>
              <w:t>կենտրոնի</w:t>
            </w:r>
            <w:proofErr w:type="spellEnd"/>
            <w:r w:rsidRPr="00FF7ABF">
              <w:rPr>
                <w:rFonts w:ascii="GHEA Mariam" w:hAnsi="GHEA Mariam"/>
                <w:b/>
              </w:rPr>
              <w:t xml:space="preserve"> </w:t>
            </w:r>
            <w:proofErr w:type="spellStart"/>
            <w:r w:rsidRPr="00FF7ABF">
              <w:rPr>
                <w:rFonts w:ascii="GHEA Mariam" w:hAnsi="GHEA Mariam"/>
                <w:b/>
              </w:rPr>
              <w:t>անջատիչներ</w:t>
            </w:r>
            <w:proofErr w:type="spellEnd"/>
            <w:r w:rsidRPr="00FF7ABF">
              <w:rPr>
                <w:rFonts w:ascii="GHEA Mariam" w:hAnsi="GHEA Mariam"/>
                <w:b/>
                <w:lang w:val="hy-AM"/>
              </w:rPr>
              <w:t xml:space="preserve"> </w:t>
            </w:r>
            <w:r w:rsidRPr="00FF7ABF">
              <w:rPr>
                <w:rFonts w:ascii="GHEA Mariam" w:hAnsi="GHEA Mariam"/>
                <w:b/>
              </w:rPr>
              <w:t>(</w:t>
            </w:r>
            <w:r w:rsidRPr="007B3B6D">
              <w:rPr>
                <w:rFonts w:ascii="GHEA Mariam" w:eastAsia="Calibri" w:hAnsi="GHEA Mariam"/>
                <w:b/>
                <w:sz w:val="22"/>
                <w:szCs w:val="22"/>
                <w:lang w:val="en-GB"/>
              </w:rPr>
              <w:t>Data-Centre switches</w:t>
            </w:r>
            <w:r w:rsidRPr="00FF7ABF">
              <w:rPr>
                <w:rFonts w:ascii="GHEA Mariam" w:eastAsia="Calibri" w:hAnsi="GHEA Mariam"/>
                <w:b/>
                <w:sz w:val="22"/>
                <w:szCs w:val="22"/>
                <w:lang w:val="en-GB"/>
              </w:rPr>
              <w:t>)</w:t>
            </w:r>
          </w:p>
        </w:tc>
        <w:tc>
          <w:tcPr>
            <w:tcW w:w="3641" w:type="pct"/>
            <w:tcBorders>
              <w:top w:val="single" w:sz="4" w:space="0" w:color="auto"/>
              <w:left w:val="single" w:sz="4" w:space="0" w:color="auto"/>
              <w:bottom w:val="single" w:sz="4" w:space="0" w:color="auto"/>
              <w:right w:val="single" w:sz="4" w:space="0" w:color="auto"/>
            </w:tcBorders>
            <w:vAlign w:val="center"/>
            <w:hideMark/>
          </w:tcPr>
          <w:p w14:paraId="7A896340" w14:textId="77777777" w:rsidR="007B3B6D" w:rsidRPr="007B3B6D" w:rsidRDefault="007B3B6D" w:rsidP="007B3B6D">
            <w:pPr>
              <w:jc w:val="both"/>
              <w:rPr>
                <w:rFonts w:ascii="GHEA Mariam" w:eastAsia="Calibri" w:hAnsi="GHEA Mariam"/>
                <w:b/>
                <w:color w:val="000000"/>
                <w:sz w:val="22"/>
                <w:szCs w:val="22"/>
                <w:u w:val="single"/>
                <w:lang w:val="en-GB"/>
              </w:rPr>
            </w:pPr>
            <w:r w:rsidRPr="007B3B6D">
              <w:rPr>
                <w:rFonts w:ascii="GHEA Mariam" w:eastAsia="Calibri" w:hAnsi="GHEA Mariam"/>
                <w:b/>
                <w:sz w:val="22"/>
                <w:szCs w:val="22"/>
                <w:u w:val="single"/>
                <w:lang w:val="en-GB"/>
              </w:rPr>
              <w:t>Device characteristics:</w:t>
            </w:r>
          </w:p>
          <w:p w14:paraId="03B192E1" w14:textId="77777777" w:rsidR="007B3B6D" w:rsidRPr="007B3B6D" w:rsidRDefault="007B3B6D" w:rsidP="007B3B6D">
            <w:pPr>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The switches should be able to be installed in a classic server rack, with a depth of 1.2m.</w:t>
            </w:r>
          </w:p>
          <w:p w14:paraId="4E5C6255" w14:textId="77777777" w:rsidR="007B3B6D" w:rsidRPr="007B3B6D" w:rsidRDefault="007B3B6D" w:rsidP="007B3B6D">
            <w:pPr>
              <w:autoSpaceDE w:val="0"/>
              <w:autoSpaceDN w:val="0"/>
              <w:adjustRightInd w:val="0"/>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The switches must have a fixed architecture:</w:t>
            </w:r>
            <w:r w:rsidRPr="007B3B6D">
              <w:rPr>
                <w:rFonts w:ascii="GHEA Mariam" w:eastAsia="Calibri" w:hAnsi="GHEA Mariam"/>
                <w:sz w:val="22"/>
                <w:szCs w:val="22"/>
                <w:lang w:val="en-GB"/>
              </w:rPr>
              <w:t xml:space="preserve"> </w:t>
            </w:r>
            <w:r w:rsidRPr="007B3B6D">
              <w:rPr>
                <w:rFonts w:ascii="GHEA Mariam" w:eastAsia="Calibri" w:hAnsi="GHEA Mariam"/>
                <w:color w:val="000000"/>
                <w:sz w:val="22"/>
                <w:szCs w:val="22"/>
                <w:lang w:val="en-GB"/>
              </w:rPr>
              <w:t>with the ability to install transceivers operating at speeds of 1/10/25 Gb/s and 40/100 Gb/s, through which the connection to the spine switches should be provided.</w:t>
            </w:r>
          </w:p>
        </w:tc>
        <w:tc>
          <w:tcPr>
            <w:tcW w:w="393" w:type="pct"/>
            <w:vMerge w:val="restart"/>
            <w:tcBorders>
              <w:top w:val="single" w:sz="4" w:space="0" w:color="auto"/>
              <w:left w:val="single" w:sz="4" w:space="0" w:color="auto"/>
              <w:right w:val="single" w:sz="4" w:space="0" w:color="auto"/>
            </w:tcBorders>
          </w:tcPr>
          <w:p w14:paraId="4935313E" w14:textId="77777777" w:rsidR="007B3B6D" w:rsidRPr="007B3B6D" w:rsidRDefault="007B3B6D" w:rsidP="007B3B6D">
            <w:pPr>
              <w:jc w:val="center"/>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4</w:t>
            </w:r>
          </w:p>
          <w:p w14:paraId="18AEF39D" w14:textId="77777777" w:rsidR="007B3B6D" w:rsidRPr="007B3B6D" w:rsidRDefault="007B3B6D" w:rsidP="007B3B6D">
            <w:pPr>
              <w:jc w:val="both"/>
              <w:rPr>
                <w:rFonts w:ascii="GHEA Mariam" w:eastAsia="Calibri" w:hAnsi="GHEA Mariam"/>
                <w:color w:val="000000"/>
                <w:sz w:val="22"/>
                <w:szCs w:val="22"/>
                <w:lang w:val="en-GB"/>
              </w:rPr>
            </w:pPr>
          </w:p>
        </w:tc>
      </w:tr>
      <w:tr w:rsidR="007B3B6D" w:rsidRPr="007B3B6D" w14:paraId="3C1C07BB" w14:textId="77777777" w:rsidTr="00406C08">
        <w:tc>
          <w:tcPr>
            <w:tcW w:w="239" w:type="pct"/>
            <w:vMerge/>
            <w:tcBorders>
              <w:left w:val="single" w:sz="4" w:space="0" w:color="auto"/>
              <w:right w:val="single" w:sz="4" w:space="0" w:color="auto"/>
            </w:tcBorders>
          </w:tcPr>
          <w:p w14:paraId="3105209D"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728" w:type="pct"/>
            <w:vMerge/>
            <w:tcBorders>
              <w:left w:val="single" w:sz="4" w:space="0" w:color="auto"/>
              <w:right w:val="single" w:sz="4" w:space="0" w:color="auto"/>
            </w:tcBorders>
            <w:vAlign w:val="center"/>
            <w:hideMark/>
          </w:tcPr>
          <w:p w14:paraId="2CC10080"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3641" w:type="pct"/>
            <w:tcBorders>
              <w:top w:val="single" w:sz="4" w:space="0" w:color="auto"/>
              <w:left w:val="single" w:sz="4" w:space="0" w:color="auto"/>
              <w:bottom w:val="single" w:sz="4" w:space="0" w:color="auto"/>
              <w:right w:val="single" w:sz="4" w:space="0" w:color="auto"/>
            </w:tcBorders>
            <w:vAlign w:val="center"/>
            <w:hideMark/>
          </w:tcPr>
          <w:p w14:paraId="033D03B3" w14:textId="77777777" w:rsidR="007B3B6D" w:rsidRPr="007B3B6D" w:rsidRDefault="007B3B6D" w:rsidP="007B3B6D">
            <w:pPr>
              <w:jc w:val="both"/>
              <w:rPr>
                <w:rFonts w:ascii="GHEA Mariam" w:eastAsia="Calibri" w:hAnsi="GHEA Mariam"/>
                <w:b/>
                <w:bCs/>
                <w:color w:val="000000"/>
                <w:sz w:val="22"/>
                <w:szCs w:val="22"/>
                <w:u w:val="single"/>
                <w:lang w:eastAsia="ru-RU"/>
              </w:rPr>
            </w:pPr>
            <w:r w:rsidRPr="007B3B6D">
              <w:rPr>
                <w:rFonts w:ascii="GHEA Mariam" w:eastAsia="Calibri" w:hAnsi="GHEA Mariam"/>
                <w:b/>
                <w:color w:val="000000"/>
                <w:sz w:val="22"/>
                <w:szCs w:val="22"/>
                <w:u w:val="single"/>
                <w:lang w:eastAsia="ru-RU"/>
              </w:rPr>
              <w:t>Performance and data transfer:</w:t>
            </w:r>
          </w:p>
          <w:p w14:paraId="56C38B4B" w14:textId="77777777" w:rsidR="007B3B6D" w:rsidRPr="007B3B6D" w:rsidRDefault="007B3B6D" w:rsidP="007B3B6D">
            <w:pPr>
              <w:jc w:val="both"/>
              <w:rPr>
                <w:rFonts w:ascii="GHEA Mariam" w:eastAsia="Calibri" w:hAnsi="GHEA Mariam"/>
                <w:bCs/>
                <w:color w:val="000000"/>
                <w:sz w:val="22"/>
                <w:szCs w:val="22"/>
                <w:highlight w:val="yellow"/>
                <w:lang w:eastAsia="ru-RU"/>
              </w:rPr>
            </w:pPr>
            <w:r w:rsidRPr="007B3B6D">
              <w:rPr>
                <w:rFonts w:ascii="GHEA Mariam" w:eastAsia="Calibri" w:hAnsi="GHEA Mariam"/>
                <w:bCs/>
                <w:color w:val="000000"/>
                <w:sz w:val="22"/>
                <w:szCs w:val="22"/>
                <w:lang w:eastAsia="ru-RU"/>
              </w:rPr>
              <w:t>Throughput</w:t>
            </w:r>
            <w:r w:rsidRPr="007B3B6D">
              <w:rPr>
                <w:rFonts w:ascii="GHEA Mariam" w:eastAsia="Calibri" w:hAnsi="GHEA Mariam"/>
                <w:bCs/>
                <w:color w:val="000000"/>
                <w:sz w:val="22"/>
                <w:szCs w:val="22"/>
                <w:lang w:val="en-GB" w:eastAsia="ru-RU"/>
              </w:rPr>
              <w:t>:</w:t>
            </w:r>
            <w:r w:rsidRPr="007B3B6D">
              <w:rPr>
                <w:rFonts w:ascii="GHEA Mariam" w:eastAsia="Calibri" w:hAnsi="GHEA Mariam"/>
                <w:bCs/>
                <w:color w:val="000000"/>
                <w:sz w:val="22"/>
                <w:szCs w:val="22"/>
                <w:lang w:eastAsia="ru-RU"/>
              </w:rPr>
              <w:t xml:space="preserve"> at least 3.4 Tb/s and 1.1 </w:t>
            </w:r>
            <w:proofErr w:type="spellStart"/>
            <w:r w:rsidRPr="007B3B6D">
              <w:rPr>
                <w:rFonts w:ascii="GHEA Mariam" w:eastAsia="Calibri" w:hAnsi="GHEA Mariam"/>
                <w:bCs/>
                <w:color w:val="000000"/>
                <w:sz w:val="22"/>
                <w:szCs w:val="22"/>
                <w:lang w:val="en-GB" w:eastAsia="ru-RU"/>
              </w:rPr>
              <w:t>bpp</w:t>
            </w:r>
            <w:proofErr w:type="spellEnd"/>
            <w:r w:rsidRPr="007B3B6D">
              <w:rPr>
                <w:rFonts w:ascii="GHEA Mariam" w:eastAsia="Calibri" w:hAnsi="GHEA Mariam"/>
                <w:bCs/>
                <w:color w:val="000000"/>
                <w:sz w:val="22"/>
                <w:szCs w:val="22"/>
                <w:lang w:eastAsia="ru-RU"/>
              </w:rPr>
              <w:t>s</w:t>
            </w:r>
          </w:p>
        </w:tc>
        <w:tc>
          <w:tcPr>
            <w:tcW w:w="393" w:type="pct"/>
            <w:vMerge/>
            <w:tcBorders>
              <w:left w:val="single" w:sz="4" w:space="0" w:color="auto"/>
              <w:right w:val="single" w:sz="4" w:space="0" w:color="auto"/>
            </w:tcBorders>
          </w:tcPr>
          <w:p w14:paraId="26C3AEF7" w14:textId="77777777" w:rsidR="007B3B6D" w:rsidRPr="007B3B6D" w:rsidRDefault="007B3B6D" w:rsidP="007B3B6D">
            <w:pPr>
              <w:jc w:val="both"/>
              <w:rPr>
                <w:rFonts w:ascii="GHEA Mariam" w:eastAsia="Calibri" w:hAnsi="GHEA Mariam"/>
                <w:bCs/>
                <w:color w:val="000000"/>
                <w:sz w:val="22"/>
                <w:szCs w:val="22"/>
                <w:highlight w:val="yellow"/>
                <w:lang w:eastAsia="ru-RU"/>
              </w:rPr>
            </w:pPr>
          </w:p>
        </w:tc>
      </w:tr>
      <w:tr w:rsidR="007B3B6D" w:rsidRPr="007B3B6D" w14:paraId="499B1C88" w14:textId="77777777" w:rsidTr="00406C08">
        <w:tc>
          <w:tcPr>
            <w:tcW w:w="239" w:type="pct"/>
            <w:vMerge/>
            <w:tcBorders>
              <w:left w:val="single" w:sz="4" w:space="0" w:color="auto"/>
              <w:right w:val="single" w:sz="4" w:space="0" w:color="auto"/>
            </w:tcBorders>
          </w:tcPr>
          <w:p w14:paraId="1A616E26"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728" w:type="pct"/>
            <w:vMerge/>
            <w:tcBorders>
              <w:left w:val="single" w:sz="4" w:space="0" w:color="auto"/>
              <w:right w:val="single" w:sz="4" w:space="0" w:color="auto"/>
            </w:tcBorders>
            <w:vAlign w:val="center"/>
            <w:hideMark/>
          </w:tcPr>
          <w:p w14:paraId="26CB59C9"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3641" w:type="pct"/>
            <w:tcBorders>
              <w:top w:val="single" w:sz="4" w:space="0" w:color="auto"/>
              <w:left w:val="single" w:sz="4" w:space="0" w:color="auto"/>
              <w:bottom w:val="single" w:sz="4" w:space="0" w:color="auto"/>
              <w:right w:val="single" w:sz="4" w:space="0" w:color="auto"/>
            </w:tcBorders>
            <w:vAlign w:val="center"/>
            <w:hideMark/>
          </w:tcPr>
          <w:p w14:paraId="62402D6A" w14:textId="77777777" w:rsidR="007B3B6D" w:rsidRPr="007B3B6D" w:rsidRDefault="007B3B6D" w:rsidP="007B3B6D">
            <w:pPr>
              <w:jc w:val="both"/>
              <w:rPr>
                <w:rFonts w:ascii="GHEA Mariam" w:eastAsia="Calibri" w:hAnsi="GHEA Mariam"/>
                <w:b/>
                <w:color w:val="000000"/>
                <w:sz w:val="22"/>
                <w:szCs w:val="22"/>
                <w:u w:val="single"/>
                <w:lang w:eastAsia="ru-RU"/>
              </w:rPr>
            </w:pPr>
            <w:r w:rsidRPr="007B3B6D">
              <w:rPr>
                <w:rFonts w:ascii="GHEA Mariam" w:eastAsia="Calibri" w:hAnsi="GHEA Mariam"/>
                <w:b/>
                <w:color w:val="000000"/>
                <w:sz w:val="22"/>
                <w:szCs w:val="22"/>
                <w:u w:val="single"/>
                <w:lang w:eastAsia="ru-RU"/>
              </w:rPr>
              <w:t>Number and types of ports:</w:t>
            </w:r>
          </w:p>
          <w:p w14:paraId="531B1A97" w14:textId="77777777" w:rsidR="007B3B6D" w:rsidRPr="007B3B6D" w:rsidRDefault="007B3B6D" w:rsidP="007B3B6D">
            <w:pPr>
              <w:jc w:val="both"/>
              <w:rPr>
                <w:rFonts w:ascii="GHEA Mariam" w:eastAsia="Calibri" w:hAnsi="GHEA Mariam"/>
                <w:color w:val="000000"/>
                <w:sz w:val="22"/>
                <w:szCs w:val="22"/>
                <w:lang w:eastAsia="ru-RU"/>
              </w:rPr>
            </w:pPr>
            <w:r w:rsidRPr="007B3B6D">
              <w:rPr>
                <w:rFonts w:ascii="GHEA Mariam" w:eastAsia="Calibri" w:hAnsi="GHEA Mariam"/>
                <w:color w:val="000000"/>
                <w:sz w:val="22"/>
                <w:szCs w:val="22"/>
                <w:lang w:val="en-GB" w:eastAsia="ru-RU"/>
              </w:rPr>
              <w:t>It must have at least</w:t>
            </w:r>
            <w:r w:rsidRPr="007B3B6D">
              <w:rPr>
                <w:rFonts w:ascii="GHEA Mariam" w:eastAsia="Calibri" w:hAnsi="GHEA Mariam"/>
                <w:color w:val="000000"/>
                <w:sz w:val="22"/>
                <w:szCs w:val="22"/>
                <w:lang w:eastAsia="ru-RU"/>
              </w:rPr>
              <w:t xml:space="preserve"> 48 optical ports, </w:t>
            </w:r>
            <w:r w:rsidRPr="007B3B6D">
              <w:rPr>
                <w:rFonts w:ascii="GHEA Mariam" w:eastAsia="Calibri" w:hAnsi="GHEA Mariam"/>
                <w:color w:val="000000"/>
                <w:sz w:val="22"/>
                <w:szCs w:val="22"/>
                <w:lang w:val="en-GB" w:eastAsia="ru-RU"/>
              </w:rPr>
              <w:t xml:space="preserve">operating at speeds </w:t>
            </w:r>
            <w:r w:rsidRPr="007B3B6D">
              <w:rPr>
                <w:rFonts w:ascii="GHEA Mariam" w:eastAsia="Calibri" w:hAnsi="GHEA Mariam"/>
                <w:color w:val="000000"/>
                <w:sz w:val="22"/>
                <w:szCs w:val="22"/>
                <w:lang w:eastAsia="ru-RU"/>
              </w:rPr>
              <w:t xml:space="preserve">1/10/25 Gb/s with </w:t>
            </w:r>
            <w:proofErr w:type="spellStart"/>
            <w:r w:rsidRPr="007B3B6D">
              <w:rPr>
                <w:rFonts w:ascii="GHEA Mariam" w:eastAsia="Calibri" w:hAnsi="GHEA Mariam"/>
                <w:color w:val="000000"/>
                <w:sz w:val="22"/>
                <w:szCs w:val="22"/>
                <w:lang w:eastAsia="ru-RU"/>
              </w:rPr>
              <w:t>FCoE</w:t>
            </w:r>
            <w:proofErr w:type="spellEnd"/>
            <w:r w:rsidRPr="007B3B6D">
              <w:rPr>
                <w:rFonts w:ascii="GHEA Mariam" w:eastAsia="Calibri" w:hAnsi="GHEA Mariam"/>
                <w:color w:val="000000"/>
                <w:sz w:val="22"/>
                <w:szCs w:val="22"/>
                <w:lang w:eastAsia="ru-RU"/>
              </w:rPr>
              <w:t xml:space="preserve"> support.</w:t>
            </w:r>
          </w:p>
          <w:p w14:paraId="51D7FFF3" w14:textId="77777777" w:rsidR="007B3B6D" w:rsidRPr="007B3B6D" w:rsidRDefault="007B3B6D" w:rsidP="007B3B6D">
            <w:pPr>
              <w:jc w:val="both"/>
              <w:rPr>
                <w:rFonts w:ascii="GHEA Mariam" w:eastAsia="Calibri" w:hAnsi="GHEA Mariam"/>
                <w:color w:val="000000"/>
                <w:sz w:val="22"/>
                <w:szCs w:val="22"/>
                <w:lang w:val="en-GB" w:eastAsia="ru-RU"/>
              </w:rPr>
            </w:pPr>
            <w:r w:rsidRPr="007B3B6D">
              <w:rPr>
                <w:rFonts w:ascii="GHEA Mariam" w:eastAsia="Calibri" w:hAnsi="GHEA Mariam"/>
                <w:color w:val="000000"/>
                <w:sz w:val="22"/>
                <w:szCs w:val="22"/>
                <w:lang w:eastAsia="ru-RU"/>
              </w:rPr>
              <w:t xml:space="preserve">Should have at least 6 built-in 40/100 Gb/s QSFP28 Ethernet </w:t>
            </w:r>
            <w:r w:rsidRPr="007B3B6D">
              <w:rPr>
                <w:rFonts w:ascii="GHEA Mariam" w:eastAsia="Calibri" w:hAnsi="GHEA Mariam"/>
                <w:color w:val="000000"/>
                <w:sz w:val="22"/>
                <w:szCs w:val="22"/>
                <w:lang w:val="en-GB" w:eastAsia="ru-RU"/>
              </w:rPr>
              <w:t>port.</w:t>
            </w:r>
          </w:p>
        </w:tc>
        <w:tc>
          <w:tcPr>
            <w:tcW w:w="393" w:type="pct"/>
            <w:vMerge/>
            <w:tcBorders>
              <w:left w:val="single" w:sz="4" w:space="0" w:color="auto"/>
              <w:right w:val="single" w:sz="4" w:space="0" w:color="auto"/>
            </w:tcBorders>
          </w:tcPr>
          <w:p w14:paraId="6682F919" w14:textId="77777777" w:rsidR="007B3B6D" w:rsidRPr="007B3B6D" w:rsidRDefault="007B3B6D" w:rsidP="007B3B6D">
            <w:pPr>
              <w:jc w:val="both"/>
              <w:rPr>
                <w:rFonts w:ascii="GHEA Mariam" w:eastAsia="Calibri" w:hAnsi="GHEA Mariam"/>
                <w:color w:val="000000"/>
                <w:sz w:val="22"/>
                <w:szCs w:val="22"/>
                <w:lang w:val="en-GB" w:eastAsia="ru-RU"/>
              </w:rPr>
            </w:pPr>
          </w:p>
        </w:tc>
      </w:tr>
      <w:tr w:rsidR="007B3B6D" w:rsidRPr="007B3B6D" w14:paraId="0874916D" w14:textId="77777777" w:rsidTr="00406C08">
        <w:tc>
          <w:tcPr>
            <w:tcW w:w="239" w:type="pct"/>
            <w:vMerge/>
            <w:tcBorders>
              <w:left w:val="single" w:sz="4" w:space="0" w:color="auto"/>
              <w:right w:val="single" w:sz="4" w:space="0" w:color="auto"/>
            </w:tcBorders>
          </w:tcPr>
          <w:p w14:paraId="5EA26F30"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728" w:type="pct"/>
            <w:vMerge/>
            <w:tcBorders>
              <w:left w:val="single" w:sz="4" w:space="0" w:color="auto"/>
              <w:right w:val="single" w:sz="4" w:space="0" w:color="auto"/>
            </w:tcBorders>
            <w:vAlign w:val="center"/>
            <w:hideMark/>
          </w:tcPr>
          <w:p w14:paraId="18905FDA"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3641" w:type="pct"/>
            <w:tcBorders>
              <w:top w:val="single" w:sz="4" w:space="0" w:color="auto"/>
              <w:left w:val="single" w:sz="4" w:space="0" w:color="auto"/>
              <w:bottom w:val="single" w:sz="4" w:space="0" w:color="auto"/>
              <w:right w:val="single" w:sz="4" w:space="0" w:color="auto"/>
            </w:tcBorders>
            <w:vAlign w:val="center"/>
            <w:hideMark/>
          </w:tcPr>
          <w:p w14:paraId="75B9F8BF" w14:textId="77777777" w:rsidR="007B3B6D" w:rsidRPr="007B3B6D" w:rsidRDefault="007B3B6D" w:rsidP="007B3B6D">
            <w:pPr>
              <w:jc w:val="both"/>
              <w:rPr>
                <w:rFonts w:ascii="GHEA Mariam" w:eastAsia="Calibri" w:hAnsi="GHEA Mariam"/>
                <w:b/>
                <w:color w:val="000000"/>
                <w:sz w:val="22"/>
                <w:szCs w:val="22"/>
                <w:u w:val="single"/>
                <w:lang w:val="en-GB"/>
              </w:rPr>
            </w:pPr>
            <w:r w:rsidRPr="007B3B6D">
              <w:rPr>
                <w:rFonts w:ascii="GHEA Mariam" w:eastAsia="Calibri" w:hAnsi="GHEA Mariam"/>
                <w:b/>
                <w:sz w:val="22"/>
                <w:szCs w:val="22"/>
                <w:u w:val="single"/>
                <w:lang w:val="en-GB"/>
              </w:rPr>
              <w:t>Power and cooling:</w:t>
            </w:r>
          </w:p>
          <w:p w14:paraId="7A88AD52" w14:textId="77777777" w:rsidR="007B3B6D" w:rsidRPr="007B3B6D" w:rsidRDefault="007B3B6D" w:rsidP="007B3B6D">
            <w:pPr>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 at least 2 redundant power supplies</w:t>
            </w:r>
          </w:p>
          <w:p w14:paraId="686E1F65" w14:textId="77777777" w:rsidR="007B3B6D" w:rsidRPr="007B3B6D" w:rsidRDefault="007B3B6D" w:rsidP="007B3B6D">
            <w:pPr>
              <w:autoSpaceDE w:val="0"/>
              <w:autoSpaceDN w:val="0"/>
              <w:adjustRightInd w:val="0"/>
              <w:jc w:val="both"/>
              <w:rPr>
                <w:rFonts w:ascii="GHEA Mariam" w:eastAsia="Calibri" w:hAnsi="GHEA Mariam"/>
                <w:sz w:val="22"/>
                <w:szCs w:val="22"/>
                <w:lang w:val="en-GB"/>
              </w:rPr>
            </w:pPr>
            <w:r w:rsidRPr="007B3B6D">
              <w:rPr>
                <w:rFonts w:ascii="GHEA Mariam" w:eastAsia="Calibri" w:hAnsi="GHEA Mariam"/>
                <w:color w:val="000000"/>
                <w:sz w:val="22"/>
                <w:szCs w:val="22"/>
                <w:lang w:val="en-GB"/>
              </w:rPr>
              <w:t>- at least 2 cooling blocks</w:t>
            </w:r>
            <w:r w:rsidRPr="007B3B6D">
              <w:rPr>
                <w:rFonts w:ascii="GHEA Mariam" w:eastAsia="Calibri" w:hAnsi="GHEA Mariam"/>
                <w:color w:val="000000"/>
                <w:sz w:val="22"/>
                <w:szCs w:val="22"/>
              </w:rPr>
              <w:t xml:space="preserve"> </w:t>
            </w:r>
            <w:r w:rsidRPr="007B3B6D">
              <w:rPr>
                <w:rFonts w:ascii="GHEA Mariam" w:eastAsia="Calibri" w:hAnsi="GHEA Mariam"/>
                <w:color w:val="000000"/>
                <w:sz w:val="22"/>
                <w:szCs w:val="22"/>
                <w:lang w:val="en-GB"/>
              </w:rPr>
              <w:t>with N+1 redundancy.</w:t>
            </w:r>
          </w:p>
        </w:tc>
        <w:tc>
          <w:tcPr>
            <w:tcW w:w="393" w:type="pct"/>
            <w:vMerge/>
            <w:tcBorders>
              <w:left w:val="single" w:sz="4" w:space="0" w:color="auto"/>
              <w:right w:val="single" w:sz="4" w:space="0" w:color="auto"/>
            </w:tcBorders>
          </w:tcPr>
          <w:p w14:paraId="63B7423A" w14:textId="77777777" w:rsidR="007B3B6D" w:rsidRPr="007B3B6D" w:rsidRDefault="007B3B6D" w:rsidP="007B3B6D">
            <w:pPr>
              <w:jc w:val="both"/>
              <w:rPr>
                <w:rFonts w:ascii="GHEA Mariam" w:eastAsia="Calibri" w:hAnsi="GHEA Mariam"/>
                <w:color w:val="000000"/>
                <w:sz w:val="22"/>
                <w:szCs w:val="22"/>
                <w:lang w:val="en-GB"/>
              </w:rPr>
            </w:pPr>
          </w:p>
        </w:tc>
      </w:tr>
      <w:tr w:rsidR="007B3B6D" w:rsidRPr="007B3B6D" w14:paraId="6011DB32" w14:textId="77777777" w:rsidTr="00406C08">
        <w:tc>
          <w:tcPr>
            <w:tcW w:w="239" w:type="pct"/>
            <w:vMerge/>
            <w:tcBorders>
              <w:left w:val="single" w:sz="4" w:space="0" w:color="auto"/>
              <w:right w:val="single" w:sz="4" w:space="0" w:color="auto"/>
            </w:tcBorders>
          </w:tcPr>
          <w:p w14:paraId="7AFBBAB7"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728" w:type="pct"/>
            <w:vMerge/>
            <w:tcBorders>
              <w:left w:val="single" w:sz="4" w:space="0" w:color="auto"/>
              <w:right w:val="single" w:sz="4" w:space="0" w:color="auto"/>
            </w:tcBorders>
            <w:vAlign w:val="center"/>
            <w:hideMark/>
          </w:tcPr>
          <w:p w14:paraId="2637008F"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3641" w:type="pct"/>
            <w:tcBorders>
              <w:top w:val="single" w:sz="4" w:space="0" w:color="auto"/>
              <w:left w:val="single" w:sz="4" w:space="0" w:color="auto"/>
              <w:bottom w:val="single" w:sz="4" w:space="0" w:color="auto"/>
              <w:right w:val="single" w:sz="4" w:space="0" w:color="auto"/>
            </w:tcBorders>
            <w:vAlign w:val="center"/>
            <w:hideMark/>
          </w:tcPr>
          <w:p w14:paraId="271D2E04" w14:textId="77777777" w:rsidR="007B3B6D" w:rsidRPr="007B3B6D" w:rsidRDefault="007B3B6D" w:rsidP="007B3B6D">
            <w:pPr>
              <w:tabs>
                <w:tab w:val="left" w:pos="475"/>
              </w:tabs>
              <w:autoSpaceDE w:val="0"/>
              <w:autoSpaceDN w:val="0"/>
              <w:adjustRightInd w:val="0"/>
              <w:jc w:val="both"/>
              <w:rPr>
                <w:rFonts w:ascii="GHEA Mariam" w:eastAsia="Calibri" w:hAnsi="GHEA Mariam"/>
                <w:b/>
                <w:color w:val="000000"/>
                <w:sz w:val="22"/>
                <w:szCs w:val="22"/>
                <w:u w:val="single"/>
                <w:lang w:val="en-GB"/>
              </w:rPr>
            </w:pPr>
            <w:r w:rsidRPr="007B3B6D">
              <w:rPr>
                <w:rFonts w:ascii="GHEA Mariam" w:eastAsia="Calibri" w:hAnsi="GHEA Mariam"/>
                <w:b/>
                <w:sz w:val="22"/>
                <w:szCs w:val="22"/>
                <w:u w:val="single"/>
                <w:lang w:val="en-GB"/>
              </w:rPr>
              <w:t>Protocols:</w:t>
            </w:r>
          </w:p>
          <w:p w14:paraId="257B0E8B" w14:textId="77777777" w:rsidR="007B3B6D" w:rsidRPr="007B3B6D" w:rsidRDefault="007B3B6D" w:rsidP="007B3B6D">
            <w:pPr>
              <w:tabs>
                <w:tab w:val="left" w:pos="475"/>
              </w:tabs>
              <w:autoSpaceDE w:val="0"/>
              <w:autoSpaceDN w:val="0"/>
              <w:adjustRightInd w:val="0"/>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The switch must support the following protocols:</w:t>
            </w:r>
          </w:p>
          <w:p w14:paraId="7CE9C215" w14:textId="77777777" w:rsidR="007B3B6D" w:rsidRPr="007B3B6D" w:rsidRDefault="007B3B6D" w:rsidP="007B3B6D">
            <w:pPr>
              <w:tabs>
                <w:tab w:val="left" w:pos="475"/>
              </w:tabs>
              <w:autoSpaceDE w:val="0"/>
              <w:autoSpaceDN w:val="0"/>
              <w:adjustRightInd w:val="0"/>
              <w:jc w:val="both"/>
              <w:rPr>
                <w:rFonts w:ascii="GHEA Mariam" w:eastAsia="Calibri" w:hAnsi="GHEA Mariam"/>
                <w:color w:val="000000"/>
                <w:sz w:val="22"/>
                <w:szCs w:val="22"/>
              </w:rPr>
            </w:pPr>
            <w:r w:rsidRPr="007B3B6D">
              <w:rPr>
                <w:rFonts w:ascii="GHEA Mariam" w:eastAsia="Calibri" w:hAnsi="GHEA Mariam"/>
                <w:color w:val="000000"/>
                <w:sz w:val="22"/>
                <w:szCs w:val="22"/>
                <w:lang w:val="en-GB"/>
              </w:rPr>
              <w:t xml:space="preserve">BGP, GRE, IS-IS, OSPF, PBR, PIM, SR-MPLS, SSM, VRF, MSDP, VXLAN BGP EVPN, </w:t>
            </w:r>
            <w:proofErr w:type="spellStart"/>
            <w:r w:rsidRPr="007B3B6D">
              <w:rPr>
                <w:rFonts w:ascii="GHEA Mariam" w:eastAsia="Calibri" w:hAnsi="GHEA Mariam"/>
                <w:color w:val="000000"/>
                <w:sz w:val="22"/>
                <w:szCs w:val="22"/>
              </w:rPr>
              <w:t>Ro</w:t>
            </w:r>
            <w:r w:rsidRPr="007B3B6D">
              <w:rPr>
                <w:rFonts w:ascii="GHEA Mariam" w:eastAsia="Calibri" w:hAnsi="GHEA Mariam"/>
                <w:sz w:val="22"/>
                <w:szCs w:val="22"/>
              </w:rPr>
              <w:t>CE</w:t>
            </w:r>
            <w:proofErr w:type="spellEnd"/>
            <w:r w:rsidRPr="007B3B6D">
              <w:rPr>
                <w:rFonts w:ascii="GHEA Mariam" w:eastAsia="Calibri" w:hAnsi="GHEA Mariam"/>
                <w:sz w:val="22"/>
                <w:szCs w:val="22"/>
              </w:rPr>
              <w:t>. MACSEC possibility.</w:t>
            </w:r>
          </w:p>
          <w:p w14:paraId="2EC7ACCC" w14:textId="77777777" w:rsidR="007B3B6D" w:rsidRPr="007B3B6D" w:rsidRDefault="007B3B6D" w:rsidP="007B3B6D">
            <w:pPr>
              <w:tabs>
                <w:tab w:val="left" w:pos="475"/>
              </w:tabs>
              <w:autoSpaceDE w:val="0"/>
              <w:autoSpaceDN w:val="0"/>
              <w:adjustRightInd w:val="0"/>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The switch must be delivered with preinstalled software that must allow the operation of dynamic routing protocol which should determine the best paths based on</w:t>
            </w:r>
            <w:r w:rsidRPr="007B3B6D">
              <w:rPr>
                <w:rFonts w:ascii="GHEA Mariam" w:eastAsia="Calibri" w:hAnsi="GHEA Mariam"/>
                <w:color w:val="000000"/>
                <w:sz w:val="22"/>
                <w:szCs w:val="22"/>
              </w:rPr>
              <w:t xml:space="preserve"> network </w:t>
            </w:r>
            <w:r w:rsidRPr="007B3B6D">
              <w:rPr>
                <w:rFonts w:ascii="GHEA Mariam" w:eastAsia="Calibri" w:hAnsi="GHEA Mariam"/>
                <w:color w:val="000000"/>
                <w:sz w:val="22"/>
                <w:szCs w:val="22"/>
                <w:lang w:val="en-GB"/>
              </w:rPr>
              <w:t xml:space="preserve">delay, bandwidth, load and reliability and allow unequal cost load balancing </w:t>
            </w:r>
          </w:p>
        </w:tc>
        <w:tc>
          <w:tcPr>
            <w:tcW w:w="393" w:type="pct"/>
            <w:vMerge/>
            <w:tcBorders>
              <w:left w:val="single" w:sz="4" w:space="0" w:color="auto"/>
              <w:right w:val="single" w:sz="4" w:space="0" w:color="auto"/>
            </w:tcBorders>
          </w:tcPr>
          <w:p w14:paraId="3D3CC9AE" w14:textId="77777777" w:rsidR="007B3B6D" w:rsidRPr="007B3B6D" w:rsidRDefault="007B3B6D" w:rsidP="007B3B6D">
            <w:pPr>
              <w:tabs>
                <w:tab w:val="left" w:pos="475"/>
              </w:tabs>
              <w:autoSpaceDE w:val="0"/>
              <w:autoSpaceDN w:val="0"/>
              <w:adjustRightInd w:val="0"/>
              <w:jc w:val="both"/>
              <w:rPr>
                <w:rFonts w:ascii="GHEA Mariam" w:eastAsia="Calibri" w:hAnsi="GHEA Mariam"/>
                <w:color w:val="000000"/>
                <w:sz w:val="22"/>
                <w:szCs w:val="22"/>
                <w:lang w:val="en-GB"/>
              </w:rPr>
            </w:pPr>
          </w:p>
        </w:tc>
      </w:tr>
      <w:tr w:rsidR="007B3B6D" w:rsidRPr="007B3B6D" w14:paraId="16647E53" w14:textId="77777777" w:rsidTr="00406C08">
        <w:tc>
          <w:tcPr>
            <w:tcW w:w="239" w:type="pct"/>
            <w:vMerge/>
            <w:tcBorders>
              <w:left w:val="single" w:sz="4" w:space="0" w:color="auto"/>
              <w:right w:val="single" w:sz="4" w:space="0" w:color="auto"/>
            </w:tcBorders>
          </w:tcPr>
          <w:p w14:paraId="2812F5D7"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728" w:type="pct"/>
            <w:vMerge/>
            <w:tcBorders>
              <w:left w:val="single" w:sz="4" w:space="0" w:color="auto"/>
              <w:right w:val="single" w:sz="4" w:space="0" w:color="auto"/>
            </w:tcBorders>
            <w:vAlign w:val="center"/>
            <w:hideMark/>
          </w:tcPr>
          <w:p w14:paraId="7A6E096D"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3641" w:type="pct"/>
            <w:tcBorders>
              <w:top w:val="single" w:sz="4" w:space="0" w:color="auto"/>
              <w:left w:val="single" w:sz="4" w:space="0" w:color="auto"/>
              <w:bottom w:val="single" w:sz="4" w:space="0" w:color="auto"/>
              <w:right w:val="single" w:sz="4" w:space="0" w:color="auto"/>
            </w:tcBorders>
            <w:vAlign w:val="center"/>
            <w:hideMark/>
          </w:tcPr>
          <w:p w14:paraId="6A6C9002" w14:textId="77777777" w:rsidR="007B3B6D" w:rsidRPr="007B3B6D" w:rsidRDefault="007B3B6D" w:rsidP="007B3B6D">
            <w:pPr>
              <w:tabs>
                <w:tab w:val="left" w:pos="475"/>
              </w:tabs>
              <w:autoSpaceDE w:val="0"/>
              <w:autoSpaceDN w:val="0"/>
              <w:adjustRightInd w:val="0"/>
              <w:jc w:val="both"/>
              <w:rPr>
                <w:rFonts w:ascii="GHEA Mariam" w:eastAsia="Calibri" w:hAnsi="GHEA Mariam"/>
                <w:b/>
                <w:color w:val="000000"/>
                <w:sz w:val="22"/>
                <w:szCs w:val="22"/>
                <w:u w:val="single"/>
                <w:lang w:val="en-GB"/>
              </w:rPr>
            </w:pPr>
            <w:r w:rsidRPr="007B3B6D">
              <w:rPr>
                <w:rFonts w:ascii="GHEA Mariam" w:eastAsia="Calibri" w:hAnsi="GHEA Mariam"/>
                <w:b/>
                <w:sz w:val="22"/>
                <w:szCs w:val="22"/>
                <w:u w:val="single"/>
                <w:lang w:val="en-GB"/>
              </w:rPr>
              <w:t>Management functions:</w:t>
            </w:r>
          </w:p>
          <w:p w14:paraId="61DD8ED7" w14:textId="77777777" w:rsidR="007B3B6D" w:rsidRPr="007B3B6D" w:rsidRDefault="007B3B6D" w:rsidP="007B3B6D">
            <w:pPr>
              <w:tabs>
                <w:tab w:val="left" w:pos="475"/>
              </w:tabs>
              <w:autoSpaceDE w:val="0"/>
              <w:autoSpaceDN w:val="0"/>
              <w:adjustRightInd w:val="0"/>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 xml:space="preserve">The switch should have the possibility to work under the control of the controller with the following functions: </w:t>
            </w:r>
          </w:p>
          <w:p w14:paraId="0BBDC073" w14:textId="77777777" w:rsidR="007B3B6D" w:rsidRPr="007B3B6D" w:rsidRDefault="007B3B6D" w:rsidP="007B3B6D">
            <w:pPr>
              <w:tabs>
                <w:tab w:val="left" w:pos="115"/>
                <w:tab w:val="left" w:pos="295"/>
                <w:tab w:val="left" w:pos="475"/>
              </w:tabs>
              <w:autoSpaceDE w:val="0"/>
              <w:autoSpaceDN w:val="0"/>
              <w:adjustRightInd w:val="0"/>
              <w:jc w:val="both"/>
              <w:rPr>
                <w:rFonts w:ascii="GHEA Mariam" w:eastAsia="Calibri" w:hAnsi="GHEA Mariam"/>
                <w:sz w:val="22"/>
                <w:szCs w:val="22"/>
                <w:lang w:val="en-GB"/>
              </w:rPr>
            </w:pPr>
            <w:r w:rsidRPr="007B3B6D">
              <w:rPr>
                <w:rFonts w:ascii="GHEA Mariam" w:eastAsia="Calibri" w:hAnsi="GHEA Mariam"/>
                <w:sz w:val="22"/>
                <w:szCs w:val="22"/>
                <w:lang w:val="en-GB"/>
              </w:rPr>
              <w:t>•</w:t>
            </w:r>
            <w:r w:rsidRPr="007B3B6D">
              <w:rPr>
                <w:rFonts w:ascii="GHEA Mariam" w:eastAsia="Calibri" w:hAnsi="GHEA Mariam"/>
                <w:sz w:val="22"/>
                <w:szCs w:val="22"/>
                <w:lang w:val="en-GB"/>
              </w:rPr>
              <w:tab/>
              <w:t xml:space="preserve"> Centralized management and monitoring, follow-up and implementation of policies created by controllers. </w:t>
            </w:r>
          </w:p>
          <w:p w14:paraId="098CB64D" w14:textId="77777777" w:rsidR="007B3B6D" w:rsidRPr="007B3B6D" w:rsidRDefault="007B3B6D" w:rsidP="007B3B6D">
            <w:pPr>
              <w:tabs>
                <w:tab w:val="left" w:pos="115"/>
                <w:tab w:val="left" w:pos="295"/>
                <w:tab w:val="left" w:pos="475"/>
              </w:tabs>
              <w:autoSpaceDE w:val="0"/>
              <w:autoSpaceDN w:val="0"/>
              <w:adjustRightInd w:val="0"/>
              <w:jc w:val="both"/>
              <w:rPr>
                <w:rFonts w:ascii="GHEA Mariam" w:eastAsia="Calibri" w:hAnsi="GHEA Mariam"/>
                <w:sz w:val="22"/>
                <w:szCs w:val="22"/>
                <w:lang w:val="en-GB"/>
              </w:rPr>
            </w:pPr>
            <w:r w:rsidRPr="007B3B6D">
              <w:rPr>
                <w:rFonts w:ascii="GHEA Mariam" w:eastAsia="Calibri" w:hAnsi="GHEA Mariam"/>
                <w:sz w:val="22"/>
                <w:szCs w:val="22"/>
                <w:lang w:val="en-GB"/>
              </w:rPr>
              <w:t>•</w:t>
            </w:r>
            <w:r w:rsidRPr="007B3B6D">
              <w:rPr>
                <w:rFonts w:ascii="Calibri" w:eastAsia="Calibri" w:hAnsi="Calibri" w:cs="Calibri"/>
                <w:sz w:val="22"/>
                <w:szCs w:val="22"/>
                <w:lang w:val="en-GB"/>
              </w:rPr>
              <w:t> </w:t>
            </w:r>
            <w:r w:rsidRPr="007B3B6D">
              <w:rPr>
                <w:rFonts w:ascii="GHEA Mariam" w:eastAsia="Calibri" w:hAnsi="GHEA Mariam"/>
                <w:color w:val="000000"/>
                <w:sz w:val="22"/>
                <w:szCs w:val="22"/>
                <w:lang w:val="en-GB"/>
              </w:rPr>
              <w:t>Description and implementation of QoS policies based on the architecture of the applications.</w:t>
            </w:r>
          </w:p>
          <w:p w14:paraId="763A5620" w14:textId="77777777" w:rsidR="007B3B6D" w:rsidRPr="007B3B6D" w:rsidRDefault="007B3B6D" w:rsidP="007B3B6D">
            <w:pPr>
              <w:tabs>
                <w:tab w:val="left" w:pos="295"/>
              </w:tabs>
              <w:autoSpaceDE w:val="0"/>
              <w:autoSpaceDN w:val="0"/>
              <w:adjustRightInd w:val="0"/>
              <w:jc w:val="both"/>
              <w:rPr>
                <w:rFonts w:ascii="GHEA Mariam" w:eastAsia="Calibri" w:hAnsi="GHEA Mariam"/>
                <w:sz w:val="22"/>
                <w:szCs w:val="22"/>
                <w:lang w:val="en-GB"/>
              </w:rPr>
            </w:pPr>
            <w:r w:rsidRPr="007B3B6D">
              <w:rPr>
                <w:rFonts w:ascii="GHEA Mariam" w:eastAsia="Calibri" w:hAnsi="GHEA Mariam"/>
                <w:sz w:val="22"/>
                <w:szCs w:val="22"/>
                <w:lang w:val="en-GB"/>
              </w:rPr>
              <w:t>•</w:t>
            </w:r>
            <w:r w:rsidRPr="007B3B6D">
              <w:rPr>
                <w:rFonts w:ascii="GHEA Mariam" w:eastAsia="Calibri" w:hAnsi="GHEA Mariam"/>
                <w:sz w:val="22"/>
                <w:szCs w:val="22"/>
                <w:lang w:val="en-GB"/>
              </w:rPr>
              <w:tab/>
              <w:t>Support for multiple domains (both for data transfer and management).</w:t>
            </w:r>
          </w:p>
          <w:p w14:paraId="370705A2" w14:textId="77777777" w:rsidR="007B3B6D" w:rsidRPr="007B3B6D" w:rsidRDefault="007B3B6D" w:rsidP="007B3B6D">
            <w:pPr>
              <w:tabs>
                <w:tab w:val="left" w:pos="295"/>
              </w:tabs>
              <w:autoSpaceDE w:val="0"/>
              <w:autoSpaceDN w:val="0"/>
              <w:adjustRightInd w:val="0"/>
              <w:jc w:val="both"/>
              <w:rPr>
                <w:rFonts w:ascii="GHEA Mariam" w:eastAsia="Calibri" w:hAnsi="GHEA Mariam"/>
                <w:sz w:val="22"/>
                <w:szCs w:val="22"/>
                <w:lang w:val="en-GB"/>
              </w:rPr>
            </w:pPr>
            <w:r w:rsidRPr="007B3B6D">
              <w:rPr>
                <w:rFonts w:ascii="GHEA Mariam" w:eastAsia="Calibri" w:hAnsi="GHEA Mariam"/>
                <w:sz w:val="22"/>
                <w:szCs w:val="22"/>
                <w:lang w:val="en-GB"/>
              </w:rPr>
              <w:t>•</w:t>
            </w:r>
            <w:r w:rsidRPr="007B3B6D">
              <w:rPr>
                <w:rFonts w:ascii="GHEA Mariam" w:eastAsia="Calibri" w:hAnsi="GHEA Mariam"/>
                <w:sz w:val="22"/>
                <w:szCs w:val="22"/>
                <w:lang w:val="en-GB"/>
              </w:rPr>
              <w:tab/>
              <w:t>Policy Description and usage, regardless of what infrastructure (physical or virtual) servers are used</w:t>
            </w:r>
          </w:p>
        </w:tc>
        <w:tc>
          <w:tcPr>
            <w:tcW w:w="393" w:type="pct"/>
            <w:vMerge/>
            <w:tcBorders>
              <w:left w:val="single" w:sz="4" w:space="0" w:color="auto"/>
              <w:right w:val="single" w:sz="4" w:space="0" w:color="auto"/>
            </w:tcBorders>
          </w:tcPr>
          <w:p w14:paraId="236FE302" w14:textId="77777777" w:rsidR="007B3B6D" w:rsidRPr="007B3B6D" w:rsidRDefault="007B3B6D" w:rsidP="007B3B6D">
            <w:pPr>
              <w:tabs>
                <w:tab w:val="left" w:pos="475"/>
              </w:tabs>
              <w:autoSpaceDE w:val="0"/>
              <w:autoSpaceDN w:val="0"/>
              <w:adjustRightInd w:val="0"/>
              <w:jc w:val="both"/>
              <w:rPr>
                <w:rFonts w:ascii="GHEA Mariam" w:eastAsia="Calibri" w:hAnsi="GHEA Mariam"/>
                <w:color w:val="000000"/>
                <w:sz w:val="22"/>
                <w:szCs w:val="22"/>
                <w:lang w:val="en-GB"/>
              </w:rPr>
            </w:pPr>
          </w:p>
        </w:tc>
      </w:tr>
      <w:tr w:rsidR="007B3B6D" w:rsidRPr="007B3B6D" w14:paraId="636FD6F9" w14:textId="77777777" w:rsidTr="00406C08">
        <w:tc>
          <w:tcPr>
            <w:tcW w:w="239" w:type="pct"/>
            <w:vMerge/>
            <w:tcBorders>
              <w:left w:val="single" w:sz="4" w:space="0" w:color="auto"/>
              <w:right w:val="single" w:sz="4" w:space="0" w:color="auto"/>
            </w:tcBorders>
          </w:tcPr>
          <w:p w14:paraId="284EEB47"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728" w:type="pct"/>
            <w:vMerge/>
            <w:tcBorders>
              <w:left w:val="single" w:sz="4" w:space="0" w:color="auto"/>
              <w:right w:val="single" w:sz="4" w:space="0" w:color="auto"/>
            </w:tcBorders>
            <w:vAlign w:val="center"/>
            <w:hideMark/>
          </w:tcPr>
          <w:p w14:paraId="76A4D450" w14:textId="77777777" w:rsidR="007B3B6D" w:rsidRPr="007B3B6D" w:rsidRDefault="007B3B6D" w:rsidP="007B3B6D">
            <w:pPr>
              <w:autoSpaceDE w:val="0"/>
              <w:autoSpaceDN w:val="0"/>
              <w:adjustRightInd w:val="0"/>
              <w:jc w:val="center"/>
              <w:rPr>
                <w:rFonts w:ascii="GHEA Mariam" w:eastAsia="Calibri" w:hAnsi="GHEA Mariam"/>
                <w:sz w:val="22"/>
                <w:szCs w:val="22"/>
              </w:rPr>
            </w:pPr>
          </w:p>
        </w:tc>
        <w:tc>
          <w:tcPr>
            <w:tcW w:w="3641" w:type="pct"/>
            <w:tcBorders>
              <w:top w:val="single" w:sz="4" w:space="0" w:color="auto"/>
              <w:left w:val="single" w:sz="4" w:space="0" w:color="auto"/>
              <w:bottom w:val="single" w:sz="4" w:space="0" w:color="auto"/>
              <w:right w:val="single" w:sz="4" w:space="0" w:color="auto"/>
            </w:tcBorders>
            <w:vAlign w:val="center"/>
            <w:hideMark/>
          </w:tcPr>
          <w:p w14:paraId="2C71F2E1" w14:textId="77777777" w:rsidR="007B3B6D" w:rsidRPr="007B3B6D" w:rsidRDefault="007B3B6D" w:rsidP="007B3B6D">
            <w:pPr>
              <w:tabs>
                <w:tab w:val="left" w:pos="475"/>
              </w:tabs>
              <w:jc w:val="both"/>
              <w:rPr>
                <w:rFonts w:ascii="GHEA Mariam" w:eastAsia="Calibri" w:hAnsi="GHEA Mariam"/>
                <w:b/>
                <w:color w:val="000000"/>
                <w:sz w:val="22"/>
                <w:szCs w:val="22"/>
                <w:u w:val="single"/>
                <w:lang w:val="en-GB"/>
              </w:rPr>
            </w:pPr>
            <w:r w:rsidRPr="007B3B6D">
              <w:rPr>
                <w:rFonts w:ascii="GHEA Mariam" w:eastAsia="Calibri" w:hAnsi="GHEA Mariam"/>
                <w:b/>
                <w:sz w:val="22"/>
                <w:szCs w:val="22"/>
                <w:u w:val="single"/>
                <w:lang w:val="en-GB"/>
              </w:rPr>
              <w:t>Routes and number of records:</w:t>
            </w:r>
          </w:p>
          <w:p w14:paraId="2A7F7848" w14:textId="77777777" w:rsidR="007B3B6D" w:rsidRPr="007B3B6D" w:rsidRDefault="007B3B6D" w:rsidP="007B3B6D">
            <w:pPr>
              <w:tabs>
                <w:tab w:val="left" w:pos="475"/>
              </w:tabs>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 xml:space="preserve">Number of LPM (Longest Prefix Match) routes: at least </w:t>
            </w:r>
            <w:r w:rsidRPr="007B3B6D">
              <w:rPr>
                <w:rFonts w:ascii="GHEA Mariam" w:eastAsia="Calibri" w:hAnsi="GHEA Mariam"/>
                <w:color w:val="000000"/>
                <w:sz w:val="22"/>
                <w:szCs w:val="22"/>
                <w:lang w:val="en-GB"/>
              </w:rPr>
              <w:lastRenderedPageBreak/>
              <w:t>1,600,000</w:t>
            </w:r>
          </w:p>
          <w:p w14:paraId="77363420" w14:textId="77777777" w:rsidR="007B3B6D" w:rsidRPr="007B3B6D" w:rsidRDefault="007B3B6D" w:rsidP="007B3B6D">
            <w:pPr>
              <w:tabs>
                <w:tab w:val="left" w:pos="475"/>
              </w:tabs>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Number of IP host records: at least 1,540,000</w:t>
            </w:r>
          </w:p>
          <w:p w14:paraId="757AA4E3" w14:textId="77777777" w:rsidR="007B3B6D" w:rsidRPr="007B3B6D" w:rsidRDefault="007B3B6D" w:rsidP="007B3B6D">
            <w:pPr>
              <w:tabs>
                <w:tab w:val="left" w:pos="475"/>
              </w:tabs>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Number of MAC addresses: at least 506,000</w:t>
            </w:r>
          </w:p>
          <w:p w14:paraId="7D147CA4" w14:textId="77777777" w:rsidR="007B3B6D" w:rsidRPr="007B3B6D" w:rsidRDefault="007B3B6D" w:rsidP="007B3B6D">
            <w:pPr>
              <w:tabs>
                <w:tab w:val="left" w:pos="475"/>
              </w:tabs>
              <w:jc w:val="both"/>
              <w:rPr>
                <w:rFonts w:ascii="GHEA Mariam" w:eastAsia="Calibri" w:hAnsi="GHEA Mariam"/>
                <w:color w:val="000000"/>
                <w:sz w:val="22"/>
                <w:szCs w:val="22"/>
              </w:rPr>
            </w:pPr>
            <w:r w:rsidRPr="007B3B6D">
              <w:rPr>
                <w:rFonts w:ascii="GHEA Mariam" w:eastAsia="Calibri" w:hAnsi="GHEA Mariam"/>
                <w:color w:val="000000"/>
                <w:sz w:val="22"/>
                <w:szCs w:val="22"/>
                <w:lang w:val="en-GB"/>
              </w:rPr>
              <w:t>Number of multicast routes: at least 118,000</w:t>
            </w:r>
          </w:p>
        </w:tc>
        <w:tc>
          <w:tcPr>
            <w:tcW w:w="393" w:type="pct"/>
            <w:vMerge/>
            <w:tcBorders>
              <w:left w:val="single" w:sz="4" w:space="0" w:color="auto"/>
              <w:right w:val="single" w:sz="4" w:space="0" w:color="auto"/>
            </w:tcBorders>
          </w:tcPr>
          <w:p w14:paraId="15FE9A3D" w14:textId="77777777" w:rsidR="007B3B6D" w:rsidRPr="007B3B6D" w:rsidRDefault="007B3B6D" w:rsidP="007B3B6D">
            <w:pPr>
              <w:tabs>
                <w:tab w:val="left" w:pos="475"/>
              </w:tabs>
              <w:jc w:val="both"/>
              <w:rPr>
                <w:rFonts w:ascii="GHEA Mariam" w:eastAsia="Calibri" w:hAnsi="GHEA Mariam"/>
                <w:color w:val="000000"/>
                <w:sz w:val="22"/>
                <w:szCs w:val="22"/>
                <w:lang w:val="en-GB"/>
              </w:rPr>
            </w:pPr>
          </w:p>
        </w:tc>
      </w:tr>
      <w:tr w:rsidR="007B3B6D" w:rsidRPr="007B3B6D" w14:paraId="1EBB4117" w14:textId="77777777" w:rsidTr="00406C08">
        <w:tc>
          <w:tcPr>
            <w:tcW w:w="239" w:type="pct"/>
            <w:vMerge/>
            <w:tcBorders>
              <w:left w:val="single" w:sz="4" w:space="0" w:color="auto"/>
              <w:right w:val="single" w:sz="4" w:space="0" w:color="auto"/>
            </w:tcBorders>
          </w:tcPr>
          <w:p w14:paraId="5496ECDE"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728" w:type="pct"/>
            <w:vMerge/>
            <w:tcBorders>
              <w:left w:val="single" w:sz="4" w:space="0" w:color="auto"/>
              <w:right w:val="single" w:sz="4" w:space="0" w:color="auto"/>
            </w:tcBorders>
            <w:vAlign w:val="center"/>
            <w:hideMark/>
          </w:tcPr>
          <w:p w14:paraId="3D09D565"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3641" w:type="pct"/>
            <w:tcBorders>
              <w:top w:val="single" w:sz="4" w:space="0" w:color="auto"/>
              <w:left w:val="single" w:sz="4" w:space="0" w:color="auto"/>
              <w:bottom w:val="single" w:sz="4" w:space="0" w:color="auto"/>
              <w:right w:val="single" w:sz="4" w:space="0" w:color="auto"/>
            </w:tcBorders>
            <w:vAlign w:val="center"/>
            <w:hideMark/>
          </w:tcPr>
          <w:p w14:paraId="3D4C47E0" w14:textId="77777777" w:rsidR="007B3B6D" w:rsidRPr="007B3B6D" w:rsidRDefault="007B3B6D" w:rsidP="007B3B6D">
            <w:pPr>
              <w:tabs>
                <w:tab w:val="left" w:pos="475"/>
              </w:tabs>
              <w:jc w:val="both"/>
              <w:rPr>
                <w:rFonts w:ascii="GHEA Mariam" w:eastAsia="Calibri" w:hAnsi="GHEA Mariam"/>
                <w:b/>
                <w:color w:val="000000"/>
                <w:sz w:val="22"/>
                <w:szCs w:val="22"/>
                <w:u w:val="single"/>
                <w:lang w:val="en-GB"/>
              </w:rPr>
            </w:pPr>
            <w:r w:rsidRPr="007B3B6D">
              <w:rPr>
                <w:rFonts w:ascii="GHEA Mariam" w:eastAsia="Calibri" w:hAnsi="GHEA Mariam"/>
                <w:b/>
                <w:sz w:val="22"/>
                <w:szCs w:val="22"/>
                <w:u w:val="single"/>
                <w:lang w:val="en-GB"/>
              </w:rPr>
              <w:t>Operating modes:</w:t>
            </w:r>
          </w:p>
          <w:p w14:paraId="326E4174" w14:textId="77777777" w:rsidR="007B3B6D" w:rsidRPr="007B3B6D" w:rsidRDefault="007B3B6D" w:rsidP="007B3B6D">
            <w:pPr>
              <w:tabs>
                <w:tab w:val="left" w:pos="475"/>
              </w:tabs>
              <w:jc w:val="both"/>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The switch should be able to operate both in stand-lone mode and under the control of software-defined network technology controllers as network fabric access layer switches</w:t>
            </w:r>
            <w:r w:rsidRPr="007B3B6D">
              <w:rPr>
                <w:rFonts w:ascii="Cambria Math" w:eastAsia="Calibri" w:hAnsi="Cambria Math" w:cs="Cambria Math"/>
                <w:color w:val="000000"/>
                <w:sz w:val="22"/>
                <w:szCs w:val="22"/>
                <w:lang w:val="en-GB"/>
              </w:rPr>
              <w:t>․</w:t>
            </w:r>
          </w:p>
          <w:p w14:paraId="4AD1DA41" w14:textId="77777777" w:rsidR="007B3B6D" w:rsidRPr="007B3B6D" w:rsidRDefault="007B3B6D" w:rsidP="007B3B6D">
            <w:pPr>
              <w:tabs>
                <w:tab w:val="left" w:pos="475"/>
              </w:tabs>
              <w:jc w:val="both"/>
              <w:rPr>
                <w:rFonts w:ascii="GHEA Mariam" w:eastAsia="Calibri" w:hAnsi="GHEA Mariam"/>
                <w:color w:val="000000"/>
                <w:sz w:val="22"/>
                <w:szCs w:val="22"/>
              </w:rPr>
            </w:pPr>
            <w:r w:rsidRPr="007B3B6D">
              <w:rPr>
                <w:rFonts w:ascii="GHEA Mariam" w:eastAsia="Calibri" w:hAnsi="GHEA Mariam"/>
                <w:color w:val="000000"/>
                <w:sz w:val="22"/>
                <w:szCs w:val="22"/>
                <w:lang w:val="en-GB"/>
              </w:rPr>
              <w:t>The switch should be able to operate also in fabric extender mode based on the IEEE 802.1BR standard.</w:t>
            </w:r>
          </w:p>
        </w:tc>
        <w:tc>
          <w:tcPr>
            <w:tcW w:w="393" w:type="pct"/>
            <w:vMerge/>
            <w:tcBorders>
              <w:left w:val="single" w:sz="4" w:space="0" w:color="auto"/>
              <w:right w:val="single" w:sz="4" w:space="0" w:color="auto"/>
            </w:tcBorders>
          </w:tcPr>
          <w:p w14:paraId="6FAEC4A8" w14:textId="77777777" w:rsidR="007B3B6D" w:rsidRPr="007B3B6D" w:rsidRDefault="007B3B6D" w:rsidP="007B3B6D">
            <w:pPr>
              <w:tabs>
                <w:tab w:val="left" w:pos="475"/>
              </w:tabs>
              <w:jc w:val="both"/>
              <w:rPr>
                <w:rFonts w:ascii="GHEA Mariam" w:eastAsia="Calibri" w:hAnsi="GHEA Mariam"/>
                <w:color w:val="000000"/>
                <w:sz w:val="22"/>
                <w:szCs w:val="22"/>
                <w:lang w:val="en-GB"/>
              </w:rPr>
            </w:pPr>
          </w:p>
        </w:tc>
      </w:tr>
      <w:tr w:rsidR="007B3B6D" w:rsidRPr="007B3B6D" w14:paraId="78E8996C" w14:textId="77777777" w:rsidTr="00406C08">
        <w:tc>
          <w:tcPr>
            <w:tcW w:w="239" w:type="pct"/>
            <w:vMerge/>
            <w:tcBorders>
              <w:left w:val="single" w:sz="4" w:space="0" w:color="auto"/>
              <w:bottom w:val="single" w:sz="4" w:space="0" w:color="auto"/>
              <w:right w:val="single" w:sz="4" w:space="0" w:color="auto"/>
            </w:tcBorders>
          </w:tcPr>
          <w:p w14:paraId="10BCE41A"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728" w:type="pct"/>
            <w:vMerge/>
            <w:tcBorders>
              <w:left w:val="single" w:sz="4" w:space="0" w:color="auto"/>
              <w:bottom w:val="single" w:sz="4" w:space="0" w:color="auto"/>
              <w:right w:val="single" w:sz="4" w:space="0" w:color="auto"/>
            </w:tcBorders>
            <w:vAlign w:val="center"/>
          </w:tcPr>
          <w:p w14:paraId="39877DA1" w14:textId="77777777" w:rsidR="007B3B6D" w:rsidRPr="007B3B6D" w:rsidRDefault="007B3B6D" w:rsidP="007B3B6D">
            <w:pPr>
              <w:autoSpaceDE w:val="0"/>
              <w:autoSpaceDN w:val="0"/>
              <w:adjustRightInd w:val="0"/>
              <w:jc w:val="center"/>
              <w:rPr>
                <w:rFonts w:ascii="GHEA Mariam" w:eastAsia="Calibri" w:hAnsi="GHEA Mariam"/>
                <w:sz w:val="22"/>
                <w:szCs w:val="22"/>
                <w:lang w:val="en-GB"/>
              </w:rPr>
            </w:pPr>
          </w:p>
        </w:tc>
        <w:tc>
          <w:tcPr>
            <w:tcW w:w="3641" w:type="pct"/>
            <w:tcBorders>
              <w:top w:val="single" w:sz="4" w:space="0" w:color="auto"/>
              <w:left w:val="single" w:sz="4" w:space="0" w:color="auto"/>
              <w:bottom w:val="single" w:sz="4" w:space="0" w:color="auto"/>
              <w:right w:val="single" w:sz="4" w:space="0" w:color="auto"/>
            </w:tcBorders>
            <w:vAlign w:val="center"/>
          </w:tcPr>
          <w:p w14:paraId="1DEB6E92" w14:textId="77777777" w:rsidR="007B3B6D" w:rsidRPr="007B3B6D" w:rsidRDefault="007B3B6D" w:rsidP="007B3B6D">
            <w:pPr>
              <w:widowControl w:val="0"/>
              <w:autoSpaceDE w:val="0"/>
              <w:autoSpaceDN w:val="0"/>
              <w:adjustRightInd w:val="0"/>
              <w:ind w:left="6"/>
              <w:rPr>
                <w:rFonts w:ascii="GHEA Mariam" w:hAnsi="GHEA Mariam"/>
                <w:sz w:val="22"/>
                <w:szCs w:val="22"/>
              </w:rPr>
            </w:pPr>
            <w:r w:rsidRPr="007B3B6D">
              <w:rPr>
                <w:rFonts w:ascii="GHEA Mariam" w:hAnsi="GHEA Mariam"/>
                <w:sz w:val="22"/>
                <w:szCs w:val="22"/>
              </w:rPr>
              <w:t>3-year of manufacturer’s official warranty</w:t>
            </w:r>
          </w:p>
        </w:tc>
        <w:tc>
          <w:tcPr>
            <w:tcW w:w="393" w:type="pct"/>
            <w:vMerge/>
            <w:tcBorders>
              <w:left w:val="single" w:sz="4" w:space="0" w:color="auto"/>
              <w:bottom w:val="single" w:sz="4" w:space="0" w:color="auto"/>
              <w:right w:val="single" w:sz="4" w:space="0" w:color="auto"/>
            </w:tcBorders>
          </w:tcPr>
          <w:p w14:paraId="6BFD8BC9" w14:textId="77777777" w:rsidR="007B3B6D" w:rsidRPr="007B3B6D" w:rsidRDefault="007B3B6D" w:rsidP="007B3B6D">
            <w:pPr>
              <w:tabs>
                <w:tab w:val="left" w:pos="475"/>
              </w:tabs>
              <w:jc w:val="both"/>
              <w:rPr>
                <w:rFonts w:ascii="GHEA Mariam" w:eastAsia="Calibri" w:hAnsi="GHEA Mariam"/>
                <w:color w:val="000000"/>
                <w:sz w:val="22"/>
                <w:szCs w:val="22"/>
                <w:lang w:val="en-GB"/>
              </w:rPr>
            </w:pPr>
          </w:p>
        </w:tc>
      </w:tr>
      <w:tr w:rsidR="007B3B6D" w:rsidRPr="007B3B6D" w14:paraId="29591C21" w14:textId="77777777" w:rsidTr="00406C08">
        <w:tc>
          <w:tcPr>
            <w:tcW w:w="239" w:type="pct"/>
            <w:tcBorders>
              <w:left w:val="single" w:sz="4" w:space="0" w:color="auto"/>
              <w:bottom w:val="single" w:sz="4" w:space="0" w:color="auto"/>
              <w:right w:val="single" w:sz="4" w:space="0" w:color="auto"/>
            </w:tcBorders>
            <w:vAlign w:val="center"/>
          </w:tcPr>
          <w:p w14:paraId="0E52CABC" w14:textId="77777777" w:rsidR="007B3B6D" w:rsidRPr="007B3B6D" w:rsidRDefault="007B3B6D" w:rsidP="0094065A">
            <w:pPr>
              <w:numPr>
                <w:ilvl w:val="0"/>
                <w:numId w:val="64"/>
              </w:numPr>
              <w:autoSpaceDE w:val="0"/>
              <w:autoSpaceDN w:val="0"/>
              <w:adjustRightInd w:val="0"/>
              <w:spacing w:after="200" w:line="276" w:lineRule="auto"/>
              <w:contextualSpacing/>
              <w:rPr>
                <w:rFonts w:ascii="GHEA Mariam" w:eastAsia="Calibri" w:hAnsi="GHEA Mariam"/>
                <w:sz w:val="22"/>
                <w:szCs w:val="22"/>
              </w:rPr>
            </w:pPr>
          </w:p>
        </w:tc>
        <w:tc>
          <w:tcPr>
            <w:tcW w:w="728" w:type="pct"/>
            <w:tcBorders>
              <w:left w:val="single" w:sz="4" w:space="0" w:color="auto"/>
              <w:bottom w:val="single" w:sz="4" w:space="0" w:color="auto"/>
              <w:right w:val="single" w:sz="4" w:space="0" w:color="auto"/>
            </w:tcBorders>
            <w:vAlign w:val="center"/>
          </w:tcPr>
          <w:p w14:paraId="23A8D094" w14:textId="77777777" w:rsidR="007B3B6D" w:rsidRPr="00FF7ABF" w:rsidRDefault="007B3B6D" w:rsidP="007B3B6D">
            <w:pPr>
              <w:autoSpaceDE w:val="0"/>
              <w:autoSpaceDN w:val="0"/>
              <w:adjustRightInd w:val="0"/>
              <w:jc w:val="center"/>
              <w:rPr>
                <w:rFonts w:ascii="GHEA Mariam" w:eastAsia="Calibri" w:hAnsi="GHEA Mariam"/>
                <w:b/>
                <w:sz w:val="22"/>
                <w:szCs w:val="22"/>
                <w:lang w:val="en-GB"/>
              </w:rPr>
            </w:pPr>
            <w:proofErr w:type="spellStart"/>
            <w:r w:rsidRPr="00FF7ABF">
              <w:rPr>
                <w:rFonts w:ascii="GHEA Mariam" w:eastAsia="Calibri" w:hAnsi="GHEA Mariam"/>
                <w:b/>
                <w:sz w:val="22"/>
                <w:szCs w:val="22"/>
                <w:lang w:val="en-GB"/>
              </w:rPr>
              <w:t>Գունավոր</w:t>
            </w:r>
            <w:proofErr w:type="spellEnd"/>
            <w:r w:rsidRPr="00FF7ABF">
              <w:rPr>
                <w:rFonts w:ascii="GHEA Mariam" w:eastAsia="Calibri" w:hAnsi="GHEA Mariam"/>
                <w:b/>
                <w:sz w:val="22"/>
                <w:szCs w:val="22"/>
                <w:lang w:val="en-GB"/>
              </w:rPr>
              <w:t xml:space="preserve"> </w:t>
            </w:r>
            <w:proofErr w:type="spellStart"/>
            <w:r w:rsidRPr="00FF7ABF">
              <w:rPr>
                <w:rFonts w:ascii="GHEA Mariam" w:eastAsia="Calibri" w:hAnsi="GHEA Mariam"/>
                <w:b/>
                <w:sz w:val="22"/>
                <w:szCs w:val="22"/>
                <w:lang w:val="en-GB"/>
              </w:rPr>
              <w:t>բազմաֆունկցիոնալ</w:t>
            </w:r>
            <w:proofErr w:type="spellEnd"/>
            <w:r w:rsidRPr="00FF7ABF">
              <w:rPr>
                <w:rFonts w:ascii="GHEA Mariam" w:eastAsia="Calibri" w:hAnsi="GHEA Mariam"/>
                <w:b/>
                <w:sz w:val="22"/>
                <w:szCs w:val="22"/>
                <w:lang w:val="en-GB"/>
              </w:rPr>
              <w:t xml:space="preserve"> </w:t>
            </w:r>
            <w:proofErr w:type="spellStart"/>
            <w:r w:rsidRPr="00FF7ABF">
              <w:rPr>
                <w:rFonts w:ascii="GHEA Mariam" w:eastAsia="Calibri" w:hAnsi="GHEA Mariam"/>
                <w:b/>
                <w:sz w:val="22"/>
                <w:szCs w:val="22"/>
                <w:lang w:val="en-GB"/>
              </w:rPr>
              <w:t>լազերային</w:t>
            </w:r>
            <w:proofErr w:type="spellEnd"/>
            <w:r w:rsidRPr="00FF7ABF">
              <w:rPr>
                <w:rFonts w:ascii="GHEA Mariam" w:eastAsia="Calibri" w:hAnsi="GHEA Mariam"/>
                <w:b/>
                <w:sz w:val="22"/>
                <w:szCs w:val="22"/>
                <w:lang w:val="en-GB"/>
              </w:rPr>
              <w:t xml:space="preserve"> </w:t>
            </w:r>
            <w:proofErr w:type="spellStart"/>
            <w:r w:rsidRPr="00FF7ABF">
              <w:rPr>
                <w:rFonts w:ascii="GHEA Mariam" w:eastAsia="Calibri" w:hAnsi="GHEA Mariam"/>
                <w:b/>
                <w:sz w:val="22"/>
                <w:szCs w:val="22"/>
                <w:lang w:val="en-GB"/>
              </w:rPr>
              <w:t>տպագրության</w:t>
            </w:r>
            <w:proofErr w:type="spellEnd"/>
            <w:r w:rsidRPr="00FF7ABF">
              <w:rPr>
                <w:rFonts w:ascii="GHEA Mariam" w:eastAsia="Calibri" w:hAnsi="GHEA Mariam"/>
                <w:b/>
                <w:sz w:val="22"/>
                <w:szCs w:val="22"/>
                <w:lang w:val="en-GB"/>
              </w:rPr>
              <w:t xml:space="preserve"> </w:t>
            </w:r>
            <w:proofErr w:type="spellStart"/>
            <w:r w:rsidRPr="00FF7ABF">
              <w:rPr>
                <w:rFonts w:ascii="GHEA Mariam" w:eastAsia="Calibri" w:hAnsi="GHEA Mariam"/>
                <w:b/>
                <w:sz w:val="22"/>
                <w:szCs w:val="22"/>
                <w:lang w:val="en-GB"/>
              </w:rPr>
              <w:t>սարք</w:t>
            </w:r>
            <w:proofErr w:type="spellEnd"/>
            <w:r w:rsidRPr="00FF7ABF">
              <w:rPr>
                <w:rFonts w:ascii="GHEA Mariam" w:eastAsia="Calibri" w:hAnsi="GHEA Mariam"/>
                <w:b/>
                <w:sz w:val="22"/>
                <w:szCs w:val="22"/>
                <w:lang w:val="en-GB"/>
              </w:rPr>
              <w:t xml:space="preserve"> </w:t>
            </w:r>
          </w:p>
          <w:p w14:paraId="19384393" w14:textId="76472D7B" w:rsidR="007B3B6D" w:rsidRPr="007B3B6D" w:rsidRDefault="007B3B6D" w:rsidP="007B3B6D">
            <w:pPr>
              <w:autoSpaceDE w:val="0"/>
              <w:autoSpaceDN w:val="0"/>
              <w:adjustRightInd w:val="0"/>
              <w:jc w:val="center"/>
              <w:rPr>
                <w:rFonts w:ascii="GHEA Mariam" w:eastAsia="Calibri" w:hAnsi="GHEA Mariam"/>
                <w:b/>
                <w:sz w:val="22"/>
                <w:szCs w:val="22"/>
                <w:lang w:val="en-GB"/>
              </w:rPr>
            </w:pPr>
            <w:r w:rsidRPr="00FF7ABF">
              <w:rPr>
                <w:rFonts w:ascii="GHEA Mariam" w:eastAsia="Calibri" w:hAnsi="GHEA Mariam"/>
                <w:b/>
                <w:sz w:val="22"/>
                <w:szCs w:val="22"/>
                <w:lang w:val="en-GB"/>
              </w:rPr>
              <w:t>(</w:t>
            </w:r>
            <w:proofErr w:type="spellStart"/>
            <w:r w:rsidRPr="007B3B6D">
              <w:rPr>
                <w:rFonts w:ascii="GHEA Mariam" w:eastAsia="Calibri" w:hAnsi="GHEA Mariam"/>
                <w:b/>
                <w:sz w:val="22"/>
                <w:szCs w:val="22"/>
                <w:lang w:val="en-GB"/>
              </w:rPr>
              <w:t>Color</w:t>
            </w:r>
            <w:proofErr w:type="spellEnd"/>
            <w:r w:rsidRPr="007B3B6D">
              <w:rPr>
                <w:rFonts w:ascii="GHEA Mariam" w:eastAsia="Calibri" w:hAnsi="GHEA Mariam"/>
                <w:b/>
                <w:sz w:val="22"/>
                <w:szCs w:val="22"/>
                <w:lang w:val="en-GB"/>
              </w:rPr>
              <w:t xml:space="preserve"> multifunctional laser printing device</w:t>
            </w:r>
            <w:r w:rsidRPr="00FF7ABF">
              <w:rPr>
                <w:rFonts w:ascii="GHEA Mariam" w:eastAsia="Calibri" w:hAnsi="GHEA Mariam"/>
                <w:b/>
                <w:sz w:val="22"/>
                <w:szCs w:val="22"/>
                <w:lang w:val="en-GB"/>
              </w:rPr>
              <w:t>)</w:t>
            </w:r>
          </w:p>
        </w:tc>
        <w:tc>
          <w:tcPr>
            <w:tcW w:w="3641" w:type="pct"/>
            <w:tcBorders>
              <w:top w:val="single" w:sz="4" w:space="0" w:color="auto"/>
              <w:left w:val="single" w:sz="4" w:space="0" w:color="auto"/>
              <w:bottom w:val="single" w:sz="4" w:space="0" w:color="auto"/>
              <w:right w:val="single" w:sz="4" w:space="0" w:color="auto"/>
            </w:tcBorders>
          </w:tcPr>
          <w:p w14:paraId="1E851780" w14:textId="77777777" w:rsidR="007B3B6D" w:rsidRPr="007B3B6D" w:rsidRDefault="007B3B6D" w:rsidP="007B3B6D">
            <w:pPr>
              <w:spacing w:after="160" w:line="259" w:lineRule="auto"/>
              <w:rPr>
                <w:rFonts w:ascii="GHEA Mariam" w:eastAsia="Calibri" w:hAnsi="GHEA Mariam"/>
                <w:sz w:val="22"/>
                <w:szCs w:val="22"/>
              </w:rPr>
            </w:pPr>
            <w:r w:rsidRPr="007B3B6D">
              <w:rPr>
                <w:rFonts w:ascii="GHEA Mariam" w:eastAsia="Calibri" w:hAnsi="GHEA Mariam"/>
                <w:sz w:val="22"/>
                <w:szCs w:val="22"/>
              </w:rPr>
              <w:t>A3 color multifunctional laser printing device</w:t>
            </w:r>
          </w:p>
          <w:p w14:paraId="72E34CB5" w14:textId="77777777" w:rsidR="007B3B6D" w:rsidRPr="007B3B6D" w:rsidRDefault="007B3B6D" w:rsidP="007B3B6D">
            <w:pPr>
              <w:spacing w:after="160" w:line="259" w:lineRule="auto"/>
              <w:rPr>
                <w:rFonts w:ascii="GHEA Mariam" w:eastAsia="Calibri" w:hAnsi="GHEA Mariam"/>
                <w:sz w:val="22"/>
                <w:szCs w:val="22"/>
              </w:rPr>
            </w:pPr>
            <w:r w:rsidRPr="007B3B6D">
              <w:rPr>
                <w:rFonts w:ascii="GHEA Mariam" w:eastAsia="Calibri" w:hAnsi="GHEA Mariam"/>
                <w:b/>
                <w:bCs/>
                <w:sz w:val="22"/>
                <w:szCs w:val="22"/>
              </w:rPr>
              <w:t>Print speed:</w:t>
            </w:r>
            <w:r w:rsidRPr="007B3B6D">
              <w:rPr>
                <w:rFonts w:ascii="GHEA Mariam" w:eastAsia="Calibri" w:hAnsi="GHEA Mariam"/>
                <w:sz w:val="22"/>
                <w:szCs w:val="22"/>
              </w:rPr>
              <w:t xml:space="preserve"> at least 30 pages per minute for A4 color pages; </w:t>
            </w:r>
          </w:p>
          <w:p w14:paraId="1502B956" w14:textId="77777777" w:rsidR="007B3B6D" w:rsidRPr="007B3B6D" w:rsidRDefault="007B3B6D" w:rsidP="007B3B6D">
            <w:pPr>
              <w:spacing w:after="160" w:line="259" w:lineRule="auto"/>
              <w:rPr>
                <w:rFonts w:ascii="GHEA Mariam" w:eastAsia="Calibri" w:hAnsi="GHEA Mariam"/>
                <w:sz w:val="22"/>
                <w:szCs w:val="22"/>
              </w:rPr>
            </w:pPr>
            <w:r w:rsidRPr="007B3B6D">
              <w:rPr>
                <w:rFonts w:ascii="GHEA Mariam" w:eastAsia="Calibri" w:hAnsi="GHEA Mariam"/>
                <w:sz w:val="22"/>
                <w:szCs w:val="22"/>
              </w:rPr>
              <w:t>15 pages per minute for A3 color pages.</w:t>
            </w:r>
          </w:p>
          <w:p w14:paraId="248CDC34" w14:textId="77777777" w:rsidR="007B3B6D" w:rsidRPr="007B3B6D" w:rsidRDefault="007B3B6D" w:rsidP="007B3B6D">
            <w:pPr>
              <w:spacing w:after="160" w:line="259" w:lineRule="auto"/>
              <w:rPr>
                <w:rFonts w:ascii="GHEA Mariam" w:eastAsia="Calibri" w:hAnsi="GHEA Mariam"/>
                <w:b/>
                <w:sz w:val="22"/>
                <w:szCs w:val="22"/>
              </w:rPr>
            </w:pPr>
            <w:r w:rsidRPr="007B3B6D">
              <w:rPr>
                <w:rFonts w:ascii="GHEA Mariam" w:eastAsia="Calibri" w:hAnsi="GHEA Mariam"/>
                <w:b/>
                <w:sz w:val="22"/>
                <w:szCs w:val="22"/>
              </w:rPr>
              <w:t>Device must have:</w:t>
            </w:r>
          </w:p>
          <w:p w14:paraId="4AE88710"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Print resolution of at least 1200 x 1200 dpi</w:t>
            </w:r>
          </w:p>
          <w:p w14:paraId="5592584A"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256 gradations of copy colors, multicopy mode from 1-9999 copies,</w:t>
            </w:r>
          </w:p>
          <w:p w14:paraId="6A51E2CD"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Integrated duplex module for double sided printing supporting media weight of 60-250</w:t>
            </w:r>
            <w:r w:rsidRPr="007B3B6D">
              <w:rPr>
                <w:rFonts w:ascii="GHEA Mariam" w:eastAsia="Calibri" w:hAnsi="GHEA Mariam"/>
                <w:color w:val="000000"/>
                <w:sz w:val="22"/>
                <w:szCs w:val="22"/>
              </w:rPr>
              <w:t xml:space="preserve"> g/m²</w:t>
            </w:r>
          </w:p>
          <w:p w14:paraId="6276BD18"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at least 10-inch color touch-screen control panel</w:t>
            </w:r>
          </w:p>
          <w:p w14:paraId="00412DC5"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8Gb system memory,</w:t>
            </w:r>
          </w:p>
          <w:p w14:paraId="5F858F31"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250Gb SSD storage for job storage</w:t>
            </w:r>
          </w:p>
          <w:p w14:paraId="21D34696"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USB 2.0 and Gigabit ethernet interfaces</w:t>
            </w:r>
          </w:p>
          <w:p w14:paraId="4147AD0D"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 xml:space="preserve">2x 500 sheets of </w:t>
            </w:r>
            <w:r w:rsidRPr="007B3B6D">
              <w:rPr>
                <w:rFonts w:ascii="GHEA Mariam" w:eastAsia="Calibri" w:hAnsi="GHEA Mariam"/>
                <w:color w:val="000000"/>
                <w:sz w:val="22"/>
                <w:szCs w:val="22"/>
                <w:shd w:val="clear" w:color="auto" w:fill="FFFFFF"/>
              </w:rPr>
              <w:t xml:space="preserve">A3 </w:t>
            </w:r>
            <w:r w:rsidRPr="007B3B6D">
              <w:rPr>
                <w:rFonts w:ascii="GHEA Mariam" w:eastAsia="Calibri" w:hAnsi="GHEA Mariam"/>
                <w:sz w:val="22"/>
                <w:szCs w:val="22"/>
              </w:rPr>
              <w:t>paper trays supporting media weight of 60-250</w:t>
            </w:r>
            <w:r w:rsidRPr="007B3B6D">
              <w:rPr>
                <w:rFonts w:ascii="GHEA Mariam" w:eastAsia="Calibri" w:hAnsi="GHEA Mariam"/>
                <w:color w:val="000000"/>
                <w:sz w:val="22"/>
                <w:szCs w:val="22"/>
              </w:rPr>
              <w:t xml:space="preserve"> g/m²</w:t>
            </w:r>
          </w:p>
          <w:p w14:paraId="75C6AD47"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 xml:space="preserve">Manual tray for 150 sheets of </w:t>
            </w:r>
            <w:r w:rsidRPr="007B3B6D">
              <w:rPr>
                <w:rFonts w:ascii="GHEA Mariam" w:eastAsia="Calibri" w:hAnsi="GHEA Mariam"/>
                <w:color w:val="000000"/>
                <w:sz w:val="22"/>
                <w:szCs w:val="22"/>
                <w:shd w:val="clear" w:color="auto" w:fill="FFFFFF"/>
              </w:rPr>
              <w:t xml:space="preserve">A3 </w:t>
            </w:r>
            <w:r w:rsidRPr="007B3B6D">
              <w:rPr>
                <w:rFonts w:ascii="GHEA Mariam" w:eastAsia="Calibri" w:hAnsi="GHEA Mariam"/>
                <w:sz w:val="22"/>
                <w:szCs w:val="22"/>
              </w:rPr>
              <w:t xml:space="preserve">paper </w:t>
            </w:r>
            <w:r w:rsidRPr="007B3B6D">
              <w:rPr>
                <w:rFonts w:ascii="GHEA Mariam" w:eastAsia="Calibri" w:hAnsi="GHEA Mariam"/>
                <w:color w:val="000000"/>
                <w:sz w:val="22"/>
                <w:szCs w:val="22"/>
                <w:shd w:val="clear" w:color="auto" w:fill="FFFFFF"/>
              </w:rPr>
              <w:t>60-300 g/m²</w:t>
            </w:r>
          </w:p>
          <w:p w14:paraId="61F269A9"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Output capacity of 250 sheets</w:t>
            </w:r>
          </w:p>
          <w:p w14:paraId="2BCC75C0"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Automatic document feeder for automatic double-sided scan and copy of A5-A3 originals with media weight of 50-160</w:t>
            </w:r>
            <w:r w:rsidRPr="007B3B6D">
              <w:rPr>
                <w:rFonts w:ascii="GHEA Mariam" w:eastAsia="Calibri" w:hAnsi="GHEA Mariam"/>
                <w:color w:val="000000"/>
                <w:sz w:val="22"/>
                <w:szCs w:val="22"/>
              </w:rPr>
              <w:t xml:space="preserve"> g/m², for at least 100 pages, and scan speed of at least 100 color pages per minute,</w:t>
            </w:r>
          </w:p>
          <w:p w14:paraId="5DCE1C2B"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lastRenderedPageBreak/>
              <w:t>Flatbed A3 scanner,</w:t>
            </w:r>
          </w:p>
          <w:p w14:paraId="471B7A28"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color w:val="000000"/>
                <w:sz w:val="22"/>
                <w:szCs w:val="22"/>
              </w:rPr>
              <w:t>scan and copy resolution 600x600dpi,</w:t>
            </w:r>
          </w:p>
          <w:p w14:paraId="042A36E3"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 xml:space="preserve">Built-in Scan-to-email; Scan-to-SMB; Scan-to-FTP; Scan-to-USB functionalities and be able to save scan jobs in file formats such as JPEG, TIFF, PDF, Encrypted PDF </w:t>
            </w:r>
          </w:p>
          <w:p w14:paraId="62885A96"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Originals zooming functionality with range of 25-400% in steps of 0.1%</w:t>
            </w:r>
          </w:p>
          <w:p w14:paraId="24080835"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 xml:space="preserve">Monthly recommended duty cycle of at least 25,000 pages, </w:t>
            </w:r>
          </w:p>
          <w:p w14:paraId="632F9951"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 xml:space="preserve">Toner fixing technology on the paper without using and oil, </w:t>
            </w:r>
          </w:p>
          <w:p w14:paraId="34199DE1"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1 set of toners (all four colors – can, magenta, yellow, black) each for approximately 26,000 printouts considering 5% print coverage of A4 paper</w:t>
            </w:r>
          </w:p>
          <w:p w14:paraId="55CA9854"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Cabinet-stand from the same manufacturer</w:t>
            </w:r>
          </w:p>
          <w:p w14:paraId="5842B551"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Power cable, electronic or paper documentation such as user guide, operation guide, etc.</w:t>
            </w:r>
          </w:p>
          <w:p w14:paraId="1232C65C" w14:textId="77777777" w:rsidR="007B3B6D" w:rsidRPr="007B3B6D" w:rsidRDefault="007B3B6D" w:rsidP="007B3B6D">
            <w:pPr>
              <w:spacing w:after="160" w:line="259" w:lineRule="auto"/>
              <w:rPr>
                <w:rFonts w:ascii="GHEA Mariam" w:eastAsia="Calibri" w:hAnsi="GHEA Mariam"/>
                <w:b/>
                <w:sz w:val="22"/>
                <w:szCs w:val="22"/>
              </w:rPr>
            </w:pPr>
            <w:r w:rsidRPr="007B3B6D">
              <w:rPr>
                <w:rFonts w:ascii="GHEA Mariam" w:eastAsia="Calibri" w:hAnsi="GHEA Mariam"/>
                <w:b/>
                <w:sz w:val="22"/>
                <w:szCs w:val="22"/>
              </w:rPr>
              <w:t>Device must support:</w:t>
            </w:r>
          </w:p>
          <w:p w14:paraId="40F07A68"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color w:val="000000"/>
                <w:sz w:val="22"/>
                <w:szCs w:val="22"/>
                <w:shd w:val="clear" w:color="auto" w:fill="FFFFFF"/>
              </w:rPr>
              <w:t>220-240V 50Hz</w:t>
            </w:r>
          </w:p>
          <w:p w14:paraId="6494D074"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TCP/IP v4 and v6, HTTP(s), SNMP, SMB protocols</w:t>
            </w:r>
          </w:p>
          <w:p w14:paraId="3C0DE8D4"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PCL 6; PCL 5c; PostScript 3; XPS languages</w:t>
            </w:r>
          </w:p>
          <w:p w14:paraId="7CA9DC10"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Windows 7, 8.1, 10, Windows Server 2012, 2016, 2019, MacOS, Linux operating systems</w:t>
            </w:r>
          </w:p>
          <w:p w14:paraId="1B6C43DB"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 xml:space="preserve">802.1X, SSL3, IPsec, TLS1.2, IP filtering, port blocking, </w:t>
            </w:r>
          </w:p>
          <w:p w14:paraId="2373EDB8"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User authentication; Authentication log; Secure print;</w:t>
            </w:r>
          </w:p>
          <w:p w14:paraId="3173786C" w14:textId="77777777" w:rsidR="007B3B6D" w:rsidRPr="007B3B6D" w:rsidRDefault="007B3B6D" w:rsidP="0094065A">
            <w:pPr>
              <w:numPr>
                <w:ilvl w:val="0"/>
                <w:numId w:val="66"/>
              </w:numPr>
              <w:spacing w:after="160" w:line="259" w:lineRule="auto"/>
              <w:contextualSpacing/>
              <w:rPr>
                <w:rFonts w:ascii="GHEA Mariam" w:eastAsia="Calibri" w:hAnsi="GHEA Mariam"/>
                <w:sz w:val="22"/>
                <w:szCs w:val="22"/>
              </w:rPr>
            </w:pPr>
            <w:r w:rsidRPr="007B3B6D">
              <w:rPr>
                <w:rFonts w:ascii="GHEA Mariam" w:eastAsia="Calibri" w:hAnsi="GHEA Mariam"/>
                <w:sz w:val="22"/>
                <w:szCs w:val="22"/>
              </w:rPr>
              <w:t>Hard drive data encryption (AES 256)</w:t>
            </w:r>
          </w:p>
          <w:p w14:paraId="35DF9323" w14:textId="77777777" w:rsidR="007B3B6D" w:rsidRPr="007B3B6D" w:rsidRDefault="007B3B6D" w:rsidP="007B3B6D">
            <w:pPr>
              <w:widowControl w:val="0"/>
              <w:autoSpaceDE w:val="0"/>
              <w:autoSpaceDN w:val="0"/>
              <w:adjustRightInd w:val="0"/>
              <w:ind w:left="6"/>
              <w:rPr>
                <w:rFonts w:ascii="GHEA Mariam" w:hAnsi="GHEA Mariam"/>
                <w:sz w:val="22"/>
                <w:szCs w:val="22"/>
                <w:lang w:eastAsia="ru-RU"/>
              </w:rPr>
            </w:pPr>
          </w:p>
        </w:tc>
        <w:tc>
          <w:tcPr>
            <w:tcW w:w="393" w:type="pct"/>
            <w:tcBorders>
              <w:left w:val="single" w:sz="4" w:space="0" w:color="auto"/>
              <w:bottom w:val="single" w:sz="4" w:space="0" w:color="auto"/>
              <w:right w:val="single" w:sz="4" w:space="0" w:color="auto"/>
            </w:tcBorders>
          </w:tcPr>
          <w:p w14:paraId="5D1C7FA1" w14:textId="77777777" w:rsidR="007B3B6D" w:rsidRPr="007B3B6D" w:rsidRDefault="007B3B6D" w:rsidP="007B3B6D">
            <w:pPr>
              <w:tabs>
                <w:tab w:val="left" w:pos="475"/>
              </w:tabs>
              <w:jc w:val="center"/>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lastRenderedPageBreak/>
              <w:t>2</w:t>
            </w:r>
          </w:p>
        </w:tc>
      </w:tr>
      <w:tr w:rsidR="007B3B6D" w:rsidRPr="007B3B6D" w14:paraId="372293C8" w14:textId="77777777" w:rsidTr="00406C08">
        <w:tc>
          <w:tcPr>
            <w:tcW w:w="239" w:type="pct"/>
            <w:tcBorders>
              <w:left w:val="single" w:sz="4" w:space="0" w:color="auto"/>
              <w:bottom w:val="single" w:sz="4" w:space="0" w:color="auto"/>
              <w:right w:val="single" w:sz="4" w:space="0" w:color="auto"/>
            </w:tcBorders>
            <w:vAlign w:val="center"/>
          </w:tcPr>
          <w:p w14:paraId="5A98F341" w14:textId="77777777" w:rsidR="007B3B6D" w:rsidRPr="007B3B6D" w:rsidRDefault="007B3B6D" w:rsidP="0094065A">
            <w:pPr>
              <w:numPr>
                <w:ilvl w:val="0"/>
                <w:numId w:val="64"/>
              </w:numPr>
              <w:autoSpaceDE w:val="0"/>
              <w:autoSpaceDN w:val="0"/>
              <w:adjustRightInd w:val="0"/>
              <w:spacing w:after="200" w:line="276" w:lineRule="auto"/>
              <w:contextualSpacing/>
              <w:rPr>
                <w:rFonts w:ascii="GHEA Mariam" w:eastAsia="Calibri" w:hAnsi="GHEA Mariam"/>
                <w:sz w:val="22"/>
                <w:szCs w:val="22"/>
                <w:lang w:val="ru-RU"/>
              </w:rPr>
            </w:pPr>
          </w:p>
        </w:tc>
        <w:tc>
          <w:tcPr>
            <w:tcW w:w="728" w:type="pct"/>
            <w:tcBorders>
              <w:left w:val="single" w:sz="4" w:space="0" w:color="auto"/>
              <w:bottom w:val="single" w:sz="4" w:space="0" w:color="auto"/>
              <w:right w:val="single" w:sz="4" w:space="0" w:color="auto"/>
            </w:tcBorders>
            <w:vAlign w:val="center"/>
          </w:tcPr>
          <w:p w14:paraId="38B8F994" w14:textId="7012F19A" w:rsidR="007B3B6D" w:rsidRPr="007B3B6D" w:rsidRDefault="007B3B6D" w:rsidP="007B3B6D">
            <w:pPr>
              <w:autoSpaceDE w:val="0"/>
              <w:autoSpaceDN w:val="0"/>
              <w:adjustRightInd w:val="0"/>
              <w:jc w:val="center"/>
              <w:rPr>
                <w:rFonts w:ascii="GHEA Mariam" w:eastAsia="Calibri" w:hAnsi="GHEA Mariam"/>
                <w:b/>
                <w:sz w:val="22"/>
                <w:szCs w:val="22"/>
                <w:lang w:val="en-GB"/>
              </w:rPr>
            </w:pPr>
            <w:r w:rsidRPr="00FF7ABF">
              <w:rPr>
                <w:rFonts w:ascii="GHEA Mariam" w:eastAsia="Calibri" w:hAnsi="GHEA Mariam"/>
                <w:b/>
                <w:sz w:val="22"/>
                <w:szCs w:val="22"/>
                <w:lang w:val="hy-AM"/>
              </w:rPr>
              <w:t xml:space="preserve">Դյուրակիր համակարգիչ </w:t>
            </w:r>
            <w:r w:rsidRPr="00FF7ABF">
              <w:rPr>
                <w:rFonts w:ascii="GHEA Mariam" w:eastAsia="Calibri" w:hAnsi="GHEA Mariam"/>
                <w:b/>
                <w:sz w:val="22"/>
                <w:szCs w:val="22"/>
              </w:rPr>
              <w:t>(</w:t>
            </w:r>
            <w:r w:rsidRPr="007B3B6D">
              <w:rPr>
                <w:rFonts w:ascii="GHEA Mariam" w:eastAsia="Calibri" w:hAnsi="GHEA Mariam"/>
                <w:b/>
                <w:sz w:val="22"/>
                <w:szCs w:val="22"/>
                <w:lang w:val="en-GB"/>
              </w:rPr>
              <w:t>Notebook</w:t>
            </w:r>
            <w:r w:rsidRPr="00FF7ABF">
              <w:rPr>
                <w:rFonts w:ascii="GHEA Mariam" w:eastAsia="Calibri" w:hAnsi="GHEA Mariam"/>
                <w:b/>
                <w:sz w:val="22"/>
                <w:szCs w:val="22"/>
                <w:lang w:val="en-GB"/>
              </w:rPr>
              <w:t>)</w:t>
            </w:r>
          </w:p>
        </w:tc>
        <w:tc>
          <w:tcPr>
            <w:tcW w:w="3641" w:type="pct"/>
            <w:tcBorders>
              <w:top w:val="single" w:sz="4" w:space="0" w:color="auto"/>
              <w:left w:val="single" w:sz="4" w:space="0" w:color="auto"/>
              <w:bottom w:val="single" w:sz="4" w:space="0" w:color="auto"/>
              <w:right w:val="single" w:sz="4" w:space="0" w:color="auto"/>
            </w:tcBorders>
          </w:tcPr>
          <w:p w14:paraId="2B4B6B00"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r w:rsidRPr="007B3B6D">
              <w:rPr>
                <w:rFonts w:ascii="GHEA Mariam" w:eastAsia="Calibri" w:hAnsi="GHEA Mariam"/>
                <w:sz w:val="22"/>
                <w:szCs w:val="22"/>
                <w:shd w:val="clear" w:color="auto" w:fill="FFFFFF"/>
              </w:rPr>
              <w:t>Apple M1 chip with 8-core CPU with 4 performance cores and 4 efficiency cores, 8-core GPU, 16-core Neural Engine</w:t>
            </w:r>
          </w:p>
          <w:p w14:paraId="07549660"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r w:rsidRPr="007B3B6D">
              <w:rPr>
                <w:rFonts w:ascii="GHEA Mariam" w:eastAsia="Calibri" w:hAnsi="GHEA Mariam"/>
                <w:sz w:val="22"/>
                <w:szCs w:val="22"/>
                <w:shd w:val="clear" w:color="auto" w:fill="FFFFFF"/>
              </w:rPr>
              <w:t>8GB DDR3 3733 MHz unified memory</w:t>
            </w:r>
          </w:p>
          <w:p w14:paraId="53199D44"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lang w:val="ru-RU"/>
              </w:rPr>
            </w:pPr>
            <w:r w:rsidRPr="007B3B6D">
              <w:rPr>
                <w:rFonts w:ascii="GHEA Mariam" w:eastAsia="Calibri" w:hAnsi="GHEA Mariam"/>
                <w:sz w:val="22"/>
                <w:szCs w:val="22"/>
                <w:shd w:val="clear" w:color="auto" w:fill="FFFFFF"/>
                <w:lang w:val="ru-RU"/>
              </w:rPr>
              <w:t>256GB SSD storage</w:t>
            </w:r>
          </w:p>
          <w:p w14:paraId="18B322FB"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lang w:val="ru-RU"/>
              </w:rPr>
            </w:pPr>
            <w:r w:rsidRPr="007B3B6D">
              <w:rPr>
                <w:rFonts w:ascii="GHEA Mariam" w:eastAsia="Calibri" w:hAnsi="GHEA Mariam"/>
                <w:sz w:val="22"/>
                <w:szCs w:val="22"/>
                <w:shd w:val="clear" w:color="auto" w:fill="FFFFFF"/>
                <w:lang w:val="ru-RU"/>
              </w:rPr>
              <w:t>macOS Monterey</w:t>
            </w:r>
          </w:p>
          <w:p w14:paraId="2B51B287"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r w:rsidRPr="007B3B6D">
              <w:rPr>
                <w:rFonts w:ascii="GHEA Mariam" w:eastAsia="Calibri" w:hAnsi="GHEA Mariam"/>
                <w:sz w:val="22"/>
                <w:szCs w:val="22"/>
                <w:shd w:val="clear" w:color="auto" w:fill="FFFFFF"/>
              </w:rPr>
              <w:t>Retina display with True Tone, 13.3-inch (diagonal) LED-backlit display with IPS technology; 2560-by-1600 native resolution at 227 pixels per inch with support for millions of colors, 500-nits brightness</w:t>
            </w:r>
          </w:p>
          <w:p w14:paraId="783AB97C"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r w:rsidRPr="007B3B6D">
              <w:rPr>
                <w:rFonts w:ascii="GHEA Mariam" w:eastAsia="Calibri" w:hAnsi="GHEA Mariam"/>
                <w:sz w:val="22"/>
                <w:szCs w:val="22"/>
                <w:shd w:val="clear" w:color="auto" w:fill="FFFFFF"/>
              </w:rPr>
              <w:t>Magic Keyboard with backlit, ambient light sensor</w:t>
            </w:r>
          </w:p>
          <w:p w14:paraId="7FEABF15"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lang w:val="ru-RU"/>
              </w:rPr>
            </w:pPr>
            <w:r w:rsidRPr="007B3B6D">
              <w:rPr>
                <w:rFonts w:ascii="GHEA Mariam" w:eastAsia="Calibri" w:hAnsi="GHEA Mariam"/>
                <w:sz w:val="22"/>
                <w:szCs w:val="22"/>
                <w:shd w:val="clear" w:color="auto" w:fill="FFFFFF"/>
                <w:lang w:val="ru-RU"/>
              </w:rPr>
              <w:t>Touch ID</w:t>
            </w:r>
            <w:r w:rsidRPr="007B3B6D">
              <w:rPr>
                <w:rFonts w:ascii="GHEA Mariam" w:eastAsia="Calibri" w:hAnsi="GHEA Mariam"/>
                <w:sz w:val="22"/>
                <w:szCs w:val="22"/>
                <w:shd w:val="clear" w:color="auto" w:fill="FFFFFF"/>
              </w:rPr>
              <w:t xml:space="preserve">, </w:t>
            </w:r>
          </w:p>
          <w:p w14:paraId="6BB17E57"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r w:rsidRPr="007B3B6D">
              <w:rPr>
                <w:rFonts w:ascii="GHEA Mariam" w:eastAsia="Calibri" w:hAnsi="GHEA Mariam"/>
                <w:sz w:val="22"/>
                <w:szCs w:val="22"/>
                <w:shd w:val="clear" w:color="auto" w:fill="FFFFFF"/>
              </w:rPr>
              <w:t xml:space="preserve">Force Touch trackpad for precise cursor control and pressure-sensing capabilities; enables Force clicks, accelerators, pressure-sensitive drawing, and Multi-Touch gestures </w:t>
            </w:r>
          </w:p>
          <w:p w14:paraId="1348B73C"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r w:rsidRPr="007B3B6D">
              <w:rPr>
                <w:rFonts w:ascii="GHEA Mariam" w:eastAsia="Calibri" w:hAnsi="GHEA Mariam"/>
                <w:sz w:val="22"/>
                <w:szCs w:val="22"/>
                <w:shd w:val="clear" w:color="auto" w:fill="FFFFFF"/>
              </w:rPr>
              <w:t>Two Thunderbolt/USB 4 ports, charging port</w:t>
            </w:r>
          </w:p>
          <w:p w14:paraId="67AA345D"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r w:rsidRPr="007B3B6D">
              <w:rPr>
                <w:rFonts w:ascii="GHEA Mariam" w:eastAsia="Calibri" w:hAnsi="GHEA Mariam"/>
                <w:sz w:val="22"/>
                <w:szCs w:val="22"/>
                <w:shd w:val="clear" w:color="auto" w:fill="FFFFFF"/>
              </w:rPr>
              <w:t>Built-in 49</w:t>
            </w:r>
            <w:r w:rsidRPr="007B3B6D">
              <w:rPr>
                <w:rFonts w:ascii="Cambria Math" w:eastAsia="Calibri" w:hAnsi="Cambria Math" w:cs="Cambria Math"/>
                <w:sz w:val="22"/>
                <w:szCs w:val="22"/>
                <w:shd w:val="clear" w:color="auto" w:fill="FFFFFF"/>
              </w:rPr>
              <w:t>‑</w:t>
            </w:r>
            <w:r w:rsidRPr="007B3B6D">
              <w:rPr>
                <w:rFonts w:ascii="GHEA Mariam" w:eastAsia="Calibri" w:hAnsi="GHEA Mariam"/>
                <w:sz w:val="22"/>
                <w:szCs w:val="22"/>
                <w:shd w:val="clear" w:color="auto" w:fill="FFFFFF"/>
              </w:rPr>
              <w:t>watt</w:t>
            </w:r>
            <w:r w:rsidRPr="007B3B6D">
              <w:rPr>
                <w:rFonts w:ascii="Cambria Math" w:eastAsia="Calibri" w:hAnsi="Cambria Math" w:cs="Cambria Math"/>
                <w:sz w:val="22"/>
                <w:szCs w:val="22"/>
                <w:shd w:val="clear" w:color="auto" w:fill="FFFFFF"/>
              </w:rPr>
              <w:t>‑</w:t>
            </w:r>
            <w:r w:rsidRPr="007B3B6D">
              <w:rPr>
                <w:rFonts w:ascii="GHEA Mariam" w:eastAsia="Calibri" w:hAnsi="GHEA Mariam"/>
                <w:sz w:val="22"/>
                <w:szCs w:val="22"/>
                <w:shd w:val="clear" w:color="auto" w:fill="FFFFFF"/>
              </w:rPr>
              <w:t>hour lithium</w:t>
            </w:r>
            <w:r w:rsidRPr="007B3B6D">
              <w:rPr>
                <w:rFonts w:ascii="Cambria Math" w:eastAsia="Calibri" w:hAnsi="Cambria Math" w:cs="Cambria Math"/>
                <w:sz w:val="22"/>
                <w:szCs w:val="22"/>
                <w:shd w:val="clear" w:color="auto" w:fill="FFFFFF"/>
              </w:rPr>
              <w:t>‑</w:t>
            </w:r>
            <w:r w:rsidRPr="007B3B6D">
              <w:rPr>
                <w:rFonts w:ascii="GHEA Mariam" w:eastAsia="Calibri" w:hAnsi="GHEA Mariam"/>
                <w:sz w:val="22"/>
                <w:szCs w:val="22"/>
                <w:shd w:val="clear" w:color="auto" w:fill="FFFFFF"/>
              </w:rPr>
              <w:t xml:space="preserve">polymer battery, </w:t>
            </w:r>
          </w:p>
          <w:p w14:paraId="07A7BD23"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proofErr w:type="spellStart"/>
            <w:r w:rsidRPr="007B3B6D">
              <w:rPr>
                <w:rFonts w:ascii="GHEA Mariam" w:eastAsia="Calibri" w:hAnsi="GHEA Mariam"/>
                <w:sz w:val="22"/>
                <w:szCs w:val="22"/>
                <w:shd w:val="clear" w:color="auto" w:fill="FFFFFF"/>
              </w:rPr>
              <w:t>WiFi</w:t>
            </w:r>
            <w:proofErr w:type="spellEnd"/>
            <w:r w:rsidRPr="007B3B6D">
              <w:rPr>
                <w:rFonts w:ascii="GHEA Mariam" w:eastAsia="Calibri" w:hAnsi="GHEA Mariam"/>
                <w:sz w:val="22"/>
                <w:szCs w:val="22"/>
                <w:shd w:val="clear" w:color="auto" w:fill="FFFFFF"/>
              </w:rPr>
              <w:t xml:space="preserve"> 802.11ac and Bluetooth 5.0</w:t>
            </w:r>
          </w:p>
          <w:p w14:paraId="490FAA07" w14:textId="77777777" w:rsidR="007B3B6D" w:rsidRPr="007B3B6D" w:rsidRDefault="007B3B6D" w:rsidP="0094065A">
            <w:pPr>
              <w:numPr>
                <w:ilvl w:val="0"/>
                <w:numId w:val="65"/>
              </w:numPr>
              <w:spacing w:after="200" w:line="276" w:lineRule="auto"/>
              <w:contextualSpacing/>
              <w:rPr>
                <w:rFonts w:ascii="GHEA Mariam" w:eastAsia="Calibri" w:hAnsi="GHEA Mariam"/>
                <w:sz w:val="22"/>
                <w:szCs w:val="22"/>
                <w:shd w:val="clear" w:color="auto" w:fill="FFFFFF"/>
              </w:rPr>
            </w:pPr>
            <w:r w:rsidRPr="007B3B6D">
              <w:rPr>
                <w:rFonts w:ascii="GHEA Mariam" w:eastAsia="Calibri" w:hAnsi="GHEA Mariam"/>
                <w:sz w:val="22"/>
                <w:szCs w:val="22"/>
                <w:shd w:val="clear" w:color="auto" w:fill="FFFFFF"/>
              </w:rPr>
              <w:t>60W USB-C Power Adapter</w:t>
            </w:r>
          </w:p>
          <w:p w14:paraId="78FA9EDD" w14:textId="77777777" w:rsidR="007B3B6D" w:rsidRPr="007B3B6D" w:rsidRDefault="007B3B6D" w:rsidP="007B3B6D">
            <w:pPr>
              <w:tabs>
                <w:tab w:val="left" w:pos="475"/>
              </w:tabs>
              <w:jc w:val="both"/>
              <w:rPr>
                <w:rFonts w:ascii="GHEA Mariam" w:eastAsia="Calibri" w:hAnsi="GHEA Mariam"/>
                <w:sz w:val="22"/>
                <w:szCs w:val="22"/>
                <w:lang w:val="en-GB"/>
              </w:rPr>
            </w:pPr>
            <w:r w:rsidRPr="007B3B6D">
              <w:rPr>
                <w:rFonts w:ascii="GHEA Mariam" w:eastAsia="Calibri" w:hAnsi="GHEA Mariam"/>
                <w:sz w:val="22"/>
                <w:szCs w:val="22"/>
              </w:rPr>
              <w:t>Warranty 1 year</w:t>
            </w:r>
          </w:p>
        </w:tc>
        <w:tc>
          <w:tcPr>
            <w:tcW w:w="393" w:type="pct"/>
            <w:tcBorders>
              <w:left w:val="single" w:sz="4" w:space="0" w:color="auto"/>
              <w:bottom w:val="single" w:sz="4" w:space="0" w:color="auto"/>
              <w:right w:val="single" w:sz="4" w:space="0" w:color="auto"/>
            </w:tcBorders>
          </w:tcPr>
          <w:p w14:paraId="41AD79B3" w14:textId="77777777" w:rsidR="007B3B6D" w:rsidRPr="007B3B6D" w:rsidRDefault="007B3B6D" w:rsidP="007B3B6D">
            <w:pPr>
              <w:tabs>
                <w:tab w:val="left" w:pos="475"/>
              </w:tabs>
              <w:jc w:val="center"/>
              <w:rPr>
                <w:rFonts w:ascii="GHEA Mariam" w:eastAsia="Calibri" w:hAnsi="GHEA Mariam"/>
                <w:color w:val="000000"/>
                <w:sz w:val="22"/>
                <w:szCs w:val="22"/>
                <w:lang w:val="en-GB"/>
              </w:rPr>
            </w:pPr>
            <w:r w:rsidRPr="007B3B6D">
              <w:rPr>
                <w:rFonts w:ascii="GHEA Mariam" w:eastAsia="Calibri" w:hAnsi="GHEA Mariam"/>
                <w:color w:val="000000"/>
                <w:sz w:val="22"/>
                <w:szCs w:val="22"/>
                <w:lang w:val="en-GB"/>
              </w:rPr>
              <w:t>1</w:t>
            </w:r>
          </w:p>
        </w:tc>
      </w:tr>
    </w:tbl>
    <w:p w14:paraId="76BAD6F5" w14:textId="35B57057" w:rsidR="00182BF8" w:rsidRPr="00FF7ABF" w:rsidRDefault="00182BF8" w:rsidP="00AD2359">
      <w:pPr>
        <w:suppressAutoHyphens/>
        <w:jc w:val="both"/>
        <w:rPr>
          <w:rFonts w:ascii="GHEA Mariam" w:hAnsi="GHEA Mariam"/>
        </w:rPr>
      </w:pPr>
    </w:p>
    <w:p w14:paraId="78D55AE7" w14:textId="0E173CD5" w:rsidR="009D1B2B" w:rsidRPr="00817ECB" w:rsidRDefault="009D1B2B" w:rsidP="00D14A79">
      <w:pPr>
        <w:pStyle w:val="Heading2"/>
        <w:keepNext/>
        <w:widowControl w:val="0"/>
        <w:numPr>
          <w:ilvl w:val="1"/>
          <w:numId w:val="0"/>
        </w:numPr>
        <w:tabs>
          <w:tab w:val="clear" w:pos="619"/>
          <w:tab w:val="num" w:pos="1080"/>
        </w:tabs>
        <w:spacing w:before="240" w:after="120"/>
        <w:ind w:left="1080" w:hanging="1080"/>
        <w:rPr>
          <w:rFonts w:ascii="GHEA Mariam" w:hAnsi="GHEA Mariam"/>
        </w:rPr>
      </w:pPr>
      <w:r w:rsidRPr="00817ECB">
        <w:rPr>
          <w:rFonts w:ascii="GHEA Mariam" w:hAnsi="GHEA Mariam"/>
        </w:rPr>
        <w:t xml:space="preserve">4. </w:t>
      </w:r>
      <w:proofErr w:type="spellStart"/>
      <w:r w:rsidR="005E4AA0" w:rsidRPr="00817ECB">
        <w:rPr>
          <w:rFonts w:ascii="GHEA Mariam" w:hAnsi="GHEA Mariam"/>
        </w:rPr>
        <w:t>Գծապատկերներ</w:t>
      </w:r>
      <w:bookmarkEnd w:id="534"/>
      <w:bookmarkEnd w:id="535"/>
      <w:proofErr w:type="spellEnd"/>
      <w:r w:rsidR="0029242B" w:rsidRPr="00817ECB">
        <w:rPr>
          <w:rFonts w:ascii="GHEA Mariam" w:hAnsi="GHEA Mariam"/>
        </w:rPr>
        <w:t xml:space="preserve">/ </w:t>
      </w:r>
      <w:proofErr w:type="spellStart"/>
      <w:r w:rsidR="002554BD" w:rsidRPr="002554BD">
        <w:rPr>
          <w:rFonts w:ascii="GHEA Mariam" w:hAnsi="GHEA Mariam"/>
        </w:rPr>
        <w:t>Չի</w:t>
      </w:r>
      <w:proofErr w:type="spellEnd"/>
      <w:r w:rsidR="002554BD" w:rsidRPr="002554BD">
        <w:rPr>
          <w:rFonts w:ascii="GHEA Mariam" w:hAnsi="GHEA Mariam"/>
        </w:rPr>
        <w:t xml:space="preserve"> </w:t>
      </w:r>
      <w:proofErr w:type="spellStart"/>
      <w:r w:rsidR="002554BD" w:rsidRPr="002554BD">
        <w:rPr>
          <w:rFonts w:ascii="GHEA Mariam" w:hAnsi="GHEA Mariam"/>
        </w:rPr>
        <w:t>կիրառվում</w:t>
      </w:r>
      <w:proofErr w:type="spellEnd"/>
    </w:p>
    <w:p w14:paraId="2C0D5152" w14:textId="77777777" w:rsidR="00494AB3" w:rsidRPr="00817ECB" w:rsidRDefault="00494AB3" w:rsidP="00817ECB">
      <w:pPr>
        <w:rPr>
          <w:rFonts w:ascii="GHEA Mariam" w:hAnsi="GHEA Mariam"/>
        </w:rPr>
      </w:pPr>
    </w:p>
    <w:p w14:paraId="15F584F1" w14:textId="77777777" w:rsidR="009D1B2B" w:rsidRPr="00FF7ABF" w:rsidRDefault="009D1B2B" w:rsidP="009D1B2B">
      <w:pPr>
        <w:rPr>
          <w:rFonts w:ascii="GHEA Mariam" w:hAnsi="GHEA Mariam"/>
        </w:rPr>
      </w:pPr>
      <w:bookmarkStart w:id="536" w:name="_Toc505875245"/>
    </w:p>
    <w:p w14:paraId="06F9D657" w14:textId="77777777" w:rsidR="00B67378" w:rsidRPr="00FF7ABF" w:rsidRDefault="00B67378" w:rsidP="009D1B2B">
      <w:pPr>
        <w:pStyle w:val="SectionVIHeader"/>
        <w:rPr>
          <w:rFonts w:ascii="GHEA Mariam" w:hAnsi="GHEA Mariam"/>
        </w:rPr>
      </w:pPr>
    </w:p>
    <w:p w14:paraId="39A07157" w14:textId="77777777" w:rsidR="00B67378" w:rsidRPr="00FF7ABF" w:rsidRDefault="00B67378" w:rsidP="009D1B2B">
      <w:pPr>
        <w:pStyle w:val="SectionVIHeader"/>
        <w:rPr>
          <w:rFonts w:ascii="GHEA Mariam" w:hAnsi="GHEA Mariam"/>
        </w:rPr>
      </w:pPr>
    </w:p>
    <w:p w14:paraId="5B28F71D" w14:textId="77777777" w:rsidR="00B67378" w:rsidRPr="00FF7ABF" w:rsidRDefault="00B67378" w:rsidP="009D1B2B">
      <w:pPr>
        <w:pStyle w:val="SectionVIHeader"/>
        <w:rPr>
          <w:rFonts w:ascii="GHEA Mariam" w:hAnsi="GHEA Mariam"/>
        </w:rPr>
      </w:pPr>
    </w:p>
    <w:p w14:paraId="4D9CEB93" w14:textId="77777777" w:rsidR="00B67378" w:rsidRPr="00FF7ABF" w:rsidRDefault="00B67378" w:rsidP="009D1B2B">
      <w:pPr>
        <w:pStyle w:val="SectionVIHeader"/>
        <w:rPr>
          <w:rFonts w:ascii="GHEA Mariam" w:hAnsi="GHEA Mariam"/>
        </w:rPr>
      </w:pPr>
    </w:p>
    <w:p w14:paraId="180650A7" w14:textId="77777777" w:rsidR="00B67378" w:rsidRPr="00FF7ABF" w:rsidRDefault="00B67378" w:rsidP="009D1B2B">
      <w:pPr>
        <w:pStyle w:val="SectionVIHeader"/>
        <w:rPr>
          <w:rFonts w:ascii="GHEA Mariam" w:hAnsi="GHEA Mariam"/>
        </w:rPr>
      </w:pPr>
    </w:p>
    <w:p w14:paraId="4550DFDF" w14:textId="77777777" w:rsidR="00B67378" w:rsidRPr="00FF7ABF" w:rsidRDefault="00B67378" w:rsidP="009D1B2B">
      <w:pPr>
        <w:pStyle w:val="SectionVIHeader"/>
        <w:rPr>
          <w:rFonts w:ascii="GHEA Mariam" w:hAnsi="GHEA Mariam"/>
        </w:rPr>
      </w:pPr>
    </w:p>
    <w:p w14:paraId="4AA9599C" w14:textId="77777777" w:rsidR="00B67378" w:rsidRPr="00FF7ABF" w:rsidRDefault="00B67378" w:rsidP="009D1B2B">
      <w:pPr>
        <w:pStyle w:val="SectionVIHeader"/>
        <w:rPr>
          <w:rFonts w:ascii="GHEA Mariam" w:hAnsi="GHEA Mariam"/>
        </w:rPr>
      </w:pPr>
    </w:p>
    <w:p w14:paraId="5DDF8937" w14:textId="77777777" w:rsidR="00B67378" w:rsidRPr="00FF7ABF" w:rsidRDefault="00B67378" w:rsidP="009D1B2B">
      <w:pPr>
        <w:pStyle w:val="SectionVIHeader"/>
        <w:rPr>
          <w:rFonts w:ascii="GHEA Mariam" w:hAnsi="GHEA Mariam"/>
        </w:rPr>
      </w:pPr>
    </w:p>
    <w:p w14:paraId="639FF120" w14:textId="77777777" w:rsidR="00B67378" w:rsidRPr="00FF7ABF" w:rsidRDefault="00B67378" w:rsidP="009D1B2B">
      <w:pPr>
        <w:pStyle w:val="SectionVIHeader"/>
        <w:rPr>
          <w:rFonts w:ascii="GHEA Mariam" w:hAnsi="GHEA Mariam"/>
        </w:rPr>
      </w:pPr>
    </w:p>
    <w:p w14:paraId="09F232EB" w14:textId="77777777" w:rsidR="00B67378" w:rsidRPr="00FF7ABF" w:rsidRDefault="00B67378" w:rsidP="009D1B2B">
      <w:pPr>
        <w:pStyle w:val="SectionVIHeader"/>
        <w:rPr>
          <w:rFonts w:ascii="GHEA Mariam" w:hAnsi="GHEA Mariam"/>
        </w:rPr>
      </w:pPr>
    </w:p>
    <w:p w14:paraId="2B981021" w14:textId="77777777" w:rsidR="00B67378" w:rsidRPr="00FF7ABF" w:rsidRDefault="00B67378" w:rsidP="009D1B2B">
      <w:pPr>
        <w:pStyle w:val="SectionVIHeader"/>
        <w:rPr>
          <w:rFonts w:ascii="GHEA Mariam" w:hAnsi="GHEA Mariam"/>
        </w:rPr>
      </w:pPr>
    </w:p>
    <w:p w14:paraId="03AF82A8" w14:textId="77777777" w:rsidR="00B67378" w:rsidRPr="00FF7ABF" w:rsidRDefault="00B67378" w:rsidP="009D1B2B">
      <w:pPr>
        <w:pStyle w:val="SectionVIHeader"/>
        <w:rPr>
          <w:rFonts w:ascii="GHEA Mariam" w:hAnsi="GHEA Mariam"/>
        </w:rPr>
      </w:pPr>
    </w:p>
    <w:p w14:paraId="7F341123" w14:textId="77777777" w:rsidR="00B67378" w:rsidRPr="00FF7ABF" w:rsidRDefault="00B67378" w:rsidP="009D1B2B">
      <w:pPr>
        <w:pStyle w:val="SectionVIHeader"/>
        <w:rPr>
          <w:rFonts w:ascii="GHEA Mariam" w:hAnsi="GHEA Mariam"/>
        </w:rPr>
      </w:pPr>
    </w:p>
    <w:p w14:paraId="0B826F11" w14:textId="77777777" w:rsidR="00B67378" w:rsidRPr="00FF7ABF" w:rsidRDefault="00B67378" w:rsidP="009D1B2B">
      <w:pPr>
        <w:pStyle w:val="SectionVIHeader"/>
        <w:rPr>
          <w:rFonts w:ascii="GHEA Mariam" w:hAnsi="GHEA Mariam"/>
        </w:rPr>
      </w:pPr>
    </w:p>
    <w:p w14:paraId="25EBA2B0" w14:textId="77777777" w:rsidR="00DB42E6" w:rsidRPr="00FF7ABF" w:rsidRDefault="00DB42E6" w:rsidP="009D1B2B">
      <w:pPr>
        <w:pStyle w:val="SectionVIHeader"/>
        <w:rPr>
          <w:rFonts w:ascii="GHEA Mariam" w:hAnsi="GHEA Mariam"/>
        </w:rPr>
      </w:pPr>
    </w:p>
    <w:p w14:paraId="5BCD06AA" w14:textId="247E5E28" w:rsidR="009D1B2B" w:rsidRPr="00817ECB" w:rsidRDefault="009D1B2B" w:rsidP="009D1B2B">
      <w:pPr>
        <w:pStyle w:val="SectionVIHeader"/>
        <w:rPr>
          <w:rFonts w:ascii="GHEA Mariam" w:hAnsi="GHEA Mariam"/>
        </w:rPr>
      </w:pPr>
      <w:bookmarkStart w:id="537" w:name="_Toc482199390"/>
      <w:r w:rsidRPr="00817ECB">
        <w:rPr>
          <w:rFonts w:ascii="GHEA Mariam" w:hAnsi="GHEA Mariam"/>
        </w:rPr>
        <w:t xml:space="preserve">5. </w:t>
      </w:r>
      <w:proofErr w:type="spellStart"/>
      <w:r w:rsidR="00D14A79" w:rsidRPr="00FF7ABF">
        <w:rPr>
          <w:rFonts w:ascii="GHEA Mariam" w:hAnsi="GHEA Mariam"/>
        </w:rPr>
        <w:t>Ստուգում</w:t>
      </w:r>
      <w:proofErr w:type="spellEnd"/>
      <w:r w:rsidR="00D14A79" w:rsidRPr="00817ECB">
        <w:rPr>
          <w:rFonts w:ascii="GHEA Mariam" w:hAnsi="GHEA Mariam"/>
        </w:rPr>
        <w:t xml:space="preserve"> և </w:t>
      </w:r>
      <w:bookmarkEnd w:id="536"/>
      <w:proofErr w:type="spellStart"/>
      <w:r w:rsidR="00D14A79" w:rsidRPr="00817ECB">
        <w:rPr>
          <w:rFonts w:ascii="GHEA Mariam" w:hAnsi="GHEA Mariam"/>
        </w:rPr>
        <w:t>թեստավորում</w:t>
      </w:r>
      <w:bookmarkEnd w:id="537"/>
      <w:proofErr w:type="spellEnd"/>
      <w:r w:rsidR="005E4AA0" w:rsidRPr="00817ECB">
        <w:rPr>
          <w:rFonts w:ascii="GHEA Mariam" w:hAnsi="GHEA Mariam"/>
        </w:rPr>
        <w:t xml:space="preserve"> </w:t>
      </w:r>
    </w:p>
    <w:p w14:paraId="63858198" w14:textId="77777777" w:rsidR="009D1B2B" w:rsidRPr="00817ECB" w:rsidRDefault="009D1B2B" w:rsidP="009D1B2B">
      <w:pPr>
        <w:rPr>
          <w:rFonts w:ascii="GHEA Mariam" w:hAnsi="GHEA Mariam"/>
        </w:rPr>
      </w:pPr>
    </w:p>
    <w:p w14:paraId="13C99C42" w14:textId="77777777" w:rsidR="009D1B2B" w:rsidRPr="00817ECB" w:rsidRDefault="009D1B2B" w:rsidP="009D1B2B">
      <w:pPr>
        <w:rPr>
          <w:rFonts w:ascii="GHEA Mariam" w:hAnsi="GHEA Mariam"/>
        </w:rPr>
      </w:pPr>
    </w:p>
    <w:p w14:paraId="387C4301" w14:textId="77777777" w:rsidR="00CF3ADA" w:rsidRPr="00817ECB" w:rsidRDefault="00CF3ADA" w:rsidP="00817ECB">
      <w:pPr>
        <w:tabs>
          <w:tab w:val="left" w:pos="3885"/>
          <w:tab w:val="left" w:pos="5851"/>
        </w:tabs>
        <w:ind w:left="1440"/>
        <w:jc w:val="both"/>
        <w:rPr>
          <w:rFonts w:ascii="GHEA Mariam" w:hAnsi="GHEA Mariam"/>
          <w:color w:val="000000"/>
        </w:rPr>
      </w:pPr>
    </w:p>
    <w:p w14:paraId="726D44CE" w14:textId="68DBAD6D" w:rsidR="0044590A" w:rsidRPr="00FF7ABF" w:rsidRDefault="0044590A" w:rsidP="0044590A">
      <w:pPr>
        <w:spacing w:before="100" w:beforeAutospacing="1" w:after="100" w:afterAutospacing="1"/>
        <w:jc w:val="both"/>
        <w:rPr>
          <w:rFonts w:ascii="GHEA Mariam" w:hAnsi="GHEA Mariam" w:cs="Calibri"/>
          <w:color w:val="000000"/>
          <w:sz w:val="22"/>
          <w:szCs w:val="22"/>
          <w:lang w:val="hy-AM"/>
        </w:rPr>
      </w:pPr>
      <w:r w:rsidRPr="00FF7ABF">
        <w:rPr>
          <w:rFonts w:ascii="GHEA Mariam" w:hAnsi="GHEA Mariam" w:cs="Calibri"/>
          <w:color w:val="000000"/>
          <w:sz w:val="22"/>
          <w:szCs w:val="22"/>
          <w:lang w:val="hy-AM"/>
        </w:rPr>
        <w:t>Պետք է իրականացվեն հետևյալ ստուգումները և թեստավորումը.</w:t>
      </w:r>
    </w:p>
    <w:p w14:paraId="339AF830" w14:textId="075FF324" w:rsidR="0044590A" w:rsidRPr="00FF7ABF" w:rsidRDefault="0044590A" w:rsidP="0038341D">
      <w:pPr>
        <w:spacing w:before="100" w:beforeAutospacing="1" w:after="100" w:afterAutospacing="1"/>
        <w:jc w:val="both"/>
        <w:rPr>
          <w:rFonts w:ascii="GHEA Mariam" w:hAnsi="GHEA Mariam"/>
        </w:rPr>
      </w:pPr>
      <w:r w:rsidRPr="00FF7ABF">
        <w:rPr>
          <w:rFonts w:ascii="GHEA Mariam" w:hAnsi="GHEA Mariam" w:cs="Calibri"/>
          <w:color w:val="000000"/>
          <w:sz w:val="22"/>
          <w:szCs w:val="22"/>
          <w:lang w:val="hy-AM"/>
        </w:rPr>
        <w:lastRenderedPageBreak/>
        <w:t xml:space="preserve">Ստուգումները և թեստավորումը կիրականացվեն Գնորդի կողմից: Ապրանքները պետք է ապափաթեթավորվեն, </w:t>
      </w:r>
      <w:r w:rsidR="0038341D" w:rsidRPr="00FF7ABF">
        <w:rPr>
          <w:rFonts w:ascii="GHEA Mariam" w:hAnsi="GHEA Mariam" w:cs="Calibri"/>
          <w:color w:val="000000"/>
          <w:sz w:val="22"/>
          <w:szCs w:val="22"/>
          <w:lang w:val="hy-AM"/>
        </w:rPr>
        <w:t>կ</w:t>
      </w:r>
      <w:r w:rsidRPr="00FF7ABF">
        <w:rPr>
          <w:rFonts w:ascii="GHEA Mariam" w:hAnsi="GHEA Mariam" w:cs="Calibri"/>
          <w:color w:val="000000"/>
          <w:sz w:val="22"/>
          <w:szCs w:val="22"/>
          <w:lang w:val="hy-AM"/>
        </w:rPr>
        <w:t>ստուգվեն</w:t>
      </w:r>
      <w:r w:rsidR="0038341D" w:rsidRPr="00FF7ABF">
        <w:rPr>
          <w:rFonts w:ascii="GHEA Mariam" w:hAnsi="GHEA Mariam" w:cs="Calibri"/>
          <w:color w:val="000000"/>
          <w:sz w:val="22"/>
          <w:szCs w:val="22"/>
          <w:lang w:val="hy-AM"/>
        </w:rPr>
        <w:t>՝</w:t>
      </w:r>
      <w:r w:rsidR="0038341D" w:rsidRPr="00FF7ABF">
        <w:rPr>
          <w:rFonts w:ascii="GHEA Mariam" w:hAnsi="GHEA Mariam"/>
          <w:color w:val="000000"/>
          <w:sz w:val="22"/>
          <w:szCs w:val="22"/>
          <w:lang w:val="hy-AM"/>
        </w:rPr>
        <w:t xml:space="preserve"> հավաստիանալու, որ ֆիզիկական վնասվածքներ չկան, այնուհետև կտեղադրվեն՝ ըստ Մատակարարի բնօրինակ մասնագրերի,</w:t>
      </w:r>
      <w:r w:rsidRPr="00FF7ABF">
        <w:rPr>
          <w:rFonts w:ascii="GHEA Mariam" w:hAnsi="GHEA Mariam" w:cs="Calibri"/>
          <w:color w:val="000000"/>
          <w:sz w:val="22"/>
          <w:szCs w:val="22"/>
          <w:lang w:val="hy-AM"/>
        </w:rPr>
        <w:t xml:space="preserve"> </w:t>
      </w:r>
      <w:r w:rsidR="0038341D" w:rsidRPr="00FF7ABF">
        <w:rPr>
          <w:rFonts w:ascii="GHEA Mariam" w:hAnsi="GHEA Mariam" w:cs="Calibri"/>
          <w:color w:val="000000"/>
          <w:sz w:val="22"/>
          <w:szCs w:val="22"/>
          <w:lang w:val="hy-AM"/>
        </w:rPr>
        <w:t>կիրականացվեն ստուգման և/կամ դիագնոստիկայի թեստեր:</w:t>
      </w:r>
    </w:p>
    <w:p w14:paraId="12234B97" w14:textId="77777777" w:rsidR="00CF3ADA" w:rsidRPr="00FF7ABF" w:rsidRDefault="00CF3ADA" w:rsidP="00CF3ADA">
      <w:pPr>
        <w:tabs>
          <w:tab w:val="left" w:pos="3885"/>
          <w:tab w:val="left" w:pos="5851"/>
        </w:tabs>
        <w:ind w:left="1440"/>
        <w:jc w:val="both"/>
        <w:rPr>
          <w:rFonts w:ascii="GHEA Mariam" w:hAnsi="GHEA Mariam" w:cs="Arial"/>
          <w:color w:val="000000"/>
          <w:szCs w:val="24"/>
        </w:rPr>
      </w:pPr>
    </w:p>
    <w:p w14:paraId="6F17AB9B" w14:textId="77777777" w:rsidR="00CF3ADA" w:rsidRPr="00FF7ABF" w:rsidRDefault="00CF3ADA" w:rsidP="009D1B2B">
      <w:pPr>
        <w:rPr>
          <w:rFonts w:ascii="GHEA Mariam" w:hAnsi="GHEA Mariam"/>
        </w:rPr>
      </w:pPr>
    </w:p>
    <w:p w14:paraId="7A1F4BA5" w14:textId="77777777" w:rsidR="00CF3ADA" w:rsidRPr="00FF7ABF" w:rsidRDefault="00CF3ADA" w:rsidP="009D1B2B">
      <w:pPr>
        <w:rPr>
          <w:rFonts w:ascii="GHEA Mariam" w:hAnsi="GHEA Mariam"/>
        </w:rPr>
      </w:pPr>
    </w:p>
    <w:p w14:paraId="1DA60057" w14:textId="77777777" w:rsidR="00CF3ADA" w:rsidRPr="00FF7ABF" w:rsidRDefault="00CF3ADA" w:rsidP="009D1B2B">
      <w:pPr>
        <w:rPr>
          <w:rFonts w:ascii="GHEA Mariam" w:hAnsi="GHEA Mariam"/>
        </w:rPr>
      </w:pPr>
    </w:p>
    <w:p w14:paraId="0467C5C7" w14:textId="77777777" w:rsidR="00CF3ADA" w:rsidRPr="00FF7ABF" w:rsidRDefault="00CF3ADA" w:rsidP="009D1B2B">
      <w:pPr>
        <w:rPr>
          <w:rFonts w:ascii="GHEA Mariam" w:hAnsi="GHEA Mariam"/>
        </w:rPr>
      </w:pPr>
    </w:p>
    <w:p w14:paraId="1C1B114D" w14:textId="77777777" w:rsidR="00D158D0" w:rsidRPr="00FF7ABF" w:rsidRDefault="00D158D0" w:rsidP="009D1B2B">
      <w:pPr>
        <w:rPr>
          <w:rFonts w:ascii="GHEA Mariam" w:hAnsi="GHEA Mariam"/>
        </w:rPr>
      </w:pPr>
    </w:p>
    <w:p w14:paraId="55737EAE" w14:textId="77777777" w:rsidR="00D158D0" w:rsidRPr="00FF7ABF" w:rsidRDefault="00D158D0" w:rsidP="009D1B2B">
      <w:pPr>
        <w:rPr>
          <w:rFonts w:ascii="GHEA Mariam" w:hAnsi="GHEA Mariam"/>
        </w:rPr>
      </w:pPr>
    </w:p>
    <w:p w14:paraId="4ACFAC88" w14:textId="77777777" w:rsidR="00D158D0" w:rsidRPr="00FF7ABF" w:rsidRDefault="00D158D0" w:rsidP="009D1B2B">
      <w:pPr>
        <w:rPr>
          <w:rFonts w:ascii="GHEA Mariam" w:hAnsi="GHEA Mariam"/>
        </w:rPr>
      </w:pPr>
    </w:p>
    <w:p w14:paraId="1C1AB6A6" w14:textId="77777777" w:rsidR="00D158D0" w:rsidRPr="00FF7ABF" w:rsidRDefault="00D158D0" w:rsidP="009D1B2B">
      <w:pPr>
        <w:rPr>
          <w:rFonts w:ascii="GHEA Mariam" w:hAnsi="GHEA Mariam"/>
        </w:rPr>
      </w:pPr>
    </w:p>
    <w:p w14:paraId="47DDBE98" w14:textId="77777777" w:rsidR="00D158D0" w:rsidRPr="00FF7ABF" w:rsidRDefault="00D158D0" w:rsidP="009D1B2B">
      <w:pPr>
        <w:rPr>
          <w:rFonts w:ascii="GHEA Mariam" w:hAnsi="GHEA Mariam"/>
        </w:rPr>
      </w:pPr>
    </w:p>
    <w:p w14:paraId="20E5A137" w14:textId="77777777" w:rsidR="00D158D0" w:rsidRPr="00FF7ABF" w:rsidRDefault="00D158D0" w:rsidP="009D1B2B">
      <w:pPr>
        <w:rPr>
          <w:rFonts w:ascii="GHEA Mariam" w:hAnsi="GHEA Mariam"/>
        </w:rPr>
      </w:pPr>
    </w:p>
    <w:p w14:paraId="24668636" w14:textId="77777777" w:rsidR="00D158D0" w:rsidRPr="00FF7ABF" w:rsidRDefault="00D158D0" w:rsidP="009D1B2B">
      <w:pPr>
        <w:rPr>
          <w:rFonts w:ascii="GHEA Mariam" w:hAnsi="GHEA Mariam"/>
        </w:rPr>
      </w:pPr>
    </w:p>
    <w:p w14:paraId="0C37872F" w14:textId="77777777" w:rsidR="00D158D0" w:rsidRPr="00FF7ABF" w:rsidRDefault="00D158D0" w:rsidP="009D1B2B">
      <w:pPr>
        <w:rPr>
          <w:rFonts w:ascii="GHEA Mariam" w:hAnsi="GHEA Mariam"/>
        </w:rPr>
      </w:pPr>
    </w:p>
    <w:p w14:paraId="4949C714" w14:textId="77777777" w:rsidR="00D158D0" w:rsidRPr="00FF7ABF" w:rsidRDefault="00D158D0" w:rsidP="009D1B2B">
      <w:pPr>
        <w:rPr>
          <w:rFonts w:ascii="GHEA Mariam" w:hAnsi="GHEA Mariam"/>
        </w:rPr>
      </w:pPr>
    </w:p>
    <w:p w14:paraId="2E671C2A" w14:textId="77777777" w:rsidR="00D158D0" w:rsidRPr="00FF7ABF" w:rsidRDefault="00D158D0" w:rsidP="009D1B2B">
      <w:pPr>
        <w:rPr>
          <w:rFonts w:ascii="GHEA Mariam" w:hAnsi="GHEA Mariam"/>
        </w:rPr>
      </w:pPr>
    </w:p>
    <w:p w14:paraId="44B03F30" w14:textId="77777777" w:rsidR="00D158D0" w:rsidRPr="00FF7ABF" w:rsidRDefault="00D158D0" w:rsidP="009D1B2B">
      <w:pPr>
        <w:rPr>
          <w:rFonts w:ascii="GHEA Mariam" w:hAnsi="GHEA Mariam"/>
        </w:rPr>
      </w:pPr>
    </w:p>
    <w:p w14:paraId="3874FCAA" w14:textId="77777777" w:rsidR="00D158D0" w:rsidRPr="00FF7ABF" w:rsidRDefault="00D158D0" w:rsidP="009D1B2B">
      <w:pPr>
        <w:rPr>
          <w:rFonts w:ascii="GHEA Mariam" w:hAnsi="GHEA Mariam"/>
        </w:rPr>
      </w:pPr>
    </w:p>
    <w:p w14:paraId="7B0DD2A2" w14:textId="77777777" w:rsidR="00D158D0" w:rsidRPr="00FF7ABF" w:rsidRDefault="00D158D0" w:rsidP="009D1B2B">
      <w:pPr>
        <w:rPr>
          <w:rFonts w:ascii="GHEA Mariam" w:hAnsi="GHEA Mariam"/>
        </w:rPr>
      </w:pPr>
    </w:p>
    <w:p w14:paraId="5C5678A0" w14:textId="77777777" w:rsidR="00D158D0" w:rsidRPr="00FF7ABF" w:rsidRDefault="00D158D0" w:rsidP="009D1B2B">
      <w:pPr>
        <w:rPr>
          <w:rFonts w:ascii="GHEA Mariam" w:hAnsi="GHEA Mariam"/>
        </w:rPr>
      </w:pPr>
    </w:p>
    <w:p w14:paraId="7C5E81FD" w14:textId="77777777" w:rsidR="00D158D0" w:rsidRPr="00FF7ABF" w:rsidRDefault="00D158D0" w:rsidP="009D1B2B">
      <w:pPr>
        <w:rPr>
          <w:rFonts w:ascii="GHEA Mariam" w:hAnsi="GHEA Mariam"/>
        </w:rPr>
      </w:pPr>
    </w:p>
    <w:p w14:paraId="50ADCE61" w14:textId="77777777" w:rsidR="00D158D0" w:rsidRPr="00FF7ABF" w:rsidRDefault="00D158D0" w:rsidP="009D1B2B">
      <w:pPr>
        <w:rPr>
          <w:rFonts w:ascii="GHEA Mariam" w:hAnsi="GHEA Mariam"/>
        </w:rPr>
      </w:pPr>
    </w:p>
    <w:p w14:paraId="36D348AA" w14:textId="77777777" w:rsidR="00D158D0" w:rsidRPr="00FF7ABF" w:rsidRDefault="00D158D0" w:rsidP="009D1B2B">
      <w:pPr>
        <w:rPr>
          <w:rFonts w:ascii="GHEA Mariam" w:hAnsi="GHEA Mariam"/>
        </w:rPr>
      </w:pPr>
    </w:p>
    <w:p w14:paraId="62976B09" w14:textId="77777777" w:rsidR="00D158D0" w:rsidRPr="00FF7ABF" w:rsidRDefault="00D158D0" w:rsidP="009D1B2B">
      <w:pPr>
        <w:rPr>
          <w:rFonts w:ascii="GHEA Mariam" w:hAnsi="GHEA Mariam"/>
        </w:rPr>
      </w:pPr>
    </w:p>
    <w:p w14:paraId="65F22AD5" w14:textId="77777777" w:rsidR="00D158D0" w:rsidRPr="00FF7ABF" w:rsidRDefault="00D158D0" w:rsidP="009D1B2B">
      <w:pPr>
        <w:rPr>
          <w:rFonts w:ascii="GHEA Mariam" w:hAnsi="GHEA Mariam"/>
        </w:rPr>
      </w:pPr>
    </w:p>
    <w:p w14:paraId="1662232B" w14:textId="77777777" w:rsidR="007F3209" w:rsidRPr="00FF7ABF" w:rsidRDefault="007F3209" w:rsidP="0060545F">
      <w:pPr>
        <w:pStyle w:val="Subtitle"/>
        <w:spacing w:after="200"/>
        <w:rPr>
          <w:rFonts w:ascii="GHEA Mariam" w:hAnsi="GHEA Mariam"/>
          <w:lang w:val="en-US" w:eastAsia="en-US"/>
        </w:rPr>
        <w:sectPr w:rsidR="007F3209" w:rsidRPr="00FF7ABF" w:rsidSect="00D158D0">
          <w:headerReference w:type="even" r:id="rId50"/>
          <w:headerReference w:type="default" r:id="rId51"/>
          <w:headerReference w:type="first" r:id="rId52"/>
          <w:type w:val="continuous"/>
          <w:pgSz w:w="12240" w:h="15840" w:code="1"/>
          <w:pgMar w:top="1440" w:right="1183" w:bottom="1440" w:left="1800" w:header="720" w:footer="720" w:gutter="0"/>
          <w:paperSrc w:first="15" w:other="15"/>
          <w:cols w:space="720"/>
          <w:titlePg/>
          <w:docGrid w:linePitch="360"/>
        </w:sectPr>
      </w:pPr>
      <w:bookmarkStart w:id="538" w:name="_Toc438954452"/>
      <w:bookmarkStart w:id="539" w:name="_Toc488411761"/>
      <w:bookmarkStart w:id="540" w:name="_Toc347227549"/>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9D1B2B" w:rsidRPr="005C2424" w14:paraId="6F80D90F" w14:textId="77777777" w:rsidTr="00817ECB">
        <w:trPr>
          <w:cantSplit/>
          <w:trHeight w:val="800"/>
        </w:trPr>
        <w:tc>
          <w:tcPr>
            <w:tcW w:w="9108" w:type="dxa"/>
            <w:gridSpan w:val="2"/>
            <w:tcBorders>
              <w:top w:val="nil"/>
              <w:left w:val="nil"/>
              <w:bottom w:val="nil"/>
              <w:right w:val="nil"/>
            </w:tcBorders>
            <w:vAlign w:val="center"/>
          </w:tcPr>
          <w:p w14:paraId="4DEBF0C7" w14:textId="77777777" w:rsidR="009D1B2B" w:rsidRPr="00817ECB" w:rsidRDefault="0060545F" w:rsidP="005C2424">
            <w:pPr>
              <w:pStyle w:val="Subtitle"/>
            </w:pPr>
            <w:proofErr w:type="spellStart"/>
            <w:r w:rsidRPr="00817ECB">
              <w:lastRenderedPageBreak/>
              <w:t>Բաժին</w:t>
            </w:r>
            <w:proofErr w:type="spellEnd"/>
            <w:r w:rsidR="009D1B2B" w:rsidRPr="00817ECB">
              <w:t xml:space="preserve"> IX.  </w:t>
            </w:r>
            <w:proofErr w:type="spellStart"/>
            <w:r w:rsidRPr="00817ECB">
              <w:t>Պայմանագրի</w:t>
            </w:r>
            <w:proofErr w:type="spellEnd"/>
            <w:r w:rsidRPr="00817ECB">
              <w:t xml:space="preserve"> </w:t>
            </w:r>
            <w:proofErr w:type="spellStart"/>
            <w:r w:rsidRPr="00817ECB">
              <w:t>հատուկ</w:t>
            </w:r>
            <w:proofErr w:type="spellEnd"/>
            <w:r w:rsidRPr="00817ECB">
              <w:t xml:space="preserve"> </w:t>
            </w:r>
            <w:proofErr w:type="spellStart"/>
            <w:r w:rsidRPr="00817ECB">
              <w:t>պայմաններ</w:t>
            </w:r>
            <w:bookmarkEnd w:id="538"/>
            <w:bookmarkEnd w:id="539"/>
            <w:bookmarkEnd w:id="540"/>
            <w:proofErr w:type="spellEnd"/>
          </w:p>
        </w:tc>
      </w:tr>
      <w:tr w:rsidR="00091913" w:rsidRPr="005C2424" w14:paraId="307C1FD3" w14:textId="77777777" w:rsidTr="00817ECB">
        <w:trPr>
          <w:cantSplit/>
        </w:trPr>
        <w:tc>
          <w:tcPr>
            <w:tcW w:w="9108" w:type="dxa"/>
            <w:gridSpan w:val="2"/>
            <w:tcBorders>
              <w:top w:val="nil"/>
              <w:left w:val="nil"/>
              <w:bottom w:val="nil"/>
              <w:right w:val="nil"/>
            </w:tcBorders>
          </w:tcPr>
          <w:p w14:paraId="3D13FB54" w14:textId="77777777" w:rsidR="00091913" w:rsidRPr="00817ECB" w:rsidRDefault="00091913" w:rsidP="00091913">
            <w:pPr>
              <w:spacing w:after="200"/>
              <w:jc w:val="both"/>
              <w:rPr>
                <w:rFonts w:ascii="GHEA Mariam" w:hAnsi="GHEA Mariam"/>
                <w:sz w:val="22"/>
                <w:szCs w:val="22"/>
              </w:rPr>
            </w:pPr>
            <w:proofErr w:type="spellStart"/>
            <w:r w:rsidRPr="00817ECB">
              <w:rPr>
                <w:rFonts w:ascii="GHEA Mariam" w:hAnsi="GHEA Mariam"/>
                <w:sz w:val="22"/>
                <w:szCs w:val="22"/>
              </w:rPr>
              <w:t>Պայմանագրի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հետևյալ</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Հատուկ</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պայմանները</w:t>
            </w:r>
            <w:proofErr w:type="spellEnd"/>
            <w:r w:rsidRPr="00817ECB">
              <w:rPr>
                <w:rFonts w:ascii="GHEA Mariam" w:hAnsi="GHEA Mariam"/>
                <w:sz w:val="22"/>
                <w:szCs w:val="22"/>
              </w:rPr>
              <w:t xml:space="preserve"> (ՊՀՊ)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հավելեն</w:t>
            </w:r>
            <w:proofErr w:type="spellEnd"/>
            <w:r w:rsidRPr="00817ECB">
              <w:rPr>
                <w:rFonts w:ascii="GHEA Mariam" w:hAnsi="GHEA Mariam"/>
                <w:sz w:val="22"/>
                <w:szCs w:val="22"/>
              </w:rPr>
              <w:t xml:space="preserve"> և/կամ </w:t>
            </w:r>
            <w:proofErr w:type="spellStart"/>
            <w:r w:rsidRPr="00817ECB">
              <w:rPr>
                <w:rFonts w:ascii="GHEA Mariam" w:hAnsi="GHEA Mariam"/>
                <w:sz w:val="22"/>
                <w:szCs w:val="22"/>
              </w:rPr>
              <w:t>լրամշակեն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Պայմանագրի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ընդհանուր</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պայմանները</w:t>
            </w:r>
            <w:proofErr w:type="spellEnd"/>
            <w:r w:rsidRPr="00817ECB">
              <w:rPr>
                <w:rFonts w:ascii="GHEA Mariam" w:hAnsi="GHEA Mariam"/>
                <w:sz w:val="22"/>
                <w:szCs w:val="22"/>
              </w:rPr>
              <w:t xml:space="preserve"> (ՊԸՊ): </w:t>
            </w:r>
            <w:proofErr w:type="spellStart"/>
            <w:r w:rsidRPr="00817ECB">
              <w:rPr>
                <w:rFonts w:ascii="GHEA Mariam" w:hAnsi="GHEA Mariam"/>
                <w:sz w:val="22"/>
                <w:szCs w:val="22"/>
              </w:rPr>
              <w:t>Հակասությունների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դեպքում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այս</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դրույթները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կգերակայեն</w:t>
            </w:r>
            <w:proofErr w:type="spellEnd"/>
            <w:r w:rsidRPr="00817ECB">
              <w:rPr>
                <w:rFonts w:ascii="GHEA Mariam" w:hAnsi="GHEA Mariam"/>
                <w:sz w:val="22"/>
                <w:szCs w:val="22"/>
              </w:rPr>
              <w:t xml:space="preserve"> ՊԸՊ-ի </w:t>
            </w:r>
            <w:proofErr w:type="spellStart"/>
            <w:r w:rsidRPr="00817ECB">
              <w:rPr>
                <w:rFonts w:ascii="GHEA Mariam" w:hAnsi="GHEA Mariam"/>
                <w:sz w:val="22"/>
                <w:szCs w:val="22"/>
              </w:rPr>
              <w:t>նկատմամբ</w:t>
            </w:r>
            <w:proofErr w:type="spellEnd"/>
            <w:r w:rsidRPr="00817ECB">
              <w:rPr>
                <w:rFonts w:ascii="GHEA Mariam" w:hAnsi="GHEA Mariam"/>
                <w:sz w:val="22"/>
                <w:szCs w:val="22"/>
              </w:rPr>
              <w:t>:</w:t>
            </w:r>
          </w:p>
          <w:p w14:paraId="429D8821" w14:textId="77777777" w:rsidR="00091913" w:rsidRPr="00817ECB" w:rsidRDefault="00091913" w:rsidP="00091913">
            <w:pPr>
              <w:spacing w:after="200"/>
              <w:jc w:val="both"/>
              <w:rPr>
                <w:rFonts w:ascii="GHEA Mariam" w:hAnsi="GHEA Mariam"/>
                <w:i/>
                <w:sz w:val="22"/>
                <w:szCs w:val="22"/>
              </w:rPr>
            </w:pPr>
          </w:p>
        </w:tc>
      </w:tr>
      <w:tr w:rsidR="00091913" w:rsidRPr="005C2424" w14:paraId="083C389B" w14:textId="77777777" w:rsidTr="00817ECB">
        <w:trPr>
          <w:cantSplit/>
        </w:trPr>
        <w:tc>
          <w:tcPr>
            <w:tcW w:w="1728" w:type="dxa"/>
            <w:tcBorders>
              <w:top w:val="single" w:sz="12" w:space="0" w:color="auto"/>
              <w:bottom w:val="single" w:sz="6" w:space="0" w:color="auto"/>
            </w:tcBorders>
          </w:tcPr>
          <w:p w14:paraId="24DDA038" w14:textId="77777777" w:rsidR="00091913" w:rsidRPr="00817ECB" w:rsidRDefault="00091913" w:rsidP="004066F1">
            <w:pPr>
              <w:spacing w:after="200"/>
              <w:rPr>
                <w:rFonts w:ascii="GHEA Mariam" w:hAnsi="GHEA Mariam"/>
                <w:b/>
                <w:sz w:val="22"/>
                <w:szCs w:val="22"/>
              </w:rPr>
            </w:pPr>
            <w:r w:rsidRPr="00817ECB">
              <w:rPr>
                <w:rFonts w:ascii="GHEA Mariam" w:hAnsi="GHEA Mariam"/>
                <w:b/>
                <w:sz w:val="22"/>
                <w:szCs w:val="22"/>
              </w:rPr>
              <w:t>ՊԸՊ 1.1(</w:t>
            </w:r>
            <w:r w:rsidR="004066F1" w:rsidRPr="00817ECB">
              <w:rPr>
                <w:rFonts w:ascii="GHEA Mariam" w:hAnsi="GHEA Mariam"/>
                <w:b/>
                <w:sz w:val="22"/>
                <w:szCs w:val="22"/>
              </w:rPr>
              <w:t>թ</w:t>
            </w:r>
            <w:r w:rsidRPr="00817ECB">
              <w:rPr>
                <w:rFonts w:ascii="GHEA Mariam" w:hAnsi="GHEA Mariam"/>
                <w:b/>
                <w:sz w:val="22"/>
                <w:szCs w:val="22"/>
              </w:rPr>
              <w:t>)</w:t>
            </w:r>
          </w:p>
        </w:tc>
        <w:tc>
          <w:tcPr>
            <w:tcW w:w="7380" w:type="dxa"/>
            <w:tcBorders>
              <w:top w:val="single" w:sz="12" w:space="0" w:color="auto"/>
              <w:bottom w:val="single" w:sz="6" w:space="0" w:color="auto"/>
            </w:tcBorders>
          </w:tcPr>
          <w:p w14:paraId="65585185" w14:textId="77777777" w:rsidR="00091913" w:rsidRPr="00817ECB" w:rsidRDefault="00091913" w:rsidP="00264C0A">
            <w:pPr>
              <w:tabs>
                <w:tab w:val="right" w:pos="7164"/>
              </w:tabs>
              <w:spacing w:after="200"/>
              <w:rPr>
                <w:rFonts w:ascii="GHEA Mariam" w:hAnsi="GHEA Mariam"/>
                <w:sz w:val="22"/>
                <w:szCs w:val="22"/>
              </w:rPr>
            </w:pPr>
            <w:proofErr w:type="spellStart"/>
            <w:r w:rsidRPr="00817ECB">
              <w:rPr>
                <w:rFonts w:ascii="GHEA Mariam" w:hAnsi="GHEA Mariam"/>
                <w:sz w:val="22"/>
                <w:szCs w:val="22"/>
              </w:rPr>
              <w:t>Գնորդի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երկիր</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Հայաստանի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Հանրապետություն</w:t>
            </w:r>
            <w:proofErr w:type="spellEnd"/>
          </w:p>
        </w:tc>
      </w:tr>
      <w:tr w:rsidR="00091913" w:rsidRPr="005C2424" w14:paraId="508FEEB5" w14:textId="77777777" w:rsidTr="00817ECB">
        <w:trPr>
          <w:cantSplit/>
        </w:trPr>
        <w:tc>
          <w:tcPr>
            <w:tcW w:w="1728" w:type="dxa"/>
            <w:tcBorders>
              <w:top w:val="nil"/>
            </w:tcBorders>
          </w:tcPr>
          <w:p w14:paraId="09544B42" w14:textId="77777777" w:rsidR="00091913" w:rsidRPr="00817ECB" w:rsidRDefault="00E913CB" w:rsidP="004066F1">
            <w:pPr>
              <w:spacing w:after="200"/>
              <w:rPr>
                <w:rFonts w:ascii="GHEA Mariam" w:hAnsi="GHEA Mariam"/>
                <w:b/>
                <w:sz w:val="22"/>
                <w:szCs w:val="22"/>
              </w:rPr>
            </w:pPr>
            <w:r w:rsidRPr="00817ECB">
              <w:rPr>
                <w:rFonts w:ascii="GHEA Mariam" w:hAnsi="GHEA Mariam"/>
                <w:b/>
                <w:sz w:val="22"/>
                <w:szCs w:val="22"/>
              </w:rPr>
              <w:t>ՊԸՊ</w:t>
            </w:r>
            <w:r w:rsidR="00091913" w:rsidRPr="00817ECB">
              <w:rPr>
                <w:rFonts w:ascii="GHEA Mariam" w:hAnsi="GHEA Mariam"/>
                <w:b/>
                <w:sz w:val="22"/>
                <w:szCs w:val="22"/>
              </w:rPr>
              <w:t xml:space="preserve"> 1.1(</w:t>
            </w:r>
            <w:r w:rsidR="004066F1" w:rsidRPr="00817ECB">
              <w:rPr>
                <w:rFonts w:ascii="GHEA Mariam" w:hAnsi="GHEA Mariam"/>
                <w:b/>
                <w:sz w:val="22"/>
                <w:szCs w:val="22"/>
              </w:rPr>
              <w:t>ժ</w:t>
            </w:r>
            <w:r w:rsidR="00091913" w:rsidRPr="00817ECB">
              <w:rPr>
                <w:rFonts w:ascii="GHEA Mariam" w:hAnsi="GHEA Mariam"/>
                <w:b/>
                <w:sz w:val="22"/>
                <w:szCs w:val="22"/>
              </w:rPr>
              <w:t>)</w:t>
            </w:r>
          </w:p>
        </w:tc>
        <w:tc>
          <w:tcPr>
            <w:tcW w:w="7380" w:type="dxa"/>
            <w:tcBorders>
              <w:top w:val="nil"/>
            </w:tcBorders>
          </w:tcPr>
          <w:p w14:paraId="01D7D841" w14:textId="4F92A9ED" w:rsidR="00091913" w:rsidRPr="00817ECB" w:rsidRDefault="00993450" w:rsidP="006877E4">
            <w:pPr>
              <w:tabs>
                <w:tab w:val="right" w:pos="7164"/>
              </w:tabs>
              <w:spacing w:after="200"/>
              <w:jc w:val="both"/>
              <w:rPr>
                <w:rFonts w:ascii="GHEA Mariam" w:hAnsi="GHEA Mariam"/>
                <w:sz w:val="22"/>
                <w:szCs w:val="22"/>
              </w:rPr>
            </w:pPr>
            <w:proofErr w:type="spellStart"/>
            <w:r w:rsidRPr="00817ECB">
              <w:rPr>
                <w:rFonts w:ascii="GHEA Mariam" w:hAnsi="GHEA Mariam"/>
                <w:sz w:val="22"/>
                <w:szCs w:val="22"/>
              </w:rPr>
              <w:t>Գնորդը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հանդիսանում</w:t>
            </w:r>
            <w:proofErr w:type="spellEnd"/>
            <w:r w:rsidRPr="00817ECB">
              <w:rPr>
                <w:rFonts w:ascii="GHEA Mariam" w:hAnsi="GHEA Mariam"/>
                <w:sz w:val="22"/>
                <w:szCs w:val="22"/>
              </w:rPr>
              <w:t xml:space="preserve"> է </w:t>
            </w:r>
            <w:proofErr w:type="spellStart"/>
            <w:r w:rsidR="00901802" w:rsidRPr="005C2424">
              <w:rPr>
                <w:rFonts w:ascii="GHEA Mariam" w:hAnsi="GHEA Mariam"/>
                <w:sz w:val="22"/>
                <w:szCs w:val="22"/>
              </w:rPr>
              <w:t>Հայաստանի</w:t>
            </w:r>
            <w:proofErr w:type="spellEnd"/>
            <w:r w:rsidR="00901802" w:rsidRPr="005C2424">
              <w:rPr>
                <w:rFonts w:ascii="GHEA Mariam" w:hAnsi="GHEA Mariam"/>
                <w:sz w:val="22"/>
                <w:szCs w:val="22"/>
              </w:rPr>
              <w:t xml:space="preserve"> </w:t>
            </w:r>
            <w:proofErr w:type="spellStart"/>
            <w:r w:rsidR="00901802" w:rsidRPr="005C2424">
              <w:rPr>
                <w:rFonts w:ascii="GHEA Mariam" w:hAnsi="GHEA Mariam"/>
                <w:sz w:val="22"/>
                <w:szCs w:val="22"/>
              </w:rPr>
              <w:t>Հանրապետությունը</w:t>
            </w:r>
            <w:proofErr w:type="spellEnd"/>
            <w:r w:rsidR="00901802" w:rsidRPr="005C2424">
              <w:rPr>
                <w:rFonts w:ascii="GHEA Mariam" w:hAnsi="GHEA Mariam"/>
                <w:sz w:val="22"/>
                <w:szCs w:val="22"/>
              </w:rPr>
              <w:t xml:space="preserve">, ի </w:t>
            </w:r>
            <w:proofErr w:type="spellStart"/>
            <w:r w:rsidR="00901802" w:rsidRPr="005C2424">
              <w:rPr>
                <w:rFonts w:ascii="GHEA Mariam" w:hAnsi="GHEA Mariam"/>
                <w:sz w:val="22"/>
                <w:szCs w:val="22"/>
              </w:rPr>
              <w:t>դեմս</w:t>
            </w:r>
            <w:proofErr w:type="spellEnd"/>
            <w:r w:rsidR="00901802" w:rsidRPr="005C2424">
              <w:rPr>
                <w:rFonts w:ascii="GHEA Mariam" w:hAnsi="GHEA Mariam"/>
                <w:sz w:val="22"/>
                <w:szCs w:val="22"/>
              </w:rPr>
              <w:t xml:space="preserve"> ՀՀ </w:t>
            </w:r>
            <w:proofErr w:type="spellStart"/>
            <w:r w:rsidR="00901802" w:rsidRPr="005C2424">
              <w:rPr>
                <w:rFonts w:ascii="GHEA Mariam" w:hAnsi="GHEA Mariam"/>
                <w:sz w:val="22"/>
                <w:szCs w:val="22"/>
              </w:rPr>
              <w:t>փոխվարչապետ</w:t>
            </w:r>
            <w:proofErr w:type="spellEnd"/>
            <w:r w:rsidR="00901802" w:rsidRPr="005C2424">
              <w:rPr>
                <w:rFonts w:ascii="GHEA Mariam" w:hAnsi="GHEA Mariam"/>
                <w:sz w:val="22"/>
                <w:szCs w:val="22"/>
              </w:rPr>
              <w:t xml:space="preserve"> </w:t>
            </w:r>
            <w:proofErr w:type="spellStart"/>
            <w:r w:rsidR="00901802" w:rsidRPr="005C2424">
              <w:rPr>
                <w:rFonts w:ascii="GHEA Mariam" w:hAnsi="GHEA Mariam"/>
                <w:sz w:val="22"/>
                <w:szCs w:val="22"/>
              </w:rPr>
              <w:t>Համբարձում</w:t>
            </w:r>
            <w:proofErr w:type="spellEnd"/>
            <w:r w:rsidR="00901802" w:rsidRPr="005C2424">
              <w:rPr>
                <w:rFonts w:ascii="GHEA Mariam" w:hAnsi="GHEA Mariam"/>
                <w:sz w:val="22"/>
                <w:szCs w:val="22"/>
              </w:rPr>
              <w:t xml:space="preserve"> </w:t>
            </w:r>
            <w:proofErr w:type="spellStart"/>
            <w:r w:rsidR="00901802" w:rsidRPr="005C2424">
              <w:rPr>
                <w:rFonts w:ascii="GHEA Mariam" w:hAnsi="GHEA Mariam"/>
                <w:sz w:val="22"/>
                <w:szCs w:val="22"/>
              </w:rPr>
              <w:t>Մաթևոսյանի</w:t>
            </w:r>
            <w:proofErr w:type="spellEnd"/>
          </w:p>
        </w:tc>
      </w:tr>
      <w:tr w:rsidR="00091913" w:rsidRPr="005C2424" w14:paraId="03D9B88F" w14:textId="77777777" w:rsidTr="00817ECB">
        <w:trPr>
          <w:cantSplit/>
        </w:trPr>
        <w:tc>
          <w:tcPr>
            <w:tcW w:w="1728" w:type="dxa"/>
          </w:tcPr>
          <w:p w14:paraId="3CC57F55" w14:textId="77777777" w:rsidR="00091913" w:rsidRPr="00817ECB" w:rsidRDefault="00E130E7" w:rsidP="00DA32E7">
            <w:pPr>
              <w:spacing w:after="200"/>
              <w:rPr>
                <w:rFonts w:ascii="GHEA Mariam" w:hAnsi="GHEA Mariam"/>
                <w:sz w:val="22"/>
                <w:szCs w:val="22"/>
              </w:rPr>
            </w:pPr>
            <w:r w:rsidRPr="00817ECB">
              <w:rPr>
                <w:rFonts w:ascii="GHEA Mariam" w:hAnsi="GHEA Mariam"/>
                <w:sz w:val="22"/>
                <w:szCs w:val="22"/>
              </w:rPr>
              <w:t>Պ</w:t>
            </w:r>
            <w:r w:rsidR="00DA32E7" w:rsidRPr="00817ECB">
              <w:rPr>
                <w:rFonts w:ascii="GHEA Mariam" w:hAnsi="GHEA Mariam"/>
                <w:sz w:val="22"/>
                <w:szCs w:val="22"/>
              </w:rPr>
              <w:t>Ը</w:t>
            </w:r>
            <w:r w:rsidRPr="00817ECB">
              <w:rPr>
                <w:rFonts w:ascii="GHEA Mariam" w:hAnsi="GHEA Mariam"/>
                <w:sz w:val="22"/>
                <w:szCs w:val="22"/>
              </w:rPr>
              <w:t>Պ</w:t>
            </w:r>
            <w:r w:rsidR="00091913" w:rsidRPr="00817ECB">
              <w:rPr>
                <w:rFonts w:ascii="GHEA Mariam" w:hAnsi="GHEA Mariam"/>
                <w:sz w:val="22"/>
                <w:szCs w:val="22"/>
              </w:rPr>
              <w:t xml:space="preserve"> 1.1 (</w:t>
            </w:r>
            <w:r w:rsidR="00770F73" w:rsidRPr="00817ECB">
              <w:rPr>
                <w:rFonts w:ascii="GHEA Mariam" w:hAnsi="GHEA Mariam"/>
                <w:sz w:val="22"/>
                <w:szCs w:val="22"/>
              </w:rPr>
              <w:t>կ</w:t>
            </w:r>
            <w:r w:rsidR="00091913" w:rsidRPr="00817ECB">
              <w:rPr>
                <w:rFonts w:ascii="GHEA Mariam" w:hAnsi="GHEA Mariam"/>
                <w:sz w:val="22"/>
                <w:szCs w:val="22"/>
              </w:rPr>
              <w:t>)</w:t>
            </w:r>
          </w:p>
        </w:tc>
        <w:tc>
          <w:tcPr>
            <w:tcW w:w="7380" w:type="dxa"/>
          </w:tcPr>
          <w:p w14:paraId="3FC15A16" w14:textId="77777777" w:rsidR="00625050" w:rsidRPr="005C2424" w:rsidRDefault="00E130E7" w:rsidP="00C72AB8">
            <w:pPr>
              <w:tabs>
                <w:tab w:val="right" w:pos="7164"/>
              </w:tabs>
              <w:spacing w:after="200"/>
              <w:jc w:val="both"/>
              <w:rPr>
                <w:rFonts w:ascii="GHEA Mariam" w:hAnsi="GHEA Mariam"/>
                <w:sz w:val="22"/>
                <w:szCs w:val="22"/>
              </w:rPr>
            </w:pPr>
            <w:proofErr w:type="spellStart"/>
            <w:r w:rsidRPr="00817ECB">
              <w:rPr>
                <w:rFonts w:ascii="GHEA Mariam" w:hAnsi="GHEA Mariam"/>
                <w:sz w:val="22"/>
                <w:szCs w:val="22"/>
              </w:rPr>
              <w:t>Վերջնական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նշանակման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վայր</w:t>
            </w:r>
            <w:r w:rsidR="006877E4" w:rsidRPr="00817ECB">
              <w:rPr>
                <w:rFonts w:ascii="GHEA Mariam" w:hAnsi="GHEA Mariam"/>
                <w:sz w:val="22"/>
                <w:szCs w:val="22"/>
              </w:rPr>
              <w:t>ն</w:t>
            </w:r>
            <w:proofErr w:type="spellEnd"/>
            <w:r w:rsidR="006877E4" w:rsidRPr="00817ECB">
              <w:rPr>
                <w:rFonts w:ascii="GHEA Mariam" w:hAnsi="GHEA Mariam"/>
                <w:sz w:val="22"/>
                <w:szCs w:val="22"/>
              </w:rPr>
              <w:t xml:space="preserve"> է</w:t>
            </w:r>
            <w:r w:rsidRPr="00817ECB">
              <w:rPr>
                <w:rFonts w:ascii="GHEA Mariam" w:hAnsi="GHEA Mariam"/>
                <w:sz w:val="22"/>
                <w:szCs w:val="22"/>
              </w:rPr>
              <w:t>`</w:t>
            </w:r>
            <w:r w:rsidR="00C57A3F" w:rsidRPr="00817ECB">
              <w:rPr>
                <w:rFonts w:ascii="GHEA Mariam" w:hAnsi="GHEA Mariam"/>
                <w:sz w:val="22"/>
                <w:szCs w:val="22"/>
              </w:rPr>
              <w:t xml:space="preserve"> </w:t>
            </w:r>
          </w:p>
          <w:p w14:paraId="663B99DE" w14:textId="3F266A1B" w:rsidR="00C72AB8" w:rsidRPr="005C2424" w:rsidRDefault="00C72AB8" w:rsidP="00C72AB8">
            <w:pPr>
              <w:tabs>
                <w:tab w:val="right" w:pos="7164"/>
              </w:tabs>
              <w:spacing w:after="200"/>
              <w:jc w:val="both"/>
              <w:rPr>
                <w:rFonts w:ascii="GHEA Mariam" w:hAnsi="GHEA Mariam"/>
                <w:sz w:val="22"/>
                <w:szCs w:val="22"/>
              </w:rPr>
            </w:pPr>
            <w:r w:rsidRPr="005C2424">
              <w:rPr>
                <w:rFonts w:ascii="GHEA Mariam" w:hAnsi="GHEA Mariam"/>
                <w:sz w:val="22"/>
                <w:szCs w:val="22"/>
              </w:rPr>
              <w:t xml:space="preserve">ՀՀ </w:t>
            </w:r>
            <w:proofErr w:type="spellStart"/>
            <w:r w:rsidRPr="005C2424">
              <w:rPr>
                <w:rFonts w:ascii="GHEA Mariam" w:hAnsi="GHEA Mariam"/>
                <w:sz w:val="22"/>
                <w:szCs w:val="22"/>
              </w:rPr>
              <w:t>վարչապետի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աշխատակազմ</w:t>
            </w:r>
            <w:proofErr w:type="spellEnd"/>
            <w:r w:rsidRPr="005C2424">
              <w:rPr>
                <w:rFonts w:ascii="GHEA Mariam" w:hAnsi="GHEA Mariam"/>
                <w:sz w:val="22"/>
                <w:szCs w:val="22"/>
              </w:rPr>
              <w:t xml:space="preserve">,  </w:t>
            </w:r>
          </w:p>
          <w:p w14:paraId="7FB2A7BB" w14:textId="7A5DDC5D" w:rsidR="00091913" w:rsidRPr="00817ECB" w:rsidRDefault="00625050" w:rsidP="006877E4">
            <w:pPr>
              <w:tabs>
                <w:tab w:val="right" w:pos="7164"/>
              </w:tabs>
              <w:spacing w:after="200"/>
              <w:jc w:val="both"/>
              <w:rPr>
                <w:rFonts w:ascii="GHEA Mariam" w:hAnsi="GHEA Mariam"/>
                <w:sz w:val="22"/>
                <w:szCs w:val="22"/>
              </w:rPr>
            </w:pPr>
            <w:proofErr w:type="spellStart"/>
            <w:r w:rsidRPr="005C2424">
              <w:rPr>
                <w:rFonts w:ascii="GHEA Mariam" w:hAnsi="GHEA Mariam"/>
                <w:sz w:val="22"/>
                <w:szCs w:val="22"/>
              </w:rPr>
              <w:t>Հայաստանի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Հանրապետություն</w:t>
            </w:r>
            <w:proofErr w:type="spellEnd"/>
            <w:r w:rsidRPr="005C2424">
              <w:rPr>
                <w:rFonts w:ascii="GHEA Mariam" w:hAnsi="GHEA Mariam"/>
                <w:sz w:val="22"/>
                <w:szCs w:val="22"/>
              </w:rPr>
              <w:t xml:space="preserve">, ք. </w:t>
            </w:r>
            <w:proofErr w:type="spellStart"/>
            <w:r w:rsidRPr="005C2424">
              <w:rPr>
                <w:rFonts w:ascii="GHEA Mariam" w:hAnsi="GHEA Mariam"/>
                <w:sz w:val="22"/>
                <w:szCs w:val="22"/>
              </w:rPr>
              <w:t>Երևան</w:t>
            </w:r>
            <w:proofErr w:type="spellEnd"/>
            <w:r w:rsidRPr="005C2424">
              <w:rPr>
                <w:rFonts w:ascii="GHEA Mariam" w:hAnsi="GHEA Mariam"/>
                <w:sz w:val="22"/>
                <w:szCs w:val="22"/>
              </w:rPr>
              <w:t xml:space="preserve">, 0010, </w:t>
            </w:r>
            <w:proofErr w:type="spellStart"/>
            <w:r w:rsidRPr="005C2424">
              <w:rPr>
                <w:rFonts w:ascii="GHEA Mariam" w:hAnsi="GHEA Mariam"/>
                <w:sz w:val="22"/>
                <w:szCs w:val="22"/>
              </w:rPr>
              <w:t>Հանրապետության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հրապարակ</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Կառավարական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տուն</w:t>
            </w:r>
            <w:proofErr w:type="spellEnd"/>
            <w:r w:rsidRPr="005C2424">
              <w:rPr>
                <w:rFonts w:ascii="GHEA Mariam" w:hAnsi="GHEA Mariam"/>
                <w:sz w:val="22"/>
                <w:szCs w:val="22"/>
              </w:rPr>
              <w:t>, 1</w:t>
            </w:r>
          </w:p>
        </w:tc>
      </w:tr>
      <w:tr w:rsidR="00091913" w:rsidRPr="005C2424" w14:paraId="42B9E124" w14:textId="77777777" w:rsidTr="00817ECB">
        <w:trPr>
          <w:cantSplit/>
        </w:trPr>
        <w:tc>
          <w:tcPr>
            <w:tcW w:w="1728" w:type="dxa"/>
          </w:tcPr>
          <w:p w14:paraId="5289F0BC" w14:textId="77777777" w:rsidR="00091913" w:rsidRPr="00817ECB" w:rsidRDefault="00E130E7" w:rsidP="00DA32E7">
            <w:pPr>
              <w:spacing w:after="200"/>
              <w:rPr>
                <w:rFonts w:ascii="GHEA Mariam" w:hAnsi="GHEA Mariam"/>
                <w:b/>
                <w:sz w:val="22"/>
                <w:szCs w:val="22"/>
              </w:rPr>
            </w:pPr>
            <w:r w:rsidRPr="00817ECB">
              <w:rPr>
                <w:rFonts w:ascii="GHEA Mariam" w:hAnsi="GHEA Mariam"/>
                <w:b/>
                <w:sz w:val="22"/>
                <w:szCs w:val="22"/>
              </w:rPr>
              <w:t>Պ</w:t>
            </w:r>
            <w:r w:rsidR="00DA32E7" w:rsidRPr="00817ECB">
              <w:rPr>
                <w:rFonts w:ascii="GHEA Mariam" w:hAnsi="GHEA Mariam"/>
                <w:b/>
                <w:sz w:val="22"/>
                <w:szCs w:val="22"/>
              </w:rPr>
              <w:t>Ը</w:t>
            </w:r>
            <w:r w:rsidRPr="00817ECB">
              <w:rPr>
                <w:rFonts w:ascii="GHEA Mariam" w:hAnsi="GHEA Mariam"/>
                <w:b/>
                <w:sz w:val="22"/>
                <w:szCs w:val="22"/>
              </w:rPr>
              <w:t>Պ</w:t>
            </w:r>
            <w:r w:rsidR="00091913" w:rsidRPr="00817ECB">
              <w:rPr>
                <w:rFonts w:ascii="GHEA Mariam" w:hAnsi="GHEA Mariam"/>
                <w:b/>
                <w:sz w:val="22"/>
                <w:szCs w:val="22"/>
              </w:rPr>
              <w:t xml:space="preserve"> 4.2 </w:t>
            </w:r>
          </w:p>
        </w:tc>
        <w:tc>
          <w:tcPr>
            <w:tcW w:w="7380" w:type="dxa"/>
          </w:tcPr>
          <w:p w14:paraId="10E52B46" w14:textId="680AFCCA" w:rsidR="00091913" w:rsidRPr="00817ECB" w:rsidRDefault="00C25564" w:rsidP="005140BC">
            <w:pPr>
              <w:tabs>
                <w:tab w:val="right" w:pos="7164"/>
              </w:tabs>
              <w:spacing w:after="200"/>
              <w:rPr>
                <w:rFonts w:ascii="GHEA Mariam" w:hAnsi="GHEA Mariam"/>
                <w:sz w:val="22"/>
                <w:szCs w:val="22"/>
              </w:rPr>
            </w:pPr>
            <w:r w:rsidRPr="00817ECB">
              <w:rPr>
                <w:rFonts w:ascii="GHEA Mariam" w:hAnsi="GHEA Mariam"/>
                <w:sz w:val="22"/>
                <w:szCs w:val="22"/>
              </w:rPr>
              <w:t>In</w:t>
            </w:r>
            <w:r w:rsidR="005140BC" w:rsidRPr="00817ECB">
              <w:rPr>
                <w:rFonts w:ascii="GHEA Mariam" w:hAnsi="GHEA Mariam"/>
                <w:sz w:val="22"/>
                <w:szCs w:val="22"/>
              </w:rPr>
              <w:t>coterms</w:t>
            </w:r>
            <w:r w:rsidRPr="00817ECB">
              <w:rPr>
                <w:rFonts w:ascii="GHEA Mariam" w:hAnsi="GHEA Mariam"/>
                <w:sz w:val="22"/>
                <w:szCs w:val="22"/>
              </w:rPr>
              <w:t xml:space="preserve">-ի </w:t>
            </w:r>
            <w:proofErr w:type="spellStart"/>
            <w:r w:rsidRPr="00817ECB">
              <w:rPr>
                <w:rFonts w:ascii="GHEA Mariam" w:hAnsi="GHEA Mariam"/>
                <w:sz w:val="22"/>
                <w:szCs w:val="22"/>
              </w:rPr>
              <w:t>խմբագրված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տարբերակը</w:t>
            </w:r>
            <w:proofErr w:type="spellEnd"/>
            <w:r w:rsidRPr="00817ECB">
              <w:rPr>
                <w:rFonts w:ascii="GHEA Mariam" w:hAnsi="GHEA Mariam"/>
                <w:sz w:val="22"/>
                <w:szCs w:val="22"/>
              </w:rPr>
              <w:t xml:space="preserve">` </w:t>
            </w:r>
            <w:r w:rsidRPr="005C2424">
              <w:rPr>
                <w:rFonts w:ascii="GHEA Mariam" w:hAnsi="GHEA Mariam"/>
                <w:b/>
                <w:sz w:val="22"/>
                <w:szCs w:val="22"/>
              </w:rPr>
              <w:t>2010</w:t>
            </w:r>
            <w:r w:rsidR="00C57A3F" w:rsidRPr="005C2424">
              <w:rPr>
                <w:rFonts w:ascii="GHEA Mariam" w:hAnsi="GHEA Mariam"/>
                <w:b/>
                <w:sz w:val="22"/>
                <w:szCs w:val="22"/>
              </w:rPr>
              <w:t>թ.</w:t>
            </w:r>
            <w:r w:rsidR="00DB5E94" w:rsidRPr="005C2424">
              <w:rPr>
                <w:rFonts w:ascii="GHEA Mariam" w:hAnsi="GHEA Mariam"/>
                <w:b/>
                <w:sz w:val="22"/>
                <w:szCs w:val="22"/>
              </w:rPr>
              <w:t xml:space="preserve"> </w:t>
            </w:r>
            <w:r w:rsidR="00C57A3F" w:rsidRPr="005C2424">
              <w:rPr>
                <w:rFonts w:ascii="GHEA Mariam" w:hAnsi="GHEA Mariam"/>
                <w:b/>
                <w:sz w:val="22"/>
                <w:szCs w:val="22"/>
              </w:rPr>
              <w:t>է</w:t>
            </w:r>
            <w:r w:rsidRPr="00817ECB">
              <w:rPr>
                <w:rFonts w:ascii="GHEA Mariam" w:hAnsi="GHEA Mariam"/>
                <w:b/>
                <w:sz w:val="22"/>
                <w:szCs w:val="22"/>
              </w:rPr>
              <w:t>:</w:t>
            </w:r>
          </w:p>
        </w:tc>
      </w:tr>
      <w:tr w:rsidR="00091913" w:rsidRPr="005C2424" w14:paraId="010399D9" w14:textId="77777777" w:rsidTr="00817ECB">
        <w:trPr>
          <w:cantSplit/>
        </w:trPr>
        <w:tc>
          <w:tcPr>
            <w:tcW w:w="1728" w:type="dxa"/>
          </w:tcPr>
          <w:p w14:paraId="6FFEEB35" w14:textId="77777777" w:rsidR="00091913" w:rsidRPr="00817ECB" w:rsidRDefault="00C25564" w:rsidP="00DA32E7">
            <w:pPr>
              <w:spacing w:after="200"/>
              <w:rPr>
                <w:rFonts w:ascii="GHEA Mariam" w:hAnsi="GHEA Mariam"/>
                <w:b/>
                <w:sz w:val="22"/>
                <w:szCs w:val="22"/>
              </w:rPr>
            </w:pPr>
            <w:r w:rsidRPr="00817ECB">
              <w:rPr>
                <w:rFonts w:ascii="GHEA Mariam" w:hAnsi="GHEA Mariam"/>
                <w:b/>
                <w:sz w:val="22"/>
                <w:szCs w:val="22"/>
              </w:rPr>
              <w:t>Պ</w:t>
            </w:r>
            <w:r w:rsidR="00DA32E7" w:rsidRPr="00817ECB">
              <w:rPr>
                <w:rFonts w:ascii="GHEA Mariam" w:hAnsi="GHEA Mariam"/>
                <w:b/>
                <w:sz w:val="22"/>
                <w:szCs w:val="22"/>
              </w:rPr>
              <w:t>Ը</w:t>
            </w:r>
            <w:r w:rsidRPr="00817ECB">
              <w:rPr>
                <w:rFonts w:ascii="GHEA Mariam" w:hAnsi="GHEA Mariam"/>
                <w:b/>
                <w:sz w:val="22"/>
                <w:szCs w:val="22"/>
              </w:rPr>
              <w:t>Պ</w:t>
            </w:r>
            <w:r w:rsidR="00091913" w:rsidRPr="00817ECB">
              <w:rPr>
                <w:rFonts w:ascii="GHEA Mariam" w:hAnsi="GHEA Mariam"/>
                <w:b/>
                <w:sz w:val="22"/>
                <w:szCs w:val="22"/>
              </w:rPr>
              <w:t xml:space="preserve"> 5.1</w:t>
            </w:r>
          </w:p>
        </w:tc>
        <w:tc>
          <w:tcPr>
            <w:tcW w:w="7380" w:type="dxa"/>
          </w:tcPr>
          <w:p w14:paraId="219234E3" w14:textId="77777777" w:rsidR="00091913" w:rsidRPr="00817ECB" w:rsidRDefault="00C25564" w:rsidP="00C25564">
            <w:pPr>
              <w:tabs>
                <w:tab w:val="right" w:pos="7164"/>
              </w:tabs>
              <w:spacing w:after="200"/>
              <w:rPr>
                <w:rFonts w:ascii="GHEA Mariam" w:hAnsi="GHEA Mariam"/>
                <w:sz w:val="22"/>
                <w:szCs w:val="22"/>
              </w:rPr>
            </w:pPr>
            <w:proofErr w:type="spellStart"/>
            <w:r w:rsidRPr="00817ECB">
              <w:rPr>
                <w:rFonts w:ascii="GHEA Mariam" w:hAnsi="GHEA Mariam"/>
                <w:sz w:val="22"/>
                <w:szCs w:val="22"/>
              </w:rPr>
              <w:t>Լեզուն</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հայերենը</w:t>
            </w:r>
            <w:proofErr w:type="spellEnd"/>
            <w:r w:rsidRPr="00817ECB">
              <w:rPr>
                <w:rFonts w:ascii="GHEA Mariam" w:hAnsi="GHEA Mariam"/>
                <w:sz w:val="22"/>
                <w:szCs w:val="22"/>
              </w:rPr>
              <w:t>:</w:t>
            </w:r>
          </w:p>
        </w:tc>
      </w:tr>
      <w:tr w:rsidR="00091913" w:rsidRPr="005C2424" w14:paraId="2FE5A40E" w14:textId="77777777" w:rsidTr="00817ECB">
        <w:trPr>
          <w:cantSplit/>
        </w:trPr>
        <w:tc>
          <w:tcPr>
            <w:tcW w:w="1728" w:type="dxa"/>
          </w:tcPr>
          <w:p w14:paraId="0231C1D9" w14:textId="77777777" w:rsidR="00091913" w:rsidRPr="00817ECB" w:rsidRDefault="00C25564" w:rsidP="00DA32E7">
            <w:pPr>
              <w:spacing w:after="200"/>
              <w:rPr>
                <w:rFonts w:ascii="GHEA Mariam" w:hAnsi="GHEA Mariam"/>
                <w:b/>
                <w:sz w:val="22"/>
                <w:szCs w:val="22"/>
              </w:rPr>
            </w:pPr>
            <w:r w:rsidRPr="00817ECB">
              <w:rPr>
                <w:rFonts w:ascii="GHEA Mariam" w:hAnsi="GHEA Mariam"/>
                <w:b/>
                <w:sz w:val="22"/>
                <w:szCs w:val="22"/>
              </w:rPr>
              <w:t>Պ</w:t>
            </w:r>
            <w:r w:rsidR="00DA32E7" w:rsidRPr="00817ECB">
              <w:rPr>
                <w:rFonts w:ascii="GHEA Mariam" w:hAnsi="GHEA Mariam"/>
                <w:b/>
                <w:sz w:val="22"/>
                <w:szCs w:val="22"/>
              </w:rPr>
              <w:t>Ը</w:t>
            </w:r>
            <w:r w:rsidRPr="00817ECB">
              <w:rPr>
                <w:rFonts w:ascii="GHEA Mariam" w:hAnsi="GHEA Mariam"/>
                <w:b/>
                <w:sz w:val="22"/>
                <w:szCs w:val="22"/>
              </w:rPr>
              <w:t xml:space="preserve">Պ </w:t>
            </w:r>
            <w:r w:rsidR="00091913" w:rsidRPr="00817ECB">
              <w:rPr>
                <w:rFonts w:ascii="GHEA Mariam" w:hAnsi="GHEA Mariam"/>
                <w:b/>
                <w:sz w:val="22"/>
                <w:szCs w:val="22"/>
              </w:rPr>
              <w:t>8.1</w:t>
            </w:r>
          </w:p>
        </w:tc>
        <w:tc>
          <w:tcPr>
            <w:tcW w:w="7380" w:type="dxa"/>
          </w:tcPr>
          <w:p w14:paraId="49E65529" w14:textId="77777777" w:rsidR="00C25564" w:rsidRPr="00817ECB" w:rsidRDefault="00C25564" w:rsidP="00C25564">
            <w:pPr>
              <w:jc w:val="both"/>
              <w:rPr>
                <w:rFonts w:ascii="GHEA Mariam" w:hAnsi="GHEA Mariam"/>
                <w:b/>
                <w:sz w:val="22"/>
                <w:szCs w:val="22"/>
              </w:rPr>
            </w:pPr>
            <w:proofErr w:type="spellStart"/>
            <w:r w:rsidRPr="00817ECB">
              <w:rPr>
                <w:rFonts w:ascii="GHEA Mariam" w:hAnsi="GHEA Mariam"/>
                <w:b/>
                <w:sz w:val="22"/>
                <w:szCs w:val="22"/>
              </w:rPr>
              <w:t>Ծանուցումների</w:t>
            </w:r>
            <w:proofErr w:type="spellEnd"/>
            <w:r w:rsidRPr="00817ECB">
              <w:rPr>
                <w:rFonts w:ascii="GHEA Mariam" w:hAnsi="GHEA Mariam"/>
                <w:sz w:val="22"/>
                <w:szCs w:val="22"/>
              </w:rPr>
              <w:t xml:space="preserve"> համար </w:t>
            </w:r>
            <w:proofErr w:type="spellStart"/>
            <w:r w:rsidRPr="00817ECB">
              <w:rPr>
                <w:rFonts w:ascii="GHEA Mariam" w:hAnsi="GHEA Mariam"/>
                <w:sz w:val="22"/>
                <w:szCs w:val="22"/>
              </w:rPr>
              <w:t>Գնորդի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հասցեն</w:t>
            </w:r>
            <w:proofErr w:type="spellEnd"/>
            <w:r w:rsidRPr="00817ECB">
              <w:rPr>
                <w:rFonts w:ascii="GHEA Mariam" w:hAnsi="GHEA Mariam"/>
                <w:sz w:val="22"/>
                <w:szCs w:val="22"/>
              </w:rPr>
              <w:t xml:space="preserve"> է`</w:t>
            </w:r>
            <w:r w:rsidRPr="00817ECB">
              <w:rPr>
                <w:rFonts w:ascii="GHEA Mariam" w:hAnsi="GHEA Mariam"/>
                <w:b/>
                <w:sz w:val="22"/>
                <w:szCs w:val="22"/>
              </w:rPr>
              <w:t xml:space="preserve"> </w:t>
            </w:r>
          </w:p>
          <w:p w14:paraId="5DB98EF8" w14:textId="748C738D" w:rsidR="00C52C2B" w:rsidRPr="00C52C2B" w:rsidRDefault="00C52C2B" w:rsidP="00C52C2B">
            <w:pPr>
              <w:shd w:val="clear" w:color="auto" w:fill="FFFFFF"/>
              <w:spacing w:before="100" w:beforeAutospacing="1" w:after="100" w:afterAutospacing="1" w:line="360" w:lineRule="atLeast"/>
              <w:jc w:val="both"/>
              <w:rPr>
                <w:rFonts w:ascii="GHEA Mariam" w:hAnsi="GHEA Mariam"/>
                <w:sz w:val="22"/>
                <w:szCs w:val="22"/>
              </w:rPr>
            </w:pPr>
            <w:proofErr w:type="spellStart"/>
            <w:r w:rsidRPr="00C52C2B">
              <w:rPr>
                <w:rFonts w:ascii="GHEA Mariam" w:hAnsi="GHEA Mariam"/>
                <w:sz w:val="22"/>
                <w:szCs w:val="22"/>
              </w:rPr>
              <w:t>Լեոնիդ</w:t>
            </w:r>
            <w:proofErr w:type="spellEnd"/>
            <w:r w:rsidRPr="00C52C2B">
              <w:rPr>
                <w:rFonts w:ascii="GHEA Mariam" w:hAnsi="GHEA Mariam"/>
                <w:sz w:val="22"/>
                <w:szCs w:val="22"/>
              </w:rPr>
              <w:t xml:space="preserve"> </w:t>
            </w:r>
            <w:proofErr w:type="spellStart"/>
            <w:r w:rsidRPr="00C52C2B">
              <w:rPr>
                <w:rFonts w:ascii="GHEA Mariam" w:hAnsi="GHEA Mariam"/>
                <w:sz w:val="22"/>
                <w:szCs w:val="22"/>
              </w:rPr>
              <w:t>Ավետիսյան</w:t>
            </w:r>
            <w:proofErr w:type="spellEnd"/>
          </w:p>
          <w:p w14:paraId="725F342D" w14:textId="7D0AD142" w:rsidR="00C52C2B" w:rsidRPr="005C2424" w:rsidRDefault="00C52C2B" w:rsidP="00C52C2B">
            <w:pPr>
              <w:pStyle w:val="NormalWeb"/>
              <w:shd w:val="clear" w:color="auto" w:fill="FFFFFF"/>
              <w:spacing w:line="360" w:lineRule="atLeast"/>
              <w:jc w:val="both"/>
              <w:rPr>
                <w:rFonts w:ascii="GHEA Mariam" w:eastAsia="Times New Roman" w:hAnsi="GHEA Mariam" w:cs="Times New Roman"/>
                <w:sz w:val="22"/>
                <w:szCs w:val="22"/>
              </w:rPr>
            </w:pPr>
            <w:r w:rsidRPr="005C2424">
              <w:rPr>
                <w:rFonts w:ascii="GHEA Mariam" w:eastAsia="Times New Roman" w:hAnsi="GHEA Mariam" w:cs="Times New Roman"/>
                <w:sz w:val="22"/>
                <w:szCs w:val="22"/>
              </w:rPr>
              <w:t xml:space="preserve">«ԷԿԵՆԳ» ՓԲԸ-ի </w:t>
            </w:r>
            <w:proofErr w:type="spellStart"/>
            <w:r w:rsidRPr="00C52C2B">
              <w:rPr>
                <w:rFonts w:ascii="GHEA Mariam" w:eastAsia="Times New Roman" w:hAnsi="GHEA Mariam" w:cs="Times New Roman"/>
                <w:sz w:val="22"/>
                <w:szCs w:val="22"/>
              </w:rPr>
              <w:t>Տնօրեն</w:t>
            </w:r>
            <w:proofErr w:type="spellEnd"/>
            <w:r w:rsidRPr="00C52C2B">
              <w:rPr>
                <w:rFonts w:ascii="Calibri" w:eastAsia="Times New Roman" w:hAnsi="Calibri" w:cs="Calibri"/>
                <w:sz w:val="22"/>
                <w:szCs w:val="22"/>
              </w:rPr>
              <w:t> </w:t>
            </w:r>
          </w:p>
          <w:p w14:paraId="0D4CA1D6" w14:textId="77777777" w:rsidR="00C52C2B" w:rsidRPr="005C2424" w:rsidRDefault="00C52C2B" w:rsidP="00C52C2B">
            <w:pPr>
              <w:shd w:val="clear" w:color="auto" w:fill="FFFFFF"/>
              <w:spacing w:before="100" w:beforeAutospacing="1" w:after="100" w:afterAutospacing="1" w:line="360" w:lineRule="atLeast"/>
              <w:jc w:val="both"/>
              <w:rPr>
                <w:rFonts w:ascii="GHEA Mariam" w:hAnsi="GHEA Mariam"/>
                <w:sz w:val="22"/>
                <w:szCs w:val="22"/>
              </w:rPr>
            </w:pPr>
            <w:proofErr w:type="spellStart"/>
            <w:r w:rsidRPr="00C52C2B">
              <w:rPr>
                <w:rFonts w:ascii="GHEA Mariam" w:hAnsi="GHEA Mariam"/>
                <w:sz w:val="22"/>
                <w:szCs w:val="22"/>
              </w:rPr>
              <w:t>Գործ</w:t>
            </w:r>
            <w:proofErr w:type="spellEnd"/>
            <w:r w:rsidRPr="00C52C2B">
              <w:rPr>
                <w:rFonts w:ascii="GHEA Mariam" w:hAnsi="GHEA Mariam"/>
                <w:sz w:val="22"/>
                <w:szCs w:val="22"/>
              </w:rPr>
              <w:t xml:space="preserve">. </w:t>
            </w:r>
            <w:proofErr w:type="spellStart"/>
            <w:r w:rsidRPr="00C52C2B">
              <w:rPr>
                <w:rFonts w:ascii="GHEA Mariam" w:hAnsi="GHEA Mariam"/>
                <w:sz w:val="22"/>
                <w:szCs w:val="22"/>
              </w:rPr>
              <w:t>հասցե</w:t>
            </w:r>
            <w:proofErr w:type="spellEnd"/>
            <w:r w:rsidRPr="00C52C2B">
              <w:rPr>
                <w:rFonts w:ascii="GHEA Mariam" w:hAnsi="GHEA Mariam"/>
                <w:sz w:val="22"/>
                <w:szCs w:val="22"/>
              </w:rPr>
              <w:t>՝</w:t>
            </w:r>
            <w:r w:rsidRPr="00C52C2B">
              <w:rPr>
                <w:rFonts w:ascii="Calibri" w:hAnsi="Calibri" w:cs="Calibri"/>
                <w:sz w:val="22"/>
                <w:szCs w:val="22"/>
              </w:rPr>
              <w:t> </w:t>
            </w:r>
            <w:r w:rsidRPr="00C52C2B">
              <w:rPr>
                <w:rFonts w:ascii="GHEA Mariam" w:hAnsi="GHEA Mariam"/>
                <w:sz w:val="22"/>
                <w:szCs w:val="22"/>
              </w:rPr>
              <w:t>ՀՀ, 0010</w:t>
            </w:r>
            <w:r w:rsidRPr="00C52C2B">
              <w:rPr>
                <w:rFonts w:ascii="Calibri" w:hAnsi="Calibri" w:cs="Calibri"/>
                <w:sz w:val="22"/>
                <w:szCs w:val="22"/>
              </w:rPr>
              <w:t> </w:t>
            </w:r>
            <w:proofErr w:type="spellStart"/>
            <w:r w:rsidRPr="00C52C2B">
              <w:rPr>
                <w:rFonts w:ascii="GHEA Mariam" w:hAnsi="GHEA Mariam" w:cs="GHEA Mariam"/>
                <w:sz w:val="22"/>
                <w:szCs w:val="22"/>
              </w:rPr>
              <w:t>Երևան</w:t>
            </w:r>
            <w:proofErr w:type="spellEnd"/>
            <w:r w:rsidRPr="00C52C2B">
              <w:rPr>
                <w:rFonts w:ascii="GHEA Mariam" w:hAnsi="GHEA Mariam"/>
                <w:sz w:val="22"/>
                <w:szCs w:val="22"/>
              </w:rPr>
              <w:t>,</w:t>
            </w:r>
            <w:r w:rsidRPr="00C52C2B">
              <w:rPr>
                <w:rFonts w:ascii="Calibri" w:hAnsi="Calibri" w:cs="Calibri"/>
                <w:sz w:val="22"/>
                <w:szCs w:val="22"/>
              </w:rPr>
              <w:t> </w:t>
            </w:r>
            <w:proofErr w:type="spellStart"/>
            <w:r w:rsidRPr="00C52C2B">
              <w:rPr>
                <w:rFonts w:ascii="GHEA Mariam" w:hAnsi="GHEA Mariam" w:cs="GHEA Mariam"/>
                <w:sz w:val="22"/>
                <w:szCs w:val="22"/>
              </w:rPr>
              <w:t>Տիգրան</w:t>
            </w:r>
            <w:proofErr w:type="spellEnd"/>
            <w:r w:rsidRPr="00C52C2B">
              <w:rPr>
                <w:rFonts w:ascii="Calibri" w:hAnsi="Calibri" w:cs="Calibri"/>
                <w:sz w:val="22"/>
                <w:szCs w:val="22"/>
              </w:rPr>
              <w:t> </w:t>
            </w:r>
            <w:proofErr w:type="spellStart"/>
            <w:r w:rsidRPr="00C52C2B">
              <w:rPr>
                <w:rFonts w:ascii="GHEA Mariam" w:hAnsi="GHEA Mariam" w:cs="GHEA Mariam"/>
                <w:sz w:val="22"/>
                <w:szCs w:val="22"/>
              </w:rPr>
              <w:t>Մեծ</w:t>
            </w:r>
            <w:proofErr w:type="spellEnd"/>
            <w:r w:rsidRPr="00C52C2B">
              <w:rPr>
                <w:rFonts w:ascii="Calibri" w:hAnsi="Calibri" w:cs="Calibri"/>
                <w:sz w:val="22"/>
                <w:szCs w:val="22"/>
              </w:rPr>
              <w:t> </w:t>
            </w:r>
            <w:r w:rsidRPr="00C52C2B">
              <w:rPr>
                <w:rFonts w:ascii="GHEA Mariam" w:hAnsi="GHEA Mariam"/>
                <w:sz w:val="22"/>
                <w:szCs w:val="22"/>
              </w:rPr>
              <w:t>4, 5-րդ</w:t>
            </w:r>
            <w:r w:rsidRPr="00C52C2B">
              <w:rPr>
                <w:rFonts w:ascii="Calibri" w:hAnsi="Calibri" w:cs="Calibri"/>
                <w:sz w:val="22"/>
                <w:szCs w:val="22"/>
              </w:rPr>
              <w:t> </w:t>
            </w:r>
            <w:proofErr w:type="spellStart"/>
            <w:r w:rsidRPr="00C52C2B">
              <w:rPr>
                <w:rFonts w:ascii="GHEA Mariam" w:hAnsi="GHEA Mariam" w:cs="GHEA Mariam"/>
                <w:sz w:val="22"/>
                <w:szCs w:val="22"/>
              </w:rPr>
              <w:t>հարկ</w:t>
            </w:r>
            <w:proofErr w:type="spellEnd"/>
          </w:p>
          <w:p w14:paraId="550B5C6D" w14:textId="79DAC75B" w:rsidR="006877E4" w:rsidRPr="00817ECB" w:rsidRDefault="00C25564" w:rsidP="00817ECB">
            <w:pPr>
              <w:shd w:val="clear" w:color="auto" w:fill="FFFFFF"/>
              <w:spacing w:before="100" w:beforeAutospacing="1" w:after="100" w:afterAutospacing="1" w:line="360" w:lineRule="atLeast"/>
              <w:jc w:val="both"/>
              <w:rPr>
                <w:rFonts w:ascii="GHEA Mariam" w:hAnsi="GHEA Mariam"/>
                <w:color w:val="616B75"/>
                <w:spacing w:val="7"/>
                <w:sz w:val="22"/>
                <w:szCs w:val="22"/>
              </w:rPr>
            </w:pPr>
            <w:proofErr w:type="spellStart"/>
            <w:r w:rsidRPr="005C2424">
              <w:rPr>
                <w:rFonts w:ascii="GHEA Mariam" w:hAnsi="GHEA Mariam"/>
                <w:sz w:val="22"/>
                <w:szCs w:val="22"/>
              </w:rPr>
              <w:t>Հեռ</w:t>
            </w:r>
            <w:proofErr w:type="spellEnd"/>
            <w:r w:rsidRPr="005C2424">
              <w:rPr>
                <w:rFonts w:ascii="GHEA Mariam" w:hAnsi="GHEA Mariam"/>
                <w:sz w:val="22"/>
                <w:szCs w:val="22"/>
              </w:rPr>
              <w:t xml:space="preserve">` </w:t>
            </w:r>
            <w:r w:rsidR="00C52C2B" w:rsidRPr="005C2424">
              <w:rPr>
                <w:rFonts w:ascii="GHEA Mariam" w:hAnsi="GHEA Mariam"/>
                <w:sz w:val="22"/>
                <w:szCs w:val="22"/>
              </w:rPr>
              <w:t>(+37460) 460405</w:t>
            </w:r>
          </w:p>
        </w:tc>
      </w:tr>
      <w:tr w:rsidR="00091913" w:rsidRPr="005C2424" w14:paraId="7FB0CC1A" w14:textId="77777777" w:rsidTr="00817ECB">
        <w:trPr>
          <w:cantSplit/>
        </w:trPr>
        <w:tc>
          <w:tcPr>
            <w:tcW w:w="1728" w:type="dxa"/>
          </w:tcPr>
          <w:p w14:paraId="17D37A7D" w14:textId="77777777" w:rsidR="00091913" w:rsidRPr="00817ECB" w:rsidRDefault="00C25564" w:rsidP="00DA32E7">
            <w:pPr>
              <w:spacing w:after="200"/>
              <w:rPr>
                <w:rFonts w:ascii="GHEA Mariam" w:hAnsi="GHEA Mariam"/>
                <w:b/>
                <w:sz w:val="22"/>
                <w:szCs w:val="22"/>
              </w:rPr>
            </w:pPr>
            <w:r w:rsidRPr="00817ECB">
              <w:rPr>
                <w:rFonts w:ascii="GHEA Mariam" w:hAnsi="GHEA Mariam"/>
                <w:b/>
                <w:sz w:val="22"/>
                <w:szCs w:val="22"/>
              </w:rPr>
              <w:t>Պ</w:t>
            </w:r>
            <w:r w:rsidR="00DA32E7" w:rsidRPr="00817ECB">
              <w:rPr>
                <w:rFonts w:ascii="GHEA Mariam" w:hAnsi="GHEA Mariam"/>
                <w:b/>
                <w:sz w:val="22"/>
                <w:szCs w:val="22"/>
              </w:rPr>
              <w:t>Ը</w:t>
            </w:r>
            <w:r w:rsidRPr="00817ECB">
              <w:rPr>
                <w:rFonts w:ascii="GHEA Mariam" w:hAnsi="GHEA Mariam"/>
                <w:b/>
                <w:sz w:val="22"/>
                <w:szCs w:val="22"/>
              </w:rPr>
              <w:t xml:space="preserve">Պ </w:t>
            </w:r>
            <w:r w:rsidR="00091913" w:rsidRPr="00817ECB">
              <w:rPr>
                <w:rFonts w:ascii="GHEA Mariam" w:hAnsi="GHEA Mariam"/>
                <w:b/>
                <w:sz w:val="22"/>
                <w:szCs w:val="22"/>
              </w:rPr>
              <w:t>9.1</w:t>
            </w:r>
          </w:p>
        </w:tc>
        <w:tc>
          <w:tcPr>
            <w:tcW w:w="7380" w:type="dxa"/>
          </w:tcPr>
          <w:p w14:paraId="270ED93D" w14:textId="77777777" w:rsidR="00091913" w:rsidRPr="00817ECB" w:rsidRDefault="00C25564" w:rsidP="007224B9">
            <w:pPr>
              <w:tabs>
                <w:tab w:val="right" w:pos="7164"/>
              </w:tabs>
              <w:spacing w:after="200"/>
              <w:jc w:val="both"/>
              <w:rPr>
                <w:rFonts w:ascii="GHEA Mariam" w:hAnsi="GHEA Mariam"/>
                <w:sz w:val="22"/>
                <w:szCs w:val="22"/>
              </w:rPr>
            </w:pPr>
            <w:proofErr w:type="spellStart"/>
            <w:r w:rsidRPr="00817ECB">
              <w:rPr>
                <w:rFonts w:ascii="GHEA Mariam" w:hAnsi="GHEA Mariam"/>
                <w:sz w:val="22"/>
                <w:szCs w:val="22"/>
              </w:rPr>
              <w:t>Ղեկավարող</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օրենքը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լինի</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Հայաստանի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Հանրապետության</w:t>
            </w:r>
            <w:proofErr w:type="spellEnd"/>
            <w:r w:rsidRPr="00817ECB">
              <w:rPr>
                <w:rFonts w:ascii="GHEA Mariam" w:hAnsi="GHEA Mariam"/>
                <w:b/>
                <w:sz w:val="22"/>
                <w:szCs w:val="22"/>
              </w:rPr>
              <w:t xml:space="preserve"> </w:t>
            </w:r>
            <w:proofErr w:type="spellStart"/>
            <w:r w:rsidRPr="00817ECB">
              <w:rPr>
                <w:rFonts w:ascii="GHEA Mariam" w:hAnsi="GHEA Mariam"/>
                <w:sz w:val="22"/>
                <w:szCs w:val="22"/>
              </w:rPr>
              <w:t>օրենսդրությունը</w:t>
            </w:r>
            <w:proofErr w:type="spellEnd"/>
            <w:r w:rsidRPr="00817ECB">
              <w:rPr>
                <w:rFonts w:ascii="GHEA Mariam" w:hAnsi="GHEA Mariam"/>
                <w:sz w:val="22"/>
                <w:szCs w:val="22"/>
              </w:rPr>
              <w:t>:</w:t>
            </w:r>
          </w:p>
        </w:tc>
      </w:tr>
      <w:tr w:rsidR="00091913" w:rsidRPr="005C2424" w14:paraId="331247B0" w14:textId="77777777" w:rsidTr="00817ECB">
        <w:tc>
          <w:tcPr>
            <w:tcW w:w="1728" w:type="dxa"/>
          </w:tcPr>
          <w:p w14:paraId="3C930492" w14:textId="77777777" w:rsidR="00091913" w:rsidRPr="00817ECB" w:rsidRDefault="00DA32E7" w:rsidP="00264C0A">
            <w:pPr>
              <w:spacing w:after="200"/>
              <w:rPr>
                <w:rFonts w:ascii="GHEA Mariam" w:hAnsi="GHEA Mariam"/>
                <w:b/>
                <w:sz w:val="22"/>
                <w:szCs w:val="22"/>
              </w:rPr>
            </w:pPr>
            <w:r w:rsidRPr="00817ECB">
              <w:rPr>
                <w:rFonts w:ascii="GHEA Mariam" w:hAnsi="GHEA Mariam"/>
                <w:b/>
                <w:sz w:val="22"/>
                <w:szCs w:val="22"/>
              </w:rPr>
              <w:t>ՊԸ</w:t>
            </w:r>
            <w:r w:rsidR="00C25564" w:rsidRPr="00817ECB">
              <w:rPr>
                <w:rFonts w:ascii="GHEA Mariam" w:hAnsi="GHEA Mariam"/>
                <w:b/>
                <w:sz w:val="22"/>
                <w:szCs w:val="22"/>
              </w:rPr>
              <w:t>Պ</w:t>
            </w:r>
            <w:r w:rsidR="00091913" w:rsidRPr="00817ECB">
              <w:rPr>
                <w:rFonts w:ascii="GHEA Mariam" w:hAnsi="GHEA Mariam"/>
                <w:b/>
                <w:sz w:val="22"/>
                <w:szCs w:val="22"/>
              </w:rPr>
              <w:t xml:space="preserve"> 10.2</w:t>
            </w:r>
          </w:p>
        </w:tc>
        <w:tc>
          <w:tcPr>
            <w:tcW w:w="7380" w:type="dxa"/>
          </w:tcPr>
          <w:p w14:paraId="6F232A15" w14:textId="77777777" w:rsidR="00914582" w:rsidRPr="00817ECB" w:rsidRDefault="00C25564" w:rsidP="00914582">
            <w:pPr>
              <w:suppressAutoHyphens/>
              <w:spacing w:after="200"/>
              <w:ind w:left="72"/>
              <w:jc w:val="both"/>
              <w:rPr>
                <w:rFonts w:ascii="GHEA Mariam" w:hAnsi="GHEA Mariam"/>
                <w:sz w:val="22"/>
                <w:szCs w:val="22"/>
              </w:rPr>
            </w:pPr>
            <w:proofErr w:type="spellStart"/>
            <w:r w:rsidRPr="00817ECB">
              <w:rPr>
                <w:rFonts w:ascii="GHEA Mariam" w:hAnsi="GHEA Mariam"/>
                <w:sz w:val="22"/>
                <w:szCs w:val="22"/>
              </w:rPr>
              <w:t>Գնորդի</w:t>
            </w:r>
            <w:proofErr w:type="spellEnd"/>
            <w:r w:rsidRPr="00817ECB">
              <w:rPr>
                <w:rFonts w:ascii="GHEA Mariam" w:hAnsi="GHEA Mariam"/>
                <w:sz w:val="22"/>
                <w:szCs w:val="22"/>
              </w:rPr>
              <w:t xml:space="preserve"> և </w:t>
            </w:r>
            <w:proofErr w:type="spellStart"/>
            <w:r w:rsidRPr="00817ECB">
              <w:rPr>
                <w:rFonts w:ascii="GHEA Mariam" w:hAnsi="GHEA Mariam"/>
                <w:sz w:val="22"/>
                <w:szCs w:val="22"/>
              </w:rPr>
              <w:t>Մատակարարի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միջև</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վեճ</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ծագելու</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դեպքում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այն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կարգավորվի</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արբիտրաժի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միջոցով</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համաձայն</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Հայաստանի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Հանրապետության</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օրենքների</w:t>
            </w:r>
            <w:proofErr w:type="spellEnd"/>
            <w:r w:rsidRPr="00817ECB">
              <w:rPr>
                <w:rFonts w:ascii="GHEA Mariam" w:hAnsi="GHEA Mariam"/>
                <w:sz w:val="22"/>
                <w:szCs w:val="22"/>
              </w:rPr>
              <w:t xml:space="preserve">: </w:t>
            </w:r>
          </w:p>
        </w:tc>
      </w:tr>
      <w:tr w:rsidR="00091913" w:rsidRPr="005C2424" w14:paraId="19ABBF9A" w14:textId="77777777" w:rsidTr="00817ECB">
        <w:tc>
          <w:tcPr>
            <w:tcW w:w="1728" w:type="dxa"/>
          </w:tcPr>
          <w:p w14:paraId="5F54FFAE" w14:textId="77777777" w:rsidR="00091913" w:rsidRPr="00817ECB" w:rsidRDefault="00C25564" w:rsidP="00DA32E7">
            <w:pPr>
              <w:spacing w:after="200"/>
              <w:rPr>
                <w:rFonts w:ascii="GHEA Mariam" w:hAnsi="GHEA Mariam"/>
                <w:b/>
                <w:sz w:val="22"/>
                <w:szCs w:val="22"/>
              </w:rPr>
            </w:pPr>
            <w:r w:rsidRPr="00817ECB">
              <w:rPr>
                <w:rFonts w:ascii="GHEA Mariam" w:hAnsi="GHEA Mariam"/>
                <w:b/>
                <w:sz w:val="22"/>
                <w:szCs w:val="22"/>
              </w:rPr>
              <w:t>Պ</w:t>
            </w:r>
            <w:r w:rsidR="00DA32E7" w:rsidRPr="00817ECB">
              <w:rPr>
                <w:rFonts w:ascii="GHEA Mariam" w:hAnsi="GHEA Mariam"/>
                <w:b/>
                <w:sz w:val="22"/>
                <w:szCs w:val="22"/>
              </w:rPr>
              <w:t>Ը</w:t>
            </w:r>
            <w:r w:rsidRPr="00817ECB">
              <w:rPr>
                <w:rFonts w:ascii="GHEA Mariam" w:hAnsi="GHEA Mariam"/>
                <w:b/>
                <w:sz w:val="22"/>
                <w:szCs w:val="22"/>
              </w:rPr>
              <w:t>Պ</w:t>
            </w:r>
            <w:r w:rsidR="00091913" w:rsidRPr="00817ECB">
              <w:rPr>
                <w:rFonts w:ascii="GHEA Mariam" w:hAnsi="GHEA Mariam"/>
                <w:b/>
                <w:sz w:val="22"/>
                <w:szCs w:val="22"/>
              </w:rPr>
              <w:t xml:space="preserve"> 13.1</w:t>
            </w:r>
          </w:p>
        </w:tc>
        <w:tc>
          <w:tcPr>
            <w:tcW w:w="7380" w:type="dxa"/>
          </w:tcPr>
          <w:p w14:paraId="5AE1A0C2" w14:textId="77777777" w:rsidR="00091913" w:rsidRPr="00817ECB" w:rsidRDefault="00286642" w:rsidP="00817ECB">
            <w:pPr>
              <w:spacing w:after="200"/>
              <w:jc w:val="both"/>
              <w:rPr>
                <w:rFonts w:ascii="GHEA Mariam" w:hAnsi="GHEA Mariam"/>
                <w:sz w:val="22"/>
                <w:szCs w:val="22"/>
              </w:rPr>
            </w:pPr>
            <w:proofErr w:type="spellStart"/>
            <w:r w:rsidRPr="00817ECB">
              <w:rPr>
                <w:rFonts w:ascii="GHEA Mariam" w:hAnsi="GHEA Mariam"/>
                <w:sz w:val="22"/>
                <w:szCs w:val="22"/>
              </w:rPr>
              <w:t>Մատակարար</w:t>
            </w:r>
            <w:r w:rsidR="00F308E1" w:rsidRPr="00817ECB">
              <w:rPr>
                <w:rFonts w:ascii="GHEA Mariam" w:hAnsi="GHEA Mariam"/>
                <w:sz w:val="22"/>
                <w:szCs w:val="22"/>
              </w:rPr>
              <w:t>ի</w:t>
            </w:r>
            <w:proofErr w:type="spellEnd"/>
            <w:r w:rsidR="00F308E1" w:rsidRPr="00817ECB">
              <w:rPr>
                <w:rFonts w:ascii="GHEA Mariam" w:hAnsi="GHEA Mariam"/>
                <w:sz w:val="22"/>
                <w:szCs w:val="22"/>
              </w:rPr>
              <w:t xml:space="preserve"> կողմից </w:t>
            </w:r>
            <w:proofErr w:type="spellStart"/>
            <w:r w:rsidR="00F308E1" w:rsidRPr="00817ECB">
              <w:rPr>
                <w:rFonts w:ascii="GHEA Mariam" w:hAnsi="GHEA Mariam"/>
                <w:sz w:val="22"/>
                <w:szCs w:val="22"/>
              </w:rPr>
              <w:t>ներկայացվելիք</w:t>
            </w:r>
            <w:proofErr w:type="spellEnd"/>
            <w:r w:rsidR="00F308E1" w:rsidRPr="00817ECB">
              <w:rPr>
                <w:rFonts w:ascii="GHEA Mariam" w:hAnsi="GHEA Mariam"/>
                <w:sz w:val="22"/>
                <w:szCs w:val="22"/>
              </w:rPr>
              <w:t xml:space="preserve"> </w:t>
            </w:r>
            <w:proofErr w:type="spellStart"/>
            <w:r w:rsidR="00F308E1" w:rsidRPr="00817ECB">
              <w:rPr>
                <w:rFonts w:ascii="GHEA Mariam" w:hAnsi="GHEA Mariam"/>
                <w:sz w:val="22"/>
                <w:szCs w:val="22"/>
              </w:rPr>
              <w:t>առաքման</w:t>
            </w:r>
            <w:proofErr w:type="spellEnd"/>
            <w:r w:rsidR="00F308E1" w:rsidRPr="00817ECB">
              <w:rPr>
                <w:rFonts w:ascii="GHEA Mariam" w:hAnsi="GHEA Mariam"/>
                <w:sz w:val="22"/>
                <w:szCs w:val="22"/>
              </w:rPr>
              <w:t xml:space="preserve"> և </w:t>
            </w:r>
            <w:proofErr w:type="spellStart"/>
            <w:r w:rsidR="00F308E1" w:rsidRPr="00817ECB">
              <w:rPr>
                <w:rFonts w:ascii="GHEA Mariam" w:hAnsi="GHEA Mariam"/>
                <w:sz w:val="22"/>
                <w:szCs w:val="22"/>
              </w:rPr>
              <w:t>այլ</w:t>
            </w:r>
            <w:proofErr w:type="spellEnd"/>
            <w:r w:rsidR="00F308E1" w:rsidRPr="00817ECB">
              <w:rPr>
                <w:rFonts w:ascii="GHEA Mariam" w:hAnsi="GHEA Mariam"/>
                <w:sz w:val="22"/>
                <w:szCs w:val="22"/>
              </w:rPr>
              <w:t xml:space="preserve"> </w:t>
            </w:r>
            <w:proofErr w:type="spellStart"/>
            <w:r w:rsidR="00F308E1" w:rsidRPr="00817ECB">
              <w:rPr>
                <w:rFonts w:ascii="GHEA Mariam" w:hAnsi="GHEA Mariam"/>
                <w:sz w:val="22"/>
                <w:szCs w:val="22"/>
              </w:rPr>
              <w:lastRenderedPageBreak/>
              <w:t>փաստաթղթերի</w:t>
            </w:r>
            <w:proofErr w:type="spellEnd"/>
            <w:r w:rsidRPr="00817ECB">
              <w:rPr>
                <w:rFonts w:ascii="GHEA Mariam" w:hAnsi="GHEA Mariam"/>
                <w:sz w:val="22"/>
                <w:szCs w:val="22"/>
              </w:rPr>
              <w:t xml:space="preserve"> </w:t>
            </w:r>
            <w:proofErr w:type="spellStart"/>
            <w:r w:rsidR="00F308E1" w:rsidRPr="00817ECB">
              <w:rPr>
                <w:rFonts w:ascii="GHEA Mariam" w:hAnsi="GHEA Mariam"/>
                <w:sz w:val="22"/>
                <w:szCs w:val="22"/>
              </w:rPr>
              <w:t>մանրամասները</w:t>
            </w:r>
            <w:proofErr w:type="spellEnd"/>
            <w:r w:rsidR="00F308E1" w:rsidRPr="00817ECB">
              <w:rPr>
                <w:rFonts w:ascii="GHEA Mariam" w:hAnsi="GHEA Mariam"/>
                <w:sz w:val="22"/>
                <w:szCs w:val="22"/>
              </w:rPr>
              <w:t xml:space="preserve"> </w:t>
            </w:r>
            <w:proofErr w:type="spellStart"/>
            <w:r w:rsidR="00F308E1" w:rsidRPr="00817ECB">
              <w:rPr>
                <w:rFonts w:ascii="GHEA Mariam" w:hAnsi="GHEA Mariam"/>
                <w:sz w:val="22"/>
                <w:szCs w:val="22"/>
              </w:rPr>
              <w:t>հետևյալ</w:t>
            </w:r>
            <w:proofErr w:type="spellEnd"/>
            <w:r w:rsidR="00F308E1" w:rsidRPr="00817ECB">
              <w:rPr>
                <w:rFonts w:ascii="GHEA Mariam" w:hAnsi="GHEA Mariam"/>
                <w:sz w:val="22"/>
                <w:szCs w:val="22"/>
              </w:rPr>
              <w:t xml:space="preserve"> </w:t>
            </w:r>
            <w:proofErr w:type="spellStart"/>
            <w:r w:rsidR="00F308E1" w:rsidRPr="00817ECB">
              <w:rPr>
                <w:rFonts w:ascii="GHEA Mariam" w:hAnsi="GHEA Mariam"/>
                <w:sz w:val="22"/>
                <w:szCs w:val="22"/>
              </w:rPr>
              <w:t>են</w:t>
            </w:r>
            <w:proofErr w:type="spellEnd"/>
            <w:r w:rsidR="00F308E1" w:rsidRPr="00817ECB">
              <w:rPr>
                <w:rFonts w:ascii="GHEA Mariam" w:hAnsi="GHEA Mariam"/>
                <w:sz w:val="22"/>
                <w:szCs w:val="22"/>
              </w:rPr>
              <w:t>.</w:t>
            </w:r>
            <w:r w:rsidR="00F308E1" w:rsidRPr="005C2424">
              <w:rPr>
                <w:rFonts w:ascii="GHEA Mariam" w:hAnsi="GHEA Mariam" w:cs="Times Armenian"/>
                <w:sz w:val="22"/>
                <w:szCs w:val="22"/>
              </w:rPr>
              <w:t xml:space="preserve"> </w:t>
            </w:r>
          </w:p>
          <w:p w14:paraId="272B7365" w14:textId="77777777" w:rsidR="000E7CBF" w:rsidRPr="005C2424" w:rsidRDefault="000E7CBF" w:rsidP="0043512E">
            <w:pPr>
              <w:spacing w:after="200"/>
              <w:rPr>
                <w:rFonts w:ascii="GHEA Mariam" w:hAnsi="GHEA Mariam" w:cs="Sylfaen"/>
                <w:sz w:val="22"/>
                <w:szCs w:val="22"/>
                <w:lang w:val="hy-AM"/>
              </w:rPr>
            </w:pPr>
            <w:r w:rsidRPr="005C2424">
              <w:rPr>
                <w:rFonts w:ascii="GHEA Mariam" w:hAnsi="GHEA Mariam" w:cs="Sylfaen"/>
                <w:sz w:val="22"/>
                <w:szCs w:val="22"/>
                <w:lang w:val="hy-AM"/>
              </w:rPr>
              <w:t>(ա)</w:t>
            </w:r>
            <w:r w:rsidRPr="005C2424">
              <w:rPr>
                <w:rFonts w:ascii="GHEA Mariam" w:hAnsi="GHEA Mariam" w:cs="Sylfaen"/>
                <w:sz w:val="22"/>
                <w:szCs w:val="22"/>
                <w:lang w:val="hy-AM"/>
              </w:rPr>
              <w:tab/>
              <w:t>Մատակարարի դուրս գրված հարկային պահանջագիրը, որտեղ նշված է Ապրանքների/Ծառայությունների անվանումը/նկարագրությունը, քանակը, մեկ միավորի գինը և ընդհանուր գումարը:</w:t>
            </w:r>
          </w:p>
          <w:p w14:paraId="02517DB4" w14:textId="164B1A95" w:rsidR="004425E9" w:rsidRPr="005C2424" w:rsidRDefault="00E61AF2" w:rsidP="00E61AF2">
            <w:pPr>
              <w:tabs>
                <w:tab w:val="left" w:pos="1080"/>
              </w:tabs>
              <w:suppressAutoHyphens/>
              <w:jc w:val="both"/>
              <w:rPr>
                <w:rFonts w:ascii="GHEA Mariam" w:hAnsi="GHEA Mariam"/>
                <w:b/>
                <w:sz w:val="22"/>
                <w:szCs w:val="22"/>
              </w:rPr>
            </w:pPr>
            <w:r w:rsidRPr="00817ECB">
              <w:rPr>
                <w:rFonts w:ascii="GHEA Mariam" w:hAnsi="GHEA Mariam"/>
                <w:b/>
                <w:sz w:val="22"/>
                <w:szCs w:val="22"/>
              </w:rPr>
              <w:t xml:space="preserve">(բ) </w:t>
            </w:r>
            <w:proofErr w:type="spellStart"/>
            <w:r w:rsidR="007224B9" w:rsidRPr="00817ECB">
              <w:rPr>
                <w:rFonts w:ascii="GHEA Mariam" w:hAnsi="GHEA Mariam"/>
                <w:b/>
                <w:sz w:val="22"/>
                <w:szCs w:val="22"/>
              </w:rPr>
              <w:t>Արտադրողի</w:t>
            </w:r>
            <w:proofErr w:type="spellEnd"/>
            <w:r w:rsidR="007224B9" w:rsidRPr="00817ECB">
              <w:rPr>
                <w:rFonts w:ascii="GHEA Mariam" w:hAnsi="GHEA Mariam"/>
                <w:b/>
                <w:sz w:val="22"/>
                <w:szCs w:val="22"/>
              </w:rPr>
              <w:t xml:space="preserve"> կամ </w:t>
            </w:r>
            <w:r w:rsidR="000E7CBF" w:rsidRPr="005C2424">
              <w:rPr>
                <w:rFonts w:ascii="GHEA Mariam" w:hAnsi="GHEA Mariam" w:cs="Sylfaen"/>
                <w:sz w:val="22"/>
                <w:szCs w:val="22"/>
                <w:lang w:val="hy-AM"/>
              </w:rPr>
              <w:t xml:space="preserve">մատակարարի </w:t>
            </w:r>
            <w:proofErr w:type="spellStart"/>
            <w:r w:rsidR="007224B9" w:rsidRPr="00817ECB">
              <w:rPr>
                <w:rFonts w:ascii="GHEA Mariam" w:hAnsi="GHEA Mariam"/>
                <w:b/>
                <w:sz w:val="22"/>
                <w:szCs w:val="22"/>
              </w:rPr>
              <w:t>վկայականը</w:t>
            </w:r>
            <w:proofErr w:type="spellEnd"/>
            <w:r w:rsidR="007224B9" w:rsidRPr="005C2424">
              <w:rPr>
                <w:rFonts w:ascii="GHEA Mariam" w:hAnsi="GHEA Mariam" w:cs="Times Armenian"/>
                <w:b/>
                <w:sz w:val="22"/>
                <w:szCs w:val="22"/>
              </w:rPr>
              <w:t>:</w:t>
            </w:r>
            <w:r w:rsidR="007224B9" w:rsidRPr="005C2424">
              <w:rPr>
                <w:rFonts w:ascii="GHEA Mariam" w:hAnsi="GHEA Mariam"/>
                <w:b/>
                <w:sz w:val="22"/>
                <w:szCs w:val="22"/>
              </w:rPr>
              <w:t xml:space="preserve"> </w:t>
            </w:r>
          </w:p>
          <w:p w14:paraId="0B501113" w14:textId="77777777" w:rsidR="00091913" w:rsidRPr="00817ECB" w:rsidRDefault="00091913" w:rsidP="00817ECB">
            <w:pPr>
              <w:pStyle w:val="ListParagraph"/>
              <w:tabs>
                <w:tab w:val="left" w:pos="1080"/>
              </w:tabs>
              <w:suppressAutoHyphens/>
              <w:ind w:left="1107"/>
              <w:contextualSpacing w:val="0"/>
              <w:jc w:val="both"/>
              <w:rPr>
                <w:rFonts w:ascii="GHEA Mariam" w:hAnsi="GHEA Mariam"/>
                <w:b/>
                <w:sz w:val="22"/>
                <w:szCs w:val="22"/>
                <w:lang w:val="en-US"/>
              </w:rPr>
            </w:pPr>
          </w:p>
        </w:tc>
      </w:tr>
      <w:tr w:rsidR="00091913" w:rsidRPr="005C2424" w14:paraId="18B52E8C" w14:textId="77777777" w:rsidTr="00817ECB">
        <w:trPr>
          <w:cantSplit/>
        </w:trPr>
        <w:tc>
          <w:tcPr>
            <w:tcW w:w="1728" w:type="dxa"/>
          </w:tcPr>
          <w:p w14:paraId="6CE23C2B" w14:textId="77777777" w:rsidR="00091913" w:rsidRPr="00817ECB" w:rsidRDefault="00C25564" w:rsidP="00DA32E7">
            <w:pPr>
              <w:spacing w:after="200"/>
              <w:rPr>
                <w:rFonts w:ascii="GHEA Mariam" w:hAnsi="GHEA Mariam"/>
                <w:b/>
                <w:sz w:val="22"/>
                <w:szCs w:val="22"/>
              </w:rPr>
            </w:pPr>
            <w:r w:rsidRPr="00817ECB">
              <w:rPr>
                <w:rFonts w:ascii="GHEA Mariam" w:hAnsi="GHEA Mariam"/>
                <w:b/>
                <w:sz w:val="22"/>
                <w:szCs w:val="22"/>
              </w:rPr>
              <w:lastRenderedPageBreak/>
              <w:t>Պ</w:t>
            </w:r>
            <w:r w:rsidR="00DA32E7" w:rsidRPr="00817ECB">
              <w:rPr>
                <w:rFonts w:ascii="GHEA Mariam" w:hAnsi="GHEA Mariam"/>
                <w:b/>
                <w:sz w:val="22"/>
                <w:szCs w:val="22"/>
              </w:rPr>
              <w:t>Ը</w:t>
            </w:r>
            <w:r w:rsidRPr="00817ECB">
              <w:rPr>
                <w:rFonts w:ascii="GHEA Mariam" w:hAnsi="GHEA Mariam"/>
                <w:b/>
                <w:sz w:val="22"/>
                <w:szCs w:val="22"/>
              </w:rPr>
              <w:t>Պ</w:t>
            </w:r>
            <w:r w:rsidR="00091913" w:rsidRPr="00817ECB">
              <w:rPr>
                <w:rFonts w:ascii="GHEA Mariam" w:hAnsi="GHEA Mariam"/>
                <w:b/>
                <w:sz w:val="22"/>
                <w:szCs w:val="22"/>
              </w:rPr>
              <w:t xml:space="preserve"> 15.1</w:t>
            </w:r>
          </w:p>
        </w:tc>
        <w:tc>
          <w:tcPr>
            <w:tcW w:w="7380" w:type="dxa"/>
          </w:tcPr>
          <w:p w14:paraId="3E2B2848" w14:textId="77777777" w:rsidR="00091913" w:rsidRPr="00817ECB" w:rsidRDefault="001E5706" w:rsidP="006877E4">
            <w:pPr>
              <w:tabs>
                <w:tab w:val="right" w:pos="7164"/>
              </w:tabs>
              <w:spacing w:after="200"/>
              <w:jc w:val="both"/>
              <w:rPr>
                <w:rFonts w:ascii="GHEA Mariam" w:hAnsi="GHEA Mariam"/>
                <w:sz w:val="22"/>
                <w:szCs w:val="22"/>
                <w:u w:val="single"/>
              </w:rPr>
            </w:pPr>
            <w:proofErr w:type="spellStart"/>
            <w:r w:rsidRPr="00817ECB">
              <w:rPr>
                <w:rFonts w:ascii="GHEA Mariam" w:hAnsi="GHEA Mariam"/>
                <w:sz w:val="22"/>
                <w:szCs w:val="22"/>
              </w:rPr>
              <w:t>Մատակարարված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Ապրանքների</w:t>
            </w:r>
            <w:proofErr w:type="spellEnd"/>
            <w:r w:rsidRPr="00817ECB">
              <w:rPr>
                <w:rFonts w:ascii="GHEA Mariam" w:hAnsi="GHEA Mariam"/>
                <w:sz w:val="22"/>
                <w:szCs w:val="22"/>
              </w:rPr>
              <w:t xml:space="preserve"> համար </w:t>
            </w:r>
            <w:proofErr w:type="spellStart"/>
            <w:r w:rsidRPr="00817ECB">
              <w:rPr>
                <w:rFonts w:ascii="GHEA Mariam" w:hAnsi="GHEA Mariam"/>
                <w:sz w:val="22"/>
                <w:szCs w:val="22"/>
              </w:rPr>
              <w:t>գանձվող</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գները</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ենթակա</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չեն</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ճշգրտման</w:t>
            </w:r>
            <w:proofErr w:type="spellEnd"/>
            <w:r w:rsidRPr="00817ECB">
              <w:rPr>
                <w:rFonts w:ascii="GHEA Mariam" w:hAnsi="GHEA Mariam"/>
                <w:sz w:val="22"/>
                <w:szCs w:val="22"/>
              </w:rPr>
              <w:t>:</w:t>
            </w:r>
            <w:r w:rsidR="00CF5765" w:rsidRPr="00817ECB">
              <w:rPr>
                <w:rFonts w:ascii="GHEA Mariam" w:hAnsi="GHEA Mariam"/>
                <w:sz w:val="22"/>
                <w:szCs w:val="22"/>
              </w:rPr>
              <w:t xml:space="preserve"> </w:t>
            </w:r>
          </w:p>
        </w:tc>
      </w:tr>
      <w:tr w:rsidR="00091913" w:rsidRPr="005C2424" w14:paraId="32C368E6" w14:textId="77777777" w:rsidTr="00817ECB">
        <w:tc>
          <w:tcPr>
            <w:tcW w:w="1728" w:type="dxa"/>
          </w:tcPr>
          <w:p w14:paraId="79C762E9" w14:textId="77777777" w:rsidR="00091913" w:rsidRPr="00817ECB" w:rsidRDefault="00C25564" w:rsidP="00DA32E7">
            <w:pPr>
              <w:spacing w:after="200"/>
              <w:rPr>
                <w:rFonts w:ascii="GHEA Mariam" w:hAnsi="GHEA Mariam"/>
                <w:b/>
                <w:sz w:val="22"/>
                <w:szCs w:val="22"/>
              </w:rPr>
            </w:pPr>
            <w:r w:rsidRPr="00817ECB">
              <w:rPr>
                <w:rFonts w:ascii="GHEA Mariam" w:hAnsi="GHEA Mariam"/>
                <w:b/>
                <w:sz w:val="22"/>
                <w:szCs w:val="22"/>
              </w:rPr>
              <w:t>Պ</w:t>
            </w:r>
            <w:r w:rsidR="00DA32E7" w:rsidRPr="00817ECB">
              <w:rPr>
                <w:rFonts w:ascii="GHEA Mariam" w:hAnsi="GHEA Mariam"/>
                <w:b/>
                <w:sz w:val="22"/>
                <w:szCs w:val="22"/>
              </w:rPr>
              <w:t>Ը</w:t>
            </w:r>
            <w:r w:rsidRPr="00817ECB">
              <w:rPr>
                <w:rFonts w:ascii="GHEA Mariam" w:hAnsi="GHEA Mariam"/>
                <w:b/>
                <w:sz w:val="22"/>
                <w:szCs w:val="22"/>
              </w:rPr>
              <w:t>Պ</w:t>
            </w:r>
            <w:r w:rsidR="00091913" w:rsidRPr="00817ECB">
              <w:rPr>
                <w:rFonts w:ascii="GHEA Mariam" w:hAnsi="GHEA Mariam"/>
                <w:b/>
                <w:sz w:val="22"/>
                <w:szCs w:val="22"/>
              </w:rPr>
              <w:t xml:space="preserve"> 16.1</w:t>
            </w:r>
          </w:p>
        </w:tc>
        <w:tc>
          <w:tcPr>
            <w:tcW w:w="7380" w:type="dxa"/>
          </w:tcPr>
          <w:p w14:paraId="712A6B5E" w14:textId="77777777" w:rsidR="00BE7C50" w:rsidRPr="00817ECB" w:rsidRDefault="00BE7C50" w:rsidP="00817ECB">
            <w:pPr>
              <w:suppressAutoHyphens/>
              <w:spacing w:after="220"/>
              <w:jc w:val="both"/>
              <w:rPr>
                <w:rFonts w:ascii="GHEA Mariam" w:hAnsi="GHEA Mariam"/>
                <w:sz w:val="22"/>
                <w:szCs w:val="22"/>
              </w:rPr>
            </w:pPr>
            <w:r w:rsidRPr="00817ECB">
              <w:rPr>
                <w:rFonts w:ascii="GHEA Mariam" w:hAnsi="GHEA Mariam"/>
                <w:sz w:val="22"/>
                <w:szCs w:val="22"/>
              </w:rPr>
              <w:t xml:space="preserve">ՊԸՊ 16.1- </w:t>
            </w:r>
            <w:proofErr w:type="spellStart"/>
            <w:r w:rsidRPr="00817ECB">
              <w:rPr>
                <w:rFonts w:ascii="GHEA Mariam" w:hAnsi="GHEA Mariam"/>
                <w:sz w:val="22"/>
                <w:szCs w:val="22"/>
              </w:rPr>
              <w:t>Սույն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Պայմանագրի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շրջանակներում</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Մատակարարին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կատարվող</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վճարումների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կկատարվեն</w:t>
            </w:r>
            <w:proofErr w:type="spellEnd"/>
            <w:r w:rsidRPr="00817ECB">
              <w:rPr>
                <w:rFonts w:ascii="GHEA Mariam" w:hAnsi="GHEA Mariam"/>
                <w:sz w:val="22"/>
                <w:szCs w:val="22"/>
              </w:rPr>
              <w:t xml:space="preserve"> ՀՀ </w:t>
            </w:r>
            <w:proofErr w:type="spellStart"/>
            <w:r w:rsidRPr="00817ECB">
              <w:rPr>
                <w:rFonts w:ascii="GHEA Mariam" w:hAnsi="GHEA Mariam"/>
                <w:sz w:val="22"/>
                <w:szCs w:val="22"/>
              </w:rPr>
              <w:t>դրամով</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հետևյալ</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կերպ</w:t>
            </w:r>
            <w:proofErr w:type="spellEnd"/>
            <w:r w:rsidRPr="00817ECB">
              <w:rPr>
                <w:rFonts w:ascii="GHEA Mariam" w:hAnsi="GHEA Mariam"/>
                <w:sz w:val="22"/>
                <w:szCs w:val="22"/>
              </w:rPr>
              <w:t>.</w:t>
            </w:r>
          </w:p>
          <w:p w14:paraId="79B04D5F" w14:textId="5A477748" w:rsidR="0029242B" w:rsidRPr="00817ECB" w:rsidRDefault="0029242B" w:rsidP="00817ECB">
            <w:pPr>
              <w:pStyle w:val="ListParagraph"/>
              <w:suppressAutoHyphens/>
              <w:spacing w:after="220"/>
              <w:ind w:left="90"/>
              <w:jc w:val="both"/>
              <w:rPr>
                <w:rFonts w:ascii="GHEA Mariam" w:hAnsi="GHEA Mariam"/>
                <w:b/>
                <w:sz w:val="22"/>
                <w:szCs w:val="22"/>
              </w:rPr>
            </w:pPr>
            <w:proofErr w:type="spellStart"/>
            <w:r w:rsidRPr="005C2424">
              <w:rPr>
                <w:rFonts w:ascii="GHEA Mariam" w:hAnsi="GHEA Mariam"/>
                <w:sz w:val="22"/>
                <w:szCs w:val="22"/>
                <w:lang w:val="en-US" w:eastAsia="en-US"/>
              </w:rPr>
              <w:t>Մատակարարված</w:t>
            </w:r>
            <w:proofErr w:type="spellEnd"/>
            <w:r w:rsidRPr="005C2424">
              <w:rPr>
                <w:rFonts w:ascii="GHEA Mariam" w:hAnsi="GHEA Mariam"/>
                <w:sz w:val="22"/>
                <w:szCs w:val="22"/>
                <w:lang w:val="en-US" w:eastAsia="en-US"/>
              </w:rPr>
              <w:t xml:space="preserve"> </w:t>
            </w:r>
            <w:proofErr w:type="spellStart"/>
            <w:r w:rsidRPr="005C2424">
              <w:rPr>
                <w:rFonts w:ascii="GHEA Mariam" w:hAnsi="GHEA Mariam"/>
                <w:sz w:val="22"/>
                <w:szCs w:val="22"/>
                <w:lang w:val="en-US" w:eastAsia="en-US"/>
              </w:rPr>
              <w:t>ապրանքների</w:t>
            </w:r>
            <w:proofErr w:type="spellEnd"/>
            <w:r w:rsidRPr="005C2424">
              <w:rPr>
                <w:rFonts w:ascii="GHEA Mariam" w:hAnsi="GHEA Mariam"/>
                <w:sz w:val="22"/>
                <w:szCs w:val="22"/>
                <w:lang w:val="en-US" w:eastAsia="en-US"/>
              </w:rPr>
              <w:t xml:space="preserve"> </w:t>
            </w:r>
            <w:proofErr w:type="spellStart"/>
            <w:r w:rsidRPr="005C2424">
              <w:rPr>
                <w:rFonts w:ascii="GHEA Mariam" w:hAnsi="GHEA Mariam"/>
                <w:sz w:val="22"/>
                <w:szCs w:val="22"/>
                <w:lang w:val="en-US" w:eastAsia="en-US"/>
              </w:rPr>
              <w:t>գնի</w:t>
            </w:r>
            <w:proofErr w:type="spellEnd"/>
            <w:r w:rsidRPr="005C2424">
              <w:rPr>
                <w:rFonts w:ascii="GHEA Mariam" w:hAnsi="GHEA Mariam"/>
                <w:sz w:val="22"/>
                <w:szCs w:val="22"/>
                <w:lang w:val="en-US" w:eastAsia="en-US"/>
              </w:rPr>
              <w:t xml:space="preserve"> </w:t>
            </w:r>
            <w:proofErr w:type="spellStart"/>
            <w:r w:rsidRPr="005C2424">
              <w:rPr>
                <w:rFonts w:ascii="GHEA Mariam" w:hAnsi="GHEA Mariam"/>
                <w:sz w:val="22"/>
                <w:szCs w:val="22"/>
                <w:lang w:val="en-US" w:eastAsia="en-US"/>
              </w:rPr>
              <w:t>հարյուր</w:t>
            </w:r>
            <w:proofErr w:type="spellEnd"/>
            <w:r w:rsidRPr="005C2424">
              <w:rPr>
                <w:rFonts w:ascii="GHEA Mariam" w:hAnsi="GHEA Mariam"/>
                <w:sz w:val="22"/>
                <w:szCs w:val="22"/>
                <w:lang w:val="en-US" w:eastAsia="en-US"/>
              </w:rPr>
              <w:t xml:space="preserve"> (100)</w:t>
            </w:r>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տոկոսը</w:t>
            </w:r>
            <w:proofErr w:type="spellEnd"/>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կվճարվի</w:t>
            </w:r>
            <w:proofErr w:type="spellEnd"/>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Ապրանքները</w:t>
            </w:r>
            <w:proofErr w:type="spellEnd"/>
            <w:r w:rsidR="00BE7C50" w:rsidRPr="00817ECB">
              <w:rPr>
                <w:rFonts w:ascii="GHEA Mariam" w:hAnsi="GHEA Mariam"/>
                <w:sz w:val="22"/>
                <w:szCs w:val="22"/>
              </w:rPr>
              <w:t xml:space="preserve"> </w:t>
            </w:r>
            <w:proofErr w:type="spellStart"/>
            <w:r w:rsidRPr="005C2424">
              <w:rPr>
                <w:rFonts w:ascii="GHEA Mariam" w:hAnsi="GHEA Mariam"/>
                <w:sz w:val="22"/>
                <w:szCs w:val="22"/>
                <w:lang w:val="en-US" w:eastAsia="en-US"/>
              </w:rPr>
              <w:t>մատակարարելուց</w:t>
            </w:r>
            <w:proofErr w:type="spellEnd"/>
            <w:r w:rsidRPr="005C2424">
              <w:rPr>
                <w:rFonts w:ascii="GHEA Mariam" w:hAnsi="GHEA Mariam"/>
                <w:sz w:val="22"/>
                <w:szCs w:val="22"/>
                <w:lang w:val="en-US" w:eastAsia="en-US"/>
              </w:rPr>
              <w:t xml:space="preserve"> և </w:t>
            </w:r>
            <w:proofErr w:type="spellStart"/>
            <w:r w:rsidRPr="005C2424">
              <w:rPr>
                <w:rFonts w:ascii="GHEA Mariam" w:hAnsi="GHEA Mariam"/>
                <w:sz w:val="22"/>
                <w:szCs w:val="22"/>
                <w:lang w:val="en-US" w:eastAsia="en-US"/>
              </w:rPr>
              <w:t>ընդունելուց</w:t>
            </w:r>
            <w:proofErr w:type="spellEnd"/>
            <w:r w:rsidR="00BE7C50" w:rsidRPr="00817ECB">
              <w:rPr>
                <w:rFonts w:ascii="GHEA Mariam" w:hAnsi="GHEA Mariam"/>
                <w:sz w:val="22"/>
                <w:szCs w:val="22"/>
              </w:rPr>
              <w:t xml:space="preserve"> և ՊԸՊ 13 </w:t>
            </w:r>
            <w:proofErr w:type="spellStart"/>
            <w:r w:rsidR="00BE7C50" w:rsidRPr="00817ECB">
              <w:rPr>
                <w:rFonts w:ascii="GHEA Mariam" w:hAnsi="GHEA Mariam"/>
                <w:sz w:val="22"/>
                <w:szCs w:val="22"/>
              </w:rPr>
              <w:t>դրույթով</w:t>
            </w:r>
            <w:proofErr w:type="spellEnd"/>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սահմանված</w:t>
            </w:r>
            <w:proofErr w:type="spellEnd"/>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փաստաթղթերը</w:t>
            </w:r>
            <w:proofErr w:type="spellEnd"/>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ներկայացնելուց</w:t>
            </w:r>
            <w:proofErr w:type="spellEnd"/>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հետո</w:t>
            </w:r>
            <w:proofErr w:type="spellEnd"/>
            <w:r w:rsidR="00BE7C50" w:rsidRPr="005C2424">
              <w:rPr>
                <w:rFonts w:ascii="GHEA Mariam" w:hAnsi="GHEA Mariam" w:cs="Sylfaen"/>
                <w:sz w:val="22"/>
                <w:szCs w:val="22"/>
              </w:rPr>
              <w:t>՝</w:t>
            </w:r>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Գնորդի</w:t>
            </w:r>
            <w:proofErr w:type="spellEnd"/>
            <w:r w:rsidR="00BE7C50" w:rsidRPr="00817ECB">
              <w:rPr>
                <w:rFonts w:ascii="GHEA Mariam" w:hAnsi="GHEA Mariam"/>
                <w:sz w:val="22"/>
                <w:szCs w:val="22"/>
              </w:rPr>
              <w:t xml:space="preserve"> կողմից </w:t>
            </w:r>
            <w:proofErr w:type="spellStart"/>
            <w:r w:rsidR="00BE7C50" w:rsidRPr="00817ECB">
              <w:rPr>
                <w:rFonts w:ascii="GHEA Mariam" w:hAnsi="GHEA Mariam"/>
                <w:sz w:val="22"/>
                <w:szCs w:val="22"/>
              </w:rPr>
              <w:t>ստորագրված</w:t>
            </w:r>
            <w:proofErr w:type="spellEnd"/>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Հանձնման-ընդունման</w:t>
            </w:r>
            <w:proofErr w:type="spellEnd"/>
            <w:r w:rsidR="00BE7C50" w:rsidRPr="00817ECB">
              <w:rPr>
                <w:rFonts w:ascii="GHEA Mariam" w:hAnsi="GHEA Mariam"/>
                <w:sz w:val="22"/>
                <w:szCs w:val="22"/>
              </w:rPr>
              <w:t xml:space="preserve"> </w:t>
            </w:r>
            <w:proofErr w:type="spellStart"/>
            <w:r w:rsidR="00BE7C50" w:rsidRPr="00817ECB">
              <w:rPr>
                <w:rFonts w:ascii="GHEA Mariam" w:hAnsi="GHEA Mariam"/>
                <w:sz w:val="22"/>
                <w:szCs w:val="22"/>
              </w:rPr>
              <w:t>ակտի</w:t>
            </w:r>
            <w:proofErr w:type="spellEnd"/>
            <w:r w:rsidR="00BE7C50" w:rsidRPr="00817ECB">
              <w:rPr>
                <w:rFonts w:ascii="GHEA Mariam" w:hAnsi="GHEA Mariam"/>
                <w:sz w:val="22"/>
                <w:szCs w:val="22"/>
              </w:rPr>
              <w:t xml:space="preserve"> </w:t>
            </w:r>
            <w:proofErr w:type="spellStart"/>
            <w:r w:rsidRPr="00817ECB">
              <w:rPr>
                <w:rFonts w:ascii="GHEA Mariam" w:hAnsi="GHEA Mariam"/>
                <w:sz w:val="22"/>
                <w:szCs w:val="22"/>
              </w:rPr>
              <w:t>թողարկման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ամսաթվից</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հետո</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երեսուն</w:t>
            </w:r>
            <w:proofErr w:type="spellEnd"/>
            <w:r w:rsidRPr="00817ECB">
              <w:rPr>
                <w:rFonts w:ascii="GHEA Mariam" w:hAnsi="GHEA Mariam"/>
                <w:sz w:val="22"/>
                <w:szCs w:val="22"/>
              </w:rPr>
              <w:t xml:space="preserve"> (30) </w:t>
            </w:r>
            <w:proofErr w:type="spellStart"/>
            <w:r w:rsidRPr="00817ECB">
              <w:rPr>
                <w:rFonts w:ascii="GHEA Mariam" w:hAnsi="GHEA Mariam"/>
                <w:sz w:val="22"/>
                <w:szCs w:val="22"/>
              </w:rPr>
              <w:t>օրվա</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ընթացում</w:t>
            </w:r>
            <w:proofErr w:type="spellEnd"/>
            <w:r w:rsidRPr="00817ECB">
              <w:rPr>
                <w:rFonts w:ascii="GHEA Mariam" w:hAnsi="GHEA Mariam"/>
                <w:sz w:val="22"/>
                <w:szCs w:val="22"/>
              </w:rPr>
              <w:t>:</w:t>
            </w:r>
          </w:p>
          <w:p w14:paraId="7B9520A8" w14:textId="02B7E4FE" w:rsidR="001E26CF" w:rsidRPr="00817ECB" w:rsidRDefault="001E26CF" w:rsidP="00817ECB">
            <w:pPr>
              <w:pStyle w:val="BodyTextIndent"/>
              <w:ind w:left="115"/>
              <w:rPr>
                <w:rFonts w:ascii="GHEA Mariam" w:hAnsi="GHEA Mariam"/>
                <w:sz w:val="22"/>
                <w:szCs w:val="22"/>
                <w:lang w:val="en-US"/>
              </w:rPr>
            </w:pPr>
            <w:proofErr w:type="spellStart"/>
            <w:r w:rsidRPr="00817ECB">
              <w:rPr>
                <w:rFonts w:ascii="GHEA Mariam" w:hAnsi="GHEA Mariam"/>
                <w:sz w:val="22"/>
                <w:szCs w:val="22"/>
              </w:rPr>
              <w:t>Մասնակի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մատակարարված</w:t>
            </w:r>
            <w:proofErr w:type="spellEnd"/>
            <w:r w:rsidRPr="00817ECB">
              <w:rPr>
                <w:rFonts w:ascii="GHEA Mariam" w:hAnsi="GHEA Mariam"/>
                <w:sz w:val="22"/>
                <w:szCs w:val="22"/>
              </w:rPr>
              <w:t xml:space="preserve"> և </w:t>
            </w:r>
            <w:proofErr w:type="spellStart"/>
            <w:r w:rsidRPr="00817ECB">
              <w:rPr>
                <w:rFonts w:ascii="GHEA Mariam" w:hAnsi="GHEA Mariam"/>
                <w:sz w:val="22"/>
                <w:szCs w:val="22"/>
              </w:rPr>
              <w:t>ընդունված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ապրանքների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դիմաց</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վճարումները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ընդունելի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են</w:t>
            </w:r>
            <w:proofErr w:type="spellEnd"/>
            <w:r w:rsidRPr="00817ECB">
              <w:rPr>
                <w:rFonts w:ascii="GHEA Mariam" w:hAnsi="GHEA Mariam"/>
                <w:sz w:val="22"/>
                <w:szCs w:val="22"/>
              </w:rPr>
              <w:t>:</w:t>
            </w:r>
          </w:p>
          <w:p w14:paraId="2312C3A5" w14:textId="77777777" w:rsidR="0079593B" w:rsidRPr="00817ECB" w:rsidRDefault="0079593B" w:rsidP="00817ECB">
            <w:pPr>
              <w:pStyle w:val="BodyTextIndent"/>
              <w:ind w:left="115"/>
              <w:rPr>
                <w:rFonts w:ascii="GHEA Mariam" w:hAnsi="GHEA Mariam"/>
                <w:sz w:val="22"/>
                <w:szCs w:val="22"/>
                <w:lang w:val="en-US"/>
              </w:rPr>
            </w:pPr>
          </w:p>
          <w:p w14:paraId="21E85919" w14:textId="303FBBB3" w:rsidR="00091913" w:rsidRPr="00817ECB" w:rsidRDefault="0020230E" w:rsidP="00817ECB">
            <w:pPr>
              <w:suppressAutoHyphens/>
              <w:ind w:left="90"/>
              <w:jc w:val="both"/>
              <w:rPr>
                <w:rFonts w:ascii="GHEA Mariam" w:hAnsi="GHEA Mariam"/>
                <w:sz w:val="22"/>
                <w:szCs w:val="22"/>
              </w:rPr>
            </w:pPr>
            <w:proofErr w:type="spellStart"/>
            <w:r w:rsidRPr="00817ECB">
              <w:rPr>
                <w:rFonts w:ascii="GHEA Mariam" w:hAnsi="GHEA Mariam"/>
                <w:sz w:val="22"/>
                <w:szCs w:val="22"/>
              </w:rPr>
              <w:t>Պայմանագրի</w:t>
            </w:r>
            <w:proofErr w:type="spellEnd"/>
            <w:r w:rsidRPr="005C2424">
              <w:rPr>
                <w:rFonts w:ascii="GHEA Mariam" w:hAnsi="GHEA Mariam" w:cs="Arial Armenian"/>
                <w:bCs/>
                <w:sz w:val="22"/>
                <w:szCs w:val="22"/>
              </w:rPr>
              <w:t xml:space="preserve"> </w:t>
            </w:r>
            <w:proofErr w:type="spellStart"/>
            <w:r w:rsidRPr="00817ECB">
              <w:rPr>
                <w:rFonts w:ascii="GHEA Mariam" w:hAnsi="GHEA Mariam"/>
                <w:sz w:val="22"/>
                <w:szCs w:val="22"/>
              </w:rPr>
              <w:t>գնի</w:t>
            </w:r>
            <w:proofErr w:type="spellEnd"/>
            <w:r w:rsidRPr="005C2424">
              <w:rPr>
                <w:rFonts w:ascii="GHEA Mariam" w:hAnsi="GHEA Mariam" w:cs="Arial Armenian"/>
                <w:bCs/>
                <w:sz w:val="22"/>
                <w:szCs w:val="22"/>
              </w:rPr>
              <w:t xml:space="preserve"> </w:t>
            </w:r>
            <w:proofErr w:type="spellStart"/>
            <w:r w:rsidRPr="00817ECB">
              <w:rPr>
                <w:rFonts w:ascii="GHEA Mariam" w:hAnsi="GHEA Mariam"/>
                <w:sz w:val="22"/>
                <w:szCs w:val="22"/>
              </w:rPr>
              <w:t>վճարումը</w:t>
            </w:r>
            <w:proofErr w:type="spellEnd"/>
            <w:r w:rsidR="005B4A96" w:rsidRPr="005C2424">
              <w:rPr>
                <w:rFonts w:ascii="GHEA Mariam" w:hAnsi="GHEA Mariam"/>
                <w:sz w:val="22"/>
                <w:szCs w:val="22"/>
              </w:rPr>
              <w:t>՝</w:t>
            </w:r>
            <w:r w:rsidR="005B4A96" w:rsidRPr="005C2424">
              <w:rPr>
                <w:rFonts w:ascii="Calibri" w:hAnsi="Calibri" w:cs="Calibri"/>
                <w:sz w:val="22"/>
                <w:szCs w:val="22"/>
              </w:rPr>
              <w:t> </w:t>
            </w:r>
            <w:proofErr w:type="spellStart"/>
            <w:r w:rsidR="005B4A96" w:rsidRPr="005C2424">
              <w:rPr>
                <w:rFonts w:ascii="GHEA Mariam" w:hAnsi="GHEA Mariam"/>
                <w:sz w:val="22"/>
                <w:szCs w:val="22"/>
              </w:rPr>
              <w:t>առանց</w:t>
            </w:r>
            <w:proofErr w:type="spellEnd"/>
            <w:r w:rsidR="005B4A96" w:rsidRPr="005C2424">
              <w:rPr>
                <w:rFonts w:ascii="Calibri" w:hAnsi="Calibri" w:cs="Calibri"/>
                <w:sz w:val="22"/>
                <w:szCs w:val="22"/>
              </w:rPr>
              <w:t> </w:t>
            </w:r>
            <w:proofErr w:type="spellStart"/>
            <w:r w:rsidR="005B4A96" w:rsidRPr="005C2424">
              <w:rPr>
                <w:rFonts w:ascii="GHEA Mariam" w:hAnsi="GHEA Mariam"/>
                <w:sz w:val="22"/>
                <w:szCs w:val="22"/>
              </w:rPr>
              <w:t>տեղական</w:t>
            </w:r>
            <w:proofErr w:type="spellEnd"/>
            <w:r w:rsidR="005B4A96" w:rsidRPr="005C2424">
              <w:rPr>
                <w:rFonts w:ascii="GHEA Mariam" w:hAnsi="GHEA Mariam"/>
                <w:sz w:val="22"/>
                <w:szCs w:val="22"/>
                <w:lang w:val="hy-AM"/>
              </w:rPr>
              <w:t xml:space="preserve"> հարկերի կիրականացվի</w:t>
            </w:r>
            <w:r w:rsidR="005B4A96" w:rsidRPr="005C2424">
              <w:rPr>
                <w:rFonts w:ascii="Calibri" w:hAnsi="Calibri" w:cs="Calibri"/>
                <w:sz w:val="22"/>
                <w:szCs w:val="22"/>
              </w:rPr>
              <w:t> </w:t>
            </w:r>
            <w:proofErr w:type="spellStart"/>
            <w:r w:rsidR="005B4A96" w:rsidRPr="005C2424">
              <w:rPr>
                <w:rFonts w:ascii="GHEA Mariam" w:hAnsi="GHEA Mariam"/>
                <w:sz w:val="22"/>
                <w:szCs w:val="22"/>
              </w:rPr>
              <w:t>Պետական</w:t>
            </w:r>
            <w:proofErr w:type="spellEnd"/>
            <w:r w:rsidR="005B4A96" w:rsidRPr="005C2424">
              <w:rPr>
                <w:rFonts w:ascii="GHEA Mariam" w:hAnsi="GHEA Mariam"/>
                <w:sz w:val="22"/>
                <w:szCs w:val="22"/>
              </w:rPr>
              <w:t xml:space="preserve"> </w:t>
            </w:r>
            <w:proofErr w:type="spellStart"/>
            <w:r w:rsidR="005B4A96" w:rsidRPr="005C2424">
              <w:rPr>
                <w:rFonts w:ascii="GHEA Mariam" w:hAnsi="GHEA Mariam"/>
                <w:sz w:val="22"/>
                <w:szCs w:val="22"/>
              </w:rPr>
              <w:t>հատվածի</w:t>
            </w:r>
            <w:proofErr w:type="spellEnd"/>
            <w:r w:rsidR="005B4A96" w:rsidRPr="005C2424">
              <w:rPr>
                <w:rFonts w:ascii="GHEA Mariam" w:hAnsi="GHEA Mariam"/>
                <w:sz w:val="22"/>
                <w:szCs w:val="22"/>
              </w:rPr>
              <w:t xml:space="preserve"> </w:t>
            </w:r>
            <w:proofErr w:type="spellStart"/>
            <w:r w:rsidR="005B4A96" w:rsidRPr="005C2424">
              <w:rPr>
                <w:rFonts w:ascii="GHEA Mariam" w:hAnsi="GHEA Mariam"/>
                <w:sz w:val="22"/>
                <w:szCs w:val="22"/>
              </w:rPr>
              <w:t>արդիականացման</w:t>
            </w:r>
            <w:proofErr w:type="spellEnd"/>
            <w:r w:rsidR="005B4A96" w:rsidRPr="005C2424">
              <w:rPr>
                <w:rFonts w:ascii="GHEA Mariam" w:hAnsi="GHEA Mariam"/>
                <w:sz w:val="22"/>
                <w:szCs w:val="22"/>
              </w:rPr>
              <w:t xml:space="preserve"> </w:t>
            </w:r>
            <w:proofErr w:type="spellStart"/>
            <w:r w:rsidR="005B4A96" w:rsidRPr="005C2424">
              <w:rPr>
                <w:rFonts w:ascii="GHEA Mariam" w:hAnsi="GHEA Mariam"/>
                <w:sz w:val="22"/>
                <w:szCs w:val="22"/>
              </w:rPr>
              <w:t>երրորդ</w:t>
            </w:r>
            <w:proofErr w:type="spellEnd"/>
            <w:r w:rsidR="005B4A96" w:rsidRPr="005C2424">
              <w:rPr>
                <w:rFonts w:ascii="GHEA Mariam" w:hAnsi="GHEA Mariam"/>
                <w:sz w:val="22"/>
                <w:szCs w:val="22"/>
              </w:rPr>
              <w:t xml:space="preserve"> </w:t>
            </w:r>
            <w:proofErr w:type="spellStart"/>
            <w:r w:rsidR="005B4A96" w:rsidRPr="005C2424">
              <w:rPr>
                <w:rFonts w:ascii="GHEA Mariam" w:hAnsi="GHEA Mariam"/>
                <w:sz w:val="22"/>
                <w:szCs w:val="22"/>
              </w:rPr>
              <w:t>ծրագիր</w:t>
            </w:r>
            <w:proofErr w:type="spellEnd"/>
            <w:r w:rsidR="005B4A96" w:rsidRPr="005C2424">
              <w:rPr>
                <w:rFonts w:ascii="GHEA Mariam" w:hAnsi="GHEA Mariam"/>
                <w:sz w:val="22"/>
                <w:szCs w:val="22"/>
              </w:rPr>
              <w:t>, ՎԱՐԿ</w:t>
            </w:r>
            <w:r w:rsidR="005B4A96" w:rsidRPr="005C2424">
              <w:rPr>
                <w:rFonts w:ascii="GHEA Mariam" w:hAnsi="GHEA Mariam"/>
                <w:sz w:val="22"/>
                <w:szCs w:val="22"/>
                <w:lang w:val="hy-AM"/>
              </w:rPr>
              <w:t xml:space="preserve"> </w:t>
            </w:r>
            <w:r w:rsidR="005B4A96" w:rsidRPr="005C2424">
              <w:rPr>
                <w:rFonts w:ascii="GHEA Mariam" w:hAnsi="GHEA Mariam"/>
                <w:sz w:val="22"/>
                <w:szCs w:val="22"/>
              </w:rPr>
              <w:t>ԹԻՎ</w:t>
            </w:r>
            <w:r w:rsidR="005B4A96" w:rsidRPr="005C2424">
              <w:rPr>
                <w:rFonts w:ascii="GHEA Mariam" w:hAnsi="GHEA Mariam"/>
                <w:sz w:val="22"/>
                <w:szCs w:val="22"/>
                <w:lang w:val="hy-AM"/>
              </w:rPr>
              <w:t xml:space="preserve"> </w:t>
            </w:r>
            <w:r w:rsidR="005B4A96" w:rsidRPr="005C2424">
              <w:rPr>
                <w:rFonts w:ascii="GHEA Mariam" w:hAnsi="GHEA Mariam"/>
                <w:sz w:val="22"/>
                <w:szCs w:val="22"/>
              </w:rPr>
              <w:t>8539</w:t>
            </w:r>
            <w:bookmarkStart w:id="541" w:name="_Hlk98762644"/>
            <w:r w:rsidR="00F46E3A" w:rsidRPr="00817ECB">
              <w:rPr>
                <w:rFonts w:ascii="GHEA Mariam" w:hAnsi="GHEA Mariam"/>
                <w:sz w:val="22"/>
                <w:szCs w:val="22"/>
              </w:rPr>
              <w:t>-ԱՄ</w:t>
            </w:r>
            <w:bookmarkEnd w:id="541"/>
            <w:r w:rsidR="00714745" w:rsidRPr="00817ECB">
              <w:rPr>
                <w:rFonts w:ascii="GHEA Mariam" w:hAnsi="GHEA Mariam"/>
                <w:sz w:val="22"/>
                <w:szCs w:val="22"/>
              </w:rPr>
              <w:t>միջոցներից:</w:t>
            </w:r>
            <w:r w:rsidR="005B4A96" w:rsidRPr="005C2424">
              <w:rPr>
                <w:rFonts w:ascii="Calibri" w:hAnsi="Calibri" w:cs="Calibri"/>
                <w:sz w:val="22"/>
                <w:szCs w:val="22"/>
              </w:rPr>
              <w:t> </w:t>
            </w:r>
            <w:proofErr w:type="spellStart"/>
            <w:r w:rsidR="005B4A96" w:rsidRPr="005C2424">
              <w:rPr>
                <w:rFonts w:ascii="GHEA Mariam" w:hAnsi="GHEA Mariam"/>
                <w:sz w:val="22"/>
                <w:szCs w:val="22"/>
              </w:rPr>
              <w:t>Տեղական</w:t>
            </w:r>
            <w:proofErr w:type="spellEnd"/>
            <w:r w:rsidR="005B4A96" w:rsidRPr="005C2424">
              <w:rPr>
                <w:rFonts w:ascii="GHEA Mariam" w:hAnsi="GHEA Mariam"/>
                <w:sz w:val="22"/>
                <w:szCs w:val="22"/>
              </w:rPr>
              <w:t xml:space="preserve"> </w:t>
            </w:r>
            <w:r w:rsidR="000E7CBF" w:rsidRPr="005C2424">
              <w:rPr>
                <w:rFonts w:ascii="GHEA Mariam" w:hAnsi="GHEA Mariam"/>
                <w:sz w:val="22"/>
                <w:szCs w:val="22"/>
                <w:lang w:val="hy-AM"/>
              </w:rPr>
              <w:t xml:space="preserve">հարկերի </w:t>
            </w:r>
            <w:proofErr w:type="spellStart"/>
            <w:r w:rsidR="005B4A96" w:rsidRPr="005C2424">
              <w:rPr>
                <w:rFonts w:ascii="GHEA Mariam" w:hAnsi="GHEA Mariam"/>
                <w:sz w:val="22"/>
                <w:szCs w:val="22"/>
              </w:rPr>
              <w:t>վճարումը</w:t>
            </w:r>
            <w:proofErr w:type="spellEnd"/>
            <w:r w:rsidR="005B4A96" w:rsidRPr="005C2424">
              <w:rPr>
                <w:rFonts w:ascii="Calibri" w:hAnsi="Calibri" w:cs="Calibri"/>
                <w:sz w:val="22"/>
                <w:szCs w:val="22"/>
              </w:rPr>
              <w:t> </w:t>
            </w:r>
            <w:proofErr w:type="spellStart"/>
            <w:r w:rsidR="005B4A96" w:rsidRPr="005C2424">
              <w:rPr>
                <w:rFonts w:ascii="GHEA Mariam" w:hAnsi="GHEA Mariam"/>
                <w:sz w:val="22"/>
                <w:szCs w:val="22"/>
              </w:rPr>
              <w:t>կիրականացվի</w:t>
            </w:r>
            <w:proofErr w:type="spellEnd"/>
            <w:r w:rsidR="005B4A96" w:rsidRPr="005C2424">
              <w:rPr>
                <w:rFonts w:ascii="Calibri" w:hAnsi="Calibri" w:cs="Calibri"/>
                <w:sz w:val="22"/>
                <w:szCs w:val="22"/>
              </w:rPr>
              <w:t> </w:t>
            </w:r>
            <w:r w:rsidR="00714745" w:rsidRPr="00817ECB">
              <w:rPr>
                <w:rFonts w:ascii="GHEA Mariam" w:hAnsi="GHEA Mariam"/>
                <w:sz w:val="22"/>
                <w:szCs w:val="22"/>
              </w:rPr>
              <w:t>ՀՀ</w:t>
            </w:r>
            <w:r w:rsidR="00714745" w:rsidRPr="005C2424">
              <w:rPr>
                <w:rFonts w:ascii="GHEA Mariam" w:hAnsi="GHEA Mariam"/>
                <w:sz w:val="22"/>
                <w:szCs w:val="22"/>
              </w:rPr>
              <w:t xml:space="preserve"> </w:t>
            </w:r>
            <w:proofErr w:type="spellStart"/>
            <w:r w:rsidR="00714745" w:rsidRPr="00817ECB">
              <w:rPr>
                <w:rFonts w:ascii="GHEA Mariam" w:hAnsi="GHEA Mariam"/>
                <w:sz w:val="22"/>
                <w:szCs w:val="22"/>
              </w:rPr>
              <w:t>պետ</w:t>
            </w:r>
            <w:r w:rsidR="004425E9" w:rsidRPr="00817ECB">
              <w:rPr>
                <w:rFonts w:ascii="GHEA Mariam" w:hAnsi="GHEA Mariam"/>
                <w:sz w:val="22"/>
                <w:szCs w:val="22"/>
              </w:rPr>
              <w:t>ական</w:t>
            </w:r>
            <w:proofErr w:type="spellEnd"/>
            <w:r w:rsidR="005B4A96" w:rsidRPr="005C2424">
              <w:rPr>
                <w:rFonts w:ascii="Calibri" w:hAnsi="Calibri" w:cs="Calibri"/>
                <w:sz w:val="22"/>
                <w:szCs w:val="22"/>
              </w:rPr>
              <w:t> </w:t>
            </w:r>
            <w:proofErr w:type="spellStart"/>
            <w:r w:rsidR="005B4A96" w:rsidRPr="005C2424">
              <w:rPr>
                <w:rFonts w:ascii="GHEA Mariam" w:hAnsi="GHEA Mariam"/>
                <w:sz w:val="22"/>
                <w:szCs w:val="22"/>
              </w:rPr>
              <w:t>բուջեի</w:t>
            </w:r>
            <w:proofErr w:type="spellEnd"/>
            <w:r w:rsidR="005B4A96" w:rsidRPr="005C2424">
              <w:rPr>
                <w:rFonts w:ascii="Calibri" w:hAnsi="Calibri" w:cs="Calibri"/>
                <w:sz w:val="22"/>
                <w:szCs w:val="22"/>
              </w:rPr>
              <w:t> </w:t>
            </w:r>
            <w:proofErr w:type="spellStart"/>
            <w:r w:rsidR="00714745" w:rsidRPr="00817ECB">
              <w:rPr>
                <w:rFonts w:ascii="GHEA Mariam" w:hAnsi="GHEA Mariam"/>
                <w:sz w:val="22"/>
                <w:szCs w:val="22"/>
              </w:rPr>
              <w:t>միջոցներից</w:t>
            </w:r>
            <w:proofErr w:type="spellEnd"/>
            <w:r w:rsidR="00714745" w:rsidRPr="00817ECB">
              <w:rPr>
                <w:rFonts w:ascii="GHEA Mariam" w:hAnsi="GHEA Mariam"/>
                <w:sz w:val="22"/>
                <w:szCs w:val="22"/>
              </w:rPr>
              <w:t>:</w:t>
            </w:r>
            <w:r w:rsidR="00714745" w:rsidRPr="005C2424">
              <w:rPr>
                <w:rFonts w:ascii="GHEA Mariam" w:hAnsi="GHEA Mariam"/>
                <w:sz w:val="22"/>
                <w:szCs w:val="22"/>
              </w:rPr>
              <w:t xml:space="preserve"> </w:t>
            </w:r>
          </w:p>
          <w:p w14:paraId="481C9D92" w14:textId="77777777" w:rsidR="0079593B" w:rsidRPr="005C2424" w:rsidRDefault="0079593B" w:rsidP="005B4A96">
            <w:pPr>
              <w:pStyle w:val="BodyTextIndent"/>
              <w:ind w:left="51"/>
              <w:rPr>
                <w:rFonts w:ascii="GHEA Mariam" w:hAnsi="GHEA Mariam"/>
                <w:sz w:val="22"/>
                <w:szCs w:val="22"/>
                <w:lang w:val="en-US"/>
              </w:rPr>
            </w:pPr>
          </w:p>
          <w:p w14:paraId="0CD5C741" w14:textId="6D406AA0" w:rsidR="005B4A96" w:rsidRPr="005C2424" w:rsidRDefault="005B4A96" w:rsidP="005B4A96">
            <w:pPr>
              <w:suppressAutoHyphens/>
              <w:ind w:left="51"/>
              <w:jc w:val="both"/>
              <w:rPr>
                <w:rFonts w:ascii="GHEA Mariam" w:hAnsi="GHEA Mariam"/>
                <w:sz w:val="22"/>
                <w:szCs w:val="22"/>
              </w:rPr>
            </w:pPr>
            <w:r w:rsidRPr="005C2424">
              <w:rPr>
                <w:rFonts w:ascii="GHEA Mariam" w:hAnsi="GHEA Mariam"/>
                <w:sz w:val="22"/>
                <w:szCs w:val="22"/>
              </w:rPr>
              <w:t xml:space="preserve">ՀՀ </w:t>
            </w:r>
            <w:proofErr w:type="spellStart"/>
            <w:r w:rsidRPr="005C2424">
              <w:rPr>
                <w:rFonts w:ascii="GHEA Mariam" w:hAnsi="GHEA Mariam"/>
                <w:sz w:val="22"/>
                <w:szCs w:val="22"/>
              </w:rPr>
              <w:t>վարչապետի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աշխատակազմը</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պատասխանատու</w:t>
            </w:r>
            <w:proofErr w:type="spellEnd"/>
            <w:r w:rsidRPr="005C2424">
              <w:rPr>
                <w:rFonts w:ascii="GHEA Mariam" w:hAnsi="GHEA Mariam"/>
                <w:sz w:val="22"/>
                <w:szCs w:val="22"/>
              </w:rPr>
              <w:t xml:space="preserve"> է </w:t>
            </w:r>
            <w:proofErr w:type="spellStart"/>
            <w:r w:rsidRPr="005C2424">
              <w:rPr>
                <w:rFonts w:ascii="GHEA Mariam" w:hAnsi="GHEA Mariam"/>
                <w:sz w:val="22"/>
                <w:szCs w:val="22"/>
              </w:rPr>
              <w:t>առաքված</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ապրանքների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դիմաց</w:t>
            </w:r>
            <w:proofErr w:type="spellEnd"/>
            <w:r w:rsidR="00331A4A" w:rsidRPr="005C2424">
              <w:rPr>
                <w:rFonts w:ascii="GHEA Mariam" w:hAnsi="GHEA Mariam"/>
                <w:sz w:val="22"/>
                <w:szCs w:val="22"/>
              </w:rPr>
              <w:t xml:space="preserve"> </w:t>
            </w:r>
            <w:proofErr w:type="spellStart"/>
            <w:r w:rsidRPr="005C2424">
              <w:rPr>
                <w:rFonts w:ascii="GHEA Mariam" w:hAnsi="GHEA Mariam"/>
                <w:sz w:val="22"/>
                <w:szCs w:val="22"/>
              </w:rPr>
              <w:t>վճարումների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կատարման</w:t>
            </w:r>
            <w:proofErr w:type="spellEnd"/>
            <w:r w:rsidRPr="005C2424">
              <w:rPr>
                <w:rFonts w:ascii="GHEA Mariam" w:hAnsi="GHEA Mariam"/>
                <w:sz w:val="22"/>
                <w:szCs w:val="22"/>
              </w:rPr>
              <w:t xml:space="preserve"> համար</w:t>
            </w:r>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Գնորդի</w:t>
            </w:r>
            <w:proofErr w:type="spellEnd"/>
            <w:r w:rsidR="00331A4A" w:rsidRPr="005C2424">
              <w:rPr>
                <w:rFonts w:ascii="GHEA Mariam" w:hAnsi="GHEA Mariam"/>
                <w:sz w:val="22"/>
                <w:szCs w:val="22"/>
              </w:rPr>
              <w:t xml:space="preserve"> կողմից </w:t>
            </w:r>
            <w:proofErr w:type="spellStart"/>
            <w:r w:rsidR="00331A4A" w:rsidRPr="005C2424">
              <w:rPr>
                <w:rFonts w:ascii="GHEA Mariam" w:hAnsi="GHEA Mariam"/>
                <w:sz w:val="22"/>
                <w:szCs w:val="22"/>
              </w:rPr>
              <w:t>ընդունման</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ակտի</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որտեղ</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նշված</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են</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Ապրանքների</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նկարագրությունը</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քանակը</w:t>
            </w:r>
            <w:proofErr w:type="spellEnd"/>
            <w:r w:rsidR="00331A4A" w:rsidRPr="005C2424">
              <w:rPr>
                <w:rFonts w:ascii="GHEA Mariam" w:hAnsi="GHEA Mariam"/>
                <w:sz w:val="22"/>
                <w:szCs w:val="22"/>
              </w:rPr>
              <w:t xml:space="preserve"> և </w:t>
            </w:r>
            <w:proofErr w:type="spellStart"/>
            <w:r w:rsidR="00331A4A" w:rsidRPr="005C2424">
              <w:rPr>
                <w:rFonts w:ascii="GHEA Mariam" w:hAnsi="GHEA Mariam"/>
                <w:sz w:val="22"/>
                <w:szCs w:val="22"/>
              </w:rPr>
              <w:t>մասերի</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համարները</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եթե</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կիրառելի</w:t>
            </w:r>
            <w:proofErr w:type="spellEnd"/>
            <w:r w:rsidR="00331A4A" w:rsidRPr="005C2424">
              <w:rPr>
                <w:rFonts w:ascii="GHEA Mariam" w:hAnsi="GHEA Mariam"/>
                <w:sz w:val="22"/>
                <w:szCs w:val="22"/>
              </w:rPr>
              <w:t xml:space="preserve"> է), </w:t>
            </w:r>
            <w:proofErr w:type="spellStart"/>
            <w:r w:rsidR="00331A4A" w:rsidRPr="005C2424">
              <w:rPr>
                <w:rFonts w:ascii="GHEA Mariam" w:hAnsi="GHEA Mariam"/>
                <w:sz w:val="22"/>
                <w:szCs w:val="22"/>
              </w:rPr>
              <w:t>միավորի</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գինը</w:t>
            </w:r>
            <w:proofErr w:type="spellEnd"/>
            <w:r w:rsidR="00331A4A" w:rsidRPr="005C2424">
              <w:rPr>
                <w:rFonts w:ascii="GHEA Mariam" w:hAnsi="GHEA Mariam"/>
                <w:sz w:val="22"/>
                <w:szCs w:val="22"/>
              </w:rPr>
              <w:t xml:space="preserve"> և </w:t>
            </w:r>
            <w:proofErr w:type="spellStart"/>
            <w:r w:rsidR="00331A4A" w:rsidRPr="005C2424">
              <w:rPr>
                <w:rFonts w:ascii="GHEA Mariam" w:hAnsi="GHEA Mariam"/>
                <w:sz w:val="22"/>
                <w:szCs w:val="22"/>
              </w:rPr>
              <w:t>ընդհանուր</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գումարը</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ներկայացումից</w:t>
            </w:r>
            <w:proofErr w:type="spellEnd"/>
            <w:r w:rsidR="00331A4A" w:rsidRPr="005C2424">
              <w:rPr>
                <w:rFonts w:ascii="GHEA Mariam" w:hAnsi="GHEA Mariam"/>
                <w:sz w:val="22"/>
                <w:szCs w:val="22"/>
              </w:rPr>
              <w:t xml:space="preserve"> </w:t>
            </w:r>
            <w:proofErr w:type="spellStart"/>
            <w:r w:rsidR="00331A4A" w:rsidRPr="005C2424">
              <w:rPr>
                <w:rFonts w:ascii="GHEA Mariam" w:hAnsi="GHEA Mariam"/>
                <w:sz w:val="22"/>
                <w:szCs w:val="22"/>
              </w:rPr>
              <w:t>հետո</w:t>
            </w:r>
            <w:proofErr w:type="spellEnd"/>
            <w:r w:rsidR="00331A4A" w:rsidRPr="005C2424">
              <w:rPr>
                <w:rFonts w:ascii="GHEA Mariam" w:hAnsi="GHEA Mariam"/>
                <w:sz w:val="22"/>
                <w:szCs w:val="22"/>
              </w:rPr>
              <w:t>:</w:t>
            </w:r>
          </w:p>
          <w:p w14:paraId="69AEEAD9" w14:textId="3B604872" w:rsidR="000F5D9B" w:rsidRPr="005C2424" w:rsidRDefault="000F5D9B" w:rsidP="00746CAF">
            <w:pPr>
              <w:suppressAutoHyphens/>
              <w:ind w:left="90"/>
              <w:jc w:val="both"/>
              <w:rPr>
                <w:rFonts w:ascii="GHEA Mariam" w:hAnsi="GHEA Mariam"/>
                <w:sz w:val="22"/>
                <w:szCs w:val="22"/>
              </w:rPr>
            </w:pPr>
          </w:p>
          <w:p w14:paraId="77C814C7" w14:textId="0104C4EF" w:rsidR="00746CAF" w:rsidRPr="005C2424" w:rsidRDefault="00746CAF" w:rsidP="00746CAF">
            <w:pPr>
              <w:suppressAutoHyphens/>
              <w:ind w:left="90"/>
              <w:jc w:val="both"/>
              <w:rPr>
                <w:rFonts w:ascii="GHEA Mariam" w:hAnsi="GHEA Mariam"/>
                <w:sz w:val="22"/>
                <w:szCs w:val="22"/>
              </w:rPr>
            </w:pPr>
            <w:proofErr w:type="spellStart"/>
            <w:r w:rsidRPr="005C2424">
              <w:rPr>
                <w:rFonts w:ascii="GHEA Mariam" w:hAnsi="GHEA Mariam"/>
                <w:sz w:val="22"/>
                <w:szCs w:val="22"/>
              </w:rPr>
              <w:t>Գնորդը</w:t>
            </w:r>
            <w:proofErr w:type="spellEnd"/>
            <w:r w:rsidRPr="005C2424">
              <w:rPr>
                <w:rFonts w:ascii="GHEA Mariam" w:hAnsi="GHEA Mariam"/>
                <w:sz w:val="22"/>
                <w:szCs w:val="22"/>
              </w:rPr>
              <w:t xml:space="preserve"> EKENG ՓԲԸ-</w:t>
            </w:r>
            <w:proofErr w:type="spellStart"/>
            <w:r w:rsidRPr="005C2424">
              <w:rPr>
                <w:rFonts w:ascii="GHEA Mariam" w:hAnsi="GHEA Mariam"/>
                <w:sz w:val="22"/>
                <w:szCs w:val="22"/>
              </w:rPr>
              <w:t>ին</w:t>
            </w:r>
            <w:proofErr w:type="spellEnd"/>
            <w:r w:rsidRPr="005C2424">
              <w:rPr>
                <w:rFonts w:ascii="GHEA Mariam" w:hAnsi="GHEA Mariam"/>
                <w:sz w:val="22"/>
                <w:szCs w:val="22"/>
              </w:rPr>
              <w:t xml:space="preserve"> </w:t>
            </w:r>
            <w:proofErr w:type="spellStart"/>
            <w:r w:rsidR="00662454" w:rsidRPr="005C2424">
              <w:rPr>
                <w:rFonts w:ascii="GHEA Mariam" w:hAnsi="GHEA Mariam"/>
                <w:sz w:val="22"/>
                <w:szCs w:val="22"/>
              </w:rPr>
              <w:t>նշանակում</w:t>
            </w:r>
            <w:proofErr w:type="spellEnd"/>
            <w:r w:rsidR="00662454" w:rsidRPr="005C2424">
              <w:rPr>
                <w:rFonts w:ascii="GHEA Mariam" w:hAnsi="GHEA Mariam"/>
                <w:sz w:val="22"/>
                <w:szCs w:val="22"/>
              </w:rPr>
              <w:t xml:space="preserve"> է </w:t>
            </w:r>
            <w:proofErr w:type="spellStart"/>
            <w:r w:rsidRPr="005C2424">
              <w:rPr>
                <w:rFonts w:ascii="GHEA Mariam" w:hAnsi="GHEA Mariam"/>
                <w:sz w:val="22"/>
                <w:szCs w:val="22"/>
              </w:rPr>
              <w:t>պատասխանատու</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սույն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Պայմանագրով</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նախատեսված</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գործողությունների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համակարգման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Ապրանքների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ընդունման</w:t>
            </w:r>
            <w:proofErr w:type="spellEnd"/>
            <w:r w:rsidRPr="005C2424">
              <w:rPr>
                <w:rFonts w:ascii="GHEA Mariam" w:hAnsi="GHEA Mariam"/>
                <w:sz w:val="22"/>
                <w:szCs w:val="22"/>
              </w:rPr>
              <w:t xml:space="preserve"> և </w:t>
            </w:r>
            <w:proofErr w:type="spellStart"/>
            <w:r w:rsidRPr="005C2424">
              <w:rPr>
                <w:rFonts w:ascii="GHEA Mariam" w:hAnsi="GHEA Mariam"/>
                <w:sz w:val="22"/>
                <w:szCs w:val="22"/>
              </w:rPr>
              <w:t>Գնորդի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անունից</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Ընդունման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ակտերի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ստորագրման</w:t>
            </w:r>
            <w:proofErr w:type="spellEnd"/>
            <w:r w:rsidRPr="005C2424">
              <w:rPr>
                <w:rFonts w:ascii="GHEA Mariam" w:hAnsi="GHEA Mariam"/>
                <w:sz w:val="22"/>
                <w:szCs w:val="22"/>
              </w:rPr>
              <w:t xml:space="preserve"> համար:</w:t>
            </w:r>
          </w:p>
          <w:p w14:paraId="02852599" w14:textId="77777777" w:rsidR="00746CAF" w:rsidRPr="00817ECB" w:rsidRDefault="00746CAF" w:rsidP="00817ECB">
            <w:pPr>
              <w:suppressAutoHyphens/>
              <w:ind w:left="90"/>
              <w:jc w:val="both"/>
              <w:rPr>
                <w:rFonts w:ascii="GHEA Mariam" w:hAnsi="GHEA Mariam"/>
                <w:sz w:val="22"/>
                <w:szCs w:val="22"/>
              </w:rPr>
            </w:pPr>
          </w:p>
          <w:p w14:paraId="76746DB5" w14:textId="77777777" w:rsidR="00770F73" w:rsidRPr="00817ECB" w:rsidRDefault="00770F73" w:rsidP="00817ECB">
            <w:pPr>
              <w:jc w:val="both"/>
              <w:rPr>
                <w:rFonts w:ascii="GHEA Mariam" w:hAnsi="GHEA Mariam"/>
                <w:sz w:val="22"/>
                <w:szCs w:val="22"/>
              </w:rPr>
            </w:pPr>
            <w:proofErr w:type="spellStart"/>
            <w:r w:rsidRPr="00817ECB">
              <w:rPr>
                <w:rFonts w:ascii="GHEA Mariam" w:hAnsi="GHEA Mariam"/>
                <w:sz w:val="22"/>
                <w:szCs w:val="22"/>
              </w:rPr>
              <w:t>Գումարները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կփոխանցվեն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Մատակարարի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հետևյալ</w:t>
            </w:r>
            <w:proofErr w:type="spellEnd"/>
            <w:r w:rsidRPr="00817ECB">
              <w:rPr>
                <w:rFonts w:ascii="GHEA Mariam" w:hAnsi="GHEA Mariam"/>
                <w:sz w:val="22"/>
                <w:szCs w:val="22"/>
              </w:rPr>
              <w:t xml:space="preserve"> հաշվեհամարին`.............................................................................</w:t>
            </w:r>
          </w:p>
          <w:p w14:paraId="6BA1A1A7" w14:textId="77777777" w:rsidR="0020230E" w:rsidRPr="00817ECB" w:rsidRDefault="0020230E" w:rsidP="00817ECB">
            <w:pPr>
              <w:suppressAutoHyphens/>
              <w:ind w:left="91"/>
              <w:jc w:val="both"/>
              <w:rPr>
                <w:rFonts w:ascii="GHEA Mariam" w:hAnsi="GHEA Mariam"/>
                <w:i/>
                <w:sz w:val="22"/>
                <w:szCs w:val="22"/>
                <w:u w:val="single"/>
              </w:rPr>
            </w:pPr>
          </w:p>
        </w:tc>
      </w:tr>
      <w:tr w:rsidR="00091913" w:rsidRPr="005C2424" w14:paraId="407F241F" w14:textId="77777777" w:rsidTr="00817ECB">
        <w:trPr>
          <w:cantSplit/>
        </w:trPr>
        <w:tc>
          <w:tcPr>
            <w:tcW w:w="1728" w:type="dxa"/>
          </w:tcPr>
          <w:p w14:paraId="0D9C0252" w14:textId="77777777" w:rsidR="00091913" w:rsidRPr="00817ECB" w:rsidRDefault="00857520" w:rsidP="00857520">
            <w:pPr>
              <w:spacing w:after="200"/>
              <w:rPr>
                <w:rFonts w:ascii="GHEA Mariam" w:hAnsi="GHEA Mariam"/>
                <w:b/>
                <w:sz w:val="22"/>
                <w:szCs w:val="22"/>
              </w:rPr>
            </w:pPr>
            <w:r w:rsidRPr="00817ECB">
              <w:rPr>
                <w:rFonts w:ascii="GHEA Mariam" w:hAnsi="GHEA Mariam"/>
                <w:b/>
                <w:sz w:val="22"/>
                <w:szCs w:val="22"/>
              </w:rPr>
              <w:lastRenderedPageBreak/>
              <w:t>ՊԸՊ 1</w:t>
            </w:r>
            <w:r w:rsidR="00091913" w:rsidRPr="00817ECB">
              <w:rPr>
                <w:rFonts w:ascii="GHEA Mariam" w:hAnsi="GHEA Mariam"/>
                <w:b/>
                <w:sz w:val="22"/>
                <w:szCs w:val="22"/>
              </w:rPr>
              <w:t>6.5</w:t>
            </w:r>
          </w:p>
        </w:tc>
        <w:tc>
          <w:tcPr>
            <w:tcW w:w="7380" w:type="dxa"/>
          </w:tcPr>
          <w:p w14:paraId="3511B132" w14:textId="77777777" w:rsidR="00D60AA8" w:rsidRPr="00817ECB" w:rsidRDefault="00D60AA8" w:rsidP="00D60AA8">
            <w:pPr>
              <w:widowControl w:val="0"/>
              <w:tabs>
                <w:tab w:val="right" w:pos="7164"/>
              </w:tabs>
              <w:autoSpaceDE w:val="0"/>
              <w:autoSpaceDN w:val="0"/>
              <w:adjustRightInd w:val="0"/>
              <w:spacing w:after="200"/>
              <w:rPr>
                <w:rFonts w:ascii="GHEA Mariam" w:hAnsi="GHEA Mariam"/>
                <w:sz w:val="22"/>
                <w:szCs w:val="22"/>
              </w:rPr>
            </w:pPr>
            <w:proofErr w:type="spellStart"/>
            <w:r w:rsidRPr="00817ECB">
              <w:rPr>
                <w:rFonts w:ascii="GHEA Mariam" w:hAnsi="GHEA Mariam"/>
                <w:sz w:val="22"/>
                <w:szCs w:val="22"/>
              </w:rPr>
              <w:t>Վճարման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ուշացման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ժամանակահատվածը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որից</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հետո</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Գնորդը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Մատակարարին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տոկոս</w:t>
            </w:r>
            <w:proofErr w:type="spellEnd"/>
            <w:r w:rsidRPr="00817ECB">
              <w:rPr>
                <w:rFonts w:ascii="GHEA Mariam" w:hAnsi="GHEA Mariam"/>
                <w:sz w:val="22"/>
                <w:szCs w:val="22"/>
                <w:lang w:val="ru-RU"/>
              </w:rPr>
              <w:t>ներ</w:t>
            </w:r>
            <w:r w:rsidRPr="00817ECB">
              <w:rPr>
                <w:rFonts w:ascii="GHEA Mariam" w:hAnsi="GHEA Mariam"/>
                <w:sz w:val="22"/>
                <w:szCs w:val="22"/>
              </w:rPr>
              <w:t xml:space="preserve"> կ</w:t>
            </w:r>
            <w:r w:rsidRPr="00817ECB">
              <w:rPr>
                <w:rFonts w:ascii="GHEA Mariam" w:hAnsi="GHEA Mariam"/>
                <w:sz w:val="22"/>
                <w:szCs w:val="22"/>
                <w:lang w:val="ru-RU"/>
              </w:rPr>
              <w:t>վճարի</w:t>
            </w:r>
            <w:r w:rsidRPr="00817ECB">
              <w:rPr>
                <w:rFonts w:ascii="GHEA Mariam" w:hAnsi="GHEA Mariam"/>
                <w:sz w:val="22"/>
                <w:szCs w:val="22"/>
              </w:rPr>
              <w:t xml:space="preserve">, </w:t>
            </w:r>
            <w:proofErr w:type="spellStart"/>
            <w:r w:rsidRPr="00817ECB">
              <w:rPr>
                <w:rFonts w:ascii="GHEA Mariam" w:hAnsi="GHEA Mariam"/>
                <w:sz w:val="22"/>
                <w:szCs w:val="22"/>
              </w:rPr>
              <w:t>կազմում</w:t>
            </w:r>
            <w:proofErr w:type="spellEnd"/>
            <w:r w:rsidRPr="00817ECB">
              <w:rPr>
                <w:rFonts w:ascii="GHEA Mariam" w:hAnsi="GHEA Mariam"/>
                <w:sz w:val="22"/>
                <w:szCs w:val="22"/>
              </w:rPr>
              <w:t xml:space="preserve"> է </w:t>
            </w:r>
            <w:r w:rsidRPr="00817ECB">
              <w:rPr>
                <w:rFonts w:ascii="GHEA Mariam" w:hAnsi="GHEA Mariam"/>
                <w:b/>
                <w:sz w:val="22"/>
                <w:szCs w:val="22"/>
              </w:rPr>
              <w:t xml:space="preserve">60 </w:t>
            </w:r>
            <w:proofErr w:type="spellStart"/>
            <w:r w:rsidRPr="00817ECB">
              <w:rPr>
                <w:rFonts w:ascii="GHEA Mariam" w:hAnsi="GHEA Mariam"/>
                <w:b/>
                <w:sz w:val="22"/>
                <w:szCs w:val="22"/>
              </w:rPr>
              <w:t>օր</w:t>
            </w:r>
            <w:proofErr w:type="spellEnd"/>
            <w:r w:rsidRPr="00817ECB">
              <w:rPr>
                <w:rFonts w:ascii="GHEA Mariam" w:hAnsi="GHEA Mariam"/>
                <w:sz w:val="22"/>
                <w:szCs w:val="22"/>
              </w:rPr>
              <w:t xml:space="preserve">: </w:t>
            </w:r>
          </w:p>
          <w:p w14:paraId="02C7A7DB" w14:textId="77777777" w:rsidR="00091913" w:rsidRPr="00817ECB" w:rsidRDefault="00D60AA8" w:rsidP="00D60AA8">
            <w:pPr>
              <w:tabs>
                <w:tab w:val="right" w:pos="7164"/>
              </w:tabs>
              <w:spacing w:after="200"/>
              <w:rPr>
                <w:rFonts w:ascii="GHEA Mariam" w:hAnsi="GHEA Mariam"/>
                <w:sz w:val="22"/>
                <w:szCs w:val="22"/>
              </w:rPr>
            </w:pPr>
            <w:proofErr w:type="spellStart"/>
            <w:r w:rsidRPr="00817ECB">
              <w:rPr>
                <w:rFonts w:ascii="GHEA Mariam" w:hAnsi="GHEA Mariam"/>
                <w:sz w:val="22"/>
                <w:szCs w:val="22"/>
              </w:rPr>
              <w:t>Կկիրառվի</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տարեկան</w:t>
            </w:r>
            <w:proofErr w:type="spellEnd"/>
            <w:r w:rsidRPr="00817ECB">
              <w:rPr>
                <w:rFonts w:ascii="GHEA Mariam" w:hAnsi="GHEA Mariam"/>
                <w:b/>
                <w:sz w:val="22"/>
                <w:szCs w:val="22"/>
              </w:rPr>
              <w:t xml:space="preserve"> 5%-ի</w:t>
            </w:r>
            <w:r w:rsidRPr="00817ECB">
              <w:rPr>
                <w:rFonts w:ascii="GHEA Mariam" w:hAnsi="GHEA Mariam"/>
                <w:sz w:val="22"/>
                <w:szCs w:val="22"/>
              </w:rPr>
              <w:t xml:space="preserve"> </w:t>
            </w:r>
            <w:proofErr w:type="spellStart"/>
            <w:r w:rsidRPr="00817ECB">
              <w:rPr>
                <w:rFonts w:ascii="GHEA Mariam" w:hAnsi="GHEA Mariam"/>
                <w:sz w:val="22"/>
                <w:szCs w:val="22"/>
              </w:rPr>
              <w:t>չափով</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տոկոսադրույքը</w:t>
            </w:r>
            <w:proofErr w:type="spellEnd"/>
            <w:r w:rsidRPr="00817ECB">
              <w:rPr>
                <w:rFonts w:ascii="GHEA Mariam" w:hAnsi="GHEA Mariam"/>
                <w:sz w:val="22"/>
                <w:szCs w:val="22"/>
              </w:rPr>
              <w:t xml:space="preserve">: </w:t>
            </w:r>
          </w:p>
        </w:tc>
      </w:tr>
      <w:tr w:rsidR="00091913" w:rsidRPr="005C2424" w14:paraId="72A95DCE" w14:textId="77777777" w:rsidTr="00817ECB">
        <w:tc>
          <w:tcPr>
            <w:tcW w:w="1728" w:type="dxa"/>
          </w:tcPr>
          <w:p w14:paraId="68998F81" w14:textId="77777777" w:rsidR="00091913"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091913" w:rsidRPr="00817ECB">
              <w:rPr>
                <w:rFonts w:ascii="GHEA Mariam" w:hAnsi="GHEA Mariam"/>
                <w:b/>
                <w:sz w:val="22"/>
                <w:szCs w:val="22"/>
              </w:rPr>
              <w:t xml:space="preserve"> 18.1</w:t>
            </w:r>
          </w:p>
        </w:tc>
        <w:tc>
          <w:tcPr>
            <w:tcW w:w="7380" w:type="dxa"/>
          </w:tcPr>
          <w:p w14:paraId="66233B53" w14:textId="18109008" w:rsidR="00E9531A" w:rsidRPr="00817ECB" w:rsidRDefault="00E9531A" w:rsidP="009A38CE">
            <w:pPr>
              <w:widowControl w:val="0"/>
              <w:tabs>
                <w:tab w:val="right" w:pos="7164"/>
              </w:tabs>
              <w:autoSpaceDE w:val="0"/>
              <w:autoSpaceDN w:val="0"/>
              <w:adjustRightInd w:val="0"/>
              <w:spacing w:after="200"/>
              <w:jc w:val="both"/>
              <w:rPr>
                <w:rFonts w:ascii="GHEA Mariam" w:hAnsi="GHEA Mariam"/>
                <w:i/>
                <w:sz w:val="22"/>
                <w:szCs w:val="22"/>
              </w:rPr>
            </w:pPr>
            <w:r w:rsidRPr="00817ECB">
              <w:rPr>
                <w:rFonts w:ascii="GHEA Mariam" w:hAnsi="GHEA Mariam"/>
                <w:i/>
                <w:sz w:val="22"/>
                <w:szCs w:val="22"/>
                <w:lang w:val="ru-RU"/>
              </w:rPr>
              <w:t>Պետք</w:t>
            </w:r>
            <w:r w:rsidRPr="00817ECB">
              <w:rPr>
                <w:rFonts w:ascii="GHEA Mariam" w:hAnsi="GHEA Mariam"/>
                <w:i/>
                <w:sz w:val="22"/>
                <w:szCs w:val="22"/>
              </w:rPr>
              <w:t xml:space="preserve"> </w:t>
            </w:r>
            <w:r w:rsidRPr="00817ECB">
              <w:rPr>
                <w:rFonts w:ascii="GHEA Mariam" w:hAnsi="GHEA Mariam"/>
                <w:i/>
                <w:sz w:val="22"/>
                <w:szCs w:val="22"/>
                <w:lang w:val="ru-RU"/>
              </w:rPr>
              <w:t>է</w:t>
            </w:r>
            <w:r w:rsidRPr="00817ECB">
              <w:rPr>
                <w:rFonts w:ascii="GHEA Mariam" w:hAnsi="GHEA Mariam"/>
                <w:i/>
                <w:sz w:val="22"/>
                <w:szCs w:val="22"/>
              </w:rPr>
              <w:t xml:space="preserve"> </w:t>
            </w:r>
            <w:r w:rsidRPr="00817ECB">
              <w:rPr>
                <w:rFonts w:ascii="GHEA Mariam" w:hAnsi="GHEA Mariam"/>
                <w:i/>
                <w:sz w:val="22"/>
                <w:szCs w:val="22"/>
                <w:lang w:val="ru-RU"/>
              </w:rPr>
              <w:t>ներկայացվի</w:t>
            </w:r>
            <w:r w:rsidRPr="00817ECB">
              <w:rPr>
                <w:rFonts w:ascii="GHEA Mariam" w:hAnsi="GHEA Mariam"/>
                <w:i/>
                <w:sz w:val="22"/>
                <w:szCs w:val="22"/>
              </w:rPr>
              <w:t xml:space="preserve"> </w:t>
            </w:r>
            <w:proofErr w:type="spellStart"/>
            <w:r w:rsidRPr="00817ECB">
              <w:rPr>
                <w:rFonts w:ascii="GHEA Mariam" w:hAnsi="GHEA Mariam"/>
                <w:b/>
                <w:i/>
                <w:sz w:val="22"/>
                <w:szCs w:val="22"/>
              </w:rPr>
              <w:t>Պայմանագրի</w:t>
            </w:r>
            <w:proofErr w:type="spellEnd"/>
            <w:r w:rsidRPr="00817ECB">
              <w:rPr>
                <w:rFonts w:ascii="GHEA Mariam" w:hAnsi="GHEA Mariam"/>
                <w:b/>
                <w:i/>
                <w:sz w:val="22"/>
                <w:szCs w:val="22"/>
              </w:rPr>
              <w:t xml:space="preserve"> </w:t>
            </w:r>
            <w:r w:rsidRPr="00817ECB">
              <w:rPr>
                <w:rFonts w:ascii="GHEA Mariam" w:hAnsi="GHEA Mariam"/>
                <w:b/>
                <w:i/>
                <w:sz w:val="22"/>
                <w:szCs w:val="22"/>
                <w:lang w:val="ru-RU"/>
              </w:rPr>
              <w:t>կատարման</w:t>
            </w:r>
            <w:r w:rsidRPr="00817ECB">
              <w:rPr>
                <w:rFonts w:ascii="GHEA Mariam" w:hAnsi="GHEA Mariam"/>
                <w:b/>
                <w:i/>
                <w:sz w:val="22"/>
                <w:szCs w:val="22"/>
              </w:rPr>
              <w:t xml:space="preserve"> </w:t>
            </w:r>
            <w:proofErr w:type="spellStart"/>
            <w:r w:rsidRPr="00817ECB">
              <w:rPr>
                <w:rFonts w:ascii="GHEA Mariam" w:hAnsi="GHEA Mariam"/>
                <w:b/>
                <w:i/>
                <w:sz w:val="22"/>
                <w:szCs w:val="22"/>
              </w:rPr>
              <w:t>երաշխիք</w:t>
            </w:r>
            <w:proofErr w:type="spellEnd"/>
            <w:r w:rsidRPr="00817ECB">
              <w:rPr>
                <w:rFonts w:ascii="GHEA Mariam" w:hAnsi="GHEA Mariam"/>
                <w:i/>
                <w:sz w:val="22"/>
                <w:szCs w:val="22"/>
              </w:rPr>
              <w:t>:</w:t>
            </w:r>
          </w:p>
          <w:p w14:paraId="70A7DBD5" w14:textId="4E7239C1" w:rsidR="00091913" w:rsidRPr="00817ECB" w:rsidRDefault="00E9531A" w:rsidP="009A38CE">
            <w:pPr>
              <w:tabs>
                <w:tab w:val="right" w:pos="7164"/>
              </w:tabs>
              <w:spacing w:after="200"/>
              <w:jc w:val="both"/>
              <w:rPr>
                <w:rFonts w:ascii="GHEA Mariam" w:hAnsi="GHEA Mariam"/>
                <w:sz w:val="22"/>
                <w:szCs w:val="22"/>
              </w:rPr>
            </w:pPr>
            <w:proofErr w:type="spellStart"/>
            <w:r w:rsidRPr="00817ECB">
              <w:rPr>
                <w:rFonts w:ascii="GHEA Mariam" w:hAnsi="GHEA Mariam"/>
                <w:i/>
                <w:sz w:val="22"/>
                <w:szCs w:val="22"/>
              </w:rPr>
              <w:t>Պայմանագրի</w:t>
            </w:r>
            <w:proofErr w:type="spellEnd"/>
            <w:r w:rsidRPr="00817ECB">
              <w:rPr>
                <w:rFonts w:ascii="GHEA Mariam" w:hAnsi="GHEA Mariam"/>
                <w:i/>
                <w:sz w:val="22"/>
                <w:szCs w:val="22"/>
              </w:rPr>
              <w:t xml:space="preserve"> </w:t>
            </w:r>
            <w:r w:rsidRPr="00817ECB">
              <w:rPr>
                <w:rFonts w:ascii="GHEA Mariam" w:hAnsi="GHEA Mariam"/>
                <w:i/>
                <w:sz w:val="22"/>
                <w:szCs w:val="22"/>
                <w:lang w:val="ru-RU"/>
              </w:rPr>
              <w:t>կատարման</w:t>
            </w:r>
            <w:r w:rsidRPr="00817ECB">
              <w:rPr>
                <w:rFonts w:ascii="GHEA Mariam" w:hAnsi="GHEA Mariam"/>
                <w:i/>
                <w:sz w:val="22"/>
                <w:szCs w:val="22"/>
              </w:rPr>
              <w:t xml:space="preserve"> </w:t>
            </w:r>
            <w:proofErr w:type="spellStart"/>
            <w:r w:rsidRPr="00817ECB">
              <w:rPr>
                <w:rFonts w:ascii="GHEA Mariam" w:hAnsi="GHEA Mariam"/>
                <w:i/>
                <w:sz w:val="22"/>
                <w:szCs w:val="22"/>
              </w:rPr>
              <w:t>երաշխիքի</w:t>
            </w:r>
            <w:proofErr w:type="spellEnd"/>
            <w:r w:rsidRPr="00817ECB">
              <w:rPr>
                <w:rFonts w:ascii="GHEA Mariam" w:hAnsi="GHEA Mariam"/>
                <w:i/>
                <w:sz w:val="22"/>
                <w:szCs w:val="22"/>
              </w:rPr>
              <w:t xml:space="preserve"> </w:t>
            </w:r>
            <w:proofErr w:type="spellStart"/>
            <w:r w:rsidRPr="00817ECB">
              <w:rPr>
                <w:rFonts w:ascii="GHEA Mariam" w:hAnsi="GHEA Mariam"/>
                <w:i/>
                <w:sz w:val="22"/>
                <w:szCs w:val="22"/>
              </w:rPr>
              <w:t>գումարը</w:t>
            </w:r>
            <w:proofErr w:type="spellEnd"/>
            <w:r w:rsidRPr="00817ECB">
              <w:rPr>
                <w:rFonts w:ascii="GHEA Mariam" w:hAnsi="GHEA Mariam"/>
                <w:i/>
                <w:sz w:val="22"/>
                <w:szCs w:val="22"/>
              </w:rPr>
              <w:t xml:space="preserve"> </w:t>
            </w:r>
            <w:r w:rsidRPr="00817ECB">
              <w:rPr>
                <w:rFonts w:ascii="GHEA Mariam" w:hAnsi="GHEA Mariam"/>
                <w:i/>
                <w:sz w:val="22"/>
                <w:szCs w:val="22"/>
                <w:lang w:val="ru-RU"/>
              </w:rPr>
              <w:t>պետք</w:t>
            </w:r>
            <w:r w:rsidRPr="00817ECB">
              <w:rPr>
                <w:rFonts w:ascii="GHEA Mariam" w:hAnsi="GHEA Mariam"/>
                <w:i/>
                <w:sz w:val="22"/>
                <w:szCs w:val="22"/>
              </w:rPr>
              <w:t xml:space="preserve"> </w:t>
            </w:r>
            <w:r w:rsidRPr="00817ECB">
              <w:rPr>
                <w:rFonts w:ascii="GHEA Mariam" w:hAnsi="GHEA Mariam"/>
                <w:i/>
                <w:sz w:val="22"/>
                <w:szCs w:val="22"/>
                <w:lang w:val="ru-RU"/>
              </w:rPr>
              <w:t>է</w:t>
            </w:r>
            <w:r w:rsidRPr="00817ECB">
              <w:rPr>
                <w:rFonts w:ascii="GHEA Mariam" w:hAnsi="GHEA Mariam"/>
                <w:i/>
                <w:sz w:val="22"/>
                <w:szCs w:val="22"/>
              </w:rPr>
              <w:t xml:space="preserve"> </w:t>
            </w:r>
            <w:r w:rsidRPr="00817ECB">
              <w:rPr>
                <w:rFonts w:ascii="GHEA Mariam" w:hAnsi="GHEA Mariam"/>
                <w:i/>
                <w:sz w:val="22"/>
                <w:szCs w:val="22"/>
                <w:lang w:val="ru-RU"/>
              </w:rPr>
              <w:t>կազմի</w:t>
            </w:r>
            <w:r w:rsidRPr="00817ECB">
              <w:rPr>
                <w:rFonts w:ascii="GHEA Mariam" w:hAnsi="GHEA Mariam"/>
                <w:i/>
                <w:sz w:val="22"/>
                <w:szCs w:val="22"/>
              </w:rPr>
              <w:t xml:space="preserve"> </w:t>
            </w:r>
            <w:proofErr w:type="spellStart"/>
            <w:r w:rsidRPr="00817ECB">
              <w:rPr>
                <w:rFonts w:ascii="GHEA Mariam" w:hAnsi="GHEA Mariam"/>
                <w:b/>
                <w:sz w:val="22"/>
                <w:szCs w:val="22"/>
              </w:rPr>
              <w:t>Պայմանագրի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գնի</w:t>
            </w:r>
            <w:proofErr w:type="spellEnd"/>
            <w:r w:rsidRPr="00817ECB">
              <w:rPr>
                <w:rFonts w:ascii="GHEA Mariam" w:hAnsi="GHEA Mariam"/>
                <w:b/>
                <w:sz w:val="22"/>
                <w:szCs w:val="22"/>
              </w:rPr>
              <w:t xml:space="preserve"> 10%: </w:t>
            </w:r>
          </w:p>
        </w:tc>
      </w:tr>
      <w:tr w:rsidR="00A00E62" w:rsidRPr="005C2424" w14:paraId="027301E5" w14:textId="77777777" w:rsidTr="00817ECB">
        <w:trPr>
          <w:cantSplit/>
          <w:trHeight w:val="876"/>
        </w:trPr>
        <w:tc>
          <w:tcPr>
            <w:tcW w:w="1728" w:type="dxa"/>
          </w:tcPr>
          <w:p w14:paraId="6680A989"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A00E62" w:rsidRPr="00817ECB">
              <w:rPr>
                <w:rFonts w:ascii="GHEA Mariam" w:hAnsi="GHEA Mariam"/>
                <w:b/>
                <w:sz w:val="22"/>
                <w:szCs w:val="22"/>
              </w:rPr>
              <w:t xml:space="preserve"> 18.3</w:t>
            </w:r>
          </w:p>
        </w:tc>
        <w:tc>
          <w:tcPr>
            <w:tcW w:w="7380" w:type="dxa"/>
          </w:tcPr>
          <w:p w14:paraId="70F4D6CA" w14:textId="77777777" w:rsidR="00E9531A" w:rsidRPr="00817ECB" w:rsidRDefault="00E9531A" w:rsidP="00E9531A">
            <w:pPr>
              <w:widowControl w:val="0"/>
              <w:tabs>
                <w:tab w:val="right" w:pos="7164"/>
              </w:tabs>
              <w:autoSpaceDE w:val="0"/>
              <w:autoSpaceDN w:val="0"/>
              <w:adjustRightInd w:val="0"/>
              <w:spacing w:after="200"/>
              <w:jc w:val="both"/>
              <w:rPr>
                <w:rFonts w:ascii="GHEA Mariam" w:hAnsi="GHEA Mariam"/>
                <w:b/>
                <w:sz w:val="22"/>
                <w:szCs w:val="22"/>
              </w:rPr>
            </w:pPr>
            <w:proofErr w:type="spellStart"/>
            <w:r w:rsidRPr="00817ECB">
              <w:rPr>
                <w:rFonts w:ascii="GHEA Mariam" w:hAnsi="GHEA Mariam"/>
                <w:sz w:val="22"/>
                <w:szCs w:val="22"/>
              </w:rPr>
              <w:t>Պայմանագրի</w:t>
            </w:r>
            <w:proofErr w:type="spellEnd"/>
            <w:r w:rsidRPr="00817ECB">
              <w:rPr>
                <w:rFonts w:ascii="GHEA Mariam" w:hAnsi="GHEA Mariam"/>
                <w:sz w:val="22"/>
                <w:szCs w:val="22"/>
              </w:rPr>
              <w:t xml:space="preserve"> </w:t>
            </w:r>
            <w:r w:rsidRPr="00817ECB">
              <w:rPr>
                <w:rFonts w:ascii="GHEA Mariam" w:hAnsi="GHEA Mariam"/>
                <w:sz w:val="22"/>
                <w:szCs w:val="22"/>
                <w:lang w:val="ru-RU"/>
              </w:rPr>
              <w:t>կատարման</w:t>
            </w:r>
            <w:r w:rsidRPr="00817ECB">
              <w:rPr>
                <w:rFonts w:ascii="GHEA Mariam" w:hAnsi="GHEA Mariam"/>
                <w:sz w:val="22"/>
                <w:szCs w:val="22"/>
              </w:rPr>
              <w:t xml:space="preserve"> </w:t>
            </w:r>
            <w:proofErr w:type="spellStart"/>
            <w:r w:rsidRPr="00817ECB">
              <w:rPr>
                <w:rFonts w:ascii="GHEA Mariam" w:hAnsi="GHEA Mariam"/>
                <w:sz w:val="22"/>
                <w:szCs w:val="22"/>
              </w:rPr>
              <w:t>երաշխիքը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կլինի</w:t>
            </w:r>
            <w:proofErr w:type="spellEnd"/>
            <w:r w:rsidRPr="00817ECB">
              <w:rPr>
                <w:rFonts w:ascii="GHEA Mariam" w:hAnsi="GHEA Mariam"/>
                <w:sz w:val="22"/>
                <w:szCs w:val="22"/>
              </w:rPr>
              <w:t xml:space="preserve"> </w:t>
            </w:r>
            <w:proofErr w:type="spellStart"/>
            <w:r w:rsidRPr="00817ECB">
              <w:rPr>
                <w:rFonts w:ascii="GHEA Mariam" w:hAnsi="GHEA Mariam"/>
                <w:b/>
                <w:i/>
                <w:sz w:val="22"/>
                <w:szCs w:val="22"/>
              </w:rPr>
              <w:t>Բանկային</w:t>
            </w:r>
            <w:proofErr w:type="spellEnd"/>
            <w:r w:rsidRPr="00817ECB">
              <w:rPr>
                <w:rFonts w:ascii="GHEA Mariam" w:hAnsi="GHEA Mariam"/>
                <w:b/>
                <w:i/>
                <w:sz w:val="22"/>
                <w:szCs w:val="22"/>
              </w:rPr>
              <w:t xml:space="preserve"> </w:t>
            </w:r>
            <w:proofErr w:type="spellStart"/>
            <w:r w:rsidRPr="00817ECB">
              <w:rPr>
                <w:rFonts w:ascii="GHEA Mariam" w:hAnsi="GHEA Mariam"/>
                <w:b/>
                <w:i/>
                <w:sz w:val="22"/>
                <w:szCs w:val="22"/>
              </w:rPr>
              <w:t>երաշխիքի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ձևով</w:t>
            </w:r>
            <w:proofErr w:type="spellEnd"/>
            <w:r w:rsidRPr="00817ECB">
              <w:rPr>
                <w:rFonts w:ascii="GHEA Mariam" w:hAnsi="GHEA Mariam"/>
                <w:b/>
                <w:sz w:val="22"/>
                <w:szCs w:val="22"/>
              </w:rPr>
              <w:t xml:space="preserve">: </w:t>
            </w:r>
          </w:p>
          <w:p w14:paraId="7BE10468" w14:textId="77777777" w:rsidR="00A00E62" w:rsidRPr="00817ECB" w:rsidRDefault="00E9531A" w:rsidP="00E9531A">
            <w:pPr>
              <w:tabs>
                <w:tab w:val="right" w:pos="7164"/>
              </w:tabs>
              <w:spacing w:after="200"/>
              <w:jc w:val="both"/>
              <w:rPr>
                <w:rFonts w:ascii="GHEA Mariam" w:hAnsi="GHEA Mariam"/>
                <w:sz w:val="22"/>
                <w:szCs w:val="22"/>
                <w:u w:val="single"/>
              </w:rPr>
            </w:pPr>
            <w:proofErr w:type="spellStart"/>
            <w:r w:rsidRPr="00817ECB">
              <w:rPr>
                <w:rFonts w:ascii="GHEA Mariam" w:hAnsi="GHEA Mariam"/>
                <w:sz w:val="22"/>
                <w:szCs w:val="22"/>
              </w:rPr>
              <w:t>Պայմանագրի</w:t>
            </w:r>
            <w:proofErr w:type="spellEnd"/>
            <w:r w:rsidRPr="00817ECB">
              <w:rPr>
                <w:rFonts w:ascii="GHEA Mariam" w:hAnsi="GHEA Mariam"/>
                <w:sz w:val="22"/>
                <w:szCs w:val="22"/>
              </w:rPr>
              <w:t xml:space="preserve"> </w:t>
            </w:r>
            <w:r w:rsidRPr="00817ECB">
              <w:rPr>
                <w:rFonts w:ascii="GHEA Mariam" w:hAnsi="GHEA Mariam"/>
                <w:sz w:val="22"/>
                <w:szCs w:val="22"/>
                <w:lang w:val="ru-RU"/>
              </w:rPr>
              <w:t>կատարման</w:t>
            </w:r>
            <w:r w:rsidRPr="00817ECB">
              <w:rPr>
                <w:rFonts w:ascii="GHEA Mariam" w:hAnsi="GHEA Mariam"/>
                <w:sz w:val="22"/>
                <w:szCs w:val="22"/>
              </w:rPr>
              <w:t xml:space="preserve"> </w:t>
            </w:r>
            <w:proofErr w:type="spellStart"/>
            <w:r w:rsidRPr="00817ECB">
              <w:rPr>
                <w:rFonts w:ascii="GHEA Mariam" w:hAnsi="GHEA Mariam"/>
                <w:sz w:val="22"/>
                <w:szCs w:val="22"/>
              </w:rPr>
              <w:t>երաշխիքը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ներկայացվի</w:t>
            </w:r>
            <w:proofErr w:type="spellEnd"/>
            <w:r w:rsidRPr="00817ECB">
              <w:rPr>
                <w:rFonts w:ascii="GHEA Mariam" w:hAnsi="GHEA Mariam"/>
                <w:sz w:val="22"/>
                <w:szCs w:val="22"/>
              </w:rPr>
              <w:t xml:space="preserve"> </w:t>
            </w:r>
            <w:proofErr w:type="spellStart"/>
            <w:r w:rsidRPr="00817ECB">
              <w:rPr>
                <w:rFonts w:ascii="GHEA Mariam" w:hAnsi="GHEA Mariam"/>
                <w:b/>
                <w:i/>
                <w:sz w:val="22"/>
                <w:szCs w:val="22"/>
              </w:rPr>
              <w:t>Պայմանագրի</w:t>
            </w:r>
            <w:proofErr w:type="spellEnd"/>
            <w:r w:rsidRPr="00817ECB">
              <w:rPr>
                <w:rFonts w:ascii="GHEA Mariam" w:hAnsi="GHEA Mariam"/>
                <w:b/>
                <w:i/>
                <w:sz w:val="22"/>
                <w:szCs w:val="22"/>
              </w:rPr>
              <w:t xml:space="preserve"> </w:t>
            </w:r>
            <w:proofErr w:type="spellStart"/>
            <w:r w:rsidRPr="00817ECB">
              <w:rPr>
                <w:rFonts w:ascii="GHEA Mariam" w:hAnsi="GHEA Mariam"/>
                <w:b/>
                <w:i/>
                <w:sz w:val="22"/>
                <w:szCs w:val="22"/>
              </w:rPr>
              <w:t>գնի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արժույթով</w:t>
            </w:r>
            <w:proofErr w:type="spellEnd"/>
            <w:r w:rsidRPr="00817ECB">
              <w:rPr>
                <w:rFonts w:ascii="GHEA Mariam" w:hAnsi="GHEA Mariam"/>
                <w:sz w:val="22"/>
                <w:szCs w:val="22"/>
              </w:rPr>
              <w:t xml:space="preserve">:  </w:t>
            </w:r>
          </w:p>
        </w:tc>
      </w:tr>
      <w:tr w:rsidR="00A00E62" w:rsidRPr="005C2424" w14:paraId="5701F884" w14:textId="77777777" w:rsidTr="00817ECB">
        <w:trPr>
          <w:cantSplit/>
        </w:trPr>
        <w:tc>
          <w:tcPr>
            <w:tcW w:w="1728" w:type="dxa"/>
          </w:tcPr>
          <w:p w14:paraId="111C6844"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A00E62" w:rsidRPr="00817ECB">
              <w:rPr>
                <w:rFonts w:ascii="GHEA Mariam" w:hAnsi="GHEA Mariam"/>
                <w:b/>
                <w:sz w:val="22"/>
                <w:szCs w:val="22"/>
              </w:rPr>
              <w:t xml:space="preserve"> 18.4</w:t>
            </w:r>
          </w:p>
        </w:tc>
        <w:tc>
          <w:tcPr>
            <w:tcW w:w="7380" w:type="dxa"/>
          </w:tcPr>
          <w:p w14:paraId="09D8A36B" w14:textId="0321D213" w:rsidR="00A00E62" w:rsidRPr="00817ECB" w:rsidRDefault="00C43602" w:rsidP="0029242B">
            <w:pPr>
              <w:tabs>
                <w:tab w:val="right" w:pos="7164"/>
              </w:tabs>
              <w:spacing w:after="200"/>
              <w:jc w:val="both"/>
              <w:rPr>
                <w:rFonts w:ascii="GHEA Mariam" w:hAnsi="GHEA Mariam"/>
                <w:sz w:val="22"/>
                <w:szCs w:val="22"/>
                <w:u w:val="single"/>
              </w:rPr>
            </w:pPr>
            <w:proofErr w:type="spellStart"/>
            <w:r w:rsidRPr="00817ECB">
              <w:rPr>
                <w:rFonts w:ascii="GHEA Mariam" w:hAnsi="GHEA Mariam"/>
                <w:sz w:val="22"/>
                <w:szCs w:val="22"/>
              </w:rPr>
              <w:t>Պայմանագրի</w:t>
            </w:r>
            <w:proofErr w:type="spellEnd"/>
            <w:r w:rsidRPr="00817ECB">
              <w:rPr>
                <w:rFonts w:ascii="GHEA Mariam" w:hAnsi="GHEA Mariam"/>
                <w:sz w:val="22"/>
                <w:szCs w:val="22"/>
              </w:rPr>
              <w:t xml:space="preserve"> </w:t>
            </w:r>
            <w:r w:rsidRPr="00817ECB">
              <w:rPr>
                <w:rFonts w:ascii="GHEA Mariam" w:hAnsi="GHEA Mariam"/>
                <w:sz w:val="22"/>
                <w:szCs w:val="22"/>
                <w:lang w:val="ru-RU"/>
              </w:rPr>
              <w:t>կատարման</w:t>
            </w:r>
            <w:r w:rsidRPr="00817ECB">
              <w:rPr>
                <w:rFonts w:ascii="GHEA Mariam" w:hAnsi="GHEA Mariam"/>
                <w:sz w:val="22"/>
                <w:szCs w:val="22"/>
              </w:rPr>
              <w:t xml:space="preserve"> </w:t>
            </w:r>
            <w:r w:rsidRPr="005C2424">
              <w:rPr>
                <w:rFonts w:ascii="GHEA Mariam" w:hAnsi="GHEA Mariam"/>
                <w:sz w:val="22"/>
                <w:szCs w:val="22"/>
                <w:lang w:val="ru-RU"/>
              </w:rPr>
              <w:t>երաշխիք</w:t>
            </w:r>
            <w:r w:rsidR="000F1158" w:rsidRPr="005C2424">
              <w:rPr>
                <w:rFonts w:ascii="GHEA Mariam" w:hAnsi="GHEA Mariam"/>
                <w:sz w:val="22"/>
                <w:szCs w:val="22"/>
                <w:lang w:val="hy-AM"/>
              </w:rPr>
              <w:t>ի</w:t>
            </w:r>
            <w:r w:rsidRPr="005C2424">
              <w:rPr>
                <w:rFonts w:ascii="GHEA Mariam" w:hAnsi="GHEA Mariam"/>
                <w:sz w:val="22"/>
                <w:szCs w:val="22"/>
              </w:rPr>
              <w:t xml:space="preserve"> </w:t>
            </w:r>
            <w:r w:rsidRPr="005C2424">
              <w:rPr>
                <w:rFonts w:ascii="GHEA Mariam" w:hAnsi="GHEA Mariam"/>
                <w:sz w:val="22"/>
                <w:szCs w:val="22"/>
                <w:lang w:val="ru-RU"/>
              </w:rPr>
              <w:t>վերադարձ</w:t>
            </w:r>
            <w:r w:rsidR="000F1158" w:rsidRPr="005C2424">
              <w:rPr>
                <w:rFonts w:ascii="GHEA Mariam" w:hAnsi="GHEA Mariam"/>
                <w:sz w:val="22"/>
                <w:szCs w:val="22"/>
                <w:lang w:val="hy-AM"/>
              </w:rPr>
              <w:t>ը/ազատումը</w:t>
            </w:r>
            <w:r w:rsidRPr="00817ECB">
              <w:rPr>
                <w:rFonts w:ascii="GHEA Mariam" w:hAnsi="GHEA Mariam"/>
                <w:sz w:val="22"/>
                <w:szCs w:val="22"/>
              </w:rPr>
              <w:t xml:space="preserve"> </w:t>
            </w:r>
            <w:r w:rsidRPr="00817ECB">
              <w:rPr>
                <w:rFonts w:ascii="GHEA Mariam" w:hAnsi="GHEA Mariam"/>
                <w:sz w:val="22"/>
                <w:szCs w:val="22"/>
                <w:lang w:val="ru-RU"/>
              </w:rPr>
              <w:t>Մատակարարին</w:t>
            </w:r>
            <w:r w:rsidRPr="00817ECB">
              <w:rPr>
                <w:rFonts w:ascii="GHEA Mariam" w:hAnsi="GHEA Mariam"/>
                <w:sz w:val="22"/>
                <w:szCs w:val="22"/>
              </w:rPr>
              <w:t xml:space="preserve"> </w:t>
            </w:r>
            <w:r w:rsidR="000F1158" w:rsidRPr="005C2424">
              <w:rPr>
                <w:rFonts w:ascii="GHEA Mariam" w:hAnsi="GHEA Mariam"/>
                <w:sz w:val="22"/>
                <w:szCs w:val="22"/>
                <w:lang w:val="hy-AM"/>
              </w:rPr>
              <w:t xml:space="preserve">պետք է կատարվի </w:t>
            </w:r>
            <w:r w:rsidRPr="00817ECB">
              <w:rPr>
                <w:rFonts w:ascii="GHEA Mariam" w:hAnsi="GHEA Mariam"/>
                <w:sz w:val="22"/>
                <w:szCs w:val="22"/>
                <w:lang w:val="ru-RU"/>
              </w:rPr>
              <w:t>հետևյալ</w:t>
            </w:r>
            <w:r w:rsidRPr="00817ECB">
              <w:rPr>
                <w:rFonts w:ascii="GHEA Mariam" w:hAnsi="GHEA Mariam"/>
                <w:sz w:val="22"/>
                <w:szCs w:val="22"/>
              </w:rPr>
              <w:t xml:space="preserve"> </w:t>
            </w:r>
            <w:r w:rsidRPr="00817ECB">
              <w:rPr>
                <w:rFonts w:ascii="GHEA Mariam" w:hAnsi="GHEA Mariam"/>
                <w:sz w:val="22"/>
                <w:szCs w:val="22"/>
                <w:lang w:val="ru-RU"/>
              </w:rPr>
              <w:t>կերպ՝</w:t>
            </w:r>
            <w:r w:rsidRPr="00817ECB">
              <w:rPr>
                <w:rFonts w:ascii="GHEA Mariam" w:hAnsi="GHEA Mariam"/>
                <w:sz w:val="22"/>
                <w:szCs w:val="22"/>
              </w:rPr>
              <w:t xml:space="preserve"> </w:t>
            </w:r>
            <w:r w:rsidRPr="00817ECB">
              <w:rPr>
                <w:rFonts w:ascii="GHEA Mariam" w:hAnsi="GHEA Mariam"/>
                <w:b/>
                <w:sz w:val="22"/>
                <w:szCs w:val="22"/>
                <w:lang w:val="ru-RU"/>
              </w:rPr>
              <w:t>Ապրանքներ</w:t>
            </w:r>
            <w:r w:rsidR="00FE16A3" w:rsidRPr="00817ECB">
              <w:rPr>
                <w:rFonts w:ascii="GHEA Mariam" w:hAnsi="GHEA Mariam"/>
                <w:b/>
                <w:sz w:val="22"/>
                <w:szCs w:val="22"/>
              </w:rPr>
              <w:t>ն</w:t>
            </w:r>
            <w:r w:rsidRPr="00817ECB">
              <w:rPr>
                <w:rFonts w:ascii="GHEA Mariam" w:hAnsi="GHEA Mariam"/>
                <w:b/>
                <w:sz w:val="22"/>
                <w:szCs w:val="22"/>
              </w:rPr>
              <w:t xml:space="preserve"> </w:t>
            </w:r>
            <w:proofErr w:type="spellStart"/>
            <w:r w:rsidR="000F1158" w:rsidRPr="005C2424">
              <w:rPr>
                <w:rFonts w:ascii="GHEA Mariam" w:hAnsi="GHEA Mariam"/>
                <w:b/>
                <w:sz w:val="22"/>
                <w:szCs w:val="22"/>
              </w:rPr>
              <w:t>մատակարարումից</w:t>
            </w:r>
            <w:proofErr w:type="spellEnd"/>
            <w:r w:rsidRPr="00817ECB">
              <w:rPr>
                <w:rFonts w:ascii="GHEA Mariam" w:hAnsi="GHEA Mariam"/>
                <w:b/>
                <w:sz w:val="22"/>
                <w:szCs w:val="22"/>
              </w:rPr>
              <w:t xml:space="preserve"> և </w:t>
            </w:r>
            <w:proofErr w:type="spellStart"/>
            <w:r w:rsidR="000F1158" w:rsidRPr="005C2424">
              <w:rPr>
                <w:rFonts w:ascii="GHEA Mariam" w:hAnsi="GHEA Mariam"/>
                <w:b/>
                <w:sz w:val="22"/>
                <w:szCs w:val="22"/>
              </w:rPr>
              <w:t>ընդունումից</w:t>
            </w:r>
            <w:proofErr w:type="spellEnd"/>
            <w:r w:rsidRPr="00817ECB">
              <w:rPr>
                <w:rFonts w:ascii="GHEA Mariam" w:hAnsi="GHEA Mariam"/>
                <w:b/>
                <w:sz w:val="22"/>
                <w:szCs w:val="22"/>
              </w:rPr>
              <w:t xml:space="preserve"> </w:t>
            </w:r>
            <w:r w:rsidRPr="00817ECB">
              <w:rPr>
                <w:rFonts w:ascii="GHEA Mariam" w:hAnsi="GHEA Mariam"/>
                <w:b/>
                <w:sz w:val="22"/>
                <w:szCs w:val="22"/>
                <w:lang w:val="ru-RU"/>
              </w:rPr>
              <w:t>հետո</w:t>
            </w:r>
            <w:r w:rsidRPr="00817ECB">
              <w:rPr>
                <w:rFonts w:ascii="GHEA Mariam" w:hAnsi="GHEA Mariam"/>
                <w:b/>
                <w:sz w:val="22"/>
                <w:szCs w:val="22"/>
              </w:rPr>
              <w:t xml:space="preserve">, </w:t>
            </w:r>
            <w:proofErr w:type="spellStart"/>
            <w:r w:rsidRPr="00817ECB">
              <w:rPr>
                <w:rFonts w:ascii="GHEA Mariam" w:hAnsi="GHEA Mariam"/>
                <w:b/>
                <w:sz w:val="22"/>
                <w:szCs w:val="22"/>
              </w:rPr>
              <w:t>Պայմանագրի</w:t>
            </w:r>
            <w:proofErr w:type="spellEnd"/>
            <w:r w:rsidRPr="00817ECB">
              <w:rPr>
                <w:rFonts w:ascii="GHEA Mariam" w:hAnsi="GHEA Mariam"/>
                <w:b/>
                <w:sz w:val="22"/>
                <w:szCs w:val="22"/>
              </w:rPr>
              <w:t xml:space="preserve"> </w:t>
            </w:r>
            <w:r w:rsidRPr="00817ECB">
              <w:rPr>
                <w:rFonts w:ascii="GHEA Mariam" w:hAnsi="GHEA Mariam"/>
                <w:b/>
                <w:sz w:val="22"/>
                <w:szCs w:val="22"/>
                <w:lang w:val="ru-RU"/>
              </w:rPr>
              <w:t>կատարման</w:t>
            </w:r>
            <w:r w:rsidRPr="00817ECB">
              <w:rPr>
                <w:rFonts w:ascii="GHEA Mariam" w:hAnsi="GHEA Mariam"/>
                <w:b/>
                <w:sz w:val="22"/>
                <w:szCs w:val="22"/>
              </w:rPr>
              <w:t xml:space="preserve"> </w:t>
            </w:r>
            <w:r w:rsidRPr="00817ECB">
              <w:rPr>
                <w:rFonts w:ascii="GHEA Mariam" w:hAnsi="GHEA Mariam"/>
                <w:b/>
                <w:sz w:val="22"/>
                <w:szCs w:val="22"/>
                <w:lang w:val="ru-RU"/>
              </w:rPr>
              <w:t>երաշխիքի</w:t>
            </w:r>
            <w:r w:rsidRPr="00817ECB">
              <w:rPr>
                <w:rFonts w:ascii="GHEA Mariam" w:hAnsi="GHEA Mariam"/>
                <w:b/>
                <w:sz w:val="22"/>
                <w:szCs w:val="22"/>
              </w:rPr>
              <w:t xml:space="preserve"> </w:t>
            </w:r>
            <w:r w:rsidRPr="00817ECB">
              <w:rPr>
                <w:rFonts w:ascii="GHEA Mariam" w:hAnsi="GHEA Mariam"/>
                <w:b/>
                <w:sz w:val="22"/>
                <w:szCs w:val="22"/>
                <w:lang w:val="ru-RU"/>
              </w:rPr>
              <w:t>գումարը</w:t>
            </w:r>
            <w:r w:rsidRPr="00817ECB">
              <w:rPr>
                <w:rFonts w:ascii="GHEA Mariam" w:hAnsi="GHEA Mariam"/>
                <w:b/>
                <w:sz w:val="22"/>
                <w:szCs w:val="22"/>
              </w:rPr>
              <w:t xml:space="preserve"> </w:t>
            </w:r>
            <w:r w:rsidRPr="00817ECB">
              <w:rPr>
                <w:rFonts w:ascii="GHEA Mariam" w:hAnsi="GHEA Mariam"/>
                <w:b/>
                <w:sz w:val="22"/>
                <w:szCs w:val="22"/>
                <w:lang w:val="ru-RU"/>
              </w:rPr>
              <w:t>կկրճատվի</w:t>
            </w:r>
            <w:r w:rsidRPr="00817ECB">
              <w:rPr>
                <w:rFonts w:ascii="GHEA Mariam" w:hAnsi="GHEA Mariam"/>
                <w:b/>
                <w:sz w:val="22"/>
                <w:szCs w:val="22"/>
              </w:rPr>
              <w:t xml:space="preserve"> </w:t>
            </w:r>
            <w:r w:rsidRPr="00817ECB">
              <w:rPr>
                <w:rFonts w:ascii="GHEA Mariam" w:hAnsi="GHEA Mariam"/>
                <w:b/>
                <w:sz w:val="22"/>
                <w:szCs w:val="22"/>
                <w:lang w:val="ru-RU"/>
              </w:rPr>
              <w:t>մինչ</w:t>
            </w:r>
            <w:r w:rsidRPr="00817ECB">
              <w:rPr>
                <w:rFonts w:ascii="GHEA Mariam" w:hAnsi="GHEA Mariam"/>
                <w:b/>
                <w:sz w:val="22"/>
                <w:szCs w:val="22"/>
              </w:rPr>
              <w:t>և</w:t>
            </w:r>
            <w:r w:rsidR="00FE16A3" w:rsidRPr="00817ECB">
              <w:rPr>
                <w:rFonts w:ascii="GHEA Mariam" w:hAnsi="GHEA Mariam"/>
                <w:b/>
                <w:sz w:val="22"/>
                <w:szCs w:val="22"/>
              </w:rPr>
              <w:t xml:space="preserve"> </w:t>
            </w:r>
            <w:proofErr w:type="spellStart"/>
            <w:r w:rsidR="009A38CE" w:rsidRPr="00817ECB">
              <w:rPr>
                <w:rFonts w:ascii="GHEA Mariam" w:hAnsi="GHEA Mariam"/>
                <w:b/>
                <w:sz w:val="22"/>
                <w:szCs w:val="22"/>
              </w:rPr>
              <w:t>մատակարարված</w:t>
            </w:r>
            <w:proofErr w:type="spellEnd"/>
            <w:r w:rsidR="009A38CE" w:rsidRPr="00817ECB">
              <w:rPr>
                <w:rFonts w:ascii="GHEA Mariam" w:hAnsi="GHEA Mariam"/>
                <w:b/>
                <w:sz w:val="22"/>
                <w:szCs w:val="22"/>
              </w:rPr>
              <w:t xml:space="preserve"> </w:t>
            </w:r>
            <w:proofErr w:type="spellStart"/>
            <w:r w:rsidR="009A38CE" w:rsidRPr="00817ECB">
              <w:rPr>
                <w:rFonts w:ascii="GHEA Mariam" w:hAnsi="GHEA Mariam"/>
                <w:b/>
                <w:sz w:val="22"/>
                <w:szCs w:val="22"/>
              </w:rPr>
              <w:t>ապրանքների</w:t>
            </w:r>
            <w:proofErr w:type="spellEnd"/>
            <w:r w:rsidR="00FE16A3" w:rsidRPr="00817ECB">
              <w:rPr>
                <w:rFonts w:ascii="GHEA Mariam" w:hAnsi="GHEA Mariam"/>
                <w:b/>
                <w:sz w:val="22"/>
                <w:szCs w:val="22"/>
              </w:rPr>
              <w:t xml:space="preserve"> </w:t>
            </w:r>
            <w:r w:rsidR="00FE16A3" w:rsidRPr="00817ECB">
              <w:rPr>
                <w:rFonts w:ascii="GHEA Mariam" w:hAnsi="GHEA Mariam"/>
                <w:b/>
                <w:sz w:val="22"/>
                <w:szCs w:val="22"/>
                <w:lang w:val="ru-RU"/>
              </w:rPr>
              <w:t>գնի</w:t>
            </w:r>
            <w:r w:rsidR="00FE16A3" w:rsidRPr="00817ECB">
              <w:rPr>
                <w:rFonts w:ascii="GHEA Mariam" w:hAnsi="GHEA Mariam"/>
                <w:b/>
                <w:sz w:val="22"/>
                <w:szCs w:val="22"/>
              </w:rPr>
              <w:t xml:space="preserve"> 2 (</w:t>
            </w:r>
            <w:r w:rsidRPr="00817ECB">
              <w:rPr>
                <w:rFonts w:ascii="GHEA Mariam" w:hAnsi="GHEA Mariam"/>
                <w:b/>
                <w:sz w:val="22"/>
                <w:szCs w:val="22"/>
                <w:lang w:val="ru-RU"/>
              </w:rPr>
              <w:t>երկու</w:t>
            </w:r>
            <w:r w:rsidR="00FE16A3" w:rsidRPr="00817ECB">
              <w:rPr>
                <w:rFonts w:ascii="GHEA Mariam" w:hAnsi="GHEA Mariam"/>
                <w:b/>
                <w:sz w:val="22"/>
                <w:szCs w:val="22"/>
              </w:rPr>
              <w:t>)</w:t>
            </w:r>
            <w:r w:rsidRPr="00817ECB">
              <w:rPr>
                <w:rFonts w:ascii="GHEA Mariam" w:hAnsi="GHEA Mariam"/>
                <w:b/>
                <w:sz w:val="22"/>
                <w:szCs w:val="22"/>
              </w:rPr>
              <w:t xml:space="preserve"> </w:t>
            </w:r>
            <w:r w:rsidRPr="00817ECB">
              <w:rPr>
                <w:rFonts w:ascii="GHEA Mariam" w:hAnsi="GHEA Mariam"/>
                <w:b/>
                <w:sz w:val="22"/>
                <w:szCs w:val="22"/>
                <w:lang w:val="ru-RU"/>
              </w:rPr>
              <w:t>տոկոսը՝</w:t>
            </w:r>
            <w:r w:rsidRPr="00817ECB">
              <w:rPr>
                <w:rFonts w:ascii="GHEA Mariam" w:hAnsi="GHEA Mariam"/>
                <w:b/>
                <w:sz w:val="22"/>
                <w:szCs w:val="22"/>
              </w:rPr>
              <w:t xml:space="preserve"> </w:t>
            </w:r>
            <w:r w:rsidRPr="00817ECB">
              <w:rPr>
                <w:rFonts w:ascii="GHEA Mariam" w:hAnsi="GHEA Mariam"/>
                <w:b/>
                <w:sz w:val="22"/>
                <w:szCs w:val="22"/>
                <w:lang w:val="ru-RU"/>
              </w:rPr>
              <w:t>սույն</w:t>
            </w:r>
            <w:r w:rsidRPr="00817ECB">
              <w:rPr>
                <w:rFonts w:ascii="GHEA Mariam" w:hAnsi="GHEA Mariam"/>
                <w:b/>
                <w:sz w:val="22"/>
                <w:szCs w:val="22"/>
              </w:rPr>
              <w:t xml:space="preserve"> </w:t>
            </w:r>
            <w:r w:rsidRPr="00817ECB">
              <w:rPr>
                <w:rFonts w:ascii="GHEA Mariam" w:hAnsi="GHEA Mariam"/>
                <w:b/>
                <w:sz w:val="22"/>
                <w:szCs w:val="22"/>
                <w:lang w:val="ru-RU"/>
              </w:rPr>
              <w:t>Պայմանագրով</w:t>
            </w:r>
            <w:r w:rsidRPr="00817ECB">
              <w:rPr>
                <w:rFonts w:ascii="GHEA Mariam" w:hAnsi="GHEA Mariam"/>
                <w:b/>
                <w:sz w:val="22"/>
                <w:szCs w:val="22"/>
              </w:rPr>
              <w:t xml:space="preserve"> </w:t>
            </w:r>
            <w:r w:rsidRPr="00817ECB">
              <w:rPr>
                <w:rFonts w:ascii="GHEA Mariam" w:hAnsi="GHEA Mariam"/>
                <w:b/>
                <w:sz w:val="22"/>
                <w:szCs w:val="22"/>
                <w:lang w:val="ru-RU"/>
              </w:rPr>
              <w:t>ամրագրված</w:t>
            </w:r>
            <w:r w:rsidRPr="00817ECB">
              <w:rPr>
                <w:rFonts w:ascii="GHEA Mariam" w:hAnsi="GHEA Mariam"/>
                <w:b/>
                <w:sz w:val="22"/>
                <w:szCs w:val="22"/>
              </w:rPr>
              <w:t xml:space="preserve"> </w:t>
            </w:r>
            <w:r w:rsidRPr="00817ECB">
              <w:rPr>
                <w:rFonts w:ascii="GHEA Mariam" w:hAnsi="GHEA Mariam"/>
                <w:b/>
                <w:sz w:val="22"/>
                <w:szCs w:val="22"/>
                <w:lang w:val="ru-RU"/>
              </w:rPr>
              <w:t>Մատակարարի</w:t>
            </w:r>
            <w:r w:rsidRPr="00817ECB">
              <w:rPr>
                <w:rFonts w:ascii="GHEA Mariam" w:hAnsi="GHEA Mariam"/>
                <w:b/>
                <w:sz w:val="22"/>
                <w:szCs w:val="22"/>
              </w:rPr>
              <w:t xml:space="preserve"> </w:t>
            </w:r>
            <w:r w:rsidRPr="00817ECB">
              <w:rPr>
                <w:rFonts w:ascii="GHEA Mariam" w:hAnsi="GHEA Mariam"/>
                <w:b/>
                <w:sz w:val="22"/>
                <w:szCs w:val="22"/>
                <w:lang w:val="ru-RU"/>
              </w:rPr>
              <w:t>երաշխիքային</w:t>
            </w:r>
            <w:r w:rsidRPr="00817ECB">
              <w:rPr>
                <w:rFonts w:ascii="GHEA Mariam" w:hAnsi="GHEA Mariam"/>
                <w:b/>
                <w:sz w:val="22"/>
                <w:szCs w:val="22"/>
              </w:rPr>
              <w:t xml:space="preserve"> </w:t>
            </w:r>
            <w:r w:rsidRPr="00817ECB">
              <w:rPr>
                <w:rFonts w:ascii="GHEA Mariam" w:hAnsi="GHEA Mariam"/>
                <w:b/>
                <w:sz w:val="22"/>
                <w:szCs w:val="22"/>
                <w:lang w:val="ru-RU"/>
              </w:rPr>
              <w:t>պարտականությունների</w:t>
            </w:r>
            <w:r w:rsidRPr="00817ECB">
              <w:rPr>
                <w:rFonts w:ascii="GHEA Mariam" w:hAnsi="GHEA Mariam"/>
                <w:b/>
                <w:sz w:val="22"/>
                <w:szCs w:val="22"/>
              </w:rPr>
              <w:t xml:space="preserve"> </w:t>
            </w:r>
            <w:r w:rsidRPr="00817ECB">
              <w:rPr>
                <w:rFonts w:ascii="GHEA Mariam" w:hAnsi="GHEA Mariam"/>
                <w:b/>
                <w:sz w:val="22"/>
                <w:szCs w:val="22"/>
                <w:lang w:val="ru-RU"/>
              </w:rPr>
              <w:t>կատարման</w:t>
            </w:r>
            <w:r w:rsidRPr="00817ECB">
              <w:rPr>
                <w:rFonts w:ascii="GHEA Mariam" w:hAnsi="GHEA Mariam"/>
                <w:b/>
                <w:sz w:val="22"/>
                <w:szCs w:val="22"/>
              </w:rPr>
              <w:t xml:space="preserve"> </w:t>
            </w:r>
            <w:r w:rsidRPr="00817ECB">
              <w:rPr>
                <w:rFonts w:ascii="GHEA Mariam" w:hAnsi="GHEA Mariam"/>
                <w:b/>
                <w:sz w:val="22"/>
                <w:szCs w:val="22"/>
                <w:lang w:val="ru-RU"/>
              </w:rPr>
              <w:t>համար</w:t>
            </w:r>
            <w:r w:rsidRPr="00817ECB">
              <w:rPr>
                <w:rFonts w:ascii="GHEA Mariam" w:hAnsi="GHEA Mariam"/>
                <w:sz w:val="22"/>
                <w:szCs w:val="22"/>
              </w:rPr>
              <w:t xml:space="preserve">: </w:t>
            </w:r>
          </w:p>
        </w:tc>
      </w:tr>
      <w:tr w:rsidR="00A00E62" w:rsidRPr="005C2424" w14:paraId="31412255" w14:textId="77777777" w:rsidTr="00817ECB">
        <w:trPr>
          <w:cantSplit/>
        </w:trPr>
        <w:tc>
          <w:tcPr>
            <w:tcW w:w="1728" w:type="dxa"/>
          </w:tcPr>
          <w:p w14:paraId="01A7C616"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A00E62" w:rsidRPr="00817ECB">
              <w:rPr>
                <w:rFonts w:ascii="GHEA Mariam" w:hAnsi="GHEA Mariam"/>
                <w:b/>
                <w:sz w:val="22"/>
                <w:szCs w:val="22"/>
              </w:rPr>
              <w:t xml:space="preserve"> 23.2</w:t>
            </w:r>
          </w:p>
        </w:tc>
        <w:tc>
          <w:tcPr>
            <w:tcW w:w="7380" w:type="dxa"/>
          </w:tcPr>
          <w:p w14:paraId="1C66DD36" w14:textId="0F1E7975" w:rsidR="00A00E62" w:rsidRPr="00817ECB" w:rsidRDefault="005339BE" w:rsidP="007C6932">
            <w:pPr>
              <w:tabs>
                <w:tab w:val="right" w:pos="7164"/>
              </w:tabs>
              <w:spacing w:after="200"/>
              <w:rPr>
                <w:rFonts w:ascii="GHEA Mariam" w:hAnsi="GHEA Mariam"/>
                <w:sz w:val="22"/>
                <w:szCs w:val="22"/>
                <w:u w:val="single"/>
              </w:rPr>
            </w:pPr>
            <w:proofErr w:type="spellStart"/>
            <w:r w:rsidRPr="00817ECB">
              <w:rPr>
                <w:rFonts w:ascii="GHEA Mariam" w:hAnsi="GHEA Mariam"/>
                <w:sz w:val="22"/>
                <w:szCs w:val="22"/>
              </w:rPr>
              <w:t>Փաթեթների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ներ</w:t>
            </w:r>
            <w:proofErr w:type="spellEnd"/>
            <w:r w:rsidRPr="00817ECB">
              <w:rPr>
                <w:rFonts w:ascii="GHEA Mariam" w:hAnsi="GHEA Mariam"/>
                <w:sz w:val="22"/>
                <w:szCs w:val="22"/>
                <w:lang w:val="ru-RU"/>
              </w:rPr>
              <w:t>քին</w:t>
            </w:r>
            <w:r w:rsidRPr="00817ECB">
              <w:rPr>
                <w:rFonts w:ascii="GHEA Mariam" w:hAnsi="GHEA Mariam"/>
                <w:sz w:val="22"/>
                <w:szCs w:val="22"/>
              </w:rPr>
              <w:t xml:space="preserve"> և </w:t>
            </w:r>
            <w:r w:rsidRPr="00817ECB">
              <w:rPr>
                <w:rFonts w:ascii="GHEA Mariam" w:hAnsi="GHEA Mariam"/>
                <w:sz w:val="22"/>
                <w:szCs w:val="22"/>
                <w:lang w:val="ru-RU"/>
              </w:rPr>
              <w:t>արտաքին</w:t>
            </w:r>
            <w:r w:rsidRPr="00817ECB">
              <w:rPr>
                <w:rFonts w:ascii="GHEA Mariam" w:hAnsi="GHEA Mariam"/>
                <w:sz w:val="22"/>
                <w:szCs w:val="22"/>
              </w:rPr>
              <w:t xml:space="preserve"> </w:t>
            </w:r>
            <w:proofErr w:type="spellStart"/>
            <w:r w:rsidRPr="00817ECB">
              <w:rPr>
                <w:rFonts w:ascii="GHEA Mariam" w:hAnsi="GHEA Mariam"/>
                <w:sz w:val="22"/>
                <w:szCs w:val="22"/>
              </w:rPr>
              <w:t>փաթեթավորումը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նշումը</w:t>
            </w:r>
            <w:proofErr w:type="spellEnd"/>
            <w:r w:rsidRPr="00817ECB">
              <w:rPr>
                <w:rFonts w:ascii="GHEA Mariam" w:hAnsi="GHEA Mariam"/>
                <w:sz w:val="22"/>
                <w:szCs w:val="22"/>
              </w:rPr>
              <w:t xml:space="preserve"> և </w:t>
            </w:r>
            <w:proofErr w:type="spellStart"/>
            <w:r w:rsidRPr="00817ECB">
              <w:rPr>
                <w:rFonts w:ascii="GHEA Mariam" w:hAnsi="GHEA Mariam"/>
                <w:sz w:val="22"/>
                <w:szCs w:val="22"/>
              </w:rPr>
              <w:t>փաստաթղթավորումը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լինի</w:t>
            </w:r>
            <w:proofErr w:type="spellEnd"/>
            <w:r w:rsidR="007C6932" w:rsidRPr="00817ECB">
              <w:rPr>
                <w:rFonts w:ascii="GHEA Mariam" w:hAnsi="GHEA Mariam"/>
                <w:sz w:val="22"/>
                <w:szCs w:val="22"/>
              </w:rPr>
              <w:t>.</w:t>
            </w:r>
            <w:r w:rsidR="00285DCB" w:rsidRPr="00817ECB">
              <w:rPr>
                <w:rFonts w:ascii="GHEA Mariam" w:hAnsi="GHEA Mariam"/>
                <w:sz w:val="22"/>
                <w:szCs w:val="22"/>
              </w:rPr>
              <w:t xml:space="preserve"> </w:t>
            </w:r>
            <w:proofErr w:type="spellStart"/>
            <w:r w:rsidR="00285DCB" w:rsidRPr="005C2424">
              <w:rPr>
                <w:rFonts w:ascii="GHEA Mariam" w:hAnsi="GHEA Mariam" w:cs="Arial Armenian"/>
                <w:b/>
                <w:sz w:val="22"/>
                <w:szCs w:val="22"/>
              </w:rPr>
              <w:t>Չի</w:t>
            </w:r>
            <w:proofErr w:type="spellEnd"/>
            <w:r w:rsidR="00285DCB" w:rsidRPr="005C2424">
              <w:rPr>
                <w:rFonts w:ascii="GHEA Mariam" w:hAnsi="GHEA Mariam" w:cs="Arial Armenian"/>
                <w:b/>
                <w:sz w:val="22"/>
                <w:szCs w:val="22"/>
              </w:rPr>
              <w:t xml:space="preserve"> </w:t>
            </w:r>
            <w:proofErr w:type="spellStart"/>
            <w:r w:rsidR="00285DCB" w:rsidRPr="005C2424">
              <w:rPr>
                <w:rFonts w:ascii="GHEA Mariam" w:hAnsi="GHEA Mariam" w:cs="Arial Armenian"/>
                <w:b/>
                <w:sz w:val="22"/>
                <w:szCs w:val="22"/>
              </w:rPr>
              <w:t>կիրառվում</w:t>
            </w:r>
            <w:proofErr w:type="spellEnd"/>
            <w:r w:rsidRPr="00817ECB">
              <w:rPr>
                <w:rFonts w:ascii="GHEA Mariam" w:hAnsi="GHEA Mariam"/>
                <w:sz w:val="22"/>
                <w:szCs w:val="22"/>
              </w:rPr>
              <w:t xml:space="preserve"> </w:t>
            </w:r>
          </w:p>
        </w:tc>
      </w:tr>
      <w:tr w:rsidR="00A00E62" w:rsidRPr="005C2424" w14:paraId="65C964CF" w14:textId="77777777" w:rsidTr="00817ECB">
        <w:tc>
          <w:tcPr>
            <w:tcW w:w="1728" w:type="dxa"/>
          </w:tcPr>
          <w:p w14:paraId="2ACEE152"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A00E62" w:rsidRPr="00817ECB">
              <w:rPr>
                <w:rFonts w:ascii="GHEA Mariam" w:hAnsi="GHEA Mariam"/>
                <w:b/>
                <w:sz w:val="22"/>
                <w:szCs w:val="22"/>
              </w:rPr>
              <w:t xml:space="preserve"> 25.2</w:t>
            </w:r>
          </w:p>
        </w:tc>
        <w:tc>
          <w:tcPr>
            <w:tcW w:w="7380" w:type="dxa"/>
          </w:tcPr>
          <w:p w14:paraId="5DA6DF17" w14:textId="3BFA564E" w:rsidR="00FD52BC" w:rsidRPr="00817ECB" w:rsidRDefault="002554BD" w:rsidP="009043F9">
            <w:pPr>
              <w:suppressAutoHyphens/>
              <w:jc w:val="both"/>
              <w:rPr>
                <w:rFonts w:ascii="GHEA Mariam" w:hAnsi="GHEA Mariam"/>
                <w:sz w:val="22"/>
                <w:szCs w:val="22"/>
              </w:rPr>
            </w:pPr>
            <w:proofErr w:type="spellStart"/>
            <w:r w:rsidRPr="005C2424">
              <w:rPr>
                <w:rFonts w:ascii="GHEA Mariam" w:hAnsi="GHEA Mariam"/>
                <w:sz w:val="22"/>
                <w:szCs w:val="22"/>
              </w:rPr>
              <w:t>Չի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կիրառվում</w:t>
            </w:r>
            <w:proofErr w:type="spellEnd"/>
          </w:p>
        </w:tc>
      </w:tr>
      <w:tr w:rsidR="00A00E62" w:rsidRPr="005C2424" w14:paraId="778E0534" w14:textId="77777777" w:rsidTr="00817ECB">
        <w:trPr>
          <w:cantSplit/>
        </w:trPr>
        <w:tc>
          <w:tcPr>
            <w:tcW w:w="1728" w:type="dxa"/>
          </w:tcPr>
          <w:p w14:paraId="7A2D4D7C"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A00E62" w:rsidRPr="00817ECB">
              <w:rPr>
                <w:rFonts w:ascii="GHEA Mariam" w:hAnsi="GHEA Mariam"/>
                <w:b/>
                <w:sz w:val="22"/>
                <w:szCs w:val="22"/>
              </w:rPr>
              <w:t xml:space="preserve"> 26.1</w:t>
            </w:r>
          </w:p>
        </w:tc>
        <w:tc>
          <w:tcPr>
            <w:tcW w:w="7380" w:type="dxa"/>
            <w:shd w:val="clear" w:color="auto" w:fill="auto"/>
          </w:tcPr>
          <w:p w14:paraId="6AEBEF3B" w14:textId="77777777" w:rsidR="00643A95" w:rsidRPr="005C2424" w:rsidRDefault="00643A95" w:rsidP="00643A95">
            <w:pPr>
              <w:jc w:val="both"/>
              <w:rPr>
                <w:rFonts w:ascii="GHEA Mariam" w:hAnsi="GHEA Mariam"/>
                <w:sz w:val="22"/>
                <w:szCs w:val="22"/>
              </w:rPr>
            </w:pPr>
            <w:proofErr w:type="spellStart"/>
            <w:r w:rsidRPr="005C2424">
              <w:rPr>
                <w:rFonts w:ascii="GHEA Mariam" w:hAnsi="GHEA Mariam"/>
                <w:sz w:val="22"/>
                <w:szCs w:val="22"/>
              </w:rPr>
              <w:t>Պետք</w:t>
            </w:r>
            <w:proofErr w:type="spellEnd"/>
            <w:r w:rsidRPr="005C2424">
              <w:rPr>
                <w:rFonts w:ascii="GHEA Mariam" w:hAnsi="GHEA Mariam"/>
                <w:sz w:val="22"/>
                <w:szCs w:val="22"/>
              </w:rPr>
              <w:t xml:space="preserve"> է </w:t>
            </w:r>
            <w:proofErr w:type="spellStart"/>
            <w:r w:rsidRPr="005C2424">
              <w:rPr>
                <w:rFonts w:ascii="GHEA Mariam" w:hAnsi="GHEA Mariam"/>
                <w:sz w:val="22"/>
                <w:szCs w:val="22"/>
              </w:rPr>
              <w:t>իրականացվեն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հետևյալ</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ստուգումները</w:t>
            </w:r>
            <w:proofErr w:type="spellEnd"/>
            <w:r w:rsidRPr="005C2424">
              <w:rPr>
                <w:rFonts w:ascii="GHEA Mariam" w:hAnsi="GHEA Mariam"/>
                <w:sz w:val="22"/>
                <w:szCs w:val="22"/>
              </w:rPr>
              <w:t xml:space="preserve"> և </w:t>
            </w:r>
            <w:proofErr w:type="spellStart"/>
            <w:r w:rsidRPr="005C2424">
              <w:rPr>
                <w:rFonts w:ascii="GHEA Mariam" w:hAnsi="GHEA Mariam"/>
                <w:sz w:val="22"/>
                <w:szCs w:val="22"/>
              </w:rPr>
              <w:t>թեստավորումը</w:t>
            </w:r>
            <w:proofErr w:type="spellEnd"/>
            <w:r w:rsidRPr="005C2424">
              <w:rPr>
                <w:rFonts w:ascii="GHEA Mariam" w:hAnsi="GHEA Mariam"/>
                <w:sz w:val="22"/>
                <w:szCs w:val="22"/>
              </w:rPr>
              <w:t>.</w:t>
            </w:r>
          </w:p>
          <w:p w14:paraId="37028AA7" w14:textId="7845A05E" w:rsidR="00A00E62" w:rsidRPr="00817ECB" w:rsidRDefault="00643A95" w:rsidP="00817ECB">
            <w:pPr>
              <w:jc w:val="both"/>
              <w:rPr>
                <w:rFonts w:ascii="GHEA Mariam" w:hAnsi="GHEA Mariam"/>
                <w:sz w:val="22"/>
                <w:szCs w:val="22"/>
              </w:rPr>
            </w:pPr>
            <w:proofErr w:type="spellStart"/>
            <w:r w:rsidRPr="005C2424">
              <w:rPr>
                <w:rFonts w:ascii="GHEA Mariam" w:hAnsi="GHEA Mariam"/>
                <w:sz w:val="22"/>
                <w:szCs w:val="22"/>
              </w:rPr>
              <w:t>Ստուգումները</w:t>
            </w:r>
            <w:proofErr w:type="spellEnd"/>
            <w:r w:rsidRPr="005C2424">
              <w:rPr>
                <w:rFonts w:ascii="GHEA Mariam" w:hAnsi="GHEA Mariam"/>
                <w:sz w:val="22"/>
                <w:szCs w:val="22"/>
              </w:rPr>
              <w:t xml:space="preserve"> և </w:t>
            </w:r>
            <w:proofErr w:type="spellStart"/>
            <w:r w:rsidRPr="005C2424">
              <w:rPr>
                <w:rFonts w:ascii="GHEA Mariam" w:hAnsi="GHEA Mariam"/>
                <w:sz w:val="22"/>
                <w:szCs w:val="22"/>
              </w:rPr>
              <w:t>թեստավորումը</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կիրականացվեն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Գնորդի</w:t>
            </w:r>
            <w:proofErr w:type="spellEnd"/>
            <w:r w:rsidRPr="005C2424">
              <w:rPr>
                <w:rFonts w:ascii="GHEA Mariam" w:hAnsi="GHEA Mariam"/>
                <w:sz w:val="22"/>
                <w:szCs w:val="22"/>
              </w:rPr>
              <w:t xml:space="preserve"> կողմից: </w:t>
            </w:r>
            <w:proofErr w:type="spellStart"/>
            <w:r w:rsidRPr="005C2424">
              <w:rPr>
                <w:rFonts w:ascii="GHEA Mariam" w:hAnsi="GHEA Mariam"/>
                <w:sz w:val="22"/>
                <w:szCs w:val="22"/>
              </w:rPr>
              <w:t>Ապրանքները</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պետք</w:t>
            </w:r>
            <w:proofErr w:type="spellEnd"/>
            <w:r w:rsidRPr="005C2424">
              <w:rPr>
                <w:rFonts w:ascii="GHEA Mariam" w:hAnsi="GHEA Mariam"/>
                <w:sz w:val="22"/>
                <w:szCs w:val="22"/>
              </w:rPr>
              <w:t xml:space="preserve"> է </w:t>
            </w:r>
            <w:proofErr w:type="spellStart"/>
            <w:r w:rsidRPr="005C2424">
              <w:rPr>
                <w:rFonts w:ascii="GHEA Mariam" w:hAnsi="GHEA Mariam"/>
                <w:sz w:val="22"/>
                <w:szCs w:val="22"/>
              </w:rPr>
              <w:t>ապափաթեթավորվեն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կստուգվեն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հավաստիանալու</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որ</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ֆիզիկական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վնասվածքներ</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չկան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այնուհետև</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կտեղադրվեն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ըստ</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Մատակարարի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բնօրինակ</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մասնագրերի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կիրականացվեն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ստուգման</w:t>
            </w:r>
            <w:proofErr w:type="spellEnd"/>
            <w:r w:rsidRPr="005C2424">
              <w:rPr>
                <w:rFonts w:ascii="GHEA Mariam" w:hAnsi="GHEA Mariam"/>
                <w:sz w:val="22"/>
                <w:szCs w:val="22"/>
              </w:rPr>
              <w:t xml:space="preserve"> և/կամ </w:t>
            </w:r>
            <w:proofErr w:type="spellStart"/>
            <w:r w:rsidRPr="005C2424">
              <w:rPr>
                <w:rFonts w:ascii="GHEA Mariam" w:hAnsi="GHEA Mariam"/>
                <w:sz w:val="22"/>
                <w:szCs w:val="22"/>
              </w:rPr>
              <w:t>դիագնոստիկայի</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թեստեր</w:t>
            </w:r>
            <w:proofErr w:type="spellEnd"/>
            <w:r w:rsidRPr="005C2424">
              <w:rPr>
                <w:rFonts w:ascii="GHEA Mariam" w:hAnsi="GHEA Mariam"/>
                <w:sz w:val="22"/>
                <w:szCs w:val="22"/>
              </w:rPr>
              <w:t>:</w:t>
            </w:r>
          </w:p>
        </w:tc>
      </w:tr>
      <w:tr w:rsidR="004A20D7" w:rsidRPr="005C2424" w14:paraId="3DCFDF2E" w14:textId="77777777" w:rsidTr="00817ECB">
        <w:trPr>
          <w:cantSplit/>
        </w:trPr>
        <w:tc>
          <w:tcPr>
            <w:tcW w:w="1728" w:type="dxa"/>
          </w:tcPr>
          <w:p w14:paraId="1E6A823F" w14:textId="77777777" w:rsidR="004A20D7" w:rsidRPr="00817ECB" w:rsidRDefault="004A20D7" w:rsidP="00264C0A">
            <w:pPr>
              <w:spacing w:after="200"/>
              <w:rPr>
                <w:rFonts w:ascii="GHEA Mariam" w:hAnsi="GHEA Mariam"/>
                <w:b/>
                <w:sz w:val="22"/>
                <w:szCs w:val="22"/>
              </w:rPr>
            </w:pPr>
            <w:r w:rsidRPr="00817ECB">
              <w:rPr>
                <w:rFonts w:ascii="GHEA Mariam" w:hAnsi="GHEA Mariam"/>
                <w:b/>
                <w:sz w:val="22"/>
                <w:szCs w:val="22"/>
              </w:rPr>
              <w:t>ՊԸՊ 26.2</w:t>
            </w:r>
          </w:p>
        </w:tc>
        <w:tc>
          <w:tcPr>
            <w:tcW w:w="7380" w:type="dxa"/>
          </w:tcPr>
          <w:p w14:paraId="3DF781C0" w14:textId="25F5716F" w:rsidR="004A20D7" w:rsidRPr="005C2424" w:rsidRDefault="00625050" w:rsidP="0038341D">
            <w:pPr>
              <w:pStyle w:val="Sub-ClauseText"/>
              <w:tabs>
                <w:tab w:val="left" w:pos="0"/>
              </w:tabs>
              <w:suppressAutoHyphens/>
              <w:spacing w:before="0" w:after="0"/>
              <w:rPr>
                <w:rFonts w:ascii="GHEA Mariam" w:hAnsi="GHEA Mariam"/>
                <w:sz w:val="22"/>
                <w:szCs w:val="22"/>
              </w:rPr>
            </w:pPr>
            <w:proofErr w:type="spellStart"/>
            <w:r w:rsidRPr="005C2424">
              <w:rPr>
                <w:rFonts w:ascii="GHEA Mariam" w:hAnsi="GHEA Mariam"/>
                <w:sz w:val="22"/>
                <w:szCs w:val="22"/>
              </w:rPr>
              <w:t>Ստուգումները</w:t>
            </w:r>
            <w:proofErr w:type="spellEnd"/>
            <w:r w:rsidRPr="005C2424">
              <w:rPr>
                <w:rFonts w:ascii="GHEA Mariam" w:hAnsi="GHEA Mariam"/>
                <w:sz w:val="22"/>
                <w:szCs w:val="22"/>
              </w:rPr>
              <w:t xml:space="preserve"> և </w:t>
            </w:r>
            <w:proofErr w:type="spellStart"/>
            <w:r w:rsidRPr="005C2424">
              <w:rPr>
                <w:rFonts w:ascii="GHEA Mariam" w:hAnsi="GHEA Mariam"/>
                <w:sz w:val="22"/>
                <w:szCs w:val="22"/>
              </w:rPr>
              <w:t>փորձարկումները</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պետք</w:t>
            </w:r>
            <w:proofErr w:type="spellEnd"/>
            <w:r w:rsidRPr="005C2424">
              <w:rPr>
                <w:rFonts w:ascii="GHEA Mariam" w:hAnsi="GHEA Mariam"/>
                <w:sz w:val="22"/>
                <w:szCs w:val="22"/>
              </w:rPr>
              <w:t xml:space="preserve"> է </w:t>
            </w:r>
            <w:proofErr w:type="spellStart"/>
            <w:r w:rsidRPr="005C2424">
              <w:rPr>
                <w:rFonts w:ascii="GHEA Mariam" w:hAnsi="GHEA Mariam"/>
                <w:sz w:val="22"/>
                <w:szCs w:val="22"/>
              </w:rPr>
              <w:t>անցկացվեն</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հետևյալ</w:t>
            </w:r>
            <w:proofErr w:type="spellEnd"/>
            <w:r w:rsidRPr="005C2424">
              <w:rPr>
                <w:rFonts w:ascii="GHEA Mariam" w:hAnsi="GHEA Mariam"/>
                <w:sz w:val="22"/>
                <w:szCs w:val="22"/>
              </w:rPr>
              <w:t xml:space="preserve"> </w:t>
            </w:r>
            <w:proofErr w:type="spellStart"/>
            <w:r w:rsidRPr="005C2424">
              <w:rPr>
                <w:rFonts w:ascii="GHEA Mariam" w:hAnsi="GHEA Mariam"/>
                <w:sz w:val="22"/>
                <w:szCs w:val="22"/>
              </w:rPr>
              <w:t>հասցեով</w:t>
            </w:r>
            <w:proofErr w:type="spellEnd"/>
            <w:r w:rsidRPr="005C2424">
              <w:rPr>
                <w:rFonts w:ascii="GHEA Mariam" w:hAnsi="GHEA Mariam"/>
                <w:sz w:val="22"/>
                <w:szCs w:val="22"/>
              </w:rPr>
              <w:t>.</w:t>
            </w:r>
          </w:p>
          <w:p w14:paraId="257F2B80" w14:textId="77777777" w:rsidR="00625050" w:rsidRPr="005C2424" w:rsidRDefault="00625050" w:rsidP="00625050">
            <w:pPr>
              <w:tabs>
                <w:tab w:val="right" w:pos="7164"/>
              </w:tabs>
              <w:spacing w:after="200"/>
              <w:jc w:val="both"/>
              <w:rPr>
                <w:rFonts w:ascii="GHEA Mariam" w:hAnsi="GHEA Mariam"/>
                <w:spacing w:val="-4"/>
                <w:sz w:val="22"/>
                <w:szCs w:val="22"/>
              </w:rPr>
            </w:pPr>
            <w:r w:rsidRPr="005C2424">
              <w:rPr>
                <w:rFonts w:ascii="GHEA Mariam" w:hAnsi="GHEA Mariam"/>
                <w:spacing w:val="-4"/>
                <w:sz w:val="22"/>
                <w:szCs w:val="22"/>
              </w:rPr>
              <w:t xml:space="preserve">ՀՀ </w:t>
            </w:r>
            <w:proofErr w:type="spellStart"/>
            <w:r w:rsidRPr="005C2424">
              <w:rPr>
                <w:rFonts w:ascii="GHEA Mariam" w:hAnsi="GHEA Mariam"/>
                <w:spacing w:val="-4"/>
                <w:sz w:val="22"/>
                <w:szCs w:val="22"/>
              </w:rPr>
              <w:t>վարչապետի</w:t>
            </w:r>
            <w:proofErr w:type="spellEnd"/>
            <w:r w:rsidRPr="005C2424">
              <w:rPr>
                <w:rFonts w:ascii="GHEA Mariam" w:hAnsi="GHEA Mariam"/>
                <w:spacing w:val="-4"/>
                <w:sz w:val="22"/>
                <w:szCs w:val="22"/>
              </w:rPr>
              <w:t xml:space="preserve"> </w:t>
            </w:r>
            <w:proofErr w:type="spellStart"/>
            <w:r w:rsidRPr="005C2424">
              <w:rPr>
                <w:rFonts w:ascii="GHEA Mariam" w:hAnsi="GHEA Mariam"/>
                <w:spacing w:val="-4"/>
                <w:sz w:val="22"/>
                <w:szCs w:val="22"/>
              </w:rPr>
              <w:t>աշխատակազմ</w:t>
            </w:r>
            <w:proofErr w:type="spellEnd"/>
            <w:r w:rsidRPr="005C2424">
              <w:rPr>
                <w:rFonts w:ascii="GHEA Mariam" w:hAnsi="GHEA Mariam"/>
                <w:spacing w:val="-4"/>
                <w:sz w:val="22"/>
                <w:szCs w:val="22"/>
              </w:rPr>
              <w:t xml:space="preserve">,  </w:t>
            </w:r>
          </w:p>
          <w:p w14:paraId="540D839E" w14:textId="6EE5101A" w:rsidR="00625050" w:rsidRPr="005C2424" w:rsidRDefault="00517319" w:rsidP="00625050">
            <w:pPr>
              <w:pStyle w:val="Sub-ClauseText"/>
              <w:tabs>
                <w:tab w:val="left" w:pos="0"/>
              </w:tabs>
              <w:suppressAutoHyphens/>
              <w:spacing w:before="0" w:after="0"/>
              <w:rPr>
                <w:rFonts w:ascii="GHEA Mariam" w:hAnsi="GHEA Mariam"/>
                <w:sz w:val="22"/>
                <w:szCs w:val="22"/>
              </w:rPr>
            </w:pPr>
            <w:r w:rsidRPr="005C2424">
              <w:rPr>
                <w:rFonts w:ascii="GHEA Mariam" w:hAnsi="GHEA Mariam"/>
                <w:sz w:val="22"/>
                <w:szCs w:val="22"/>
                <w:lang w:val="hy-AM"/>
              </w:rPr>
              <w:t>ՀՀ,</w:t>
            </w:r>
            <w:r w:rsidR="00625050" w:rsidRPr="005C2424">
              <w:rPr>
                <w:rFonts w:ascii="GHEA Mariam" w:hAnsi="GHEA Mariam"/>
                <w:sz w:val="22"/>
                <w:szCs w:val="22"/>
              </w:rPr>
              <w:t xml:space="preserve"> ք. </w:t>
            </w:r>
            <w:proofErr w:type="spellStart"/>
            <w:r w:rsidR="00625050" w:rsidRPr="005C2424">
              <w:rPr>
                <w:rFonts w:ascii="GHEA Mariam" w:hAnsi="GHEA Mariam"/>
                <w:sz w:val="22"/>
                <w:szCs w:val="22"/>
              </w:rPr>
              <w:t>Երևան</w:t>
            </w:r>
            <w:proofErr w:type="spellEnd"/>
            <w:r w:rsidR="00625050" w:rsidRPr="005C2424">
              <w:rPr>
                <w:rFonts w:ascii="GHEA Mariam" w:hAnsi="GHEA Mariam"/>
                <w:sz w:val="22"/>
                <w:szCs w:val="22"/>
              </w:rPr>
              <w:t xml:space="preserve">, 0010, </w:t>
            </w:r>
            <w:proofErr w:type="spellStart"/>
            <w:r w:rsidR="00625050" w:rsidRPr="005C2424">
              <w:rPr>
                <w:rFonts w:ascii="GHEA Mariam" w:hAnsi="GHEA Mariam"/>
                <w:sz w:val="22"/>
                <w:szCs w:val="22"/>
              </w:rPr>
              <w:t>Հանրապետության</w:t>
            </w:r>
            <w:proofErr w:type="spellEnd"/>
            <w:r w:rsidR="00625050" w:rsidRPr="005C2424">
              <w:rPr>
                <w:rFonts w:ascii="GHEA Mariam" w:hAnsi="GHEA Mariam"/>
                <w:sz w:val="22"/>
                <w:szCs w:val="22"/>
              </w:rPr>
              <w:t xml:space="preserve"> </w:t>
            </w:r>
            <w:proofErr w:type="spellStart"/>
            <w:r w:rsidR="00625050" w:rsidRPr="005C2424">
              <w:rPr>
                <w:rFonts w:ascii="GHEA Mariam" w:hAnsi="GHEA Mariam"/>
                <w:sz w:val="22"/>
                <w:szCs w:val="22"/>
              </w:rPr>
              <w:t>հրապարակ</w:t>
            </w:r>
            <w:proofErr w:type="spellEnd"/>
            <w:r w:rsidR="00625050" w:rsidRPr="005C2424">
              <w:rPr>
                <w:rFonts w:ascii="GHEA Mariam" w:hAnsi="GHEA Mariam"/>
                <w:sz w:val="22"/>
                <w:szCs w:val="22"/>
              </w:rPr>
              <w:t xml:space="preserve">, </w:t>
            </w:r>
            <w:proofErr w:type="spellStart"/>
            <w:r w:rsidR="00625050" w:rsidRPr="005C2424">
              <w:rPr>
                <w:rFonts w:ascii="GHEA Mariam" w:hAnsi="GHEA Mariam"/>
                <w:sz w:val="22"/>
                <w:szCs w:val="22"/>
              </w:rPr>
              <w:t>Կառավարական</w:t>
            </w:r>
            <w:proofErr w:type="spellEnd"/>
            <w:r w:rsidR="00625050" w:rsidRPr="005C2424">
              <w:rPr>
                <w:rFonts w:ascii="GHEA Mariam" w:hAnsi="GHEA Mariam"/>
                <w:sz w:val="22"/>
                <w:szCs w:val="22"/>
              </w:rPr>
              <w:t xml:space="preserve"> </w:t>
            </w:r>
            <w:proofErr w:type="spellStart"/>
            <w:r w:rsidR="00625050" w:rsidRPr="005C2424">
              <w:rPr>
                <w:rFonts w:ascii="GHEA Mariam" w:hAnsi="GHEA Mariam"/>
                <w:sz w:val="22"/>
                <w:szCs w:val="22"/>
              </w:rPr>
              <w:t>տուն</w:t>
            </w:r>
            <w:proofErr w:type="spellEnd"/>
            <w:r w:rsidR="00625050" w:rsidRPr="005C2424">
              <w:rPr>
                <w:rFonts w:ascii="GHEA Mariam" w:hAnsi="GHEA Mariam"/>
                <w:sz w:val="22"/>
                <w:szCs w:val="22"/>
              </w:rPr>
              <w:t>, 1</w:t>
            </w:r>
          </w:p>
          <w:p w14:paraId="77136328" w14:textId="51EAF64B" w:rsidR="00625050" w:rsidRPr="00817ECB" w:rsidRDefault="00625050" w:rsidP="0038341D">
            <w:pPr>
              <w:pStyle w:val="Sub-ClauseText"/>
              <w:tabs>
                <w:tab w:val="left" w:pos="0"/>
              </w:tabs>
              <w:suppressAutoHyphens/>
              <w:spacing w:before="0" w:after="0"/>
              <w:rPr>
                <w:rFonts w:ascii="GHEA Mariam" w:hAnsi="GHEA Mariam"/>
                <w:b/>
                <w:spacing w:val="0"/>
                <w:sz w:val="22"/>
                <w:szCs w:val="22"/>
              </w:rPr>
            </w:pPr>
          </w:p>
        </w:tc>
      </w:tr>
      <w:tr w:rsidR="00A00E62" w:rsidRPr="005C2424" w14:paraId="58FE6F05" w14:textId="77777777" w:rsidTr="00817ECB">
        <w:trPr>
          <w:cantSplit/>
        </w:trPr>
        <w:tc>
          <w:tcPr>
            <w:tcW w:w="1728" w:type="dxa"/>
          </w:tcPr>
          <w:p w14:paraId="6AB1C60B"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A00E62" w:rsidRPr="00817ECB">
              <w:rPr>
                <w:rFonts w:ascii="GHEA Mariam" w:hAnsi="GHEA Mariam"/>
                <w:b/>
                <w:sz w:val="22"/>
                <w:szCs w:val="22"/>
              </w:rPr>
              <w:t xml:space="preserve"> 27.1</w:t>
            </w:r>
          </w:p>
        </w:tc>
        <w:tc>
          <w:tcPr>
            <w:tcW w:w="7380" w:type="dxa"/>
          </w:tcPr>
          <w:p w14:paraId="41078823" w14:textId="77777777" w:rsidR="00A00E62" w:rsidRPr="00817ECB" w:rsidRDefault="006A56BC" w:rsidP="00264C0A">
            <w:pPr>
              <w:tabs>
                <w:tab w:val="right" w:pos="7164"/>
              </w:tabs>
              <w:spacing w:after="200"/>
              <w:rPr>
                <w:rFonts w:ascii="GHEA Mariam" w:hAnsi="GHEA Mariam"/>
                <w:sz w:val="22"/>
                <w:szCs w:val="22"/>
                <w:u w:val="single"/>
              </w:rPr>
            </w:pPr>
            <w:proofErr w:type="spellStart"/>
            <w:r w:rsidRPr="00817ECB">
              <w:rPr>
                <w:rFonts w:ascii="GHEA Mariam" w:hAnsi="GHEA Mariam"/>
                <w:sz w:val="22"/>
                <w:szCs w:val="22"/>
              </w:rPr>
              <w:t>Գնահատված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վնասահատուցումը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կկազմի</w:t>
            </w:r>
            <w:proofErr w:type="spellEnd"/>
            <w:r w:rsidRPr="00817ECB">
              <w:rPr>
                <w:rFonts w:ascii="GHEA Mariam" w:hAnsi="GHEA Mariam"/>
                <w:sz w:val="22"/>
                <w:szCs w:val="22"/>
              </w:rPr>
              <w:t xml:space="preserve"> </w:t>
            </w:r>
            <w:r w:rsidRPr="00817ECB">
              <w:rPr>
                <w:rFonts w:ascii="GHEA Mariam" w:hAnsi="GHEA Mariam"/>
                <w:b/>
                <w:sz w:val="22"/>
                <w:szCs w:val="22"/>
              </w:rPr>
              <w:t xml:space="preserve">0.5 % </w:t>
            </w:r>
            <w:proofErr w:type="spellStart"/>
            <w:r w:rsidRPr="00817ECB">
              <w:rPr>
                <w:rFonts w:ascii="GHEA Mariam" w:hAnsi="GHEA Mariam"/>
                <w:b/>
                <w:sz w:val="22"/>
                <w:szCs w:val="22"/>
              </w:rPr>
              <w:t>շաբաթական</w:t>
            </w:r>
            <w:proofErr w:type="spellEnd"/>
            <w:r w:rsidRPr="00817ECB">
              <w:rPr>
                <w:rFonts w:ascii="GHEA Mariam" w:hAnsi="GHEA Mariam"/>
                <w:sz w:val="22"/>
                <w:szCs w:val="22"/>
              </w:rPr>
              <w:t xml:space="preserve">: </w:t>
            </w:r>
          </w:p>
        </w:tc>
      </w:tr>
      <w:tr w:rsidR="00A00E62" w:rsidRPr="005C2424" w14:paraId="00DD5EEE" w14:textId="77777777" w:rsidTr="00817ECB">
        <w:trPr>
          <w:cantSplit/>
        </w:trPr>
        <w:tc>
          <w:tcPr>
            <w:tcW w:w="1728" w:type="dxa"/>
          </w:tcPr>
          <w:p w14:paraId="33F5F785"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lastRenderedPageBreak/>
              <w:t>ՊԸՊ</w:t>
            </w:r>
            <w:r w:rsidR="00A00E62" w:rsidRPr="00817ECB">
              <w:rPr>
                <w:rFonts w:ascii="GHEA Mariam" w:hAnsi="GHEA Mariam"/>
                <w:b/>
                <w:sz w:val="22"/>
                <w:szCs w:val="22"/>
              </w:rPr>
              <w:t xml:space="preserve"> 27.1</w:t>
            </w:r>
          </w:p>
        </w:tc>
        <w:tc>
          <w:tcPr>
            <w:tcW w:w="7380" w:type="dxa"/>
          </w:tcPr>
          <w:p w14:paraId="7E2587F3" w14:textId="77777777" w:rsidR="00A00E62" w:rsidRPr="00817ECB" w:rsidRDefault="006A56BC" w:rsidP="006A56BC">
            <w:pPr>
              <w:tabs>
                <w:tab w:val="right" w:pos="7164"/>
              </w:tabs>
              <w:spacing w:after="200"/>
              <w:rPr>
                <w:rFonts w:ascii="GHEA Mariam" w:hAnsi="GHEA Mariam"/>
                <w:sz w:val="22"/>
                <w:szCs w:val="22"/>
                <w:u w:val="single"/>
              </w:rPr>
            </w:pPr>
            <w:proofErr w:type="spellStart"/>
            <w:r w:rsidRPr="00817ECB">
              <w:rPr>
                <w:rFonts w:ascii="GHEA Mariam" w:hAnsi="GHEA Mariam"/>
                <w:sz w:val="22"/>
                <w:szCs w:val="22"/>
              </w:rPr>
              <w:t>Գնահատված</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վնասահատուցման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առավելագույն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չափը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կլինի</w:t>
            </w:r>
            <w:proofErr w:type="spellEnd"/>
            <w:r w:rsidRPr="00817ECB">
              <w:rPr>
                <w:rFonts w:ascii="GHEA Mariam" w:hAnsi="GHEA Mariam"/>
                <w:sz w:val="22"/>
                <w:szCs w:val="22"/>
              </w:rPr>
              <w:t xml:space="preserve"> </w:t>
            </w:r>
            <w:proofErr w:type="spellStart"/>
            <w:r w:rsidR="00770F73" w:rsidRPr="00817ECB">
              <w:rPr>
                <w:rFonts w:ascii="GHEA Mariam" w:hAnsi="GHEA Mariam"/>
                <w:b/>
                <w:sz w:val="22"/>
                <w:szCs w:val="22"/>
              </w:rPr>
              <w:t>Պայմանագրի</w:t>
            </w:r>
            <w:proofErr w:type="spellEnd"/>
            <w:r w:rsidR="00770F73" w:rsidRPr="00817ECB">
              <w:rPr>
                <w:rFonts w:ascii="GHEA Mariam" w:hAnsi="GHEA Mariam"/>
                <w:b/>
                <w:sz w:val="22"/>
                <w:szCs w:val="22"/>
              </w:rPr>
              <w:t xml:space="preserve"> </w:t>
            </w:r>
            <w:proofErr w:type="spellStart"/>
            <w:r w:rsidR="00770F73" w:rsidRPr="00817ECB">
              <w:rPr>
                <w:rFonts w:ascii="GHEA Mariam" w:hAnsi="GHEA Mariam"/>
                <w:b/>
                <w:sz w:val="22"/>
                <w:szCs w:val="22"/>
              </w:rPr>
              <w:t>գնի</w:t>
            </w:r>
            <w:proofErr w:type="spellEnd"/>
            <w:r w:rsidR="00770F73" w:rsidRPr="00817ECB">
              <w:rPr>
                <w:rFonts w:ascii="GHEA Mariam" w:hAnsi="GHEA Mariam"/>
                <w:b/>
                <w:sz w:val="22"/>
                <w:szCs w:val="22"/>
              </w:rPr>
              <w:t xml:space="preserve"> </w:t>
            </w:r>
            <w:r w:rsidRPr="00817ECB">
              <w:rPr>
                <w:rFonts w:ascii="GHEA Mariam" w:hAnsi="GHEA Mariam"/>
                <w:b/>
                <w:sz w:val="22"/>
                <w:szCs w:val="22"/>
              </w:rPr>
              <w:t>10%:</w:t>
            </w:r>
          </w:p>
        </w:tc>
      </w:tr>
      <w:tr w:rsidR="00A00E62" w:rsidRPr="005C2424" w14:paraId="0FD3D77A" w14:textId="77777777" w:rsidTr="00817ECB">
        <w:tc>
          <w:tcPr>
            <w:tcW w:w="1728" w:type="dxa"/>
          </w:tcPr>
          <w:p w14:paraId="478F886F"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A00E62" w:rsidRPr="00817ECB">
              <w:rPr>
                <w:rFonts w:ascii="GHEA Mariam" w:hAnsi="GHEA Mariam"/>
                <w:b/>
                <w:sz w:val="22"/>
                <w:szCs w:val="22"/>
              </w:rPr>
              <w:t xml:space="preserve"> 28.3</w:t>
            </w:r>
          </w:p>
        </w:tc>
        <w:tc>
          <w:tcPr>
            <w:tcW w:w="7380" w:type="dxa"/>
          </w:tcPr>
          <w:p w14:paraId="6871D819" w14:textId="1F2636E7" w:rsidR="006104D4" w:rsidRPr="00817ECB" w:rsidRDefault="00FA2753" w:rsidP="00FA2753">
            <w:pPr>
              <w:pStyle w:val="BodyText"/>
              <w:widowControl w:val="0"/>
              <w:tabs>
                <w:tab w:val="left" w:pos="1440"/>
              </w:tabs>
              <w:overflowPunct w:val="0"/>
              <w:autoSpaceDE w:val="0"/>
              <w:autoSpaceDN w:val="0"/>
              <w:adjustRightInd w:val="0"/>
              <w:textAlignment w:val="baseline"/>
              <w:rPr>
                <w:rFonts w:ascii="GHEA Mariam" w:hAnsi="GHEA Mariam"/>
                <w:sz w:val="22"/>
                <w:szCs w:val="22"/>
                <w:lang w:val="en-US"/>
              </w:rPr>
            </w:pPr>
            <w:proofErr w:type="spellStart"/>
            <w:r w:rsidRPr="00817ECB">
              <w:rPr>
                <w:rFonts w:ascii="GHEA Mariam" w:hAnsi="GHEA Mariam"/>
                <w:sz w:val="22"/>
                <w:szCs w:val="22"/>
                <w:lang w:val="en-US"/>
              </w:rPr>
              <w:t>Ապրանքները</w:t>
            </w:r>
            <w:proofErr w:type="spellEnd"/>
            <w:r w:rsidRPr="00817ECB">
              <w:rPr>
                <w:rFonts w:ascii="GHEA Mariam" w:hAnsi="GHEA Mariam"/>
                <w:sz w:val="22"/>
                <w:szCs w:val="22"/>
                <w:lang w:val="en-US"/>
              </w:rPr>
              <w:t xml:space="preserve"> </w:t>
            </w:r>
            <w:proofErr w:type="spellStart"/>
            <w:r w:rsidRPr="00817ECB">
              <w:rPr>
                <w:rFonts w:ascii="GHEA Mariam" w:hAnsi="GHEA Mariam"/>
                <w:sz w:val="22"/>
                <w:szCs w:val="22"/>
              </w:rPr>
              <w:t>պետք</w:t>
            </w:r>
            <w:proofErr w:type="spellEnd"/>
            <w:r w:rsidRPr="00817ECB">
              <w:rPr>
                <w:rFonts w:ascii="GHEA Mariam" w:hAnsi="GHEA Mariam"/>
                <w:sz w:val="22"/>
                <w:szCs w:val="22"/>
              </w:rPr>
              <w:t xml:space="preserve"> է </w:t>
            </w:r>
            <w:proofErr w:type="spellStart"/>
            <w:r w:rsidRPr="00817ECB">
              <w:rPr>
                <w:rFonts w:ascii="GHEA Mariam" w:hAnsi="GHEA Mariam"/>
                <w:sz w:val="22"/>
                <w:szCs w:val="22"/>
              </w:rPr>
              <w:t>ունենա</w:t>
            </w:r>
            <w:r w:rsidR="00E56561" w:rsidRPr="00817ECB">
              <w:rPr>
                <w:rFonts w:ascii="GHEA Mariam" w:hAnsi="GHEA Mariam"/>
                <w:sz w:val="22"/>
                <w:szCs w:val="22"/>
                <w:lang w:val="en-US"/>
              </w:rPr>
              <w:t>ն</w:t>
            </w:r>
            <w:proofErr w:type="spellEnd"/>
            <w:r w:rsidRPr="00817ECB">
              <w:rPr>
                <w:rFonts w:ascii="GHEA Mariam" w:hAnsi="GHEA Mariam"/>
                <w:sz w:val="22"/>
                <w:szCs w:val="22"/>
              </w:rPr>
              <w:t xml:space="preserve"> </w:t>
            </w:r>
            <w:proofErr w:type="spellStart"/>
            <w:r w:rsidR="00E56561" w:rsidRPr="00817ECB">
              <w:rPr>
                <w:rFonts w:ascii="GHEA Mariam" w:hAnsi="GHEA Mariam"/>
                <w:sz w:val="22"/>
                <w:szCs w:val="22"/>
                <w:lang w:val="en-US"/>
              </w:rPr>
              <w:t>Ա</w:t>
            </w:r>
            <w:r w:rsidR="004A20D7" w:rsidRPr="00817ECB">
              <w:rPr>
                <w:rFonts w:ascii="GHEA Mariam" w:hAnsi="GHEA Mariam"/>
                <w:sz w:val="22"/>
                <w:szCs w:val="22"/>
                <w:lang w:val="en-US"/>
              </w:rPr>
              <w:t>րտադրողի</w:t>
            </w:r>
            <w:proofErr w:type="spellEnd"/>
            <w:r w:rsidR="00E56561" w:rsidRPr="00817ECB">
              <w:rPr>
                <w:rFonts w:ascii="GHEA Mariam" w:hAnsi="GHEA Mariam"/>
                <w:sz w:val="22"/>
                <w:szCs w:val="22"/>
                <w:lang w:val="en-US"/>
              </w:rPr>
              <w:t xml:space="preserve"> կամ Մ</w:t>
            </w:r>
            <w:proofErr w:type="spellStart"/>
            <w:r w:rsidRPr="00817ECB">
              <w:rPr>
                <w:rFonts w:ascii="GHEA Mariam" w:hAnsi="GHEA Mariam"/>
                <w:sz w:val="22"/>
                <w:szCs w:val="22"/>
              </w:rPr>
              <w:t>ատակարարի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երաշխիք</w:t>
            </w:r>
            <w:proofErr w:type="spellEnd"/>
            <w:r w:rsidRPr="00817ECB">
              <w:rPr>
                <w:rFonts w:ascii="GHEA Mariam" w:hAnsi="GHEA Mariam"/>
                <w:sz w:val="22"/>
                <w:szCs w:val="22"/>
              </w:rPr>
              <w:t xml:space="preserve"> </w:t>
            </w:r>
            <w:proofErr w:type="spellStart"/>
            <w:r w:rsidR="004A20D7" w:rsidRPr="00817ECB">
              <w:rPr>
                <w:rFonts w:ascii="GHEA Mariam" w:hAnsi="GHEA Mariam"/>
                <w:b/>
                <w:sz w:val="22"/>
                <w:szCs w:val="22"/>
                <w:lang w:val="en-US"/>
              </w:rPr>
              <w:t>Տեխ</w:t>
            </w:r>
            <w:r w:rsidR="0039338F" w:rsidRPr="00817ECB">
              <w:rPr>
                <w:rFonts w:ascii="GHEA Mariam" w:hAnsi="GHEA Mariam"/>
                <w:b/>
                <w:sz w:val="22"/>
                <w:szCs w:val="22"/>
                <w:lang w:val="en-US"/>
              </w:rPr>
              <w:t>նիկական</w:t>
            </w:r>
            <w:proofErr w:type="spellEnd"/>
            <w:r w:rsidR="004A20D7" w:rsidRPr="00817ECB">
              <w:rPr>
                <w:rFonts w:ascii="GHEA Mariam" w:hAnsi="GHEA Mariam"/>
                <w:b/>
                <w:sz w:val="22"/>
                <w:szCs w:val="22"/>
                <w:lang w:val="en-US"/>
              </w:rPr>
              <w:t xml:space="preserve"> </w:t>
            </w:r>
            <w:proofErr w:type="spellStart"/>
            <w:r w:rsidR="004A20D7" w:rsidRPr="00817ECB">
              <w:rPr>
                <w:rFonts w:ascii="GHEA Mariam" w:hAnsi="GHEA Mariam"/>
                <w:b/>
                <w:sz w:val="22"/>
                <w:szCs w:val="22"/>
                <w:lang w:val="en-US"/>
              </w:rPr>
              <w:t>մասնագրերում</w:t>
            </w:r>
            <w:proofErr w:type="spellEnd"/>
            <w:r w:rsidR="004A20D7" w:rsidRPr="00817ECB">
              <w:rPr>
                <w:rFonts w:ascii="GHEA Mariam" w:hAnsi="GHEA Mariam"/>
                <w:b/>
                <w:sz w:val="22"/>
                <w:szCs w:val="22"/>
                <w:lang w:val="en-US"/>
              </w:rPr>
              <w:t xml:space="preserve"> </w:t>
            </w:r>
            <w:proofErr w:type="spellStart"/>
            <w:r w:rsidR="004A20D7" w:rsidRPr="00817ECB">
              <w:rPr>
                <w:rFonts w:ascii="GHEA Mariam" w:hAnsi="GHEA Mariam"/>
                <w:b/>
                <w:sz w:val="22"/>
                <w:szCs w:val="22"/>
                <w:lang w:val="en-US"/>
              </w:rPr>
              <w:t>սահմանաված</w:t>
            </w:r>
            <w:proofErr w:type="spellEnd"/>
            <w:r w:rsidR="004A20D7" w:rsidRPr="00817ECB">
              <w:rPr>
                <w:rFonts w:ascii="GHEA Mariam" w:hAnsi="GHEA Mariam"/>
                <w:b/>
                <w:sz w:val="22"/>
                <w:szCs w:val="22"/>
                <w:lang w:val="en-US"/>
              </w:rPr>
              <w:t xml:space="preserve"> </w:t>
            </w:r>
            <w:proofErr w:type="spellStart"/>
            <w:r w:rsidR="004A20D7" w:rsidRPr="00817ECB">
              <w:rPr>
                <w:rFonts w:ascii="GHEA Mariam" w:hAnsi="GHEA Mariam"/>
                <w:b/>
                <w:sz w:val="22"/>
                <w:szCs w:val="22"/>
                <w:lang w:val="en-US"/>
              </w:rPr>
              <w:t>ժամկետներով</w:t>
            </w:r>
            <w:proofErr w:type="spellEnd"/>
            <w:r w:rsidRPr="00817ECB">
              <w:rPr>
                <w:rFonts w:ascii="GHEA Mariam" w:hAnsi="GHEA Mariam"/>
                <w:sz w:val="22"/>
                <w:szCs w:val="22"/>
              </w:rPr>
              <w:t xml:space="preserve">` </w:t>
            </w:r>
            <w:proofErr w:type="spellStart"/>
            <w:r w:rsidR="004A20D7" w:rsidRPr="00817ECB">
              <w:rPr>
                <w:rFonts w:ascii="GHEA Mariam" w:hAnsi="GHEA Mariam"/>
                <w:b/>
                <w:sz w:val="22"/>
                <w:szCs w:val="22"/>
              </w:rPr>
              <w:t>սկսած</w:t>
            </w:r>
            <w:proofErr w:type="spellEnd"/>
            <w:r w:rsidR="004A20D7" w:rsidRPr="00817ECB">
              <w:rPr>
                <w:rFonts w:ascii="GHEA Mariam" w:hAnsi="GHEA Mariam"/>
                <w:b/>
                <w:sz w:val="22"/>
                <w:szCs w:val="22"/>
              </w:rPr>
              <w:t xml:space="preserve"> </w:t>
            </w:r>
            <w:proofErr w:type="spellStart"/>
            <w:r w:rsidR="004A20D7" w:rsidRPr="00817ECB">
              <w:rPr>
                <w:rFonts w:ascii="GHEA Mariam" w:hAnsi="GHEA Mariam"/>
                <w:b/>
                <w:sz w:val="22"/>
                <w:szCs w:val="22"/>
              </w:rPr>
              <w:t>ապրանքները</w:t>
            </w:r>
            <w:proofErr w:type="spellEnd"/>
            <w:r w:rsidR="004A20D7" w:rsidRPr="00817ECB">
              <w:rPr>
                <w:rFonts w:ascii="GHEA Mariam" w:hAnsi="GHEA Mariam"/>
                <w:b/>
                <w:sz w:val="22"/>
                <w:szCs w:val="22"/>
              </w:rPr>
              <w:t xml:space="preserve"> </w:t>
            </w:r>
            <w:proofErr w:type="spellStart"/>
            <w:r w:rsidR="004A20D7" w:rsidRPr="00817ECB">
              <w:rPr>
                <w:rFonts w:ascii="GHEA Mariam" w:hAnsi="GHEA Mariam"/>
                <w:b/>
                <w:sz w:val="22"/>
                <w:szCs w:val="22"/>
              </w:rPr>
              <w:t>Գնորդի</w:t>
            </w:r>
            <w:proofErr w:type="spellEnd"/>
            <w:r w:rsidR="001E5284" w:rsidRPr="00817ECB">
              <w:rPr>
                <w:rFonts w:ascii="GHEA Mariam" w:hAnsi="GHEA Mariam"/>
                <w:b/>
                <w:sz w:val="22"/>
                <w:szCs w:val="22"/>
                <w:lang w:val="en-US"/>
              </w:rPr>
              <w:t xml:space="preserve"> կողմից </w:t>
            </w:r>
            <w:proofErr w:type="spellStart"/>
            <w:r w:rsidR="001E5284" w:rsidRPr="00817ECB">
              <w:rPr>
                <w:rFonts w:ascii="GHEA Mariam" w:hAnsi="GHEA Mariam"/>
                <w:b/>
                <w:sz w:val="22"/>
                <w:szCs w:val="22"/>
                <w:lang w:val="en-US"/>
              </w:rPr>
              <w:t>ընդունելու</w:t>
            </w:r>
            <w:proofErr w:type="spellEnd"/>
            <w:r w:rsidR="004A20D7" w:rsidRPr="00817ECB">
              <w:rPr>
                <w:rFonts w:ascii="GHEA Mariam" w:hAnsi="GHEA Mariam"/>
                <w:b/>
                <w:sz w:val="22"/>
                <w:szCs w:val="22"/>
              </w:rPr>
              <w:t xml:space="preserve"> </w:t>
            </w:r>
            <w:proofErr w:type="spellStart"/>
            <w:r w:rsidR="004A20D7" w:rsidRPr="00817ECB">
              <w:rPr>
                <w:rFonts w:ascii="GHEA Mariam" w:hAnsi="GHEA Mariam"/>
                <w:b/>
                <w:sz w:val="22"/>
                <w:szCs w:val="22"/>
              </w:rPr>
              <w:t>օրվանից</w:t>
            </w:r>
            <w:proofErr w:type="spellEnd"/>
            <w:r w:rsidR="004A20D7" w:rsidRPr="00817ECB">
              <w:rPr>
                <w:rFonts w:ascii="GHEA Mariam" w:hAnsi="GHEA Mariam"/>
                <w:b/>
                <w:sz w:val="22"/>
                <w:szCs w:val="22"/>
              </w:rPr>
              <w:t>:</w:t>
            </w:r>
            <w:r w:rsidRPr="00817ECB">
              <w:rPr>
                <w:rFonts w:ascii="GHEA Mariam" w:hAnsi="GHEA Mariam"/>
                <w:sz w:val="22"/>
                <w:szCs w:val="22"/>
              </w:rPr>
              <w:t xml:space="preserve"> </w:t>
            </w:r>
          </w:p>
          <w:p w14:paraId="727C3136" w14:textId="77777777" w:rsidR="00FA2753" w:rsidRPr="00817ECB" w:rsidRDefault="00FA2753" w:rsidP="00817ECB">
            <w:pPr>
              <w:tabs>
                <w:tab w:val="right" w:pos="7164"/>
              </w:tabs>
              <w:jc w:val="both"/>
              <w:rPr>
                <w:rFonts w:ascii="GHEA Mariam" w:hAnsi="GHEA Mariam"/>
                <w:sz w:val="22"/>
                <w:szCs w:val="22"/>
              </w:rPr>
            </w:pPr>
          </w:p>
          <w:p w14:paraId="2178E7AB" w14:textId="77777777" w:rsidR="00A00E62" w:rsidRPr="00817ECB" w:rsidRDefault="00FA2753" w:rsidP="004A20D7">
            <w:pPr>
              <w:tabs>
                <w:tab w:val="right" w:pos="7164"/>
              </w:tabs>
              <w:jc w:val="both"/>
              <w:rPr>
                <w:rFonts w:ascii="GHEA Mariam" w:hAnsi="GHEA Mariam"/>
                <w:b/>
                <w:sz w:val="22"/>
                <w:szCs w:val="22"/>
              </w:rPr>
            </w:pPr>
            <w:proofErr w:type="spellStart"/>
            <w:r w:rsidRPr="00817ECB">
              <w:rPr>
                <w:rFonts w:ascii="GHEA Mariam" w:hAnsi="GHEA Mariam"/>
                <w:sz w:val="22"/>
                <w:szCs w:val="22"/>
              </w:rPr>
              <w:t>Երաշխիքի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նպատակների</w:t>
            </w:r>
            <w:proofErr w:type="spellEnd"/>
            <w:r w:rsidRPr="00817ECB">
              <w:rPr>
                <w:rFonts w:ascii="GHEA Mariam" w:hAnsi="GHEA Mariam"/>
                <w:sz w:val="22"/>
                <w:szCs w:val="22"/>
              </w:rPr>
              <w:t xml:space="preserve"> համար </w:t>
            </w:r>
            <w:proofErr w:type="spellStart"/>
            <w:r w:rsidRPr="00817ECB">
              <w:rPr>
                <w:rFonts w:ascii="GHEA Mariam" w:hAnsi="GHEA Mariam"/>
                <w:sz w:val="22"/>
                <w:szCs w:val="22"/>
              </w:rPr>
              <w:t>վերջնական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նշանակման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վայր</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կհանդիսանա</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Ապրանքների</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առաքման</w:t>
            </w:r>
            <w:proofErr w:type="spellEnd"/>
            <w:r w:rsidRPr="00817ECB">
              <w:rPr>
                <w:rFonts w:ascii="GHEA Mariam" w:hAnsi="GHEA Mariam"/>
                <w:sz w:val="22"/>
                <w:szCs w:val="22"/>
              </w:rPr>
              <w:t xml:space="preserve"> </w:t>
            </w:r>
            <w:proofErr w:type="spellStart"/>
            <w:r w:rsidRPr="00817ECB">
              <w:rPr>
                <w:rFonts w:ascii="GHEA Mariam" w:hAnsi="GHEA Mariam"/>
                <w:b/>
                <w:sz w:val="22"/>
                <w:szCs w:val="22"/>
              </w:rPr>
              <w:t>վերջնական</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նշանակման</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վայր</w:t>
            </w:r>
            <w:r w:rsidR="00920913" w:rsidRPr="00817ECB">
              <w:rPr>
                <w:rFonts w:ascii="GHEA Mariam" w:hAnsi="GHEA Mariam"/>
                <w:b/>
                <w:sz w:val="22"/>
                <w:szCs w:val="22"/>
              </w:rPr>
              <w:t>եր</w:t>
            </w:r>
            <w:r w:rsidRPr="00817ECB">
              <w:rPr>
                <w:rFonts w:ascii="GHEA Mariam" w:hAnsi="GHEA Mariam"/>
                <w:b/>
                <w:sz w:val="22"/>
                <w:szCs w:val="22"/>
              </w:rPr>
              <w:t>ը</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Ծրագրի</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վայրը</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ինչպես</w:t>
            </w:r>
            <w:proofErr w:type="spellEnd"/>
            <w:r w:rsidRPr="00817ECB">
              <w:rPr>
                <w:rFonts w:ascii="GHEA Mariam" w:hAnsi="GHEA Mariam"/>
                <w:b/>
                <w:sz w:val="22"/>
                <w:szCs w:val="22"/>
              </w:rPr>
              <w:t xml:space="preserve"> </w:t>
            </w:r>
            <w:proofErr w:type="spellStart"/>
            <w:r w:rsidRPr="00817ECB">
              <w:rPr>
                <w:rFonts w:ascii="GHEA Mariam" w:hAnsi="GHEA Mariam"/>
                <w:b/>
                <w:sz w:val="22"/>
                <w:szCs w:val="22"/>
              </w:rPr>
              <w:t>նշված</w:t>
            </w:r>
            <w:proofErr w:type="spellEnd"/>
            <w:r w:rsidRPr="00817ECB">
              <w:rPr>
                <w:rFonts w:ascii="GHEA Mariam" w:hAnsi="GHEA Mariam"/>
                <w:b/>
                <w:sz w:val="22"/>
                <w:szCs w:val="22"/>
              </w:rPr>
              <w:t xml:space="preserve"> է ՊԸՊ 1.1 (կ) </w:t>
            </w:r>
            <w:proofErr w:type="spellStart"/>
            <w:r w:rsidRPr="00817ECB">
              <w:rPr>
                <w:rFonts w:ascii="GHEA Mariam" w:hAnsi="GHEA Mariam"/>
                <w:b/>
                <w:sz w:val="22"/>
                <w:szCs w:val="22"/>
              </w:rPr>
              <w:t>կետում</w:t>
            </w:r>
            <w:proofErr w:type="spellEnd"/>
            <w:r w:rsidRPr="00817ECB">
              <w:rPr>
                <w:rFonts w:ascii="GHEA Mariam" w:hAnsi="GHEA Mariam"/>
                <w:b/>
                <w:sz w:val="22"/>
                <w:szCs w:val="22"/>
              </w:rPr>
              <w:t>:</w:t>
            </w:r>
          </w:p>
          <w:p w14:paraId="365C591F" w14:textId="77777777" w:rsidR="004A20D7" w:rsidRPr="00817ECB" w:rsidRDefault="004A20D7" w:rsidP="004A20D7">
            <w:pPr>
              <w:tabs>
                <w:tab w:val="right" w:pos="7164"/>
              </w:tabs>
              <w:jc w:val="both"/>
              <w:rPr>
                <w:rFonts w:ascii="GHEA Mariam" w:hAnsi="GHEA Mariam"/>
                <w:sz w:val="22"/>
                <w:szCs w:val="22"/>
              </w:rPr>
            </w:pPr>
          </w:p>
        </w:tc>
      </w:tr>
      <w:tr w:rsidR="00A00E62" w:rsidRPr="005C2424" w14:paraId="40DCC93C" w14:textId="77777777" w:rsidTr="00817ECB">
        <w:trPr>
          <w:cantSplit/>
        </w:trPr>
        <w:tc>
          <w:tcPr>
            <w:tcW w:w="1728" w:type="dxa"/>
          </w:tcPr>
          <w:p w14:paraId="4CFE154C" w14:textId="77777777" w:rsidR="00A00E62" w:rsidRPr="00817ECB" w:rsidRDefault="00FD52BC" w:rsidP="00264C0A">
            <w:pPr>
              <w:spacing w:after="200"/>
              <w:rPr>
                <w:rFonts w:ascii="GHEA Mariam" w:hAnsi="GHEA Mariam"/>
                <w:b/>
                <w:sz w:val="22"/>
                <w:szCs w:val="22"/>
              </w:rPr>
            </w:pPr>
            <w:r w:rsidRPr="00817ECB">
              <w:rPr>
                <w:rFonts w:ascii="GHEA Mariam" w:hAnsi="GHEA Mariam"/>
                <w:b/>
                <w:sz w:val="22"/>
                <w:szCs w:val="22"/>
              </w:rPr>
              <w:t>ՊԸՊ</w:t>
            </w:r>
            <w:r w:rsidR="00A00E62" w:rsidRPr="00817ECB">
              <w:rPr>
                <w:rFonts w:ascii="GHEA Mariam" w:hAnsi="GHEA Mariam"/>
                <w:b/>
                <w:sz w:val="22"/>
                <w:szCs w:val="22"/>
              </w:rPr>
              <w:t>28.5</w:t>
            </w:r>
          </w:p>
        </w:tc>
        <w:tc>
          <w:tcPr>
            <w:tcW w:w="7380" w:type="dxa"/>
          </w:tcPr>
          <w:p w14:paraId="4A83E45E" w14:textId="0D12B3D3" w:rsidR="00A00E62" w:rsidRPr="00817ECB" w:rsidRDefault="006A56BC" w:rsidP="00FA2753">
            <w:pPr>
              <w:tabs>
                <w:tab w:val="right" w:pos="7164"/>
              </w:tabs>
              <w:spacing w:after="200"/>
              <w:rPr>
                <w:rFonts w:ascii="GHEA Mariam" w:hAnsi="GHEA Mariam"/>
                <w:sz w:val="22"/>
                <w:szCs w:val="22"/>
                <w:u w:val="single"/>
              </w:rPr>
            </w:pPr>
            <w:proofErr w:type="spellStart"/>
            <w:r w:rsidRPr="00817ECB">
              <w:rPr>
                <w:rFonts w:ascii="GHEA Mariam" w:hAnsi="GHEA Mariam"/>
                <w:sz w:val="22"/>
                <w:szCs w:val="22"/>
              </w:rPr>
              <w:t>Վերանորոգման</w:t>
            </w:r>
            <w:proofErr w:type="spellEnd"/>
            <w:r w:rsidRPr="00817ECB">
              <w:rPr>
                <w:rFonts w:ascii="GHEA Mariam" w:hAnsi="GHEA Mariam"/>
                <w:sz w:val="22"/>
                <w:szCs w:val="22"/>
              </w:rPr>
              <w:t xml:space="preserve"> և </w:t>
            </w:r>
            <w:proofErr w:type="spellStart"/>
            <w:r w:rsidRPr="00817ECB">
              <w:rPr>
                <w:rFonts w:ascii="GHEA Mariam" w:hAnsi="GHEA Mariam"/>
                <w:sz w:val="22"/>
                <w:szCs w:val="22"/>
              </w:rPr>
              <w:t>փոխարինման</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ժամանակահատվածը</w:t>
            </w:r>
            <w:proofErr w:type="spellEnd"/>
            <w:r w:rsidRPr="00817ECB">
              <w:rPr>
                <w:rFonts w:ascii="GHEA Mariam" w:hAnsi="GHEA Mariam"/>
                <w:sz w:val="22"/>
                <w:szCs w:val="22"/>
              </w:rPr>
              <w:t xml:space="preserve"> </w:t>
            </w:r>
            <w:proofErr w:type="spellStart"/>
            <w:r w:rsidRPr="00817ECB">
              <w:rPr>
                <w:rFonts w:ascii="GHEA Mariam" w:hAnsi="GHEA Mariam"/>
                <w:sz w:val="22"/>
                <w:szCs w:val="22"/>
              </w:rPr>
              <w:t>կկազմի</w:t>
            </w:r>
            <w:proofErr w:type="spellEnd"/>
            <w:r w:rsidR="00057714" w:rsidRPr="00817ECB">
              <w:rPr>
                <w:rFonts w:ascii="GHEA Mariam" w:hAnsi="GHEA Mariam"/>
                <w:sz w:val="22"/>
                <w:szCs w:val="22"/>
              </w:rPr>
              <w:t xml:space="preserve">.  </w:t>
            </w:r>
            <w:r w:rsidR="00057714" w:rsidRPr="00817ECB">
              <w:rPr>
                <w:rFonts w:ascii="GHEA Mariam" w:hAnsi="GHEA Mariam"/>
                <w:b/>
                <w:i/>
                <w:sz w:val="22"/>
                <w:szCs w:val="22"/>
              </w:rPr>
              <w:t xml:space="preserve"> </w:t>
            </w:r>
            <w:r w:rsidR="005C2424" w:rsidRPr="005C2424">
              <w:rPr>
                <w:rFonts w:ascii="GHEA Mariam" w:hAnsi="GHEA Mariam"/>
                <w:b/>
                <w:iCs/>
                <w:sz w:val="22"/>
                <w:szCs w:val="22"/>
              </w:rPr>
              <w:t xml:space="preserve">30 </w:t>
            </w:r>
            <w:r w:rsidR="005C2424" w:rsidRPr="005C2424">
              <w:rPr>
                <w:rFonts w:ascii="GHEA Mariam" w:hAnsi="GHEA Mariam"/>
                <w:b/>
                <w:iCs/>
                <w:sz w:val="22"/>
                <w:szCs w:val="22"/>
                <w:lang w:val="hy-AM"/>
              </w:rPr>
              <w:t>օրացուցային</w:t>
            </w:r>
            <w:r w:rsidR="00057714" w:rsidRPr="00817ECB">
              <w:rPr>
                <w:rFonts w:ascii="GHEA Mariam" w:hAnsi="GHEA Mariam"/>
                <w:b/>
                <w:iCs/>
                <w:sz w:val="22"/>
                <w:szCs w:val="22"/>
              </w:rPr>
              <w:t xml:space="preserve"> </w:t>
            </w:r>
            <w:proofErr w:type="spellStart"/>
            <w:r w:rsidR="00057714" w:rsidRPr="00817ECB">
              <w:rPr>
                <w:rFonts w:ascii="GHEA Mariam" w:hAnsi="GHEA Mariam"/>
                <w:b/>
                <w:iCs/>
                <w:sz w:val="22"/>
                <w:szCs w:val="22"/>
              </w:rPr>
              <w:t>օր</w:t>
            </w:r>
            <w:proofErr w:type="spellEnd"/>
          </w:p>
        </w:tc>
      </w:tr>
    </w:tbl>
    <w:p w14:paraId="7120C987" w14:textId="77777777" w:rsidR="009D1B2B" w:rsidRPr="00FF7ABF" w:rsidRDefault="009D1B2B" w:rsidP="009D1B2B">
      <w:pPr>
        <w:rPr>
          <w:rFonts w:ascii="GHEA Mariam" w:hAnsi="GHEA Mariam"/>
        </w:rPr>
      </w:pPr>
    </w:p>
    <w:p w14:paraId="11E02BDE" w14:textId="77777777" w:rsidR="009D1B2B" w:rsidRPr="00FF7ABF" w:rsidRDefault="009D1B2B" w:rsidP="009D1B2B">
      <w:pPr>
        <w:rPr>
          <w:rFonts w:ascii="GHEA Mariam" w:hAnsi="GHEA Mariam"/>
        </w:rPr>
      </w:pPr>
    </w:p>
    <w:p w14:paraId="5FFFA5CF" w14:textId="77777777" w:rsidR="00D83D39" w:rsidRPr="00817ECB" w:rsidRDefault="00D83D39" w:rsidP="00057714">
      <w:pPr>
        <w:numPr>
          <w:ilvl w:val="12"/>
          <w:numId w:val="0"/>
        </w:numPr>
        <w:spacing w:after="200"/>
        <w:jc w:val="center"/>
        <w:rPr>
          <w:rFonts w:ascii="GHEA Mariam" w:hAnsi="GHEA Mariam"/>
          <w:b/>
          <w:sz w:val="28"/>
        </w:rPr>
        <w:sectPr w:rsidR="00D83D39" w:rsidRPr="00817ECB" w:rsidSect="007F3209">
          <w:headerReference w:type="even" r:id="rId53"/>
          <w:headerReference w:type="default" r:id="rId54"/>
          <w:pgSz w:w="12240" w:h="15840" w:code="1"/>
          <w:pgMar w:top="1440" w:right="1183" w:bottom="1440" w:left="1800" w:header="720" w:footer="720" w:gutter="0"/>
          <w:paperSrc w:first="15" w:other="15"/>
          <w:cols w:space="720"/>
          <w:titlePg/>
          <w:docGrid w:linePitch="360"/>
        </w:sectPr>
      </w:pPr>
    </w:p>
    <w:p w14:paraId="32811E8A" w14:textId="77777777" w:rsidR="00D158D0" w:rsidRDefault="00057714" w:rsidP="00057714">
      <w:pPr>
        <w:numPr>
          <w:ilvl w:val="12"/>
          <w:numId w:val="0"/>
        </w:numPr>
        <w:spacing w:after="200"/>
        <w:jc w:val="center"/>
        <w:rPr>
          <w:rFonts w:ascii="GHEA Mariam" w:hAnsi="GHEA Mariam"/>
        </w:rPr>
      </w:pPr>
      <w:r w:rsidRPr="00817ECB">
        <w:rPr>
          <w:rFonts w:ascii="GHEA Mariam" w:hAnsi="GHEA Mariam"/>
          <w:b/>
        </w:rPr>
        <w:lastRenderedPageBreak/>
        <w:t>ՀԱՅՏԵՐԻ ՆԵՐԿԱՅԱՑՄԱՆ ՀՐԱՎԵՐ (IFB)</w:t>
      </w:r>
      <w:r w:rsidRPr="00817ECB">
        <w:rPr>
          <w:rFonts w:ascii="GHEA Mariam" w:hAnsi="GHEA Mariam"/>
        </w:rPr>
        <w:t xml:space="preserve"> </w:t>
      </w:r>
    </w:p>
    <w:p w14:paraId="4BE84707" w14:textId="77777777" w:rsidR="00364065" w:rsidRDefault="00364065" w:rsidP="00057714">
      <w:pPr>
        <w:numPr>
          <w:ilvl w:val="12"/>
          <w:numId w:val="0"/>
        </w:numPr>
        <w:spacing w:after="200"/>
        <w:jc w:val="center"/>
        <w:rPr>
          <w:rFonts w:ascii="GHEA Mariam" w:hAnsi="GHEA Mariam"/>
        </w:rPr>
      </w:pPr>
    </w:p>
    <w:p w14:paraId="36DDE792" w14:textId="77777777" w:rsidR="00057714" w:rsidRPr="00817ECB" w:rsidRDefault="00057714" w:rsidP="00057714">
      <w:pPr>
        <w:numPr>
          <w:ilvl w:val="12"/>
          <w:numId w:val="0"/>
        </w:numPr>
        <w:spacing w:after="200"/>
        <w:jc w:val="center"/>
        <w:rPr>
          <w:rFonts w:ascii="GHEA Mariam" w:hAnsi="GHEA Mariam"/>
          <w:b/>
          <w:spacing w:val="-2"/>
        </w:rPr>
      </w:pPr>
      <w:proofErr w:type="spellStart"/>
      <w:r w:rsidRPr="00817ECB">
        <w:rPr>
          <w:rFonts w:ascii="GHEA Mariam" w:hAnsi="GHEA Mariam"/>
          <w:b/>
          <w:spacing w:val="-2"/>
        </w:rPr>
        <w:t>Հայաստանի</w:t>
      </w:r>
      <w:proofErr w:type="spellEnd"/>
      <w:r w:rsidRPr="00817ECB">
        <w:rPr>
          <w:rFonts w:ascii="GHEA Mariam" w:hAnsi="GHEA Mariam"/>
          <w:b/>
          <w:spacing w:val="-2"/>
        </w:rPr>
        <w:t xml:space="preserve"> </w:t>
      </w:r>
      <w:proofErr w:type="spellStart"/>
      <w:r w:rsidRPr="00817ECB">
        <w:rPr>
          <w:rFonts w:ascii="GHEA Mariam" w:hAnsi="GHEA Mariam"/>
          <w:b/>
          <w:spacing w:val="-2"/>
        </w:rPr>
        <w:t>Հանրապետություն</w:t>
      </w:r>
      <w:proofErr w:type="spellEnd"/>
      <w:r w:rsidRPr="00FF7ABF">
        <w:rPr>
          <w:rFonts w:ascii="GHEA Mariam" w:hAnsi="GHEA Mariam"/>
          <w:b/>
          <w:bCs/>
          <w:spacing w:val="-2"/>
          <w:szCs w:val="24"/>
        </w:rPr>
        <w:t xml:space="preserve"> </w:t>
      </w:r>
    </w:p>
    <w:p w14:paraId="7A09970A" w14:textId="4E7241CF" w:rsidR="00AF0C2D" w:rsidRPr="00FF7ABF" w:rsidRDefault="002126A0" w:rsidP="00AF0C2D">
      <w:pPr>
        <w:keepNext/>
        <w:keepLines/>
        <w:tabs>
          <w:tab w:val="left" w:pos="-720"/>
        </w:tabs>
        <w:suppressAutoHyphens/>
        <w:spacing w:after="120"/>
        <w:jc w:val="center"/>
        <w:rPr>
          <w:rFonts w:ascii="GHEA Mariam" w:hAnsi="GHEA Mariam"/>
          <w:b/>
          <w:bCs/>
          <w:szCs w:val="24"/>
          <w:lang w:val="hy-AM"/>
        </w:rPr>
      </w:pPr>
      <w:r w:rsidRPr="00FF7ABF">
        <w:rPr>
          <w:rFonts w:ascii="GHEA Mariam" w:hAnsi="GHEA Mariam" w:cs="Arial"/>
          <w:b/>
          <w:color w:val="000000"/>
          <w:spacing w:val="-2"/>
          <w:sz w:val="22"/>
          <w:szCs w:val="22"/>
        </w:rPr>
        <w:t>ՊԵՏԱԿԱՆ</w:t>
      </w:r>
      <w:r w:rsidRPr="00FF7ABF">
        <w:rPr>
          <w:rFonts w:ascii="Calibri" w:hAnsi="Calibri" w:cs="Calibri"/>
          <w:b/>
          <w:color w:val="000000"/>
          <w:spacing w:val="-2"/>
          <w:sz w:val="22"/>
          <w:szCs w:val="22"/>
        </w:rPr>
        <w:t> </w:t>
      </w:r>
      <w:r w:rsidRPr="00FF7ABF">
        <w:rPr>
          <w:rFonts w:ascii="GHEA Mariam" w:hAnsi="GHEA Mariam" w:cs="Arial"/>
          <w:b/>
          <w:color w:val="000000"/>
          <w:spacing w:val="-2"/>
          <w:sz w:val="22"/>
          <w:szCs w:val="22"/>
        </w:rPr>
        <w:t>ՀԱՏՎԱԾԻ</w:t>
      </w:r>
      <w:r w:rsidRPr="00FF7ABF">
        <w:rPr>
          <w:rFonts w:ascii="Calibri" w:hAnsi="Calibri" w:cs="Calibri"/>
          <w:b/>
          <w:color w:val="000000"/>
          <w:spacing w:val="-2"/>
          <w:sz w:val="22"/>
          <w:szCs w:val="22"/>
        </w:rPr>
        <w:t> </w:t>
      </w:r>
      <w:r w:rsidRPr="00FF7ABF">
        <w:rPr>
          <w:rFonts w:ascii="GHEA Mariam" w:hAnsi="GHEA Mariam" w:cs="Arial"/>
          <w:b/>
          <w:color w:val="000000"/>
          <w:spacing w:val="-2"/>
          <w:sz w:val="22"/>
          <w:szCs w:val="22"/>
        </w:rPr>
        <w:t>ԱՐԴԻԱԿԱՆԱՑՄԱՆ</w:t>
      </w:r>
      <w:r w:rsidRPr="00FF7ABF">
        <w:rPr>
          <w:rFonts w:ascii="Calibri" w:hAnsi="Calibri" w:cs="Calibri"/>
          <w:b/>
          <w:color w:val="000000"/>
          <w:spacing w:val="-2"/>
          <w:sz w:val="22"/>
          <w:szCs w:val="22"/>
        </w:rPr>
        <w:t> </w:t>
      </w:r>
      <w:r w:rsidRPr="00FF7ABF">
        <w:rPr>
          <w:rFonts w:ascii="GHEA Mariam" w:hAnsi="GHEA Mariam" w:cs="Arial"/>
          <w:b/>
          <w:color w:val="000000"/>
          <w:spacing w:val="-2"/>
          <w:sz w:val="22"/>
          <w:szCs w:val="22"/>
        </w:rPr>
        <w:t>ԵՐՐՈՐԴ</w:t>
      </w:r>
      <w:r w:rsidRPr="00FF7ABF">
        <w:rPr>
          <w:rFonts w:ascii="Calibri" w:hAnsi="Calibri" w:cs="Calibri"/>
          <w:b/>
          <w:color w:val="000000"/>
          <w:spacing w:val="-2"/>
          <w:sz w:val="22"/>
          <w:szCs w:val="22"/>
        </w:rPr>
        <w:t> </w:t>
      </w:r>
      <w:r w:rsidRPr="00FF7ABF">
        <w:rPr>
          <w:rFonts w:ascii="GHEA Mariam" w:hAnsi="GHEA Mariam" w:cs="Arial"/>
          <w:b/>
          <w:color w:val="000000"/>
          <w:spacing w:val="-2"/>
          <w:sz w:val="22"/>
          <w:szCs w:val="22"/>
        </w:rPr>
        <w:t>ԾՐԱԳԻՐ</w:t>
      </w:r>
    </w:p>
    <w:p w14:paraId="5CF45404" w14:textId="6E40FE8C" w:rsidR="00AF0C2D" w:rsidRPr="00817ECB" w:rsidRDefault="00AB5A92" w:rsidP="00817ECB">
      <w:pPr>
        <w:spacing w:after="120"/>
        <w:jc w:val="center"/>
        <w:rPr>
          <w:rFonts w:ascii="GHEA Mariam" w:hAnsi="GHEA Mariam"/>
          <w:b/>
          <w:lang w:val="hy-AM"/>
        </w:rPr>
      </w:pPr>
      <w:proofErr w:type="spellStart"/>
      <w:r w:rsidRPr="00817ECB">
        <w:rPr>
          <w:rFonts w:ascii="GHEA Mariam" w:hAnsi="GHEA Mariam"/>
          <w:b/>
          <w:sz w:val="28"/>
        </w:rPr>
        <w:t>Վարկ</w:t>
      </w:r>
      <w:proofErr w:type="spellEnd"/>
      <w:r w:rsidR="002126A0" w:rsidRPr="00FF7ABF">
        <w:rPr>
          <w:rFonts w:ascii="Calibri" w:hAnsi="Calibri" w:cs="Calibri"/>
          <w:b/>
          <w:color w:val="000000"/>
          <w:sz w:val="22"/>
          <w:szCs w:val="22"/>
        </w:rPr>
        <w:t> </w:t>
      </w:r>
      <w:r w:rsidR="00AF0C2D" w:rsidRPr="00817ECB">
        <w:rPr>
          <w:rFonts w:ascii="GHEA Mariam" w:hAnsi="GHEA Mariam"/>
          <w:b/>
          <w:lang w:val="hy-AM"/>
        </w:rPr>
        <w:t>No</w:t>
      </w:r>
      <w:r w:rsidR="002126A0" w:rsidRPr="00FF7ABF">
        <w:rPr>
          <w:rFonts w:ascii="GHEA Mariam" w:hAnsi="GHEA Mariam"/>
          <w:b/>
          <w:color w:val="000000"/>
          <w:sz w:val="22"/>
          <w:szCs w:val="22"/>
        </w:rPr>
        <w:t>.</w:t>
      </w:r>
      <w:r w:rsidR="002126A0" w:rsidRPr="00FF7ABF">
        <w:rPr>
          <w:rFonts w:ascii="GHEA Mariam" w:hAnsi="GHEA Mariam" w:cs="Arial"/>
          <w:b/>
          <w:color w:val="000000"/>
          <w:sz w:val="22"/>
          <w:szCs w:val="22"/>
        </w:rPr>
        <w:t>՝</w:t>
      </w:r>
      <w:r w:rsidR="002126A0" w:rsidRPr="00FF7ABF">
        <w:rPr>
          <w:rFonts w:ascii="Calibri" w:hAnsi="Calibri" w:cs="Calibri"/>
          <w:b/>
          <w:color w:val="000000"/>
          <w:sz w:val="22"/>
          <w:szCs w:val="22"/>
        </w:rPr>
        <w:t> </w:t>
      </w:r>
      <w:r w:rsidR="002126A0" w:rsidRPr="00FF7ABF">
        <w:rPr>
          <w:rFonts w:ascii="GHEA Mariam" w:hAnsi="GHEA Mariam"/>
          <w:b/>
          <w:color w:val="000000"/>
          <w:sz w:val="22"/>
          <w:szCs w:val="22"/>
        </w:rPr>
        <w:t>8539</w:t>
      </w:r>
      <w:r w:rsidR="00AF0C2D" w:rsidRPr="00817ECB">
        <w:rPr>
          <w:rFonts w:ascii="GHEA Mariam" w:hAnsi="GHEA Mariam"/>
          <w:b/>
          <w:smallCaps/>
          <w:lang w:val="hy-AM"/>
        </w:rPr>
        <w:t>ԱՄ</w:t>
      </w:r>
      <w:r w:rsidR="00AF0C2D" w:rsidRPr="00FF7ABF">
        <w:rPr>
          <w:rFonts w:ascii="GHEA Mariam" w:hAnsi="GHEA Mariam"/>
          <w:b/>
          <w:smallCaps/>
          <w:szCs w:val="24"/>
          <w:lang w:val="hy-AM"/>
        </w:rPr>
        <w:t xml:space="preserve"> </w:t>
      </w:r>
    </w:p>
    <w:p w14:paraId="35CFA266" w14:textId="4D95B169" w:rsidR="00E86AD2" w:rsidRPr="00FF7ABF" w:rsidRDefault="002126A0" w:rsidP="00E86AD2">
      <w:pPr>
        <w:jc w:val="center"/>
        <w:rPr>
          <w:rFonts w:ascii="GHEA Mariam" w:hAnsi="GHEA Mariam" w:cs="Arial"/>
          <w:b/>
          <w:color w:val="000000"/>
          <w:sz w:val="22"/>
          <w:szCs w:val="22"/>
          <w:lang w:val="en"/>
        </w:rPr>
      </w:pPr>
      <w:bookmarkStart w:id="542" w:name="_Hlk98763921"/>
      <w:proofErr w:type="spellStart"/>
      <w:r w:rsidRPr="00FF7ABF">
        <w:rPr>
          <w:rFonts w:ascii="GHEA Mariam" w:hAnsi="GHEA Mariam" w:cs="Arial"/>
          <w:b/>
          <w:color w:val="000000"/>
          <w:sz w:val="22"/>
          <w:szCs w:val="22"/>
          <w:lang w:val="en"/>
        </w:rPr>
        <w:t>Պայմանագրի</w:t>
      </w:r>
      <w:proofErr w:type="spellEnd"/>
      <w:r w:rsidRPr="00FF7ABF">
        <w:rPr>
          <w:rFonts w:ascii="Calibri" w:hAnsi="Calibri" w:cs="Calibri"/>
          <w:b/>
          <w:color w:val="000000"/>
          <w:sz w:val="22"/>
          <w:szCs w:val="22"/>
          <w:lang w:val="en"/>
        </w:rPr>
        <w:t> </w:t>
      </w:r>
      <w:proofErr w:type="spellStart"/>
      <w:r w:rsidRPr="00FF7ABF">
        <w:rPr>
          <w:rFonts w:ascii="GHEA Mariam" w:hAnsi="GHEA Mariam" w:cs="Arial"/>
          <w:b/>
          <w:color w:val="000000"/>
          <w:sz w:val="22"/>
          <w:szCs w:val="22"/>
          <w:lang w:val="en"/>
        </w:rPr>
        <w:t>անվանում</w:t>
      </w:r>
      <w:proofErr w:type="spellEnd"/>
      <w:r w:rsidRPr="00FF7ABF">
        <w:rPr>
          <w:rFonts w:ascii="GHEA Mariam" w:hAnsi="GHEA Mariam" w:cs="Arial"/>
          <w:b/>
          <w:color w:val="000000"/>
          <w:sz w:val="22"/>
          <w:szCs w:val="22"/>
          <w:lang w:val="en"/>
        </w:rPr>
        <w:t>՝</w:t>
      </w:r>
      <w:r w:rsidRPr="00FF7ABF">
        <w:rPr>
          <w:rFonts w:ascii="Calibri" w:hAnsi="Calibri" w:cs="Calibri"/>
          <w:b/>
          <w:color w:val="000000"/>
          <w:sz w:val="22"/>
          <w:szCs w:val="22"/>
          <w:lang w:val="en"/>
        </w:rPr>
        <w:t> </w:t>
      </w:r>
      <w:bookmarkEnd w:id="542"/>
      <w:proofErr w:type="spellStart"/>
      <w:r w:rsidR="00517319" w:rsidRPr="00517319">
        <w:rPr>
          <w:rFonts w:ascii="GHEA Mariam" w:hAnsi="GHEA Mariam" w:cs="Arial"/>
          <w:b/>
          <w:color w:val="000000"/>
          <w:sz w:val="22"/>
          <w:szCs w:val="22"/>
          <w:lang w:val="en"/>
        </w:rPr>
        <w:t>Կառավարական</w:t>
      </w:r>
      <w:proofErr w:type="spellEnd"/>
      <w:r w:rsidR="00517319" w:rsidRPr="00517319">
        <w:rPr>
          <w:rFonts w:ascii="GHEA Mariam" w:hAnsi="GHEA Mariam" w:cs="Arial"/>
          <w:b/>
          <w:color w:val="000000"/>
          <w:sz w:val="22"/>
          <w:szCs w:val="22"/>
          <w:lang w:val="en"/>
        </w:rPr>
        <w:t xml:space="preserve"> </w:t>
      </w:r>
      <w:proofErr w:type="spellStart"/>
      <w:r w:rsidR="00517319" w:rsidRPr="00517319">
        <w:rPr>
          <w:rFonts w:ascii="GHEA Mariam" w:hAnsi="GHEA Mariam" w:cs="Arial"/>
          <w:b/>
          <w:color w:val="000000"/>
          <w:sz w:val="22"/>
          <w:szCs w:val="22"/>
          <w:lang w:val="en"/>
        </w:rPr>
        <w:t>կորպորատիվ</w:t>
      </w:r>
      <w:proofErr w:type="spellEnd"/>
      <w:r w:rsidR="00517319" w:rsidRPr="00517319">
        <w:rPr>
          <w:rFonts w:ascii="GHEA Mariam" w:hAnsi="GHEA Mariam" w:cs="Arial"/>
          <w:b/>
          <w:color w:val="000000"/>
          <w:sz w:val="22"/>
          <w:szCs w:val="22"/>
          <w:lang w:val="en"/>
        </w:rPr>
        <w:t xml:space="preserve"> </w:t>
      </w:r>
      <w:proofErr w:type="spellStart"/>
      <w:r w:rsidR="00517319" w:rsidRPr="00517319">
        <w:rPr>
          <w:rFonts w:ascii="GHEA Mariam" w:hAnsi="GHEA Mariam" w:cs="Arial"/>
          <w:b/>
          <w:color w:val="000000"/>
          <w:sz w:val="22"/>
          <w:szCs w:val="22"/>
          <w:lang w:val="en"/>
        </w:rPr>
        <w:t>ցանցի</w:t>
      </w:r>
      <w:proofErr w:type="spellEnd"/>
      <w:r w:rsidR="00517319" w:rsidRPr="00517319">
        <w:rPr>
          <w:rFonts w:ascii="GHEA Mariam" w:hAnsi="GHEA Mariam" w:cs="Arial"/>
          <w:b/>
          <w:color w:val="000000"/>
          <w:sz w:val="22"/>
          <w:szCs w:val="22"/>
          <w:lang w:val="en"/>
        </w:rPr>
        <w:t xml:space="preserve"> և ՀՀ </w:t>
      </w:r>
      <w:proofErr w:type="spellStart"/>
      <w:r w:rsidR="00517319" w:rsidRPr="00517319">
        <w:rPr>
          <w:rFonts w:ascii="GHEA Mariam" w:hAnsi="GHEA Mariam" w:cs="Arial"/>
          <w:b/>
          <w:color w:val="000000"/>
          <w:sz w:val="22"/>
          <w:szCs w:val="22"/>
          <w:lang w:val="en"/>
        </w:rPr>
        <w:t>վարչապետի</w:t>
      </w:r>
      <w:proofErr w:type="spellEnd"/>
      <w:r w:rsidR="00517319" w:rsidRPr="00517319">
        <w:rPr>
          <w:rFonts w:ascii="GHEA Mariam" w:hAnsi="GHEA Mariam" w:cs="Arial"/>
          <w:b/>
          <w:color w:val="000000"/>
          <w:sz w:val="22"/>
          <w:szCs w:val="22"/>
          <w:lang w:val="en"/>
        </w:rPr>
        <w:t xml:space="preserve"> </w:t>
      </w:r>
      <w:proofErr w:type="spellStart"/>
      <w:r w:rsidR="00517319" w:rsidRPr="00517319">
        <w:rPr>
          <w:rFonts w:ascii="GHEA Mariam" w:hAnsi="GHEA Mariam" w:cs="Arial"/>
          <w:b/>
          <w:color w:val="000000"/>
          <w:sz w:val="22"/>
          <w:szCs w:val="22"/>
          <w:lang w:val="en"/>
        </w:rPr>
        <w:t>աշխատակազմի</w:t>
      </w:r>
      <w:proofErr w:type="spellEnd"/>
      <w:r w:rsidR="00517319" w:rsidRPr="00517319">
        <w:rPr>
          <w:rFonts w:ascii="GHEA Mariam" w:hAnsi="GHEA Mariam" w:cs="Arial"/>
          <w:b/>
          <w:color w:val="000000"/>
          <w:sz w:val="22"/>
          <w:szCs w:val="22"/>
          <w:lang w:val="en"/>
        </w:rPr>
        <w:t xml:space="preserve"> համար </w:t>
      </w:r>
      <w:proofErr w:type="spellStart"/>
      <w:r w:rsidR="00517319" w:rsidRPr="00517319">
        <w:rPr>
          <w:rFonts w:ascii="GHEA Mariam" w:hAnsi="GHEA Mariam" w:cs="Arial"/>
          <w:b/>
          <w:color w:val="000000"/>
          <w:sz w:val="22"/>
          <w:szCs w:val="22"/>
          <w:lang w:val="en"/>
        </w:rPr>
        <w:t>լրացուցիչ</w:t>
      </w:r>
      <w:proofErr w:type="spellEnd"/>
      <w:r w:rsidR="00517319" w:rsidRPr="00517319">
        <w:rPr>
          <w:rFonts w:ascii="GHEA Mariam" w:hAnsi="GHEA Mariam" w:cs="Arial"/>
          <w:b/>
          <w:color w:val="000000"/>
          <w:sz w:val="22"/>
          <w:szCs w:val="22"/>
          <w:lang w:val="en"/>
        </w:rPr>
        <w:t xml:space="preserve"> </w:t>
      </w:r>
      <w:proofErr w:type="spellStart"/>
      <w:r w:rsidR="00517319" w:rsidRPr="00517319">
        <w:rPr>
          <w:rFonts w:ascii="GHEA Mariam" w:hAnsi="GHEA Mariam" w:cs="Arial"/>
          <w:b/>
          <w:color w:val="000000"/>
          <w:sz w:val="22"/>
          <w:szCs w:val="22"/>
          <w:lang w:val="en"/>
        </w:rPr>
        <w:t>սարքավորումների</w:t>
      </w:r>
      <w:proofErr w:type="spellEnd"/>
      <w:r w:rsidR="00E86AD2" w:rsidRPr="00FF7ABF">
        <w:rPr>
          <w:rFonts w:ascii="GHEA Mariam" w:hAnsi="GHEA Mariam" w:cs="Arial"/>
          <w:b/>
          <w:color w:val="000000"/>
          <w:sz w:val="22"/>
          <w:szCs w:val="22"/>
          <w:lang w:val="en"/>
        </w:rPr>
        <w:t xml:space="preserve"> </w:t>
      </w:r>
      <w:proofErr w:type="spellStart"/>
      <w:r w:rsidR="00E86AD2" w:rsidRPr="00FF7ABF">
        <w:rPr>
          <w:rFonts w:ascii="GHEA Mariam" w:hAnsi="GHEA Mariam" w:cs="Arial"/>
          <w:b/>
          <w:color w:val="000000"/>
          <w:sz w:val="22"/>
          <w:szCs w:val="22"/>
          <w:lang w:val="en"/>
        </w:rPr>
        <w:t>ձեռքբերում</w:t>
      </w:r>
      <w:proofErr w:type="spellEnd"/>
    </w:p>
    <w:p w14:paraId="7995F985" w14:textId="77777777" w:rsidR="00E86AD2" w:rsidRPr="00817ECB" w:rsidRDefault="00E86AD2" w:rsidP="00E86AD2">
      <w:pPr>
        <w:jc w:val="center"/>
        <w:rPr>
          <w:rFonts w:ascii="GHEA Mariam" w:hAnsi="GHEA Mariam" w:cs="Arial"/>
          <w:b/>
          <w:color w:val="000000"/>
          <w:sz w:val="22"/>
          <w:szCs w:val="22"/>
          <w:lang w:val="en"/>
        </w:rPr>
      </w:pPr>
      <w:r w:rsidRPr="00817ECB">
        <w:rPr>
          <w:rFonts w:ascii="GHEA Mariam" w:hAnsi="GHEA Mariam" w:cs="Arial"/>
          <w:b/>
          <w:color w:val="000000"/>
          <w:sz w:val="22"/>
          <w:szCs w:val="22"/>
          <w:lang w:val="en"/>
        </w:rPr>
        <w:t xml:space="preserve">ԱՄՄ No: </w:t>
      </w:r>
      <w:r w:rsidRPr="00FF7ABF">
        <w:rPr>
          <w:rFonts w:ascii="GHEA Mariam" w:hAnsi="GHEA Mariam" w:cs="Arial"/>
          <w:b/>
          <w:color w:val="000000"/>
          <w:sz w:val="22"/>
          <w:szCs w:val="22"/>
          <w:lang w:val="en"/>
        </w:rPr>
        <w:t>PSMP3-GO-2-2-29</w:t>
      </w:r>
    </w:p>
    <w:p w14:paraId="4EF202E8" w14:textId="77777777" w:rsidR="00AF0C2D" w:rsidRPr="00FF7ABF" w:rsidRDefault="00AF0C2D" w:rsidP="00057714">
      <w:pPr>
        <w:jc w:val="center"/>
        <w:rPr>
          <w:rFonts w:ascii="GHEA Mariam" w:hAnsi="GHEA Mariam"/>
          <w:b/>
          <w:bCs/>
          <w:szCs w:val="24"/>
          <w:lang w:val="hy-AM"/>
        </w:rPr>
      </w:pPr>
    </w:p>
    <w:p w14:paraId="35664C82" w14:textId="09566652" w:rsidR="00057714" w:rsidRPr="00817ECB" w:rsidRDefault="00057714" w:rsidP="00CB62C5">
      <w:pPr>
        <w:jc w:val="both"/>
        <w:rPr>
          <w:rFonts w:ascii="GHEA Mariam" w:hAnsi="GHEA Mariam"/>
          <w:spacing w:val="-2"/>
          <w:sz w:val="22"/>
          <w:szCs w:val="22"/>
          <w:lang w:val="hy-AM"/>
        </w:rPr>
      </w:pPr>
      <w:r w:rsidRPr="00FF7ABF">
        <w:rPr>
          <w:rFonts w:ascii="GHEA Mariam" w:hAnsi="GHEA Mariam" w:cs="Times Armenian"/>
          <w:spacing w:val="-2"/>
          <w:szCs w:val="24"/>
          <w:lang w:val="hy-AM"/>
        </w:rPr>
        <w:t>1</w:t>
      </w:r>
      <w:r w:rsidRPr="00817ECB">
        <w:rPr>
          <w:rFonts w:ascii="GHEA Mariam" w:hAnsi="GHEA Mariam"/>
          <w:spacing w:val="-2"/>
          <w:lang w:val="hy-AM"/>
        </w:rPr>
        <w:t xml:space="preserve">.  </w:t>
      </w:r>
      <w:r w:rsidRPr="00817ECB">
        <w:rPr>
          <w:rFonts w:ascii="GHEA Mariam" w:hAnsi="GHEA Mariam"/>
          <w:spacing w:val="-2"/>
          <w:sz w:val="22"/>
          <w:szCs w:val="22"/>
          <w:lang w:val="hy-AM"/>
        </w:rPr>
        <w:t xml:space="preserve">Հայաստանի Հանրապետությունը վարկ է ստացել Վերակառուցման եւ զարգացման միջազգային բանկից </w:t>
      </w:r>
      <w:bookmarkStart w:id="543" w:name="_Hlk98762975"/>
      <w:r w:rsidRPr="00817ECB">
        <w:rPr>
          <w:rFonts w:ascii="GHEA Mariam" w:hAnsi="GHEA Mariam"/>
          <w:spacing w:val="-2"/>
          <w:sz w:val="22"/>
          <w:szCs w:val="22"/>
          <w:lang w:val="hy-AM"/>
        </w:rPr>
        <w:t>«</w:t>
      </w:r>
      <w:r w:rsidR="002126A0" w:rsidRPr="00FF7ABF">
        <w:rPr>
          <w:rFonts w:ascii="GHEA Mariam" w:hAnsi="GHEA Mariam"/>
          <w:spacing w:val="-2"/>
          <w:sz w:val="22"/>
          <w:szCs w:val="22"/>
          <w:lang w:val="hy-AM"/>
        </w:rPr>
        <w:t>Պետական հատվածի արդիականացման երրորդ ծրագրի»</w:t>
      </w:r>
      <w:bookmarkEnd w:id="543"/>
      <w:r w:rsidRPr="00817ECB">
        <w:rPr>
          <w:rFonts w:ascii="GHEA Mariam" w:hAnsi="GHEA Mariam"/>
          <w:spacing w:val="-2"/>
          <w:sz w:val="22"/>
          <w:szCs w:val="22"/>
          <w:lang w:val="hy-AM"/>
        </w:rPr>
        <w:t xml:space="preserve"> ֆինանսավորման համար, եւ նպատակ ունի օգտագործել այս վարկային միջոցների մի մասը</w:t>
      </w:r>
      <w:r w:rsidR="002E7142" w:rsidRPr="00817ECB">
        <w:rPr>
          <w:rFonts w:ascii="GHEA Mariam" w:hAnsi="GHEA Mariam"/>
          <w:spacing w:val="-2"/>
          <w:sz w:val="22"/>
          <w:szCs w:val="22"/>
          <w:lang w:val="hy-AM"/>
        </w:rPr>
        <w:t xml:space="preserve"> </w:t>
      </w:r>
      <w:r w:rsidR="00517319" w:rsidRPr="00517319">
        <w:rPr>
          <w:rFonts w:ascii="GHEA Mariam" w:hAnsi="GHEA Mariam"/>
          <w:spacing w:val="-2"/>
          <w:sz w:val="22"/>
          <w:szCs w:val="22"/>
          <w:lang w:val="hy-AM"/>
        </w:rPr>
        <w:t>Կառավարական կորպորատիվ ցանցի և ՀՀ վարչապետի աշխատակազմի համար լրացուցիչ սարքավորումների</w:t>
      </w:r>
      <w:r w:rsidR="00E86AD2" w:rsidRPr="00FF7ABF">
        <w:rPr>
          <w:rFonts w:ascii="GHEA Mariam" w:hAnsi="GHEA Mariam"/>
          <w:spacing w:val="-2"/>
          <w:sz w:val="22"/>
          <w:szCs w:val="22"/>
          <w:lang w:val="hy-AM"/>
        </w:rPr>
        <w:t xml:space="preserve"> ձեռքբերման համար </w:t>
      </w:r>
      <w:r w:rsidRPr="00817ECB">
        <w:rPr>
          <w:rFonts w:ascii="GHEA Mariam" w:hAnsi="GHEA Mariam"/>
          <w:spacing w:val="-2"/>
          <w:sz w:val="22"/>
          <w:szCs w:val="22"/>
          <w:lang w:val="hy-AM"/>
        </w:rPr>
        <w:t>պայմանագրի շրջանակներում վճարումների իրականացման համար:</w:t>
      </w:r>
      <w:r w:rsidRPr="00FF7ABF">
        <w:rPr>
          <w:rFonts w:ascii="GHEA Mariam" w:hAnsi="GHEA Mariam" w:cs="Times Armenian"/>
          <w:spacing w:val="-2"/>
          <w:sz w:val="22"/>
          <w:szCs w:val="22"/>
          <w:lang w:val="hy-AM"/>
        </w:rPr>
        <w:t xml:space="preserve"> </w:t>
      </w:r>
    </w:p>
    <w:p w14:paraId="3091E2FB" w14:textId="77777777" w:rsidR="00057714" w:rsidRPr="00817ECB" w:rsidRDefault="00057714" w:rsidP="00817ECB">
      <w:pPr>
        <w:pStyle w:val="BankNormal"/>
        <w:tabs>
          <w:tab w:val="left" w:pos="450"/>
        </w:tabs>
        <w:spacing w:after="0"/>
        <w:jc w:val="both"/>
        <w:rPr>
          <w:rFonts w:ascii="GHEA Mariam" w:hAnsi="GHEA Mariam"/>
          <w:spacing w:val="-2"/>
          <w:sz w:val="22"/>
          <w:szCs w:val="22"/>
          <w:lang w:val="hy-AM"/>
        </w:rPr>
      </w:pPr>
    </w:p>
    <w:p w14:paraId="67BD8329" w14:textId="18CB43F3" w:rsidR="00057714" w:rsidRPr="00817ECB" w:rsidRDefault="00057714" w:rsidP="00CB62C5">
      <w:pPr>
        <w:jc w:val="both"/>
        <w:rPr>
          <w:rFonts w:ascii="GHEA Mariam" w:hAnsi="GHEA Mariam"/>
          <w:spacing w:val="-2"/>
          <w:sz w:val="22"/>
          <w:szCs w:val="22"/>
          <w:lang w:val="hy-AM"/>
        </w:rPr>
      </w:pPr>
      <w:r w:rsidRPr="00FF7ABF">
        <w:rPr>
          <w:rFonts w:ascii="GHEA Mariam" w:hAnsi="GHEA Mariam" w:cs="Times Armenian"/>
          <w:spacing w:val="-2"/>
          <w:sz w:val="22"/>
          <w:szCs w:val="22"/>
          <w:lang w:val="hy-AM"/>
        </w:rPr>
        <w:t xml:space="preserve">2. </w:t>
      </w:r>
      <w:r w:rsidRPr="00817ECB">
        <w:rPr>
          <w:rFonts w:ascii="GHEA Mariam" w:hAnsi="GHEA Mariam"/>
          <w:spacing w:val="-2"/>
          <w:sz w:val="22"/>
          <w:szCs w:val="22"/>
          <w:lang w:val="hy-AM"/>
        </w:rPr>
        <w:t>ՀՀ</w:t>
      </w:r>
      <w:r w:rsidRPr="00FF7ABF">
        <w:rPr>
          <w:rFonts w:ascii="GHEA Mariam" w:hAnsi="GHEA Mariam" w:cs="Times Armenian"/>
          <w:spacing w:val="-2"/>
          <w:sz w:val="22"/>
          <w:szCs w:val="22"/>
          <w:lang w:val="hy-AM"/>
        </w:rPr>
        <w:t xml:space="preserve"> </w:t>
      </w:r>
      <w:r w:rsidR="00AF0C2D" w:rsidRPr="00817ECB">
        <w:rPr>
          <w:rFonts w:ascii="GHEA Mariam" w:hAnsi="GHEA Mariam"/>
          <w:spacing w:val="-2"/>
          <w:sz w:val="22"/>
          <w:szCs w:val="22"/>
          <w:lang w:val="hy-AM"/>
        </w:rPr>
        <w:t>վարչապետի</w:t>
      </w:r>
      <w:r w:rsidR="00AF0C2D" w:rsidRPr="00FF7ABF">
        <w:rPr>
          <w:rFonts w:ascii="GHEA Mariam" w:hAnsi="GHEA Mariam" w:cs="Times Armenian"/>
          <w:spacing w:val="-2"/>
          <w:sz w:val="22"/>
          <w:szCs w:val="22"/>
          <w:lang w:val="hy-AM"/>
        </w:rPr>
        <w:t xml:space="preserve"> </w:t>
      </w:r>
      <w:r w:rsidR="00AF0C2D" w:rsidRPr="00817ECB">
        <w:rPr>
          <w:rFonts w:ascii="GHEA Mariam" w:hAnsi="GHEA Mariam"/>
          <w:spacing w:val="-2"/>
          <w:sz w:val="22"/>
          <w:szCs w:val="22"/>
          <w:lang w:val="hy-AM"/>
        </w:rPr>
        <w:t>աշխատակազմը</w:t>
      </w:r>
      <w:r w:rsidR="00AF0C2D" w:rsidRPr="00FF7ABF">
        <w:rPr>
          <w:rFonts w:ascii="GHEA Mariam" w:hAnsi="GHEA Mariam" w:cs="Times Armenian"/>
          <w:spacing w:val="-2"/>
          <w:sz w:val="22"/>
          <w:szCs w:val="22"/>
          <w:lang w:val="hy-AM"/>
        </w:rPr>
        <w:t xml:space="preserve"> </w:t>
      </w:r>
      <w:r w:rsidRPr="00817ECB">
        <w:rPr>
          <w:rFonts w:ascii="GHEA Mariam" w:hAnsi="GHEA Mariam"/>
          <w:spacing w:val="-2"/>
          <w:sz w:val="22"/>
          <w:szCs w:val="22"/>
          <w:lang w:val="hy-AM"/>
        </w:rPr>
        <w:t xml:space="preserve">սույնով հրավիրում է պահանջներին համապատասխանող </w:t>
      </w:r>
      <w:r w:rsidRPr="00FF7ABF">
        <w:rPr>
          <w:rFonts w:ascii="GHEA Mariam" w:hAnsi="GHEA Mariam" w:cs="Sylfaen"/>
          <w:spacing w:val="-2"/>
          <w:sz w:val="22"/>
          <w:szCs w:val="22"/>
          <w:lang w:val="hy-AM"/>
        </w:rPr>
        <w:t>և</w:t>
      </w:r>
      <w:r w:rsidRPr="00817ECB">
        <w:rPr>
          <w:rFonts w:ascii="GHEA Mariam" w:hAnsi="GHEA Mariam"/>
          <w:spacing w:val="-2"/>
          <w:sz w:val="22"/>
          <w:szCs w:val="22"/>
          <w:lang w:val="hy-AM"/>
        </w:rPr>
        <w:t xml:space="preserve"> որակավորված հայտատուներին ներկայացնել հայտեր՝</w:t>
      </w:r>
      <w:r w:rsidR="00517319">
        <w:rPr>
          <w:rFonts w:ascii="GHEA Mariam" w:hAnsi="GHEA Mariam"/>
          <w:spacing w:val="-2"/>
          <w:sz w:val="22"/>
          <w:szCs w:val="22"/>
          <w:lang w:val="hy-AM"/>
        </w:rPr>
        <w:t xml:space="preserve"> </w:t>
      </w:r>
      <w:r w:rsidR="00517319" w:rsidRPr="00517319">
        <w:rPr>
          <w:rFonts w:ascii="GHEA Mariam" w:hAnsi="GHEA Mariam"/>
          <w:spacing w:val="-2"/>
          <w:sz w:val="22"/>
          <w:szCs w:val="22"/>
          <w:lang w:val="hy-AM"/>
        </w:rPr>
        <w:t>Կառավարական կորպորատիվ ցանցի և ՀՀ վարչապետի աշխատակազմի համար լրացուցիչ սարքավորումների</w:t>
      </w:r>
      <w:r w:rsidR="00C92215" w:rsidRPr="00517319">
        <w:rPr>
          <w:rFonts w:ascii="GHEA Mariam" w:hAnsi="GHEA Mariam"/>
          <w:spacing w:val="-2"/>
          <w:sz w:val="22"/>
          <w:szCs w:val="22"/>
          <w:lang w:val="hy-AM"/>
        </w:rPr>
        <w:t xml:space="preserve"> ձեռքբերում</w:t>
      </w:r>
      <w:r w:rsidR="00AF0C2D" w:rsidRPr="00517319">
        <w:rPr>
          <w:rFonts w:ascii="GHEA Mariam" w:hAnsi="GHEA Mariam" w:cs="Times Armenian"/>
          <w:spacing w:val="-2"/>
          <w:sz w:val="22"/>
          <w:szCs w:val="22"/>
          <w:lang w:val="hy-AM"/>
        </w:rPr>
        <w:t xml:space="preserve">, No: </w:t>
      </w:r>
      <w:r w:rsidR="00C92215" w:rsidRPr="00517319">
        <w:rPr>
          <w:rFonts w:ascii="GHEA Mariam" w:hAnsi="GHEA Mariam" w:cs="Times Armenian"/>
          <w:spacing w:val="-2"/>
          <w:sz w:val="22"/>
          <w:szCs w:val="22"/>
          <w:lang w:val="hy-AM"/>
        </w:rPr>
        <w:t xml:space="preserve">PSMP3-GO-2-2-29 </w:t>
      </w:r>
      <w:r w:rsidR="00050E2F" w:rsidRPr="00517319">
        <w:rPr>
          <w:rFonts w:ascii="GHEA Mariam" w:hAnsi="GHEA Mariam"/>
          <w:sz w:val="22"/>
          <w:szCs w:val="22"/>
          <w:lang w:val="hy-AM"/>
        </w:rPr>
        <w:t>ազգային մրցույթի</w:t>
      </w:r>
      <w:r w:rsidR="002E7142" w:rsidRPr="00817ECB">
        <w:rPr>
          <w:rFonts w:ascii="GHEA Mariam" w:hAnsi="GHEA Mariam"/>
          <w:sz w:val="22"/>
          <w:szCs w:val="22"/>
          <w:lang w:val="hy-AM"/>
        </w:rPr>
        <w:t xml:space="preserve"> </w:t>
      </w:r>
      <w:r w:rsidRPr="00817ECB">
        <w:rPr>
          <w:rFonts w:ascii="GHEA Mariam" w:hAnsi="GHEA Mariam"/>
          <w:spacing w:val="-2"/>
          <w:sz w:val="22"/>
          <w:szCs w:val="22"/>
          <w:lang w:val="hy-AM"/>
        </w:rPr>
        <w:t>համար:</w:t>
      </w:r>
    </w:p>
    <w:p w14:paraId="6C5D9CC6" w14:textId="77777777" w:rsidR="00057714" w:rsidRPr="00817ECB" w:rsidRDefault="00057714" w:rsidP="00817ECB">
      <w:pPr>
        <w:pStyle w:val="BankNormal"/>
        <w:tabs>
          <w:tab w:val="left" w:pos="450"/>
        </w:tabs>
        <w:spacing w:after="0"/>
        <w:jc w:val="both"/>
        <w:rPr>
          <w:rFonts w:ascii="GHEA Mariam" w:hAnsi="GHEA Mariam"/>
          <w:spacing w:val="-2"/>
          <w:sz w:val="22"/>
          <w:szCs w:val="22"/>
          <w:lang w:val="hy-AM"/>
        </w:rPr>
      </w:pPr>
    </w:p>
    <w:p w14:paraId="5E5452D0" w14:textId="77777777" w:rsidR="00057714" w:rsidRPr="00817ECB" w:rsidRDefault="00057714" w:rsidP="00057714">
      <w:pPr>
        <w:pStyle w:val="BankNormal"/>
        <w:tabs>
          <w:tab w:val="left" w:pos="450"/>
        </w:tabs>
        <w:spacing w:after="0"/>
        <w:jc w:val="both"/>
        <w:rPr>
          <w:rFonts w:ascii="GHEA Mariam" w:hAnsi="GHEA Mariam"/>
          <w:spacing w:val="-2"/>
          <w:sz w:val="22"/>
          <w:szCs w:val="22"/>
          <w:lang w:val="hy-AM"/>
        </w:rPr>
      </w:pPr>
      <w:r w:rsidRPr="00817ECB">
        <w:rPr>
          <w:rFonts w:ascii="GHEA Mariam" w:hAnsi="GHEA Mariam"/>
          <w:spacing w:val="-2"/>
          <w:sz w:val="22"/>
          <w:szCs w:val="22"/>
          <w:lang w:val="hy-AM"/>
        </w:rPr>
        <w:t>3. Մրցույթը կանցկացվի «ՎԶՄԲ Վարկերի և ՄԶԸ վարկերի շրջանակներում ապրանքների, աշխատանքների և ոչ խորհրդատվական ծառայությունների գնումների վերաբերյալ» ՀԲ ուղեցույցների շրջանակներում Ազգային մրցակցային մրցույթի (NCB) ընթացակարգերի համաձայն (</w:t>
      </w:r>
      <w:r w:rsidR="0008002C" w:rsidRPr="00817ECB">
        <w:rPr>
          <w:rFonts w:ascii="GHEA Mariam" w:hAnsi="GHEA Mariam"/>
          <w:spacing w:val="-2"/>
          <w:sz w:val="22"/>
          <w:szCs w:val="22"/>
          <w:lang w:val="hy-AM"/>
        </w:rPr>
        <w:t xml:space="preserve">«Գնումների ուղեցույց» </w:t>
      </w:r>
      <w:r w:rsidRPr="00817ECB">
        <w:rPr>
          <w:rFonts w:ascii="GHEA Mariam" w:hAnsi="GHEA Mariam"/>
          <w:spacing w:val="-2"/>
          <w:sz w:val="22"/>
          <w:szCs w:val="22"/>
          <w:lang w:val="hy-AM"/>
        </w:rPr>
        <w:t>2011թ. հունվար</w:t>
      </w:r>
      <w:r w:rsidR="00D44F8F" w:rsidRPr="00817ECB">
        <w:rPr>
          <w:rFonts w:ascii="GHEA Mariam" w:hAnsi="GHEA Mariam"/>
          <w:spacing w:val="-2"/>
          <w:sz w:val="22"/>
          <w:szCs w:val="22"/>
          <w:lang w:val="hy-AM"/>
        </w:rPr>
        <w:t>, վերանայված 2014թ</w:t>
      </w:r>
      <w:r w:rsidR="0008002C" w:rsidRPr="00817ECB">
        <w:rPr>
          <w:rFonts w:ascii="GHEA Mariam" w:hAnsi="GHEA Mariam"/>
          <w:spacing w:val="-2"/>
          <w:sz w:val="22"/>
          <w:szCs w:val="22"/>
          <w:lang w:val="hy-AM"/>
        </w:rPr>
        <w:t>. հուլիսին</w:t>
      </w:r>
      <w:r w:rsidRPr="00817ECB">
        <w:rPr>
          <w:rFonts w:ascii="GHEA Mariam" w:hAnsi="GHEA Mariam"/>
          <w:spacing w:val="-2"/>
          <w:sz w:val="22"/>
          <w:szCs w:val="22"/>
          <w:lang w:val="hy-AM"/>
        </w:rPr>
        <w:t xml:space="preserve">) և հայտ կարող են ներկայացնել Ուղեցույցների շրջանակներում սահմանված պահանջներին համապատասխանող բոլոր հայտատուները: Ի հավելումն, խնդրվում է </w:t>
      </w:r>
      <w:r w:rsidR="00D44F8F" w:rsidRPr="00817ECB">
        <w:rPr>
          <w:rFonts w:ascii="GHEA Mariam" w:hAnsi="GHEA Mariam"/>
          <w:spacing w:val="-2"/>
          <w:sz w:val="22"/>
          <w:szCs w:val="22"/>
          <w:lang w:val="hy-AM"/>
        </w:rPr>
        <w:t>ուշադրություն դարձնել</w:t>
      </w:r>
      <w:r w:rsidRPr="00817ECB">
        <w:rPr>
          <w:rFonts w:ascii="GHEA Mariam" w:hAnsi="GHEA Mariam"/>
          <w:spacing w:val="-2"/>
          <w:sz w:val="22"/>
          <w:szCs w:val="22"/>
          <w:lang w:val="hy-AM"/>
        </w:rPr>
        <w:t xml:space="preserve"> 1.6 և</w:t>
      </w:r>
      <w:r w:rsidR="0036151E" w:rsidRPr="00817ECB">
        <w:rPr>
          <w:rFonts w:ascii="GHEA Mariam" w:hAnsi="GHEA Mariam"/>
          <w:spacing w:val="-2"/>
          <w:sz w:val="22"/>
          <w:szCs w:val="22"/>
          <w:lang w:val="hy-AM"/>
        </w:rPr>
        <w:t xml:space="preserve"> 1.7</w:t>
      </w:r>
      <w:r w:rsidRPr="00817ECB">
        <w:rPr>
          <w:rFonts w:ascii="GHEA Mariam" w:hAnsi="GHEA Mariam"/>
          <w:spacing w:val="-2"/>
          <w:sz w:val="22"/>
          <w:szCs w:val="22"/>
          <w:lang w:val="hy-AM"/>
        </w:rPr>
        <w:t xml:space="preserve"> </w:t>
      </w:r>
      <w:r w:rsidR="0036151E" w:rsidRPr="00817ECB">
        <w:rPr>
          <w:rFonts w:ascii="GHEA Mariam" w:hAnsi="GHEA Mariam"/>
          <w:spacing w:val="-2"/>
          <w:sz w:val="22"/>
          <w:szCs w:val="22"/>
          <w:lang w:val="hy-AM"/>
        </w:rPr>
        <w:t xml:space="preserve">կետերում սահմանված </w:t>
      </w:r>
      <w:r w:rsidRPr="00817ECB">
        <w:rPr>
          <w:rFonts w:ascii="GHEA Mariam" w:hAnsi="GHEA Mariam"/>
          <w:spacing w:val="-2"/>
          <w:sz w:val="22"/>
          <w:szCs w:val="22"/>
          <w:lang w:val="hy-AM"/>
        </w:rPr>
        <w:t xml:space="preserve">Համաշխարհային բանկի շահերի բախման վերաբերյալ քաղաքականությանը:  </w:t>
      </w:r>
    </w:p>
    <w:p w14:paraId="63F9CB34" w14:textId="77777777" w:rsidR="00057714" w:rsidRPr="00817ECB" w:rsidRDefault="00057714" w:rsidP="00057714">
      <w:pPr>
        <w:pStyle w:val="BankNormal"/>
        <w:tabs>
          <w:tab w:val="left" w:pos="450"/>
        </w:tabs>
        <w:spacing w:after="0"/>
        <w:jc w:val="both"/>
        <w:rPr>
          <w:rFonts w:ascii="GHEA Mariam" w:hAnsi="GHEA Mariam"/>
          <w:spacing w:val="-2"/>
          <w:sz w:val="22"/>
          <w:szCs w:val="22"/>
          <w:lang w:val="hy-AM"/>
        </w:rPr>
      </w:pPr>
    </w:p>
    <w:p w14:paraId="76E5F21E" w14:textId="1CAE38CF" w:rsidR="00364065" w:rsidRDefault="005168F0" w:rsidP="00057714">
      <w:pPr>
        <w:jc w:val="both"/>
        <w:rPr>
          <w:rFonts w:ascii="GHEA Mariam" w:hAnsi="GHEA Mariam"/>
          <w:szCs w:val="24"/>
          <w:lang w:val="hy-AM"/>
        </w:rPr>
        <w:sectPr w:rsidR="00364065" w:rsidSect="00364065">
          <w:headerReference w:type="even" r:id="rId55"/>
          <w:pgSz w:w="12240" w:h="15840" w:code="1"/>
          <w:pgMar w:top="1440" w:right="1183" w:bottom="1440" w:left="1800" w:header="720" w:footer="720" w:gutter="0"/>
          <w:paperSrc w:first="15" w:other="15"/>
          <w:cols w:space="720"/>
          <w:titlePg/>
          <w:docGrid w:linePitch="360"/>
        </w:sectPr>
      </w:pPr>
      <w:r w:rsidRPr="00817ECB">
        <w:rPr>
          <w:rFonts w:ascii="GHEA Mariam" w:hAnsi="GHEA Mariam"/>
          <w:spacing w:val="-2"/>
          <w:sz w:val="22"/>
          <w:szCs w:val="22"/>
          <w:lang w:val="hy-AM"/>
        </w:rPr>
        <w:t xml:space="preserve">4. </w:t>
      </w:r>
      <w:r w:rsidR="00D44F8F" w:rsidRPr="00817ECB">
        <w:rPr>
          <w:rFonts w:ascii="GHEA Mariam" w:hAnsi="GHEA Mariam"/>
          <w:spacing w:val="-2"/>
          <w:sz w:val="22"/>
          <w:szCs w:val="22"/>
          <w:lang w:val="hy-AM"/>
        </w:rPr>
        <w:t xml:space="preserve">Հետաքրքրված թույլատրելի հայտատուները կարող են </w:t>
      </w:r>
      <w:r w:rsidRPr="00817ECB">
        <w:rPr>
          <w:rFonts w:ascii="GHEA Mariam" w:hAnsi="GHEA Mariam"/>
          <w:spacing w:val="-2"/>
          <w:sz w:val="22"/>
          <w:szCs w:val="22"/>
          <w:lang w:val="hy-AM"/>
        </w:rPr>
        <w:t xml:space="preserve">ամբողջական փաթեթը ներբեռնել </w:t>
      </w:r>
      <w:r w:rsidRPr="00817ECB">
        <w:rPr>
          <w:rFonts w:ascii="GHEA Mariam" w:hAnsi="GHEA Mariam"/>
          <w:b/>
          <w:sz w:val="22"/>
          <w:szCs w:val="22"/>
        </w:rPr>
        <w:fldChar w:fldCharType="begin"/>
      </w:r>
      <w:r w:rsidRPr="00817ECB">
        <w:rPr>
          <w:rFonts w:ascii="GHEA Mariam" w:hAnsi="GHEA Mariam"/>
          <w:b/>
          <w:sz w:val="22"/>
          <w:szCs w:val="22"/>
          <w:lang w:val="hy-AM"/>
        </w:rPr>
        <w:instrText>HYPERLINK "http://www.gnumer.am"</w:instrText>
      </w:r>
      <w:r w:rsidRPr="00817ECB">
        <w:rPr>
          <w:rFonts w:ascii="GHEA Mariam" w:hAnsi="GHEA Mariam"/>
          <w:b/>
          <w:sz w:val="22"/>
          <w:szCs w:val="22"/>
        </w:rPr>
        <w:fldChar w:fldCharType="separate"/>
      </w:r>
      <w:r w:rsidRPr="00817ECB">
        <w:rPr>
          <w:rFonts w:ascii="GHEA Mariam" w:hAnsi="GHEA Mariam"/>
          <w:b/>
          <w:sz w:val="22"/>
          <w:szCs w:val="22"/>
          <w:lang w:val="hy-AM"/>
        </w:rPr>
        <w:t>www.gnumer.am</w:t>
      </w:r>
      <w:r w:rsidRPr="00817ECB">
        <w:rPr>
          <w:rFonts w:ascii="GHEA Mariam" w:hAnsi="GHEA Mariam"/>
          <w:b/>
          <w:sz w:val="22"/>
          <w:szCs w:val="22"/>
        </w:rPr>
        <w:fldChar w:fldCharType="end"/>
      </w:r>
      <w:r w:rsidR="00D44F8F" w:rsidRPr="00817ECB">
        <w:rPr>
          <w:rFonts w:ascii="GHEA Mariam" w:hAnsi="GHEA Mariam"/>
          <w:b/>
          <w:sz w:val="22"/>
          <w:szCs w:val="22"/>
          <w:lang w:val="hy-AM"/>
        </w:rPr>
        <w:t xml:space="preserve"> </w:t>
      </w:r>
      <w:r w:rsidRPr="00817ECB">
        <w:rPr>
          <w:rFonts w:ascii="GHEA Mariam" w:hAnsi="GHEA Mariam"/>
          <w:b/>
          <w:spacing w:val="-2"/>
          <w:sz w:val="22"/>
          <w:szCs w:val="22"/>
          <w:lang w:val="hy-AM"/>
        </w:rPr>
        <w:t xml:space="preserve">կամ </w:t>
      </w:r>
      <w:r w:rsidRPr="00FF7ABF">
        <w:rPr>
          <w:rFonts w:ascii="GHEA Mariam" w:hAnsi="GHEA Mariam"/>
          <w:b/>
          <w:sz w:val="22"/>
          <w:szCs w:val="22"/>
        </w:rPr>
        <w:fldChar w:fldCharType="begin"/>
      </w:r>
      <w:r w:rsidRPr="00FF7ABF">
        <w:rPr>
          <w:rFonts w:ascii="GHEA Mariam" w:hAnsi="GHEA Mariam"/>
          <w:b/>
          <w:sz w:val="22"/>
          <w:szCs w:val="22"/>
          <w:lang w:val="hy-AM"/>
        </w:rPr>
        <w:instrText>HYPERLINK "http://www.armeps.am"</w:instrText>
      </w:r>
      <w:r w:rsidRPr="00FF7ABF">
        <w:rPr>
          <w:rFonts w:ascii="GHEA Mariam" w:hAnsi="GHEA Mariam"/>
          <w:b/>
          <w:sz w:val="22"/>
          <w:szCs w:val="22"/>
        </w:rPr>
        <w:fldChar w:fldCharType="separate"/>
      </w:r>
      <w:r w:rsidRPr="00FF7ABF">
        <w:rPr>
          <w:rFonts w:ascii="GHEA Mariam" w:hAnsi="GHEA Mariam"/>
          <w:b/>
          <w:sz w:val="22"/>
          <w:szCs w:val="22"/>
          <w:lang w:val="hy-AM"/>
        </w:rPr>
        <w:t>www.armeps.am</w:t>
      </w:r>
      <w:r w:rsidRPr="00FF7ABF">
        <w:rPr>
          <w:rFonts w:ascii="GHEA Mariam" w:hAnsi="GHEA Mariam"/>
          <w:b/>
          <w:sz w:val="22"/>
          <w:szCs w:val="22"/>
        </w:rPr>
        <w:fldChar w:fldCharType="end"/>
      </w:r>
      <w:r w:rsidRPr="00817ECB">
        <w:rPr>
          <w:rFonts w:ascii="GHEA Mariam" w:hAnsi="GHEA Mariam"/>
          <w:spacing w:val="-2"/>
          <w:sz w:val="22"/>
          <w:szCs w:val="22"/>
          <w:lang w:val="hy-AM"/>
        </w:rPr>
        <w:t xml:space="preserve"> կայքերից: Էլ</w:t>
      </w:r>
      <w:r w:rsidR="00D44F8F" w:rsidRPr="00817ECB">
        <w:rPr>
          <w:rFonts w:ascii="GHEA Mariam" w:hAnsi="GHEA Mariam"/>
          <w:spacing w:val="-2"/>
          <w:sz w:val="22"/>
          <w:szCs w:val="22"/>
          <w:lang w:val="hy-AM"/>
        </w:rPr>
        <w:t>.</w:t>
      </w:r>
      <w:r w:rsidRPr="00817ECB">
        <w:rPr>
          <w:rFonts w:ascii="GHEA Mariam" w:hAnsi="GHEA Mariam"/>
          <w:spacing w:val="-2"/>
          <w:sz w:val="22"/>
          <w:szCs w:val="22"/>
          <w:lang w:val="hy-AM"/>
        </w:rPr>
        <w:t xml:space="preserve"> գնումների համակարգում գրանցված Հայտատուները ավտոմատ կերպով կստանան սույն հրավերը՝ կցվաց Մրցութային փաստաթղթերի հետ մասին /համաձայն համապատասխան CPV կոդերի/: Ցանկացած կազմակերպություն կարող է գրանցվել էլ</w:t>
      </w:r>
      <w:r w:rsidR="00355C55" w:rsidRPr="00817ECB">
        <w:rPr>
          <w:rFonts w:ascii="GHEA Mariam" w:hAnsi="GHEA Mariam"/>
          <w:spacing w:val="-2"/>
          <w:sz w:val="22"/>
          <w:szCs w:val="22"/>
          <w:lang w:val="hy-AM"/>
        </w:rPr>
        <w:t xml:space="preserve">. </w:t>
      </w:r>
      <w:r w:rsidRPr="00817ECB">
        <w:rPr>
          <w:rFonts w:ascii="GHEA Mariam" w:hAnsi="GHEA Mariam"/>
          <w:spacing w:val="-2"/>
          <w:sz w:val="22"/>
          <w:szCs w:val="22"/>
          <w:lang w:val="hy-AM"/>
        </w:rPr>
        <w:t xml:space="preserve">գնումների համակարգում և կարող է ներկայացնել Հայտը հետևյալ կայքում՝ </w:t>
      </w:r>
      <w:hyperlink r:id="rId56" w:history="1">
        <w:r w:rsidRPr="00FF7ABF">
          <w:rPr>
            <w:rFonts w:ascii="GHEA Mariam" w:hAnsi="GHEA Mariam" w:cs="Times Armenian"/>
            <w:szCs w:val="24"/>
            <w:lang w:val="hy-AM"/>
          </w:rPr>
          <w:t>www.armeps.am</w:t>
        </w:r>
      </w:hyperlink>
      <w:r w:rsidR="00355C55" w:rsidRPr="00FF7ABF">
        <w:rPr>
          <w:rFonts w:ascii="GHEA Mariam" w:hAnsi="GHEA Mariam"/>
          <w:szCs w:val="24"/>
          <w:lang w:val="hy-AM"/>
        </w:rPr>
        <w:t xml:space="preserve">. </w:t>
      </w:r>
    </w:p>
    <w:p w14:paraId="00F57B56" w14:textId="4F339032" w:rsidR="00057714" w:rsidRPr="00FF7ABF" w:rsidRDefault="00057714" w:rsidP="00057714">
      <w:pPr>
        <w:jc w:val="both"/>
        <w:rPr>
          <w:rFonts w:ascii="GHEA Mariam" w:hAnsi="GHEA Mariam" w:cs="Times Armenian"/>
          <w:spacing w:val="-2"/>
          <w:szCs w:val="24"/>
          <w:highlight w:val="yellow"/>
          <w:lang w:val="hy-AM"/>
        </w:rPr>
      </w:pPr>
    </w:p>
    <w:p w14:paraId="3C8068B8" w14:textId="77777777" w:rsidR="00621244" w:rsidRPr="00FF7ABF" w:rsidRDefault="00621244" w:rsidP="00057714">
      <w:pPr>
        <w:jc w:val="both"/>
        <w:rPr>
          <w:rFonts w:ascii="GHEA Mariam" w:hAnsi="GHEA Mariam" w:cs="Times Armenian"/>
          <w:spacing w:val="-2"/>
          <w:szCs w:val="24"/>
          <w:highlight w:val="yellow"/>
        </w:rPr>
      </w:pPr>
    </w:p>
    <w:p w14:paraId="648945DE" w14:textId="4C36E9E6" w:rsidR="00D44F8F" w:rsidRPr="00364065" w:rsidRDefault="00621244" w:rsidP="00057714">
      <w:pPr>
        <w:jc w:val="both"/>
        <w:rPr>
          <w:rFonts w:ascii="GHEA Mariam" w:hAnsi="GHEA Mariam" w:cs="Times Armenian"/>
          <w:spacing w:val="-2"/>
          <w:szCs w:val="24"/>
          <w:lang w:val="hy-AM"/>
        </w:rPr>
      </w:pPr>
      <w:r w:rsidRPr="00364065">
        <w:rPr>
          <w:rFonts w:ascii="GHEA Mariam" w:hAnsi="GHEA Mariam" w:cs="Times Armenian"/>
          <w:spacing w:val="-2"/>
          <w:szCs w:val="24"/>
        </w:rPr>
        <w:t xml:space="preserve">4.1 </w:t>
      </w:r>
      <w:r w:rsidRPr="00364065">
        <w:rPr>
          <w:rFonts w:ascii="GHEA Mariam" w:hAnsi="GHEA Mariam" w:cs="Times Armenian"/>
          <w:spacing w:val="-2"/>
          <w:szCs w:val="24"/>
          <w:lang w:val="hy-AM"/>
        </w:rPr>
        <w:t>Հետորակավորման պահանջները</w:t>
      </w:r>
    </w:p>
    <w:tbl>
      <w:tblPr>
        <w:tblW w:w="137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3"/>
        <w:gridCol w:w="2340"/>
        <w:gridCol w:w="2520"/>
        <w:gridCol w:w="2160"/>
        <w:gridCol w:w="1800"/>
      </w:tblGrid>
      <w:tr w:rsidR="00621244" w:rsidRPr="000E1127" w14:paraId="6D9D818A" w14:textId="77777777" w:rsidTr="00406C08">
        <w:trPr>
          <w:tblHeader/>
        </w:trPr>
        <w:tc>
          <w:tcPr>
            <w:tcW w:w="4973" w:type="dxa"/>
            <w:vMerge w:val="restart"/>
            <w:vAlign w:val="center"/>
          </w:tcPr>
          <w:p w14:paraId="13CB584F" w14:textId="77777777" w:rsidR="00621244" w:rsidRPr="000E1127" w:rsidRDefault="00621244" w:rsidP="00406C08">
            <w:pPr>
              <w:widowControl w:val="0"/>
              <w:tabs>
                <w:tab w:val="left" w:leader="dot" w:pos="8424"/>
              </w:tabs>
              <w:autoSpaceDE w:val="0"/>
              <w:autoSpaceDN w:val="0"/>
              <w:spacing w:line="384" w:lineRule="atLeast"/>
              <w:jc w:val="center"/>
              <w:rPr>
                <w:rFonts w:ascii="GHEA Mariam" w:hAnsi="GHEA Mariam"/>
                <w:b/>
                <w:sz w:val="18"/>
                <w:szCs w:val="18"/>
              </w:rPr>
            </w:pPr>
            <w:proofErr w:type="spellStart"/>
            <w:r w:rsidRPr="000E1127">
              <w:rPr>
                <w:rFonts w:ascii="GHEA Mariam" w:hAnsi="GHEA Mariam"/>
                <w:b/>
                <w:sz w:val="18"/>
                <w:szCs w:val="18"/>
              </w:rPr>
              <w:t>Պահանջ</w:t>
            </w:r>
            <w:proofErr w:type="spellEnd"/>
          </w:p>
        </w:tc>
        <w:tc>
          <w:tcPr>
            <w:tcW w:w="8820" w:type="dxa"/>
            <w:gridSpan w:val="4"/>
          </w:tcPr>
          <w:p w14:paraId="7B0799A0" w14:textId="77777777" w:rsidR="00621244" w:rsidRPr="000E1127" w:rsidRDefault="00621244" w:rsidP="00406C08">
            <w:pPr>
              <w:widowControl w:val="0"/>
              <w:tabs>
                <w:tab w:val="left" w:leader="dot" w:pos="8424"/>
              </w:tabs>
              <w:autoSpaceDE w:val="0"/>
              <w:autoSpaceDN w:val="0"/>
              <w:jc w:val="center"/>
              <w:rPr>
                <w:rFonts w:ascii="GHEA Mariam" w:hAnsi="GHEA Mariam"/>
                <w:b/>
                <w:sz w:val="18"/>
                <w:szCs w:val="18"/>
              </w:rPr>
            </w:pPr>
            <w:r w:rsidRPr="000E1127">
              <w:rPr>
                <w:rFonts w:ascii="GHEA Mariam" w:hAnsi="GHEA Mariam"/>
                <w:b/>
                <w:sz w:val="18"/>
                <w:szCs w:val="18"/>
              </w:rPr>
              <w:t>ՀԱՅՏԱՏՈՒ</w:t>
            </w:r>
          </w:p>
        </w:tc>
      </w:tr>
      <w:tr w:rsidR="00621244" w:rsidRPr="000E1127" w14:paraId="25190C7A" w14:textId="77777777" w:rsidTr="00406C08">
        <w:trPr>
          <w:tblHeader/>
        </w:trPr>
        <w:tc>
          <w:tcPr>
            <w:tcW w:w="4973" w:type="dxa"/>
            <w:vMerge/>
          </w:tcPr>
          <w:p w14:paraId="4E7F730F" w14:textId="77777777" w:rsidR="00621244" w:rsidRPr="000E1127" w:rsidRDefault="00621244" w:rsidP="00406C08">
            <w:pPr>
              <w:widowControl w:val="0"/>
              <w:tabs>
                <w:tab w:val="left" w:leader="dot" w:pos="8424"/>
              </w:tabs>
              <w:autoSpaceDE w:val="0"/>
              <w:autoSpaceDN w:val="0"/>
              <w:spacing w:line="384" w:lineRule="atLeast"/>
              <w:rPr>
                <w:rFonts w:ascii="GHEA Mariam" w:hAnsi="GHEA Mariam"/>
                <w:b/>
                <w:sz w:val="18"/>
                <w:szCs w:val="18"/>
              </w:rPr>
            </w:pPr>
          </w:p>
        </w:tc>
        <w:tc>
          <w:tcPr>
            <w:tcW w:w="2340" w:type="dxa"/>
            <w:vAlign w:val="center"/>
          </w:tcPr>
          <w:p w14:paraId="0A6DDDE5" w14:textId="77777777" w:rsidR="00621244" w:rsidRPr="000E1127" w:rsidRDefault="00621244" w:rsidP="00406C08">
            <w:pPr>
              <w:widowControl w:val="0"/>
              <w:tabs>
                <w:tab w:val="left" w:leader="dot" w:pos="8424"/>
              </w:tabs>
              <w:autoSpaceDE w:val="0"/>
              <w:autoSpaceDN w:val="0"/>
              <w:spacing w:line="384" w:lineRule="atLeast"/>
              <w:jc w:val="center"/>
              <w:rPr>
                <w:rFonts w:ascii="GHEA Mariam" w:hAnsi="GHEA Mariam"/>
                <w:b/>
                <w:sz w:val="18"/>
                <w:szCs w:val="18"/>
              </w:rPr>
            </w:pPr>
            <w:proofErr w:type="spellStart"/>
            <w:r w:rsidRPr="000E1127">
              <w:rPr>
                <w:rFonts w:ascii="GHEA Mariam" w:hAnsi="GHEA Mariam"/>
                <w:b/>
                <w:sz w:val="18"/>
                <w:szCs w:val="18"/>
              </w:rPr>
              <w:t>Մեկ</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ընկերություն</w:t>
            </w:r>
            <w:proofErr w:type="spellEnd"/>
          </w:p>
        </w:tc>
        <w:tc>
          <w:tcPr>
            <w:tcW w:w="6480" w:type="dxa"/>
            <w:gridSpan w:val="3"/>
            <w:vAlign w:val="center"/>
          </w:tcPr>
          <w:p w14:paraId="33E64CB2" w14:textId="77777777" w:rsidR="00621244" w:rsidRPr="000E1127" w:rsidRDefault="00621244" w:rsidP="00406C08">
            <w:pPr>
              <w:widowControl w:val="0"/>
              <w:tabs>
                <w:tab w:val="left" w:leader="dot" w:pos="8424"/>
              </w:tabs>
              <w:autoSpaceDE w:val="0"/>
              <w:autoSpaceDN w:val="0"/>
              <w:jc w:val="center"/>
              <w:rPr>
                <w:rFonts w:ascii="GHEA Mariam" w:hAnsi="GHEA Mariam"/>
                <w:b/>
                <w:sz w:val="18"/>
                <w:szCs w:val="18"/>
              </w:rPr>
            </w:pPr>
            <w:proofErr w:type="spellStart"/>
            <w:r w:rsidRPr="000E1127">
              <w:rPr>
                <w:rFonts w:ascii="GHEA Mariam" w:hAnsi="GHEA Mariam"/>
                <w:b/>
                <w:sz w:val="18"/>
                <w:szCs w:val="18"/>
              </w:rPr>
              <w:t>Համատեղ</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ձեռնարկություն</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առկա</w:t>
            </w:r>
            <w:proofErr w:type="spellEnd"/>
            <w:r w:rsidRPr="000E1127">
              <w:rPr>
                <w:rFonts w:ascii="GHEA Mariam" w:hAnsi="GHEA Mariam"/>
                <w:b/>
                <w:sz w:val="18"/>
                <w:szCs w:val="18"/>
              </w:rPr>
              <w:t xml:space="preserve"> կամ </w:t>
            </w:r>
            <w:proofErr w:type="spellStart"/>
            <w:r w:rsidRPr="000E1127">
              <w:rPr>
                <w:rFonts w:ascii="GHEA Mariam" w:hAnsi="GHEA Mariam"/>
                <w:b/>
                <w:sz w:val="18"/>
                <w:szCs w:val="18"/>
              </w:rPr>
              <w:t>նախատեսվող</w:t>
            </w:r>
            <w:proofErr w:type="spellEnd"/>
            <w:r w:rsidRPr="000E1127">
              <w:rPr>
                <w:rFonts w:ascii="GHEA Mariam" w:hAnsi="GHEA Mariam"/>
                <w:b/>
                <w:sz w:val="18"/>
                <w:szCs w:val="18"/>
              </w:rPr>
              <w:t>)</w:t>
            </w:r>
          </w:p>
        </w:tc>
      </w:tr>
      <w:tr w:rsidR="00621244" w:rsidRPr="000E1127" w14:paraId="16808970" w14:textId="77777777" w:rsidTr="00406C08">
        <w:trPr>
          <w:tblHeader/>
        </w:trPr>
        <w:tc>
          <w:tcPr>
            <w:tcW w:w="4973" w:type="dxa"/>
          </w:tcPr>
          <w:p w14:paraId="4D00668E" w14:textId="77777777" w:rsidR="00621244" w:rsidRPr="000E1127" w:rsidRDefault="00621244" w:rsidP="00406C08">
            <w:pPr>
              <w:widowControl w:val="0"/>
              <w:tabs>
                <w:tab w:val="left" w:leader="dot" w:pos="8424"/>
              </w:tabs>
              <w:autoSpaceDE w:val="0"/>
              <w:autoSpaceDN w:val="0"/>
              <w:jc w:val="center"/>
              <w:rPr>
                <w:rFonts w:ascii="GHEA Mariam" w:hAnsi="GHEA Mariam"/>
                <w:b/>
                <w:sz w:val="18"/>
                <w:szCs w:val="18"/>
              </w:rPr>
            </w:pPr>
          </w:p>
        </w:tc>
        <w:tc>
          <w:tcPr>
            <w:tcW w:w="2340" w:type="dxa"/>
            <w:vAlign w:val="center"/>
          </w:tcPr>
          <w:p w14:paraId="236B454E" w14:textId="77777777" w:rsidR="00621244" w:rsidRPr="000E1127" w:rsidRDefault="00621244" w:rsidP="00406C08">
            <w:pPr>
              <w:widowControl w:val="0"/>
              <w:tabs>
                <w:tab w:val="left" w:leader="dot" w:pos="8424"/>
              </w:tabs>
              <w:autoSpaceDE w:val="0"/>
              <w:autoSpaceDN w:val="0"/>
              <w:jc w:val="center"/>
              <w:rPr>
                <w:rFonts w:ascii="GHEA Mariam" w:hAnsi="GHEA Mariam"/>
                <w:b/>
                <w:sz w:val="18"/>
                <w:szCs w:val="18"/>
              </w:rPr>
            </w:pPr>
          </w:p>
        </w:tc>
        <w:tc>
          <w:tcPr>
            <w:tcW w:w="2520" w:type="dxa"/>
            <w:vAlign w:val="center"/>
          </w:tcPr>
          <w:p w14:paraId="654E9481" w14:textId="77777777" w:rsidR="00621244" w:rsidRPr="000E1127" w:rsidRDefault="00621244" w:rsidP="00406C08">
            <w:pPr>
              <w:widowControl w:val="0"/>
              <w:tabs>
                <w:tab w:val="left" w:leader="dot" w:pos="8424"/>
              </w:tabs>
              <w:autoSpaceDE w:val="0"/>
              <w:autoSpaceDN w:val="0"/>
              <w:jc w:val="center"/>
              <w:rPr>
                <w:rFonts w:ascii="GHEA Mariam" w:hAnsi="GHEA Mariam"/>
                <w:b/>
                <w:sz w:val="18"/>
                <w:szCs w:val="18"/>
              </w:rPr>
            </w:pPr>
            <w:proofErr w:type="spellStart"/>
            <w:r w:rsidRPr="000E1127">
              <w:rPr>
                <w:rFonts w:ascii="GHEA Mariam" w:hAnsi="GHEA Mariam"/>
                <w:b/>
                <w:sz w:val="18"/>
                <w:szCs w:val="18"/>
              </w:rPr>
              <w:t>Բոլոր</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անդամները</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գործընկերները</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միասին</w:t>
            </w:r>
            <w:proofErr w:type="spellEnd"/>
          </w:p>
        </w:tc>
        <w:tc>
          <w:tcPr>
            <w:tcW w:w="2160" w:type="dxa"/>
            <w:vAlign w:val="center"/>
          </w:tcPr>
          <w:p w14:paraId="12A40A88" w14:textId="77777777" w:rsidR="00621244" w:rsidRPr="000E1127" w:rsidRDefault="00621244" w:rsidP="00406C08">
            <w:pPr>
              <w:widowControl w:val="0"/>
              <w:tabs>
                <w:tab w:val="left" w:leader="dot" w:pos="8424"/>
              </w:tabs>
              <w:autoSpaceDE w:val="0"/>
              <w:autoSpaceDN w:val="0"/>
              <w:jc w:val="center"/>
              <w:rPr>
                <w:rFonts w:ascii="GHEA Mariam" w:hAnsi="GHEA Mariam"/>
                <w:b/>
                <w:sz w:val="18"/>
                <w:szCs w:val="18"/>
              </w:rPr>
            </w:pPr>
            <w:proofErr w:type="spellStart"/>
            <w:r w:rsidRPr="000E1127">
              <w:rPr>
                <w:rFonts w:ascii="GHEA Mariam" w:hAnsi="GHEA Mariam"/>
                <w:b/>
                <w:sz w:val="18"/>
                <w:szCs w:val="18"/>
              </w:rPr>
              <w:t>Յուրաքանչյուր</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անդամը</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գործընկերը</w:t>
            </w:r>
            <w:proofErr w:type="spellEnd"/>
          </w:p>
        </w:tc>
        <w:tc>
          <w:tcPr>
            <w:tcW w:w="1800" w:type="dxa"/>
            <w:vAlign w:val="center"/>
          </w:tcPr>
          <w:p w14:paraId="3A34CBF0" w14:textId="77777777" w:rsidR="00621244" w:rsidRPr="000E1127" w:rsidRDefault="00621244" w:rsidP="00406C08">
            <w:pPr>
              <w:widowControl w:val="0"/>
              <w:tabs>
                <w:tab w:val="left" w:leader="dot" w:pos="8424"/>
              </w:tabs>
              <w:autoSpaceDE w:val="0"/>
              <w:autoSpaceDN w:val="0"/>
              <w:jc w:val="center"/>
              <w:rPr>
                <w:rFonts w:ascii="GHEA Mariam" w:hAnsi="GHEA Mariam"/>
                <w:b/>
                <w:sz w:val="18"/>
                <w:szCs w:val="18"/>
              </w:rPr>
            </w:pPr>
            <w:proofErr w:type="spellStart"/>
            <w:r w:rsidRPr="000E1127">
              <w:rPr>
                <w:rFonts w:ascii="GHEA Mariam" w:hAnsi="GHEA Mariam"/>
                <w:b/>
                <w:sz w:val="18"/>
                <w:szCs w:val="18"/>
              </w:rPr>
              <w:t>Առնվազն</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մեկ</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անդամը</w:t>
            </w:r>
            <w:proofErr w:type="spellEnd"/>
            <w:r w:rsidRPr="000E1127">
              <w:rPr>
                <w:rFonts w:ascii="GHEA Mariam" w:hAnsi="GHEA Mariam"/>
                <w:b/>
                <w:sz w:val="18"/>
                <w:szCs w:val="18"/>
              </w:rPr>
              <w:t xml:space="preserve">/ </w:t>
            </w:r>
            <w:proofErr w:type="spellStart"/>
            <w:r w:rsidRPr="000E1127">
              <w:rPr>
                <w:rFonts w:ascii="GHEA Mariam" w:hAnsi="GHEA Mariam"/>
                <w:b/>
                <w:sz w:val="18"/>
                <w:szCs w:val="18"/>
              </w:rPr>
              <w:t>գործընկերը</w:t>
            </w:r>
            <w:proofErr w:type="spellEnd"/>
          </w:p>
        </w:tc>
      </w:tr>
      <w:tr w:rsidR="00621244" w:rsidRPr="000E1127" w14:paraId="1EBEF1E5" w14:textId="77777777" w:rsidTr="00406C08">
        <w:tc>
          <w:tcPr>
            <w:tcW w:w="13793" w:type="dxa"/>
            <w:gridSpan w:val="5"/>
          </w:tcPr>
          <w:p w14:paraId="5C253998" w14:textId="77777777" w:rsidR="00621244" w:rsidRPr="000E1127" w:rsidRDefault="00621244" w:rsidP="00406C08">
            <w:pPr>
              <w:rPr>
                <w:rFonts w:ascii="GHEA Mariam" w:eastAsia="Batang" w:hAnsi="GHEA Mariam" w:cs="Sylfaen"/>
                <w:b/>
                <w:sz w:val="18"/>
                <w:szCs w:val="18"/>
                <w:lang w:eastAsia="ko-KR"/>
              </w:rPr>
            </w:pPr>
            <w:r w:rsidRPr="000E1127">
              <w:rPr>
                <w:rFonts w:ascii="GHEA Mariam" w:eastAsia="Batang" w:hAnsi="GHEA Mariam" w:cs="Sylfaen"/>
                <w:b/>
                <w:sz w:val="18"/>
                <w:szCs w:val="18"/>
                <w:lang w:eastAsia="ko-KR"/>
              </w:rPr>
              <w:t>(</w:t>
            </w:r>
            <w:proofErr w:type="spellStart"/>
            <w:r w:rsidRPr="000E1127">
              <w:rPr>
                <w:rFonts w:ascii="GHEA Mariam" w:eastAsia="Batang" w:hAnsi="GHEA Mariam" w:cs="Sylfaen"/>
                <w:b/>
                <w:sz w:val="18"/>
                <w:szCs w:val="18"/>
                <w:lang w:eastAsia="ko-KR"/>
              </w:rPr>
              <w:t>i</w:t>
            </w:r>
            <w:proofErr w:type="spellEnd"/>
            <w:r w:rsidRPr="000E1127">
              <w:rPr>
                <w:rFonts w:ascii="GHEA Mariam" w:eastAsia="Batang" w:hAnsi="GHEA Mariam" w:cs="Sylfaen"/>
                <w:b/>
                <w:sz w:val="18"/>
                <w:szCs w:val="18"/>
                <w:lang w:eastAsia="ko-KR"/>
              </w:rPr>
              <w:t xml:space="preserve">) </w:t>
            </w:r>
            <w:proofErr w:type="spellStart"/>
            <w:r w:rsidRPr="000E1127">
              <w:rPr>
                <w:rFonts w:ascii="GHEA Mariam" w:eastAsia="Batang" w:hAnsi="GHEA Mariam" w:cs="Sylfaen"/>
                <w:b/>
                <w:sz w:val="18"/>
                <w:szCs w:val="18"/>
                <w:lang w:eastAsia="ko-KR"/>
              </w:rPr>
              <w:t>Ֆինանսական</w:t>
            </w:r>
            <w:proofErr w:type="spellEnd"/>
            <w:r w:rsidRPr="000E1127">
              <w:rPr>
                <w:rFonts w:ascii="GHEA Mariam" w:eastAsia="Batang" w:hAnsi="GHEA Mariam" w:cs="Sylfaen"/>
                <w:b/>
                <w:sz w:val="18"/>
                <w:szCs w:val="18"/>
                <w:lang w:eastAsia="ko-KR"/>
              </w:rPr>
              <w:t xml:space="preserve"> </w:t>
            </w:r>
            <w:proofErr w:type="spellStart"/>
            <w:r w:rsidRPr="000E1127">
              <w:rPr>
                <w:rFonts w:ascii="GHEA Mariam" w:eastAsia="Batang" w:hAnsi="GHEA Mariam" w:cs="Sylfaen"/>
                <w:b/>
                <w:sz w:val="18"/>
                <w:szCs w:val="18"/>
                <w:lang w:eastAsia="ko-KR"/>
              </w:rPr>
              <w:t>կարողություններ</w:t>
            </w:r>
            <w:proofErr w:type="spellEnd"/>
          </w:p>
          <w:p w14:paraId="1B1F66FF" w14:textId="77777777" w:rsidR="00621244" w:rsidRPr="000E1127" w:rsidRDefault="00621244" w:rsidP="00406C08">
            <w:pPr>
              <w:rPr>
                <w:rFonts w:ascii="GHEA Mariam" w:eastAsia="Batang" w:hAnsi="GHEA Mariam" w:cs="Sylfaen"/>
                <w:b/>
                <w:sz w:val="18"/>
                <w:szCs w:val="18"/>
                <w:lang w:eastAsia="ko-KR"/>
              </w:rPr>
            </w:pPr>
          </w:p>
        </w:tc>
      </w:tr>
      <w:tr w:rsidR="002554BD" w:rsidRPr="000E1127" w14:paraId="2B966A2B" w14:textId="77777777" w:rsidTr="00406C08">
        <w:tc>
          <w:tcPr>
            <w:tcW w:w="4973" w:type="dxa"/>
          </w:tcPr>
          <w:p w14:paraId="1E52ACF2"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Հայտատուները</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տրամադրեն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ֆինանսական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հաշվետվությունները</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վերջին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երեք</w:t>
            </w:r>
            <w:proofErr w:type="spellEnd"/>
            <w:r w:rsidRPr="000E1127">
              <w:rPr>
                <w:rFonts w:ascii="GHEA Mariam" w:hAnsi="GHEA Mariam"/>
                <w:sz w:val="18"/>
                <w:szCs w:val="18"/>
              </w:rPr>
              <w:t xml:space="preserve"> (3) </w:t>
            </w:r>
            <w:proofErr w:type="spellStart"/>
            <w:r w:rsidRPr="000E1127">
              <w:rPr>
                <w:rFonts w:ascii="GHEA Mariam" w:hAnsi="GHEA Mariam"/>
                <w:sz w:val="18"/>
                <w:szCs w:val="18"/>
              </w:rPr>
              <w:t>տարիների</w:t>
            </w:r>
            <w:proofErr w:type="spellEnd"/>
            <w:r w:rsidRPr="000E1127">
              <w:rPr>
                <w:rFonts w:ascii="GHEA Mariam" w:hAnsi="GHEA Mariam"/>
                <w:sz w:val="18"/>
                <w:szCs w:val="18"/>
              </w:rPr>
              <w:t xml:space="preserve"> համար (201</w:t>
            </w:r>
            <w:r w:rsidRPr="00FF7ABF">
              <w:rPr>
                <w:rFonts w:ascii="GHEA Mariam" w:hAnsi="GHEA Mariam"/>
                <w:sz w:val="18"/>
                <w:szCs w:val="18"/>
              </w:rPr>
              <w:t>9</w:t>
            </w:r>
            <w:r w:rsidRPr="000E1127">
              <w:rPr>
                <w:rFonts w:ascii="GHEA Mariam" w:hAnsi="GHEA Mariam"/>
                <w:sz w:val="18"/>
                <w:szCs w:val="18"/>
              </w:rPr>
              <w:t xml:space="preserve"> թ., 20</w:t>
            </w:r>
            <w:r w:rsidRPr="00FF7ABF">
              <w:rPr>
                <w:rFonts w:ascii="GHEA Mariam" w:hAnsi="GHEA Mariam"/>
                <w:sz w:val="18"/>
                <w:szCs w:val="18"/>
              </w:rPr>
              <w:t>20</w:t>
            </w:r>
            <w:r w:rsidRPr="000E1127">
              <w:rPr>
                <w:rFonts w:ascii="GHEA Mariam" w:hAnsi="GHEA Mariam"/>
                <w:sz w:val="18"/>
                <w:szCs w:val="18"/>
              </w:rPr>
              <w:t xml:space="preserve"> թ. </w:t>
            </w:r>
            <w:r w:rsidRPr="000E1127">
              <w:rPr>
                <w:rFonts w:ascii="GHEA Mariam" w:hAnsi="GHEA Mariam" w:cs="Sylfaen"/>
                <w:sz w:val="18"/>
                <w:szCs w:val="18"/>
              </w:rPr>
              <w:t>և</w:t>
            </w:r>
            <w:r w:rsidRPr="000E1127">
              <w:rPr>
                <w:rFonts w:ascii="GHEA Mariam" w:hAnsi="GHEA Mariam"/>
                <w:sz w:val="18"/>
                <w:szCs w:val="18"/>
              </w:rPr>
              <w:t xml:space="preserve"> 20</w:t>
            </w:r>
            <w:r w:rsidRPr="00FF7ABF">
              <w:rPr>
                <w:rFonts w:ascii="GHEA Mariam" w:hAnsi="GHEA Mariam"/>
                <w:sz w:val="18"/>
                <w:szCs w:val="18"/>
              </w:rPr>
              <w:t>21</w:t>
            </w:r>
            <w:r w:rsidRPr="000E1127">
              <w:rPr>
                <w:rFonts w:ascii="GHEA Mariam" w:hAnsi="GHEA Mariam"/>
                <w:sz w:val="18"/>
                <w:szCs w:val="18"/>
              </w:rPr>
              <w:t xml:space="preserve"> թ.)</w:t>
            </w:r>
          </w:p>
          <w:p w14:paraId="64C16FB7" w14:textId="77777777" w:rsidR="002554BD" w:rsidRPr="000E1127" w:rsidRDefault="002554BD" w:rsidP="002554BD">
            <w:pPr>
              <w:rPr>
                <w:rFonts w:ascii="GHEA Mariam" w:hAnsi="GHEA Mariam"/>
                <w:sz w:val="18"/>
                <w:szCs w:val="18"/>
              </w:rPr>
            </w:pPr>
          </w:p>
        </w:tc>
        <w:tc>
          <w:tcPr>
            <w:tcW w:w="2340" w:type="dxa"/>
          </w:tcPr>
          <w:p w14:paraId="6BE7BB56"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520" w:type="dxa"/>
          </w:tcPr>
          <w:p w14:paraId="340AB5BF" w14:textId="3D5D0F4B"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2160" w:type="dxa"/>
          </w:tcPr>
          <w:p w14:paraId="19EB429F"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1800" w:type="dxa"/>
          </w:tcPr>
          <w:p w14:paraId="71678641" w14:textId="108E8A49"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r>
      <w:tr w:rsidR="002554BD" w:rsidRPr="000E1127" w14:paraId="6950362A" w14:textId="77777777" w:rsidTr="00406C08">
        <w:tc>
          <w:tcPr>
            <w:tcW w:w="4973" w:type="dxa"/>
          </w:tcPr>
          <w:p w14:paraId="4473C585"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Վերջին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երեք</w:t>
            </w:r>
            <w:proofErr w:type="spellEnd"/>
            <w:r w:rsidRPr="000E1127">
              <w:rPr>
                <w:rFonts w:ascii="GHEA Mariam" w:hAnsi="GHEA Mariam"/>
                <w:sz w:val="18"/>
                <w:szCs w:val="18"/>
              </w:rPr>
              <w:t xml:space="preserve"> (3) </w:t>
            </w:r>
            <w:r w:rsidRPr="000E1127">
              <w:rPr>
                <w:rFonts w:ascii="GHEA Mariam" w:hAnsi="GHEA Mariam"/>
                <w:sz w:val="18"/>
                <w:szCs w:val="18"/>
                <w:lang w:val="hy-AM"/>
              </w:rPr>
              <w:t>տարիներից ցանկացած երկու (2) տարվա (201</w:t>
            </w:r>
            <w:r w:rsidRPr="00FF7ABF">
              <w:rPr>
                <w:rFonts w:ascii="GHEA Mariam" w:hAnsi="GHEA Mariam"/>
                <w:sz w:val="18"/>
                <w:szCs w:val="18"/>
              </w:rPr>
              <w:t>9</w:t>
            </w:r>
            <w:r w:rsidRPr="000E1127">
              <w:rPr>
                <w:rFonts w:ascii="GHEA Mariam" w:hAnsi="GHEA Mariam"/>
                <w:sz w:val="18"/>
                <w:szCs w:val="18"/>
                <w:lang w:val="hy-AM"/>
              </w:rPr>
              <w:t xml:space="preserve"> թ., 20</w:t>
            </w:r>
            <w:r w:rsidRPr="00FF7ABF">
              <w:rPr>
                <w:rFonts w:ascii="GHEA Mariam" w:hAnsi="GHEA Mariam"/>
                <w:sz w:val="18"/>
                <w:szCs w:val="18"/>
              </w:rPr>
              <w:t>20</w:t>
            </w:r>
            <w:r w:rsidRPr="000E1127">
              <w:rPr>
                <w:rFonts w:ascii="GHEA Mariam" w:hAnsi="GHEA Mariam"/>
                <w:sz w:val="18"/>
                <w:szCs w:val="18"/>
                <w:lang w:val="hy-AM"/>
              </w:rPr>
              <w:t xml:space="preserve"> թ. և 20</w:t>
            </w:r>
            <w:r w:rsidRPr="00FF7ABF">
              <w:rPr>
                <w:rFonts w:ascii="GHEA Mariam" w:hAnsi="GHEA Mariam"/>
                <w:sz w:val="18"/>
                <w:szCs w:val="18"/>
              </w:rPr>
              <w:t>21</w:t>
            </w:r>
            <w:r w:rsidRPr="000E1127">
              <w:rPr>
                <w:rFonts w:ascii="GHEA Mariam" w:hAnsi="GHEA Mariam"/>
                <w:sz w:val="18"/>
                <w:szCs w:val="18"/>
                <w:lang w:val="hy-AM"/>
              </w:rPr>
              <w:t xml:space="preserve"> թ.) </w:t>
            </w:r>
            <w:r w:rsidRPr="000E1127">
              <w:rPr>
                <w:rFonts w:ascii="GHEA Mariam" w:hAnsi="GHEA Mariam"/>
                <w:sz w:val="18"/>
                <w:szCs w:val="18"/>
              </w:rPr>
              <w:t xml:space="preserve"> </w:t>
            </w:r>
            <w:r w:rsidRPr="00FF7ABF">
              <w:rPr>
                <w:rFonts w:ascii="GHEA Mariam" w:hAnsi="GHEA Mariam"/>
                <w:sz w:val="18"/>
                <w:szCs w:val="18"/>
              </w:rPr>
              <w:t>150</w:t>
            </w:r>
            <w:r w:rsidRPr="000E1127">
              <w:rPr>
                <w:rFonts w:ascii="GHEA Mariam" w:hAnsi="GHEA Mariam"/>
                <w:sz w:val="18"/>
                <w:szCs w:val="18"/>
                <w:lang w:val="hy-AM"/>
              </w:rPr>
              <w:t>,</w:t>
            </w:r>
            <w:r w:rsidRPr="00FF7ABF">
              <w:rPr>
                <w:rFonts w:ascii="GHEA Mariam" w:hAnsi="GHEA Mariam"/>
                <w:sz w:val="18"/>
                <w:szCs w:val="18"/>
              </w:rPr>
              <w:t>0</w:t>
            </w:r>
            <w:r w:rsidRPr="000E1127">
              <w:rPr>
                <w:rFonts w:ascii="GHEA Mariam" w:hAnsi="GHEA Mariam"/>
                <w:sz w:val="18"/>
                <w:szCs w:val="18"/>
                <w:lang w:val="hy-AM"/>
              </w:rPr>
              <w:t xml:space="preserve">00,000 </w:t>
            </w:r>
            <w:r w:rsidRPr="00FF7ABF">
              <w:rPr>
                <w:rFonts w:ascii="GHEA Mariam" w:hAnsi="GHEA Mariam"/>
                <w:sz w:val="18"/>
                <w:szCs w:val="18"/>
                <w:lang w:val="hy-AM"/>
              </w:rPr>
              <w:t>ՀՀ դրամ</w:t>
            </w:r>
            <w:r w:rsidRPr="000E1127">
              <w:rPr>
                <w:rFonts w:ascii="GHEA Mariam" w:hAnsi="GHEA Mariam"/>
                <w:sz w:val="18"/>
                <w:szCs w:val="18"/>
                <w:lang w:val="hy-AM"/>
              </w:rPr>
              <w:t xml:space="preserve"> կազմող տարեկան միջին նվազագույն շրջանառություն:</w:t>
            </w:r>
          </w:p>
        </w:tc>
        <w:tc>
          <w:tcPr>
            <w:tcW w:w="2340" w:type="dxa"/>
          </w:tcPr>
          <w:p w14:paraId="286D4740"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520" w:type="dxa"/>
          </w:tcPr>
          <w:p w14:paraId="0353241E"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160" w:type="dxa"/>
          </w:tcPr>
          <w:p w14:paraId="279D396A" w14:textId="00547F40"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1800" w:type="dxa"/>
          </w:tcPr>
          <w:p w14:paraId="55B058EC" w14:textId="7ABBF393"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r>
      <w:tr w:rsidR="00621244" w:rsidRPr="000E1127" w14:paraId="7ECAD4AB" w14:textId="77777777" w:rsidTr="00406C08">
        <w:trPr>
          <w:trHeight w:val="440"/>
        </w:trPr>
        <w:tc>
          <w:tcPr>
            <w:tcW w:w="13793" w:type="dxa"/>
            <w:gridSpan w:val="5"/>
          </w:tcPr>
          <w:p w14:paraId="453AE0B2" w14:textId="77777777" w:rsidR="00621244" w:rsidRPr="000E1127" w:rsidRDefault="00621244" w:rsidP="00406C08">
            <w:pPr>
              <w:autoSpaceDE w:val="0"/>
              <w:autoSpaceDN w:val="0"/>
              <w:adjustRightInd w:val="0"/>
              <w:spacing w:after="240"/>
              <w:jc w:val="both"/>
              <w:rPr>
                <w:rFonts w:ascii="GHEA Mariam" w:eastAsia="Batang" w:hAnsi="GHEA Mariam"/>
                <w:b/>
                <w:sz w:val="18"/>
                <w:szCs w:val="18"/>
                <w:lang w:eastAsia="ko-KR"/>
              </w:rPr>
            </w:pPr>
            <w:r w:rsidRPr="000E1127">
              <w:rPr>
                <w:rFonts w:ascii="GHEA Mariam" w:eastAsia="Batang" w:hAnsi="GHEA Mariam"/>
                <w:b/>
                <w:sz w:val="18"/>
                <w:szCs w:val="18"/>
                <w:lang w:eastAsia="ko-KR"/>
              </w:rPr>
              <w:t xml:space="preserve">(ii) </w:t>
            </w:r>
            <w:proofErr w:type="spellStart"/>
            <w:r w:rsidRPr="000E1127">
              <w:rPr>
                <w:rFonts w:ascii="GHEA Mariam" w:eastAsia="Batang" w:hAnsi="GHEA Mariam" w:cs="Sylfaen"/>
                <w:b/>
                <w:sz w:val="18"/>
                <w:szCs w:val="18"/>
                <w:lang w:eastAsia="ko-KR"/>
              </w:rPr>
              <w:t>Փորձ</w:t>
            </w:r>
            <w:proofErr w:type="spellEnd"/>
            <w:r w:rsidRPr="000E1127">
              <w:rPr>
                <w:rFonts w:ascii="GHEA Mariam" w:eastAsia="Batang" w:hAnsi="GHEA Mariam"/>
                <w:b/>
                <w:sz w:val="18"/>
                <w:szCs w:val="18"/>
                <w:lang w:eastAsia="ko-KR"/>
              </w:rPr>
              <w:t xml:space="preserve"> </w:t>
            </w:r>
            <w:r w:rsidRPr="000E1127">
              <w:rPr>
                <w:rFonts w:ascii="GHEA Mariam" w:eastAsia="Batang" w:hAnsi="GHEA Mariam" w:cs="Sylfaen"/>
                <w:b/>
                <w:sz w:val="18"/>
                <w:szCs w:val="18"/>
                <w:lang w:eastAsia="ko-KR"/>
              </w:rPr>
              <w:t>և</w:t>
            </w:r>
            <w:r w:rsidRPr="000E1127">
              <w:rPr>
                <w:rFonts w:ascii="GHEA Mariam" w:eastAsia="Batang" w:hAnsi="GHEA Mariam"/>
                <w:b/>
                <w:sz w:val="18"/>
                <w:szCs w:val="18"/>
                <w:lang w:eastAsia="ko-KR"/>
              </w:rPr>
              <w:t xml:space="preserve"> </w:t>
            </w:r>
            <w:proofErr w:type="spellStart"/>
            <w:r w:rsidRPr="000E1127">
              <w:rPr>
                <w:rFonts w:ascii="GHEA Mariam" w:eastAsia="Batang" w:hAnsi="GHEA Mariam" w:cs="Sylfaen"/>
                <w:b/>
                <w:sz w:val="18"/>
                <w:szCs w:val="18"/>
                <w:lang w:eastAsia="ko-KR"/>
              </w:rPr>
              <w:t>Տեխնիկական</w:t>
            </w:r>
            <w:proofErr w:type="spellEnd"/>
            <w:r w:rsidRPr="000E1127">
              <w:rPr>
                <w:rFonts w:ascii="GHEA Mariam" w:eastAsia="Batang" w:hAnsi="GHEA Mariam"/>
                <w:b/>
                <w:sz w:val="18"/>
                <w:szCs w:val="18"/>
                <w:lang w:eastAsia="ko-KR"/>
              </w:rPr>
              <w:t xml:space="preserve"> </w:t>
            </w:r>
            <w:proofErr w:type="spellStart"/>
            <w:r w:rsidRPr="000E1127">
              <w:rPr>
                <w:rFonts w:ascii="GHEA Mariam" w:eastAsia="Batang" w:hAnsi="GHEA Mariam" w:cs="Sylfaen"/>
                <w:b/>
                <w:sz w:val="18"/>
                <w:szCs w:val="18"/>
                <w:lang w:eastAsia="ko-KR"/>
              </w:rPr>
              <w:t>կարողություններ</w:t>
            </w:r>
            <w:proofErr w:type="spellEnd"/>
            <w:r w:rsidRPr="000E1127">
              <w:rPr>
                <w:rFonts w:ascii="GHEA Mariam" w:eastAsia="Batang" w:hAnsi="GHEA Mariam"/>
                <w:b/>
                <w:sz w:val="18"/>
                <w:szCs w:val="18"/>
                <w:lang w:eastAsia="ko-KR"/>
              </w:rPr>
              <w:t xml:space="preserve"> </w:t>
            </w:r>
          </w:p>
        </w:tc>
      </w:tr>
      <w:tr w:rsidR="002554BD" w:rsidRPr="000E1127" w14:paraId="08A6B616" w14:textId="77777777" w:rsidTr="00406C08">
        <w:tc>
          <w:tcPr>
            <w:tcW w:w="4973" w:type="dxa"/>
          </w:tcPr>
          <w:p w14:paraId="464D9351"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Համանման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ապրանքների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արտադրության</w:t>
            </w:r>
            <w:proofErr w:type="spellEnd"/>
            <w:r w:rsidRPr="000E1127">
              <w:rPr>
                <w:rFonts w:ascii="GHEA Mariam" w:hAnsi="GHEA Mariam"/>
                <w:sz w:val="18"/>
                <w:szCs w:val="18"/>
              </w:rPr>
              <w:t xml:space="preserve"> և (կամ) </w:t>
            </w:r>
            <w:proofErr w:type="spellStart"/>
            <w:r w:rsidRPr="000E1127">
              <w:rPr>
                <w:rFonts w:ascii="GHEA Mariam" w:hAnsi="GHEA Mariam"/>
                <w:sz w:val="18"/>
                <w:szCs w:val="18"/>
              </w:rPr>
              <w:t>մատակակարման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առնվազն</w:t>
            </w:r>
            <w:proofErr w:type="spellEnd"/>
            <w:r w:rsidRPr="000E1127">
              <w:rPr>
                <w:rFonts w:ascii="GHEA Mariam" w:hAnsi="GHEA Mariam"/>
                <w:sz w:val="18"/>
                <w:szCs w:val="18"/>
              </w:rPr>
              <w:t xml:space="preserve"> 5 </w:t>
            </w:r>
            <w:proofErr w:type="spellStart"/>
            <w:r w:rsidRPr="000E1127">
              <w:rPr>
                <w:rFonts w:ascii="GHEA Mariam" w:hAnsi="GHEA Mariam"/>
                <w:sz w:val="18"/>
                <w:szCs w:val="18"/>
              </w:rPr>
              <w:t>տարվա</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փորձ</w:t>
            </w:r>
            <w:proofErr w:type="spellEnd"/>
          </w:p>
        </w:tc>
        <w:tc>
          <w:tcPr>
            <w:tcW w:w="2340" w:type="dxa"/>
          </w:tcPr>
          <w:p w14:paraId="2919532F"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520" w:type="dxa"/>
          </w:tcPr>
          <w:p w14:paraId="4B98F3DC" w14:textId="103E0EA0"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2160" w:type="dxa"/>
          </w:tcPr>
          <w:p w14:paraId="45D02B31"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1800" w:type="dxa"/>
          </w:tcPr>
          <w:p w14:paraId="5E15E2B2" w14:textId="1A5ED449"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r>
      <w:tr w:rsidR="002554BD" w:rsidRPr="000E1127" w14:paraId="19A80D8D" w14:textId="77777777" w:rsidTr="00406C08">
        <w:tc>
          <w:tcPr>
            <w:tcW w:w="4973" w:type="dxa"/>
          </w:tcPr>
          <w:p w14:paraId="7EA42149" w14:textId="77777777" w:rsidR="002554BD" w:rsidRPr="000E1127" w:rsidRDefault="002554BD" w:rsidP="002554BD">
            <w:pPr>
              <w:rPr>
                <w:rFonts w:ascii="GHEA Mariam" w:hAnsi="GHEA Mariam"/>
                <w:sz w:val="18"/>
                <w:szCs w:val="18"/>
              </w:rPr>
            </w:pPr>
            <w:r w:rsidRPr="000E1127">
              <w:rPr>
                <w:rFonts w:ascii="GHEA Mariam" w:hAnsi="GHEA Mariam"/>
                <w:sz w:val="18"/>
                <w:szCs w:val="18"/>
              </w:rPr>
              <w:t>201</w:t>
            </w:r>
            <w:r w:rsidRPr="00FF7ABF">
              <w:rPr>
                <w:rFonts w:ascii="GHEA Mariam" w:hAnsi="GHEA Mariam"/>
                <w:sz w:val="18"/>
                <w:szCs w:val="18"/>
              </w:rPr>
              <w:t>7</w:t>
            </w:r>
            <w:r w:rsidRPr="000E1127">
              <w:rPr>
                <w:rFonts w:ascii="GHEA Mariam" w:hAnsi="GHEA Mariam"/>
                <w:sz w:val="18"/>
                <w:szCs w:val="18"/>
              </w:rPr>
              <w:t>-20</w:t>
            </w:r>
            <w:r w:rsidRPr="00FF7ABF">
              <w:rPr>
                <w:rFonts w:ascii="GHEA Mariam" w:hAnsi="GHEA Mariam"/>
                <w:sz w:val="18"/>
                <w:szCs w:val="18"/>
              </w:rPr>
              <w:t>21</w:t>
            </w:r>
            <w:r w:rsidRPr="000E1127">
              <w:rPr>
                <w:rFonts w:ascii="GHEA Mariam" w:hAnsi="GHEA Mariam"/>
                <w:sz w:val="18"/>
                <w:szCs w:val="18"/>
              </w:rPr>
              <w:t xml:space="preserve"> </w:t>
            </w:r>
            <w:proofErr w:type="spellStart"/>
            <w:r w:rsidRPr="000E1127">
              <w:rPr>
                <w:rFonts w:ascii="GHEA Mariam" w:hAnsi="GHEA Mariam"/>
                <w:sz w:val="18"/>
                <w:szCs w:val="18"/>
              </w:rPr>
              <w:t>թթ</w:t>
            </w:r>
            <w:proofErr w:type="spellEnd"/>
            <w:r w:rsidRPr="000E1127">
              <w:rPr>
                <w:rFonts w:ascii="GHEA Mariam" w:hAnsi="GHEA Mariam"/>
                <w:sz w:val="18"/>
                <w:szCs w:val="18"/>
              </w:rPr>
              <w:t xml:space="preserve">.- ի </w:t>
            </w:r>
            <w:proofErr w:type="spellStart"/>
            <w:r w:rsidRPr="000E1127">
              <w:rPr>
                <w:rFonts w:ascii="GHEA Mariam" w:hAnsi="GHEA Mariam"/>
                <w:sz w:val="18"/>
                <w:szCs w:val="18"/>
              </w:rPr>
              <w:t>ընթացքում</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համանման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արժեքի</w:t>
            </w:r>
            <w:proofErr w:type="spellEnd"/>
            <w:r w:rsidRPr="000E1127">
              <w:rPr>
                <w:rFonts w:ascii="GHEA Mariam" w:hAnsi="GHEA Mariam"/>
                <w:sz w:val="18"/>
                <w:szCs w:val="18"/>
              </w:rPr>
              <w:t xml:space="preserve"> և </w:t>
            </w:r>
            <w:proofErr w:type="spellStart"/>
            <w:r w:rsidRPr="000E1127">
              <w:rPr>
                <w:rFonts w:ascii="GHEA Mariam" w:hAnsi="GHEA Mariam"/>
                <w:sz w:val="18"/>
                <w:szCs w:val="18"/>
              </w:rPr>
              <w:t>բնույթի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առնվազն</w:t>
            </w:r>
            <w:proofErr w:type="spellEnd"/>
            <w:r w:rsidRPr="000E1127">
              <w:rPr>
                <w:rFonts w:ascii="GHEA Mariam" w:hAnsi="GHEA Mariam"/>
                <w:sz w:val="18"/>
                <w:szCs w:val="18"/>
              </w:rPr>
              <w:t xml:space="preserve"> 2 </w:t>
            </w:r>
            <w:proofErr w:type="spellStart"/>
            <w:r w:rsidRPr="000E1127">
              <w:rPr>
                <w:rFonts w:ascii="GHEA Mariam" w:hAnsi="GHEA Mariam"/>
                <w:sz w:val="18"/>
                <w:szCs w:val="18"/>
              </w:rPr>
              <w:t>հաջողությամբ</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իրականացված</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պայմանագրերի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առկայություն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նշելով</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գնորդին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պայմանագրի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գինը</w:t>
            </w:r>
            <w:proofErr w:type="spellEnd"/>
            <w:r w:rsidRPr="000E1127">
              <w:rPr>
                <w:rFonts w:ascii="GHEA Mariam" w:hAnsi="GHEA Mariam"/>
                <w:sz w:val="18"/>
                <w:szCs w:val="18"/>
              </w:rPr>
              <w:t xml:space="preserve"> և </w:t>
            </w:r>
            <w:proofErr w:type="spellStart"/>
            <w:r w:rsidRPr="000E1127">
              <w:rPr>
                <w:rFonts w:ascii="GHEA Mariam" w:hAnsi="GHEA Mariam"/>
                <w:sz w:val="18"/>
                <w:szCs w:val="18"/>
              </w:rPr>
              <w:t>մատակարարված</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ապրանքները</w:t>
            </w:r>
            <w:proofErr w:type="spellEnd"/>
          </w:p>
          <w:p w14:paraId="799DEFAB" w14:textId="77777777" w:rsidR="002554BD" w:rsidRPr="000E1127" w:rsidRDefault="002554BD" w:rsidP="002554BD">
            <w:pPr>
              <w:rPr>
                <w:rFonts w:ascii="GHEA Mariam" w:hAnsi="GHEA Mariam"/>
                <w:sz w:val="18"/>
                <w:szCs w:val="18"/>
              </w:rPr>
            </w:pPr>
            <w:r w:rsidRPr="000E1127">
              <w:rPr>
                <w:rFonts w:ascii="GHEA Mariam" w:hAnsi="GHEA Mariam"/>
                <w:sz w:val="18"/>
                <w:szCs w:val="18"/>
              </w:rPr>
              <w:t>(</w:t>
            </w:r>
            <w:proofErr w:type="spellStart"/>
            <w:r w:rsidRPr="000E1127">
              <w:rPr>
                <w:rFonts w:ascii="GHEA Mariam" w:hAnsi="GHEA Mariam"/>
                <w:sz w:val="18"/>
                <w:szCs w:val="18"/>
              </w:rPr>
              <w:t>Խնդրում</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ենք</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տրամադրել</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պայմանագրի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պատճենը</w:t>
            </w:r>
            <w:proofErr w:type="spellEnd"/>
            <w:r w:rsidRPr="000E1127">
              <w:rPr>
                <w:rFonts w:ascii="GHEA Mariam" w:hAnsi="GHEA Mariam"/>
                <w:sz w:val="18"/>
                <w:szCs w:val="18"/>
              </w:rPr>
              <w:t xml:space="preserve"> և </w:t>
            </w:r>
            <w:proofErr w:type="spellStart"/>
            <w:r w:rsidRPr="000E1127">
              <w:rPr>
                <w:rFonts w:ascii="GHEA Mariam" w:hAnsi="GHEA Mariam"/>
                <w:sz w:val="18"/>
                <w:szCs w:val="18"/>
              </w:rPr>
              <w:t>ապրանքների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ընդունման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սերտիֆիկատը</w:t>
            </w:r>
            <w:proofErr w:type="spellEnd"/>
            <w:r w:rsidRPr="000E1127">
              <w:rPr>
                <w:rFonts w:ascii="GHEA Mariam" w:hAnsi="GHEA Mariam"/>
                <w:sz w:val="18"/>
                <w:szCs w:val="18"/>
              </w:rPr>
              <w:t>)</w:t>
            </w:r>
          </w:p>
          <w:p w14:paraId="3B006098" w14:textId="77777777" w:rsidR="002554BD" w:rsidRPr="000E1127" w:rsidRDefault="002554BD" w:rsidP="002554BD">
            <w:pPr>
              <w:rPr>
                <w:rFonts w:ascii="GHEA Mariam" w:hAnsi="GHEA Mariam"/>
                <w:sz w:val="18"/>
                <w:szCs w:val="18"/>
              </w:rPr>
            </w:pPr>
          </w:p>
        </w:tc>
        <w:tc>
          <w:tcPr>
            <w:tcW w:w="2340" w:type="dxa"/>
          </w:tcPr>
          <w:p w14:paraId="1886693C"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r w:rsidRPr="000E1127">
              <w:rPr>
                <w:rFonts w:ascii="GHEA Mariam" w:hAnsi="GHEA Mariam"/>
                <w:sz w:val="18"/>
                <w:szCs w:val="18"/>
              </w:rPr>
              <w:t xml:space="preserve"> </w:t>
            </w:r>
          </w:p>
        </w:tc>
        <w:tc>
          <w:tcPr>
            <w:tcW w:w="2520" w:type="dxa"/>
          </w:tcPr>
          <w:p w14:paraId="777FD73E"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r w:rsidRPr="000E1127">
              <w:rPr>
                <w:rFonts w:ascii="GHEA Mariam" w:hAnsi="GHEA Mariam"/>
                <w:sz w:val="18"/>
                <w:szCs w:val="18"/>
              </w:rPr>
              <w:t xml:space="preserve"> </w:t>
            </w:r>
          </w:p>
        </w:tc>
        <w:tc>
          <w:tcPr>
            <w:tcW w:w="2160" w:type="dxa"/>
          </w:tcPr>
          <w:p w14:paraId="7E716B6B" w14:textId="488B78DA"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1800" w:type="dxa"/>
          </w:tcPr>
          <w:p w14:paraId="6032D87D" w14:textId="1E09CAC8" w:rsidR="002554BD" w:rsidRPr="000E1127" w:rsidRDefault="002554BD" w:rsidP="002554BD">
            <w:pPr>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r>
      <w:tr w:rsidR="002554BD" w:rsidRPr="000E1127" w14:paraId="5D0EB76C" w14:textId="77777777" w:rsidTr="00406C08">
        <w:tc>
          <w:tcPr>
            <w:tcW w:w="4973" w:type="dxa"/>
          </w:tcPr>
          <w:p w14:paraId="5F1CA167"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Հայտատուն</w:t>
            </w:r>
            <w:proofErr w:type="spellEnd"/>
            <w:r w:rsidRPr="000E1127">
              <w:rPr>
                <w:rFonts w:ascii="GHEA Mariam" w:hAnsi="GHEA Mariam"/>
                <w:sz w:val="18"/>
                <w:szCs w:val="18"/>
              </w:rPr>
              <w:t xml:space="preserve"> կամ </w:t>
            </w:r>
            <w:proofErr w:type="spellStart"/>
            <w:r w:rsidRPr="000E1127">
              <w:rPr>
                <w:rFonts w:ascii="GHEA Mariam" w:hAnsi="GHEA Mariam"/>
                <w:sz w:val="18"/>
                <w:szCs w:val="18"/>
              </w:rPr>
              <w:t>վերջինիս</w:t>
            </w:r>
            <w:proofErr w:type="spellEnd"/>
            <w:r w:rsidRPr="000E1127">
              <w:rPr>
                <w:rFonts w:ascii="GHEA Mariam" w:hAnsi="GHEA Mariam"/>
                <w:sz w:val="18"/>
                <w:szCs w:val="18"/>
              </w:rPr>
              <w:t xml:space="preserve"> կողմից </w:t>
            </w:r>
            <w:proofErr w:type="spellStart"/>
            <w:r w:rsidRPr="000E1127">
              <w:rPr>
                <w:rFonts w:ascii="GHEA Mariam" w:hAnsi="GHEA Mariam"/>
                <w:sz w:val="18"/>
                <w:szCs w:val="18"/>
              </w:rPr>
              <w:t>նշանակված</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ենթակապալառուն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ունենա</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երաշխիքային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սպասարկման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կենտրոն</w:t>
            </w:r>
            <w:proofErr w:type="spellEnd"/>
            <w:r w:rsidRPr="000E1127">
              <w:rPr>
                <w:rFonts w:ascii="GHEA Mariam" w:hAnsi="GHEA Mariam"/>
                <w:sz w:val="18"/>
                <w:szCs w:val="18"/>
              </w:rPr>
              <w:t xml:space="preserve"> կամ </w:t>
            </w: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ներկայացնի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երաշխիքային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սպասարկման</w:t>
            </w:r>
            <w:proofErr w:type="spellEnd"/>
            <w:r w:rsidRPr="000E1127">
              <w:rPr>
                <w:rFonts w:ascii="GHEA Mariam" w:hAnsi="GHEA Mariam"/>
                <w:sz w:val="18"/>
                <w:szCs w:val="18"/>
              </w:rPr>
              <w:t xml:space="preserve"> ծառայությունների </w:t>
            </w:r>
            <w:proofErr w:type="spellStart"/>
            <w:r w:rsidRPr="000E1127">
              <w:rPr>
                <w:rFonts w:ascii="GHEA Mariam" w:hAnsi="GHEA Mariam"/>
                <w:sz w:val="18"/>
                <w:szCs w:val="18"/>
              </w:rPr>
              <w:t>տրամադրման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նպատակով</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Երաշխիքային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սպասարկման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նման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կենտրոն</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ստեղծելու</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մանրամասները</w:t>
            </w:r>
            <w:proofErr w:type="spellEnd"/>
            <w:r w:rsidRPr="000E1127">
              <w:rPr>
                <w:rFonts w:ascii="GHEA Mariam" w:hAnsi="GHEA Mariam"/>
                <w:sz w:val="18"/>
                <w:szCs w:val="18"/>
              </w:rPr>
              <w:t>:</w:t>
            </w:r>
          </w:p>
          <w:p w14:paraId="6868DBAF" w14:textId="77777777" w:rsidR="002554BD" w:rsidRPr="000E1127" w:rsidRDefault="002554BD" w:rsidP="002554BD">
            <w:pPr>
              <w:rPr>
                <w:rFonts w:ascii="GHEA Mariam" w:hAnsi="GHEA Mariam"/>
                <w:sz w:val="18"/>
                <w:szCs w:val="18"/>
              </w:rPr>
            </w:pPr>
          </w:p>
        </w:tc>
        <w:tc>
          <w:tcPr>
            <w:tcW w:w="2340" w:type="dxa"/>
          </w:tcPr>
          <w:p w14:paraId="19C0BEAA" w14:textId="77777777"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c>
          <w:tcPr>
            <w:tcW w:w="2520" w:type="dxa"/>
          </w:tcPr>
          <w:p w14:paraId="125F3D6D" w14:textId="213EF206"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2160" w:type="dxa"/>
          </w:tcPr>
          <w:p w14:paraId="6AC444E1" w14:textId="1521D2DC" w:rsidR="002554BD" w:rsidRPr="000E1127" w:rsidRDefault="002554BD" w:rsidP="002554BD">
            <w:pPr>
              <w:widowControl w:val="0"/>
              <w:tabs>
                <w:tab w:val="left" w:leader="dot" w:pos="8424"/>
              </w:tabs>
              <w:autoSpaceDE w:val="0"/>
              <w:autoSpaceDN w:val="0"/>
              <w:rPr>
                <w:rFonts w:ascii="GHEA Mariam" w:hAnsi="GHEA Mariam"/>
                <w:sz w:val="18"/>
                <w:szCs w:val="18"/>
              </w:rPr>
            </w:pPr>
            <w:proofErr w:type="spellStart"/>
            <w:r w:rsidRPr="002554BD">
              <w:rPr>
                <w:rFonts w:ascii="GHEA Mariam" w:hAnsi="GHEA Mariam"/>
                <w:sz w:val="18"/>
                <w:szCs w:val="18"/>
              </w:rPr>
              <w:t>Չի</w:t>
            </w:r>
            <w:proofErr w:type="spellEnd"/>
            <w:r w:rsidRPr="002554BD">
              <w:rPr>
                <w:rFonts w:ascii="GHEA Mariam" w:hAnsi="GHEA Mariam"/>
                <w:sz w:val="18"/>
                <w:szCs w:val="18"/>
              </w:rPr>
              <w:t xml:space="preserve"> </w:t>
            </w:r>
            <w:proofErr w:type="spellStart"/>
            <w:r w:rsidRPr="002554BD">
              <w:rPr>
                <w:rFonts w:ascii="GHEA Mariam" w:hAnsi="GHEA Mariam"/>
                <w:sz w:val="18"/>
                <w:szCs w:val="18"/>
              </w:rPr>
              <w:t>կիրառվում</w:t>
            </w:r>
            <w:proofErr w:type="spellEnd"/>
          </w:p>
        </w:tc>
        <w:tc>
          <w:tcPr>
            <w:tcW w:w="1800" w:type="dxa"/>
          </w:tcPr>
          <w:p w14:paraId="0693541E" w14:textId="77777777" w:rsidR="002554BD" w:rsidRPr="000E1127" w:rsidRDefault="002554BD" w:rsidP="002554BD">
            <w:pPr>
              <w:rPr>
                <w:rFonts w:ascii="GHEA Mariam" w:hAnsi="GHEA Mariam"/>
                <w:sz w:val="18"/>
                <w:szCs w:val="18"/>
              </w:rPr>
            </w:pPr>
            <w:proofErr w:type="spellStart"/>
            <w:r w:rsidRPr="000E1127">
              <w:rPr>
                <w:rFonts w:ascii="GHEA Mariam" w:hAnsi="GHEA Mariam"/>
                <w:sz w:val="18"/>
                <w:szCs w:val="18"/>
              </w:rPr>
              <w:t>Պետք</w:t>
            </w:r>
            <w:proofErr w:type="spellEnd"/>
            <w:r w:rsidRPr="000E1127">
              <w:rPr>
                <w:rFonts w:ascii="GHEA Mariam" w:hAnsi="GHEA Mariam"/>
                <w:sz w:val="18"/>
                <w:szCs w:val="18"/>
              </w:rPr>
              <w:t xml:space="preserve"> է </w:t>
            </w:r>
            <w:proofErr w:type="spellStart"/>
            <w:r w:rsidRPr="000E1127">
              <w:rPr>
                <w:rFonts w:ascii="GHEA Mariam" w:hAnsi="GHEA Mariam"/>
                <w:sz w:val="18"/>
                <w:szCs w:val="18"/>
              </w:rPr>
              <w:t>բավարարի</w:t>
            </w:r>
            <w:proofErr w:type="spellEnd"/>
            <w:r w:rsidRPr="000E1127">
              <w:rPr>
                <w:rFonts w:ascii="GHEA Mariam" w:hAnsi="GHEA Mariam"/>
                <w:sz w:val="18"/>
                <w:szCs w:val="18"/>
              </w:rPr>
              <w:t xml:space="preserve"> </w:t>
            </w:r>
            <w:proofErr w:type="spellStart"/>
            <w:r w:rsidRPr="000E1127">
              <w:rPr>
                <w:rFonts w:ascii="GHEA Mariam" w:hAnsi="GHEA Mariam"/>
                <w:sz w:val="18"/>
                <w:szCs w:val="18"/>
              </w:rPr>
              <w:t>պահանջը</w:t>
            </w:r>
            <w:proofErr w:type="spellEnd"/>
          </w:p>
        </w:tc>
      </w:tr>
    </w:tbl>
    <w:p w14:paraId="47D339B8" w14:textId="77777777" w:rsidR="00621244" w:rsidRPr="00FF7ABF" w:rsidRDefault="00621244" w:rsidP="00057714">
      <w:pPr>
        <w:jc w:val="both"/>
        <w:rPr>
          <w:rFonts w:ascii="GHEA Mariam" w:hAnsi="GHEA Mariam" w:cs="Times Armenian"/>
          <w:spacing w:val="-2"/>
          <w:szCs w:val="24"/>
          <w:highlight w:val="yellow"/>
        </w:rPr>
        <w:sectPr w:rsidR="00621244" w:rsidRPr="00FF7ABF" w:rsidSect="00621244">
          <w:pgSz w:w="15840" w:h="12240" w:orient="landscape" w:code="1"/>
          <w:pgMar w:top="1800" w:right="1440" w:bottom="1183" w:left="1440" w:header="720" w:footer="720" w:gutter="0"/>
          <w:paperSrc w:first="15" w:other="15"/>
          <w:cols w:space="720"/>
          <w:titlePg/>
          <w:docGrid w:linePitch="360"/>
        </w:sectPr>
      </w:pPr>
    </w:p>
    <w:p w14:paraId="3435ECD4" w14:textId="77777777" w:rsidR="00621244" w:rsidRPr="00FF7ABF" w:rsidRDefault="00621244" w:rsidP="00057714">
      <w:pPr>
        <w:jc w:val="both"/>
        <w:rPr>
          <w:rFonts w:ascii="GHEA Mariam" w:hAnsi="GHEA Mariam" w:cs="Times Armenian"/>
          <w:spacing w:val="-2"/>
          <w:szCs w:val="24"/>
          <w:highlight w:val="yellow"/>
        </w:rPr>
      </w:pPr>
    </w:p>
    <w:p w14:paraId="014A3543" w14:textId="63FE9714" w:rsidR="00D44F8F" w:rsidRPr="00817ECB" w:rsidRDefault="00D44F8F" w:rsidP="00817ECB">
      <w:pPr>
        <w:jc w:val="both"/>
        <w:rPr>
          <w:rFonts w:ascii="GHEA Mariam" w:hAnsi="GHEA Mariam"/>
          <w:spacing w:val="-2"/>
          <w:sz w:val="22"/>
          <w:szCs w:val="22"/>
          <w:lang w:val="hy-AM"/>
        </w:rPr>
      </w:pPr>
      <w:r w:rsidRPr="00817ECB">
        <w:rPr>
          <w:rFonts w:ascii="GHEA Mariam" w:hAnsi="GHEA Mariam"/>
          <w:spacing w:val="-2"/>
          <w:lang w:val="hy-AM"/>
        </w:rPr>
        <w:t xml:space="preserve">5. </w:t>
      </w:r>
      <w:r w:rsidRPr="00817ECB">
        <w:rPr>
          <w:rFonts w:ascii="GHEA Mariam" w:hAnsi="GHEA Mariam"/>
          <w:spacing w:val="-2"/>
          <w:sz w:val="22"/>
          <w:szCs w:val="22"/>
          <w:lang w:val="hy-AM"/>
        </w:rPr>
        <w:t>Հայտերը պետք է ներկայացվեն ARMEPS</w:t>
      </w:r>
      <w:r w:rsidR="00FF0F8C" w:rsidRPr="00817ECB">
        <w:rPr>
          <w:rFonts w:ascii="GHEA Mariam" w:hAnsi="GHEA Mariam"/>
          <w:spacing w:val="-2"/>
          <w:sz w:val="22"/>
          <w:szCs w:val="22"/>
          <w:lang w:val="hy-AM"/>
        </w:rPr>
        <w:t xml:space="preserve"> </w:t>
      </w:r>
      <w:r w:rsidR="00355C55" w:rsidRPr="00817ECB">
        <w:rPr>
          <w:rFonts w:ascii="GHEA Mariam" w:hAnsi="GHEA Mariam"/>
          <w:spacing w:val="-2"/>
          <w:sz w:val="22"/>
          <w:szCs w:val="22"/>
          <w:lang w:val="hy-AM"/>
        </w:rPr>
        <w:t xml:space="preserve">էլ. գնումների </w:t>
      </w:r>
      <w:r w:rsidRPr="00817ECB">
        <w:rPr>
          <w:rFonts w:ascii="GHEA Mariam" w:hAnsi="GHEA Mariam"/>
          <w:spacing w:val="-2"/>
          <w:sz w:val="22"/>
          <w:szCs w:val="22"/>
          <w:lang w:val="hy-AM"/>
        </w:rPr>
        <w:t>համակարգի</w:t>
      </w:r>
      <w:r w:rsidR="00355C55" w:rsidRPr="00817ECB">
        <w:rPr>
          <w:rFonts w:ascii="GHEA Mariam" w:hAnsi="GHEA Mariam"/>
          <w:spacing w:val="-2"/>
          <w:sz w:val="22"/>
          <w:szCs w:val="22"/>
          <w:lang w:val="hy-AM"/>
        </w:rPr>
        <w:t xml:space="preserve"> (</w:t>
      </w:r>
      <w:r w:rsidR="00355C55" w:rsidRPr="00817ECB">
        <w:rPr>
          <w:rFonts w:ascii="GHEA Mariam" w:hAnsi="GHEA Mariam"/>
          <w:spacing w:val="-2"/>
          <w:sz w:val="22"/>
          <w:szCs w:val="22"/>
        </w:rPr>
        <w:fldChar w:fldCharType="begin"/>
      </w:r>
      <w:r w:rsidR="00355C55" w:rsidRPr="00817ECB">
        <w:rPr>
          <w:rFonts w:ascii="GHEA Mariam" w:hAnsi="GHEA Mariam"/>
          <w:spacing w:val="-2"/>
          <w:sz w:val="22"/>
          <w:szCs w:val="22"/>
          <w:lang w:val="hy-AM"/>
        </w:rPr>
        <w:instrText xml:space="preserve"> HYPERLINK "http://www.armeps.am" </w:instrText>
      </w:r>
      <w:r w:rsidR="00355C55" w:rsidRPr="00817ECB">
        <w:rPr>
          <w:rFonts w:ascii="GHEA Mariam" w:hAnsi="GHEA Mariam"/>
          <w:spacing w:val="-2"/>
          <w:sz w:val="22"/>
          <w:szCs w:val="22"/>
        </w:rPr>
        <w:fldChar w:fldCharType="separate"/>
      </w:r>
      <w:r w:rsidR="00355C55" w:rsidRPr="00817ECB">
        <w:rPr>
          <w:rStyle w:val="Hyperlink"/>
          <w:rFonts w:ascii="GHEA Mariam" w:hAnsi="GHEA Mariam"/>
          <w:spacing w:val="-2"/>
          <w:sz w:val="22"/>
          <w:szCs w:val="22"/>
          <w:lang w:val="hy-AM"/>
        </w:rPr>
        <w:t>www.armeps.am</w:t>
      </w:r>
      <w:r w:rsidR="00355C55" w:rsidRPr="00817ECB">
        <w:rPr>
          <w:rFonts w:ascii="GHEA Mariam" w:hAnsi="GHEA Mariam"/>
          <w:spacing w:val="-2"/>
          <w:sz w:val="22"/>
          <w:szCs w:val="22"/>
        </w:rPr>
        <w:fldChar w:fldCharType="end"/>
      </w:r>
      <w:r w:rsidR="00355C55" w:rsidRPr="00817ECB">
        <w:rPr>
          <w:rFonts w:ascii="GHEA Mariam" w:hAnsi="GHEA Mariam"/>
          <w:spacing w:val="-2"/>
          <w:sz w:val="22"/>
          <w:szCs w:val="22"/>
          <w:lang w:val="hy-AM"/>
        </w:rPr>
        <w:t>)</w:t>
      </w:r>
      <w:r w:rsidRPr="00817ECB">
        <w:rPr>
          <w:rFonts w:ascii="GHEA Mariam" w:hAnsi="GHEA Mariam"/>
          <w:spacing w:val="-2"/>
          <w:sz w:val="22"/>
          <w:szCs w:val="22"/>
          <w:lang w:val="hy-AM"/>
        </w:rPr>
        <w:t xml:space="preserve"> միջոցով մինչև </w:t>
      </w:r>
      <w:r w:rsidRPr="00FF7ABF">
        <w:rPr>
          <w:rFonts w:ascii="GHEA Mariam" w:hAnsi="GHEA Mariam"/>
          <w:b/>
          <w:sz w:val="22"/>
          <w:szCs w:val="22"/>
          <w:lang w:val="hy-AM"/>
        </w:rPr>
        <w:t>20</w:t>
      </w:r>
      <w:r w:rsidR="006F0DAC" w:rsidRPr="00FF7ABF">
        <w:rPr>
          <w:rFonts w:ascii="GHEA Mariam" w:hAnsi="GHEA Mariam"/>
          <w:b/>
          <w:sz w:val="22"/>
          <w:szCs w:val="22"/>
          <w:lang w:val="hy-AM"/>
        </w:rPr>
        <w:t>22</w:t>
      </w:r>
      <w:r w:rsidRPr="00FF7ABF">
        <w:rPr>
          <w:rFonts w:ascii="GHEA Mariam" w:hAnsi="GHEA Mariam"/>
          <w:b/>
          <w:sz w:val="22"/>
          <w:szCs w:val="22"/>
          <w:lang w:val="hy-AM"/>
        </w:rPr>
        <w:t xml:space="preserve">թ. </w:t>
      </w:r>
      <w:r w:rsidR="00817ECB">
        <w:rPr>
          <w:rFonts w:ascii="GHEA Mariam" w:hAnsi="GHEA Mariam"/>
          <w:b/>
          <w:sz w:val="22"/>
          <w:szCs w:val="22"/>
          <w:lang w:val="hy-AM"/>
        </w:rPr>
        <w:t>Ապրիլի 29</w:t>
      </w:r>
      <w:r w:rsidR="009505B9" w:rsidRPr="00817ECB">
        <w:rPr>
          <w:rFonts w:ascii="GHEA Mariam" w:hAnsi="GHEA Mariam"/>
          <w:b/>
          <w:sz w:val="22"/>
          <w:szCs w:val="22"/>
          <w:lang w:val="hy-AM"/>
        </w:rPr>
        <w:t>-ը,</w:t>
      </w:r>
      <w:r w:rsidRPr="00817ECB">
        <w:rPr>
          <w:rFonts w:ascii="GHEA Mariam" w:hAnsi="GHEA Mariam"/>
          <w:b/>
          <w:sz w:val="22"/>
          <w:szCs w:val="22"/>
          <w:lang w:val="hy-AM"/>
        </w:rPr>
        <w:t xml:space="preserve"> ժամը 15:00</w:t>
      </w:r>
      <w:r w:rsidR="009505B9" w:rsidRPr="00817ECB">
        <w:rPr>
          <w:rFonts w:ascii="GHEA Mariam" w:hAnsi="GHEA Mariam"/>
          <w:b/>
          <w:sz w:val="22"/>
          <w:szCs w:val="22"/>
          <w:lang w:val="hy-AM"/>
        </w:rPr>
        <w:t xml:space="preserve"> (տեղական ժամանակով)</w:t>
      </w:r>
      <w:r w:rsidRPr="00817ECB">
        <w:rPr>
          <w:rFonts w:ascii="GHEA Mariam" w:hAnsi="GHEA Mariam"/>
          <w:sz w:val="22"/>
          <w:szCs w:val="22"/>
          <w:lang w:val="hy-AM"/>
        </w:rPr>
        <w:t>:</w:t>
      </w:r>
      <w:r w:rsidRPr="00817ECB">
        <w:rPr>
          <w:rFonts w:ascii="GHEA Mariam" w:hAnsi="GHEA Mariam"/>
          <w:spacing w:val="-2"/>
          <w:sz w:val="22"/>
          <w:szCs w:val="22"/>
          <w:lang w:val="hy-AM"/>
        </w:rPr>
        <w:t xml:space="preserve"> Էլ գնումների համակարգը չի ընդունում վերջնաժամկետից ուշացված Հայտեր: </w:t>
      </w:r>
    </w:p>
    <w:p w14:paraId="16EA0197" w14:textId="77777777" w:rsidR="00D44F8F" w:rsidRPr="00817ECB" w:rsidRDefault="00D44F8F" w:rsidP="00D44F8F">
      <w:pPr>
        <w:suppressAutoHyphens/>
        <w:jc w:val="both"/>
        <w:rPr>
          <w:rFonts w:ascii="GHEA Mariam" w:hAnsi="GHEA Mariam"/>
          <w:spacing w:val="-2"/>
          <w:sz w:val="22"/>
          <w:szCs w:val="22"/>
          <w:lang w:val="hy-AM"/>
        </w:rPr>
      </w:pPr>
    </w:p>
    <w:p w14:paraId="2A4BC4D1" w14:textId="77777777" w:rsidR="00355C55" w:rsidRPr="00817ECB" w:rsidRDefault="00D44F8F" w:rsidP="00355C55">
      <w:pPr>
        <w:tabs>
          <w:tab w:val="right" w:pos="7254"/>
        </w:tabs>
        <w:spacing w:before="120" w:after="120"/>
        <w:jc w:val="both"/>
        <w:rPr>
          <w:rFonts w:ascii="GHEA Mariam" w:hAnsi="GHEA Mariam"/>
          <w:b/>
          <w:sz w:val="22"/>
          <w:szCs w:val="22"/>
          <w:lang w:val="hy-AM"/>
        </w:rPr>
      </w:pPr>
      <w:r w:rsidRPr="00817ECB">
        <w:rPr>
          <w:rFonts w:ascii="GHEA Mariam" w:hAnsi="GHEA Mariam"/>
          <w:sz w:val="22"/>
          <w:szCs w:val="22"/>
          <w:lang w:val="hy-AM"/>
        </w:rPr>
        <w:t xml:space="preserve">6. </w:t>
      </w:r>
      <w:r w:rsidRPr="00817ECB">
        <w:rPr>
          <w:rFonts w:ascii="GHEA Mariam" w:hAnsi="GHEA Mariam"/>
          <w:spacing w:val="-2"/>
          <w:sz w:val="22"/>
          <w:szCs w:val="22"/>
          <w:lang w:val="hy-AM"/>
        </w:rPr>
        <w:t xml:space="preserve"> Ինչպես նշված է ՄՀ 19.1 կետում բոլոր Հայտերը պետք </w:t>
      </w:r>
      <w:r w:rsidR="00163B4F" w:rsidRPr="00817ECB">
        <w:rPr>
          <w:rFonts w:ascii="GHEA Mariam" w:hAnsi="GHEA Mariam"/>
          <w:spacing w:val="-2"/>
          <w:sz w:val="22"/>
          <w:szCs w:val="22"/>
          <w:lang w:val="hy-AM"/>
        </w:rPr>
        <w:t xml:space="preserve">է ուղեկցվեն </w:t>
      </w:r>
      <w:r w:rsidR="00355C55" w:rsidRPr="00817ECB">
        <w:rPr>
          <w:rFonts w:ascii="GHEA Mariam" w:hAnsi="GHEA Mariam"/>
          <w:b/>
          <w:spacing w:val="-2"/>
          <w:sz w:val="22"/>
          <w:szCs w:val="22"/>
          <w:lang w:val="hy-AM"/>
        </w:rPr>
        <w:t>Հայտի</w:t>
      </w:r>
      <w:r w:rsidR="00163B4F" w:rsidRPr="00817ECB">
        <w:rPr>
          <w:rFonts w:ascii="GHEA Mariam" w:hAnsi="GHEA Mariam"/>
          <w:b/>
          <w:sz w:val="22"/>
          <w:szCs w:val="22"/>
          <w:lang w:val="hy-AM"/>
        </w:rPr>
        <w:t xml:space="preserve"> երաշխիք</w:t>
      </w:r>
      <w:r w:rsidR="00050E2F" w:rsidRPr="00817ECB">
        <w:rPr>
          <w:rFonts w:ascii="GHEA Mariam" w:hAnsi="GHEA Mariam"/>
          <w:b/>
          <w:sz w:val="22"/>
          <w:szCs w:val="22"/>
          <w:lang w:val="hy-AM"/>
        </w:rPr>
        <w:t>ային հայտարագրով</w:t>
      </w:r>
      <w:r w:rsidRPr="00817ECB">
        <w:rPr>
          <w:rFonts w:ascii="GHEA Mariam" w:hAnsi="GHEA Mariam"/>
          <w:b/>
          <w:sz w:val="22"/>
          <w:szCs w:val="22"/>
          <w:lang w:val="hy-AM"/>
        </w:rPr>
        <w:t>:</w:t>
      </w:r>
    </w:p>
    <w:p w14:paraId="37CA456E" w14:textId="77777777" w:rsidR="00050E2F" w:rsidRPr="00FF7ABF" w:rsidRDefault="00050E2F" w:rsidP="00355C55">
      <w:pPr>
        <w:tabs>
          <w:tab w:val="right" w:pos="7254"/>
        </w:tabs>
        <w:spacing w:before="120" w:after="120"/>
        <w:jc w:val="both"/>
        <w:rPr>
          <w:rFonts w:ascii="GHEA Mariam" w:hAnsi="GHEA Mariam"/>
          <w:bCs/>
          <w:iCs/>
          <w:sz w:val="22"/>
          <w:szCs w:val="22"/>
          <w:lang w:val="hy-AM"/>
        </w:rPr>
      </w:pPr>
    </w:p>
    <w:p w14:paraId="111283B1" w14:textId="4492620B" w:rsidR="00CA5C7F" w:rsidRPr="00FF7ABF" w:rsidRDefault="00E11443" w:rsidP="00CA5C7F">
      <w:pPr>
        <w:pStyle w:val="ListParagraph"/>
        <w:jc w:val="both"/>
        <w:rPr>
          <w:rFonts w:ascii="GHEA Mariam" w:hAnsi="GHEA Mariam" w:cs="Sylfaen"/>
          <w:sz w:val="22"/>
          <w:szCs w:val="22"/>
          <w:lang w:val="hy-AM"/>
        </w:rPr>
      </w:pPr>
      <w:r w:rsidRPr="00FF7ABF">
        <w:rPr>
          <w:rFonts w:ascii="GHEA Mariam" w:hAnsi="GHEA Mariam" w:cs="Sylfaen"/>
          <w:sz w:val="22"/>
          <w:szCs w:val="22"/>
        </w:rPr>
        <w:t>7</w:t>
      </w:r>
      <w:r w:rsidR="00D04006" w:rsidRPr="00FF7ABF">
        <w:rPr>
          <w:rFonts w:ascii="GHEA Mariam" w:hAnsi="GHEA Mariam" w:cs="Sylfaen"/>
          <w:sz w:val="22"/>
          <w:szCs w:val="22"/>
        </w:rPr>
        <w:t xml:space="preserve">. </w:t>
      </w:r>
      <w:proofErr w:type="spellStart"/>
      <w:r w:rsidR="00057714" w:rsidRPr="00817ECB">
        <w:rPr>
          <w:rFonts w:ascii="GHEA Mariam" w:hAnsi="GHEA Mariam"/>
          <w:sz w:val="22"/>
          <w:szCs w:val="22"/>
        </w:rPr>
        <w:t>Վերոշարադրյալ</w:t>
      </w:r>
      <w:proofErr w:type="spellEnd"/>
      <w:r w:rsidR="00057714" w:rsidRPr="00817ECB">
        <w:rPr>
          <w:rFonts w:ascii="GHEA Mariam" w:hAnsi="GHEA Mariam"/>
          <w:sz w:val="22"/>
          <w:szCs w:val="22"/>
        </w:rPr>
        <w:t xml:space="preserve"> </w:t>
      </w:r>
      <w:proofErr w:type="spellStart"/>
      <w:r w:rsidR="00057714" w:rsidRPr="00817ECB">
        <w:rPr>
          <w:rFonts w:ascii="GHEA Mariam" w:hAnsi="GHEA Mariam"/>
          <w:sz w:val="22"/>
          <w:szCs w:val="22"/>
        </w:rPr>
        <w:t>հղում</w:t>
      </w:r>
      <w:proofErr w:type="spellEnd"/>
      <w:r w:rsidR="00057714" w:rsidRPr="00817ECB">
        <w:rPr>
          <w:rFonts w:ascii="GHEA Mariam" w:hAnsi="GHEA Mariam"/>
          <w:sz w:val="22"/>
          <w:szCs w:val="22"/>
        </w:rPr>
        <w:t xml:space="preserve"> </w:t>
      </w:r>
      <w:proofErr w:type="spellStart"/>
      <w:r w:rsidR="00057714" w:rsidRPr="00817ECB">
        <w:rPr>
          <w:rFonts w:ascii="GHEA Mariam" w:hAnsi="GHEA Mariam"/>
          <w:sz w:val="22"/>
          <w:szCs w:val="22"/>
        </w:rPr>
        <w:t>կատարված</w:t>
      </w:r>
      <w:proofErr w:type="spellEnd"/>
      <w:r w:rsidR="00057714" w:rsidRPr="00817ECB">
        <w:rPr>
          <w:rFonts w:ascii="GHEA Mariam" w:hAnsi="GHEA Mariam"/>
          <w:sz w:val="22"/>
          <w:szCs w:val="22"/>
        </w:rPr>
        <w:t xml:space="preserve"> </w:t>
      </w:r>
      <w:proofErr w:type="spellStart"/>
      <w:r w:rsidR="00057714" w:rsidRPr="00817ECB">
        <w:rPr>
          <w:rFonts w:ascii="GHEA Mariam" w:hAnsi="GHEA Mariam"/>
          <w:sz w:val="22"/>
          <w:szCs w:val="22"/>
        </w:rPr>
        <w:t>հասցեն</w:t>
      </w:r>
      <w:proofErr w:type="spellEnd"/>
      <w:r w:rsidR="00057714" w:rsidRPr="00817ECB">
        <w:rPr>
          <w:rFonts w:ascii="GHEA Mariam" w:hAnsi="GHEA Mariam"/>
          <w:sz w:val="22"/>
          <w:szCs w:val="22"/>
        </w:rPr>
        <w:t xml:space="preserve"> </w:t>
      </w:r>
      <w:proofErr w:type="spellStart"/>
      <w:r w:rsidR="00057714" w:rsidRPr="00817ECB">
        <w:rPr>
          <w:rFonts w:ascii="GHEA Mariam" w:hAnsi="GHEA Mariam"/>
          <w:sz w:val="22"/>
          <w:szCs w:val="22"/>
        </w:rPr>
        <w:t>հետ</w:t>
      </w:r>
      <w:r w:rsidR="00D04006" w:rsidRPr="00817ECB">
        <w:rPr>
          <w:rFonts w:ascii="GHEA Mariam" w:hAnsi="GHEA Mariam"/>
          <w:sz w:val="22"/>
          <w:szCs w:val="22"/>
        </w:rPr>
        <w:t>և</w:t>
      </w:r>
      <w:r w:rsidR="00057714" w:rsidRPr="00817ECB">
        <w:rPr>
          <w:rFonts w:ascii="GHEA Mariam" w:hAnsi="GHEA Mariam"/>
          <w:sz w:val="22"/>
          <w:szCs w:val="22"/>
        </w:rPr>
        <w:t>յալն</w:t>
      </w:r>
      <w:proofErr w:type="spellEnd"/>
      <w:r w:rsidR="00057714" w:rsidRPr="00817ECB">
        <w:rPr>
          <w:rFonts w:ascii="GHEA Mariam" w:hAnsi="GHEA Mariam"/>
          <w:sz w:val="22"/>
          <w:szCs w:val="22"/>
        </w:rPr>
        <w:t xml:space="preserve"> է`</w:t>
      </w:r>
    </w:p>
    <w:p w14:paraId="0E52DE7E" w14:textId="77777777" w:rsidR="00CA5C7F" w:rsidRPr="00FF7ABF" w:rsidRDefault="00CA5C7F" w:rsidP="00CA5C7F">
      <w:pPr>
        <w:tabs>
          <w:tab w:val="left" w:pos="0"/>
          <w:tab w:val="left" w:pos="7363"/>
        </w:tabs>
        <w:ind w:left="709"/>
        <w:rPr>
          <w:rFonts w:ascii="GHEA Mariam" w:hAnsi="GHEA Mariam"/>
          <w:bCs/>
          <w:sz w:val="22"/>
          <w:szCs w:val="22"/>
          <w:lang w:val="hy-AM"/>
        </w:rPr>
      </w:pPr>
      <w:r w:rsidRPr="00FF7ABF">
        <w:rPr>
          <w:rFonts w:ascii="GHEA Mariam" w:hAnsi="GHEA Mariam" w:cs="Arial"/>
          <w:bCs/>
          <w:sz w:val="22"/>
          <w:szCs w:val="22"/>
          <w:lang w:val="hy-AM"/>
        </w:rPr>
        <w:t>ՀՀ</w:t>
      </w:r>
      <w:r w:rsidRPr="00FF7ABF">
        <w:rPr>
          <w:rFonts w:ascii="GHEA Mariam" w:hAnsi="GHEA Mariam"/>
          <w:bCs/>
          <w:sz w:val="22"/>
          <w:szCs w:val="22"/>
          <w:lang w:val="hy-AM"/>
        </w:rPr>
        <w:t xml:space="preserve"> </w:t>
      </w:r>
      <w:r w:rsidRPr="00FF7ABF">
        <w:rPr>
          <w:rFonts w:ascii="GHEA Mariam" w:hAnsi="GHEA Mariam" w:cs="Arial"/>
          <w:bCs/>
          <w:sz w:val="22"/>
          <w:szCs w:val="22"/>
          <w:lang w:val="hy-AM"/>
        </w:rPr>
        <w:t>վարչապետի</w:t>
      </w:r>
      <w:r w:rsidRPr="00FF7ABF">
        <w:rPr>
          <w:rFonts w:ascii="GHEA Mariam" w:hAnsi="GHEA Mariam"/>
          <w:bCs/>
          <w:sz w:val="22"/>
          <w:szCs w:val="22"/>
          <w:lang w:val="hy-AM"/>
        </w:rPr>
        <w:t xml:space="preserve"> </w:t>
      </w:r>
      <w:r w:rsidRPr="00FF7ABF">
        <w:rPr>
          <w:rFonts w:ascii="GHEA Mariam" w:hAnsi="GHEA Mariam" w:cs="Arial"/>
          <w:bCs/>
          <w:sz w:val="22"/>
          <w:szCs w:val="22"/>
          <w:lang w:val="hy-AM"/>
        </w:rPr>
        <w:t>աշխատակազմ</w:t>
      </w:r>
      <w:r w:rsidRPr="00FF7ABF">
        <w:rPr>
          <w:rFonts w:ascii="GHEA Mariam" w:hAnsi="GHEA Mariam"/>
          <w:bCs/>
          <w:sz w:val="22"/>
          <w:szCs w:val="22"/>
          <w:lang w:val="hy-AM"/>
        </w:rPr>
        <w:t xml:space="preserve"> </w:t>
      </w:r>
    </w:p>
    <w:p w14:paraId="1C2E3C4D" w14:textId="77777777" w:rsidR="00CA5C7F" w:rsidRPr="00FF7ABF" w:rsidRDefault="00CA5C7F" w:rsidP="00CA5C7F">
      <w:pPr>
        <w:ind w:left="709"/>
        <w:rPr>
          <w:rFonts w:ascii="GHEA Mariam" w:hAnsi="GHEA Mariam" w:cs="Arial"/>
          <w:bCs/>
          <w:sz w:val="22"/>
          <w:szCs w:val="22"/>
          <w:lang w:val="hy-AM"/>
        </w:rPr>
      </w:pPr>
      <w:r w:rsidRPr="00FF7ABF">
        <w:rPr>
          <w:rFonts w:ascii="GHEA Mariam" w:hAnsi="GHEA Mariam" w:cs="Arial"/>
          <w:bCs/>
          <w:sz w:val="22"/>
          <w:szCs w:val="22"/>
          <w:lang w:val="hy-AM"/>
        </w:rPr>
        <w:t>Հասցե՝ Կառավարական տուն 1 (1-ին հարկ, սենյակ. 115, 117) Հանրապետության հրապարակ</w:t>
      </w:r>
    </w:p>
    <w:p w14:paraId="34CC161D" w14:textId="77777777" w:rsidR="00CA5C7F" w:rsidRPr="00FF7ABF" w:rsidRDefault="00CA5C7F" w:rsidP="00CA5C7F">
      <w:pPr>
        <w:ind w:left="709"/>
        <w:rPr>
          <w:rFonts w:ascii="GHEA Mariam" w:hAnsi="GHEA Mariam" w:cs="Arial"/>
          <w:bCs/>
          <w:sz w:val="22"/>
          <w:szCs w:val="22"/>
          <w:lang w:val="hy-AM"/>
        </w:rPr>
      </w:pPr>
      <w:r w:rsidRPr="00FF7ABF">
        <w:rPr>
          <w:rFonts w:ascii="GHEA Mariam" w:hAnsi="GHEA Mariam" w:cs="Arial"/>
          <w:bCs/>
          <w:sz w:val="22"/>
          <w:szCs w:val="22"/>
          <w:lang w:val="hy-AM"/>
        </w:rPr>
        <w:t xml:space="preserve">Ում՝ ՊՀԱԾ3 ծրագրի ղեկավար պրն. Ահարոն Մկրտչյանին </w:t>
      </w:r>
    </w:p>
    <w:p w14:paraId="14791C99" w14:textId="77777777" w:rsidR="00CA5C7F" w:rsidRPr="00FF7ABF" w:rsidRDefault="00CA5C7F" w:rsidP="00CA5C7F">
      <w:pPr>
        <w:ind w:left="709"/>
        <w:rPr>
          <w:rFonts w:ascii="GHEA Mariam" w:hAnsi="GHEA Mariam" w:cs="Arial"/>
          <w:bCs/>
          <w:sz w:val="22"/>
          <w:szCs w:val="22"/>
          <w:lang w:val="hy-AM"/>
        </w:rPr>
      </w:pPr>
      <w:r w:rsidRPr="00FF7ABF">
        <w:rPr>
          <w:rFonts w:ascii="GHEA Mariam" w:hAnsi="GHEA Mariam" w:cs="Arial"/>
          <w:bCs/>
          <w:sz w:val="22"/>
          <w:szCs w:val="22"/>
          <w:lang w:val="hy-AM"/>
        </w:rPr>
        <w:tab/>
        <w:t>Էլ.փոստ` info@psmp.am</w:t>
      </w:r>
    </w:p>
    <w:p w14:paraId="054AC6B1" w14:textId="77777777" w:rsidR="00CA5C7F" w:rsidRPr="00FF7ABF" w:rsidRDefault="00CA5C7F" w:rsidP="00CA5C7F">
      <w:pPr>
        <w:ind w:left="709"/>
        <w:rPr>
          <w:rFonts w:ascii="GHEA Mariam" w:hAnsi="GHEA Mariam" w:cs="Arial"/>
          <w:bCs/>
          <w:sz w:val="22"/>
          <w:szCs w:val="22"/>
          <w:lang w:val="hy-AM"/>
        </w:rPr>
      </w:pPr>
      <w:r w:rsidRPr="00FF7ABF">
        <w:rPr>
          <w:rFonts w:ascii="GHEA Mariam" w:hAnsi="GHEA Mariam" w:cs="Arial"/>
          <w:bCs/>
          <w:sz w:val="22"/>
          <w:szCs w:val="22"/>
          <w:lang w:val="hy-AM"/>
        </w:rPr>
        <w:t>Հեռ.` +374 515931</w:t>
      </w:r>
    </w:p>
    <w:p w14:paraId="20B5351E" w14:textId="77777777" w:rsidR="00EA259B" w:rsidRPr="00FF7ABF" w:rsidRDefault="00CA5C7F" w:rsidP="00CA5C7F">
      <w:pPr>
        <w:ind w:left="709"/>
        <w:rPr>
          <w:rFonts w:ascii="GHEA Mariam" w:hAnsi="GHEA Mariam" w:cs="Arial"/>
          <w:bCs/>
          <w:sz w:val="22"/>
          <w:szCs w:val="22"/>
          <w:lang w:val="hy-AM"/>
        </w:rPr>
      </w:pPr>
      <w:r w:rsidRPr="00FF7ABF">
        <w:rPr>
          <w:rFonts w:ascii="GHEA Mariam" w:hAnsi="GHEA Mariam" w:cs="Arial"/>
          <w:bCs/>
          <w:sz w:val="22"/>
          <w:szCs w:val="22"/>
          <w:lang w:val="hy-AM"/>
        </w:rPr>
        <w:t>Քաղաք` Երևան</w:t>
      </w:r>
      <w:r w:rsidRPr="00FF7ABF">
        <w:rPr>
          <w:rFonts w:ascii="GHEA Mariam" w:hAnsi="GHEA Mariam" w:cs="Arial"/>
          <w:bCs/>
          <w:sz w:val="22"/>
          <w:szCs w:val="22"/>
          <w:lang w:val="hy-AM"/>
        </w:rPr>
        <w:tab/>
      </w:r>
    </w:p>
    <w:p w14:paraId="62C377F1" w14:textId="77777777" w:rsidR="00CA5C7F" w:rsidRPr="00FF7ABF" w:rsidRDefault="00CA5C7F" w:rsidP="00CA5C7F">
      <w:pPr>
        <w:ind w:left="709"/>
        <w:rPr>
          <w:rFonts w:ascii="GHEA Mariam" w:hAnsi="GHEA Mariam" w:cs="Arial"/>
          <w:bCs/>
          <w:sz w:val="22"/>
          <w:szCs w:val="22"/>
          <w:lang w:val="hy-AM"/>
        </w:rPr>
      </w:pPr>
      <w:r w:rsidRPr="00FF7ABF">
        <w:rPr>
          <w:rFonts w:ascii="GHEA Mariam" w:hAnsi="GHEA Mariam" w:cs="Arial"/>
          <w:bCs/>
          <w:sz w:val="22"/>
          <w:szCs w:val="22"/>
          <w:lang w:val="hy-AM"/>
        </w:rPr>
        <w:t>ZIP Code: 0010</w:t>
      </w:r>
    </w:p>
    <w:p w14:paraId="7FDD53A8" w14:textId="77777777" w:rsidR="00CA5C7F" w:rsidRPr="00FF7ABF" w:rsidRDefault="00CA5C7F" w:rsidP="00CA5C7F">
      <w:pPr>
        <w:ind w:left="709"/>
        <w:rPr>
          <w:rFonts w:ascii="GHEA Mariam" w:hAnsi="GHEA Mariam" w:cs="Arial"/>
          <w:bCs/>
          <w:sz w:val="22"/>
          <w:szCs w:val="22"/>
          <w:lang w:val="hy-AM"/>
        </w:rPr>
      </w:pPr>
      <w:r w:rsidRPr="00FF7ABF">
        <w:rPr>
          <w:rFonts w:ascii="GHEA Mariam" w:hAnsi="GHEA Mariam" w:cs="Arial"/>
          <w:bCs/>
          <w:sz w:val="22"/>
          <w:szCs w:val="22"/>
          <w:lang w:val="hy-AM"/>
        </w:rPr>
        <w:tab/>
        <w:t>Երկիր` Հայաստանի Հանրապետություն</w:t>
      </w:r>
    </w:p>
    <w:p w14:paraId="75BD7B2B" w14:textId="77777777" w:rsidR="009D1B2B" w:rsidRPr="00817ECB" w:rsidRDefault="009D1B2B" w:rsidP="00817ECB">
      <w:pPr>
        <w:tabs>
          <w:tab w:val="left" w:pos="12045"/>
        </w:tabs>
        <w:rPr>
          <w:rFonts w:ascii="GHEA Mariam" w:hAnsi="GHEA Mariam"/>
          <w:sz w:val="22"/>
          <w:szCs w:val="22"/>
        </w:rPr>
      </w:pPr>
    </w:p>
    <w:sectPr w:rsidR="009D1B2B" w:rsidRPr="00817ECB" w:rsidSect="00E11443">
      <w:pgSz w:w="12240" w:h="15840" w:code="1"/>
      <w:pgMar w:top="1440" w:right="1185" w:bottom="1440" w:left="1797" w:header="720" w:footer="720" w:gutter="0"/>
      <w:paperSrc w:first="1271" w:other="127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79FA4" w14:textId="77777777" w:rsidR="00FD3312" w:rsidRDefault="00FD3312">
      <w:r>
        <w:separator/>
      </w:r>
    </w:p>
  </w:endnote>
  <w:endnote w:type="continuationSeparator" w:id="0">
    <w:p w14:paraId="417E4067" w14:textId="77777777" w:rsidR="00FD3312" w:rsidRDefault="00FD3312">
      <w:r>
        <w:continuationSeparator/>
      </w:r>
    </w:p>
  </w:endnote>
  <w:endnote w:type="continuationNotice" w:id="1">
    <w:p w14:paraId="09DE0BC8" w14:textId="77777777" w:rsidR="00FD3312" w:rsidRDefault="00FD33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urier">
    <w:panose1 w:val="02070409020205020404"/>
    <w:charset w:val="00"/>
    <w:family w:val="auto"/>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Armenian">
    <w:panose1 w:val="020206030504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49DC" w14:textId="77777777" w:rsidR="006D32D7" w:rsidRDefault="006D3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F960C" w14:textId="77777777" w:rsidR="006D32D7" w:rsidRPr="00AB6FBB" w:rsidRDefault="006D32D7">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8B331" w14:textId="77777777" w:rsidR="00FD3312" w:rsidRDefault="00FD3312">
      <w:r>
        <w:separator/>
      </w:r>
    </w:p>
  </w:footnote>
  <w:footnote w:type="continuationSeparator" w:id="0">
    <w:p w14:paraId="39D51052" w14:textId="77777777" w:rsidR="00FD3312" w:rsidRDefault="00FD3312">
      <w:r>
        <w:continuationSeparator/>
      </w:r>
    </w:p>
  </w:footnote>
  <w:footnote w:type="continuationNotice" w:id="1">
    <w:p w14:paraId="5258E741" w14:textId="77777777" w:rsidR="00FD3312" w:rsidRDefault="00FD3312"/>
  </w:footnote>
  <w:footnote w:id="2">
    <w:p w14:paraId="312C7665" w14:textId="77777777" w:rsidR="006D32D7" w:rsidRPr="0008150A" w:rsidRDefault="006D32D7">
      <w:pPr>
        <w:pStyle w:val="FootnoteText"/>
        <w:rPr>
          <w:del w:id="309" w:author="wb335182" w:date="2011-11-18T14:22:00Z"/>
          <w:rFonts w:ascii="Sylfaen" w:hAnsi="Sylfaen"/>
          <w:lang w:val="hy-AM"/>
          <w:rPrChange w:id="310" w:author="Hasmik Shamamyan" w:date="2022-04-13T21:56:00Z">
            <w:rPr>
              <w:del w:id="311" w:author="wb335182" w:date="2011-11-18T14:22:00Z"/>
              <w:rFonts w:ascii="Sylfaen" w:hAnsi="Sylfaen"/>
              <w:sz w:val="16"/>
              <w:lang w:val="hy-AM"/>
            </w:rPr>
          </w:rPrChange>
        </w:rPr>
      </w:pPr>
      <w:r>
        <w:rPr>
          <w:rStyle w:val="FootnoteReference"/>
        </w:rPr>
        <w:footnoteRef/>
      </w:r>
      <w:r>
        <w:t xml:space="preserve"> </w:t>
      </w:r>
      <w:r w:rsidRPr="006B7832">
        <w:rPr>
          <w:rFonts w:ascii="Sylfaen" w:hAnsi="Sylfaen"/>
          <w:iCs/>
        </w:rPr>
        <w:t>Հայտատուի կողմից կիրառվում է ըստ անհրաժեշտության</w:t>
      </w:r>
    </w:p>
  </w:footnote>
  <w:footnote w:id="3">
    <w:p w14:paraId="11C6D3DD" w14:textId="77777777" w:rsidR="006D32D7" w:rsidRPr="00817ECB" w:rsidRDefault="006D32D7">
      <w:pPr>
        <w:pStyle w:val="FootnoteText"/>
        <w:rPr>
          <w:rFonts w:ascii="Sylfaen" w:hAnsi="Sylfaen"/>
          <w:lang w:val="hy-AM"/>
        </w:rPr>
      </w:pPr>
      <w:r w:rsidRPr="00817ECB">
        <w:rPr>
          <w:rStyle w:val="FootnoteReference"/>
        </w:rPr>
        <w:footnoteRef/>
      </w:r>
      <w:r w:rsidRPr="00817ECB">
        <w:rPr>
          <w:lang w:val="hy-AM"/>
        </w:rPr>
        <w:t xml:space="preserve"> </w:t>
      </w:r>
      <w:r w:rsidRPr="00817ECB">
        <w:rPr>
          <w:rFonts w:ascii="Sylfaen" w:hAnsi="Sylfaen"/>
          <w:lang w:val="hy-AM"/>
        </w:rPr>
        <w:t>Այս համատեքստում ցանկացած գործողություն, որն անպատեհ ազդում է գնումների գործընթացի կամ պայմանագրի կատարման վրա, որպես առավելություն, համարվում է անտեղին:</w:t>
      </w:r>
    </w:p>
  </w:footnote>
  <w:footnote w:id="4">
    <w:p w14:paraId="13BA9097" w14:textId="77777777" w:rsidR="006D32D7" w:rsidRPr="0008150A" w:rsidRDefault="006D32D7">
      <w:pPr>
        <w:pStyle w:val="FootnoteText"/>
        <w:rPr>
          <w:lang w:val="hy-AM"/>
        </w:rPr>
      </w:pPr>
      <w:r w:rsidRPr="00817ECB">
        <w:rPr>
          <w:rStyle w:val="FootnoteReference"/>
        </w:rPr>
        <w:footnoteRef/>
      </w:r>
      <w:r w:rsidRPr="00817ECB">
        <w:rPr>
          <w:lang w:val="hy-AM"/>
        </w:rPr>
        <w:t xml:space="preserve"> </w:t>
      </w:r>
      <w:r w:rsidRPr="00817ECB">
        <w:rPr>
          <w:rFonts w:ascii="Sylfaen" w:hAnsi="Sylfaen"/>
          <w:lang w:val="hy-AM"/>
        </w:rPr>
        <w:t xml:space="preserve">Սույն ենթապարբերության նպատակով </w:t>
      </w:r>
      <w:r w:rsidRPr="00817ECB">
        <w:rPr>
          <w:rFonts w:ascii="GHEA Grapalat" w:hAnsi="GHEA Grapalat"/>
          <w:lang w:val="hy-AM"/>
        </w:rPr>
        <w:t></w:t>
      </w:r>
      <w:r w:rsidRPr="00817ECB">
        <w:rPr>
          <w:rFonts w:ascii="Sylfaen" w:hAnsi="Sylfaen"/>
          <w:lang w:val="hy-AM"/>
        </w:rPr>
        <w:t>այլ կողմ</w:t>
      </w:r>
      <w:r w:rsidRPr="00817ECB">
        <w:rPr>
          <w:rFonts w:ascii="GHEA Grapalat" w:hAnsi="GHEA Grapalat"/>
          <w:lang w:val="hy-AM"/>
        </w:rPr>
        <w:t></w:t>
      </w:r>
      <w:r w:rsidRPr="00817ECB">
        <w:rPr>
          <w:rFonts w:ascii="Sylfaen" w:hAnsi="Sylfaen"/>
          <w:lang w:val="hy-AM"/>
        </w:rPr>
        <w:t xml:space="preserve"> նշանակում է պետական պաշտոնյայի, որի գործողությունը կապված է գնումների գործընթացի կամ պայմանագրի իրականացման հետ: Այս համատեքստում </w:t>
      </w:r>
      <w:r w:rsidRPr="00817ECB">
        <w:rPr>
          <w:rFonts w:ascii="GHEA Grapalat" w:hAnsi="GHEA Grapalat"/>
          <w:lang w:val="hy-AM"/>
        </w:rPr>
        <w:t></w:t>
      </w:r>
      <w:r w:rsidRPr="00817ECB">
        <w:rPr>
          <w:rFonts w:ascii="Sylfaen" w:hAnsi="Sylfaen"/>
          <w:lang w:val="hy-AM"/>
        </w:rPr>
        <w:t>պետական պաշտոնյա</w:t>
      </w:r>
      <w:r w:rsidRPr="00817ECB">
        <w:rPr>
          <w:rFonts w:ascii="GHEA Grapalat" w:hAnsi="GHEA Grapalat"/>
          <w:lang w:val="hy-AM"/>
        </w:rPr>
        <w:t></w:t>
      </w:r>
      <w:r w:rsidRPr="00817ECB">
        <w:rPr>
          <w:rFonts w:ascii="Sylfaen" w:hAnsi="Sylfaen"/>
          <w:lang w:val="hy-AM"/>
        </w:rPr>
        <w:t xml:space="preserve"> նշանակում է Համաշխարհային Բանկի աշխատակազմ և այլ կազմակերպությունների աշխատակիցներ, որոնք ընդունում կամ վերանայում են գնումների հետ կապված պաշտոնական որոշումները:</w:t>
      </w:r>
    </w:p>
  </w:footnote>
  <w:footnote w:id="5">
    <w:p w14:paraId="7749B962" w14:textId="77777777" w:rsidR="006D32D7" w:rsidRPr="00817ECB" w:rsidRDefault="006D32D7">
      <w:pPr>
        <w:pStyle w:val="FootnoteText"/>
      </w:pPr>
      <w:r>
        <w:rPr>
          <w:rStyle w:val="FootnoteReference"/>
        </w:rPr>
        <w:footnoteRef/>
      </w:r>
      <w:r w:rsidRPr="00817ECB">
        <w:t xml:space="preserve"> </w:t>
      </w:r>
      <w:r w:rsidRPr="00817ECB">
        <w:rPr>
          <w:rFonts w:ascii="Sylfaen" w:hAnsi="Sylfaen"/>
        </w:rPr>
        <w:t xml:space="preserve">Սույն ենթապարբերության նպատակով </w:t>
      </w:r>
      <w:r w:rsidRPr="00817ECB">
        <w:rPr>
          <w:rFonts w:ascii="GHEA Grapalat" w:hAnsi="GHEA Grapalat"/>
        </w:rPr>
        <w:t></w:t>
      </w:r>
      <w:r w:rsidRPr="00817ECB">
        <w:rPr>
          <w:rFonts w:ascii="Sylfaen" w:hAnsi="Sylfaen"/>
        </w:rPr>
        <w:t>Կողմ</w:t>
      </w:r>
      <w:r w:rsidRPr="00817ECB">
        <w:rPr>
          <w:rFonts w:ascii="GHEA Grapalat" w:hAnsi="GHEA Grapalat"/>
        </w:rPr>
        <w:t></w:t>
      </w:r>
      <w:r w:rsidRPr="00817ECB">
        <w:rPr>
          <w:rFonts w:ascii="Sylfaen" w:hAnsi="Sylfaen"/>
        </w:rPr>
        <w:t xml:space="preserve"> վերաբերում է պետական պաշտոնյաի. </w:t>
      </w:r>
      <w:r w:rsidRPr="00817ECB">
        <w:rPr>
          <w:rFonts w:ascii="GHEA Grapalat" w:hAnsi="GHEA Grapalat"/>
        </w:rPr>
        <w:t></w:t>
      </w:r>
      <w:r w:rsidRPr="00817ECB">
        <w:rPr>
          <w:rFonts w:ascii="Sylfaen" w:hAnsi="Sylfaen"/>
        </w:rPr>
        <w:t>օգուտ</w:t>
      </w:r>
      <w:r w:rsidRPr="00817ECB">
        <w:rPr>
          <w:rFonts w:ascii="GHEA Grapalat" w:hAnsi="GHEA Grapalat"/>
        </w:rPr>
        <w:t></w:t>
      </w:r>
      <w:r w:rsidRPr="00817ECB">
        <w:rPr>
          <w:rFonts w:ascii="Sylfaen" w:hAnsi="Sylfaen"/>
        </w:rPr>
        <w:t xml:space="preserve"> և </w:t>
      </w:r>
      <w:r w:rsidRPr="00817ECB">
        <w:rPr>
          <w:rFonts w:ascii="GHEA Grapalat" w:hAnsi="GHEA Grapalat"/>
        </w:rPr>
        <w:t></w:t>
      </w:r>
      <w:r w:rsidRPr="00817ECB">
        <w:rPr>
          <w:rFonts w:ascii="Sylfaen" w:hAnsi="Sylfaen"/>
        </w:rPr>
        <w:t>պարտավորություն</w:t>
      </w:r>
      <w:r w:rsidRPr="00817ECB">
        <w:rPr>
          <w:rFonts w:ascii="GHEA Grapalat" w:hAnsi="GHEA Grapalat"/>
        </w:rPr>
        <w:t></w:t>
      </w:r>
      <w:r w:rsidRPr="00817ECB">
        <w:rPr>
          <w:rFonts w:ascii="Sylfaen" w:hAnsi="Sylfaen"/>
        </w:rPr>
        <w:t xml:space="preserve"> եզրերը վերաբերոըմ են գնումների գործընթացին կամ պայմանագրի իրականացմանը և </w:t>
      </w:r>
      <w:r w:rsidRPr="00817ECB">
        <w:rPr>
          <w:rFonts w:ascii="GHEA Grapalat" w:hAnsi="GHEA Grapalat"/>
        </w:rPr>
        <w:t></w:t>
      </w:r>
      <w:r w:rsidRPr="00817ECB">
        <w:rPr>
          <w:rFonts w:ascii="Sylfaen" w:hAnsi="Sylfaen"/>
        </w:rPr>
        <w:t>գործողությունը կամ բացթողումը</w:t>
      </w:r>
      <w:r w:rsidRPr="00817ECB">
        <w:rPr>
          <w:rFonts w:ascii="GHEA Grapalat" w:hAnsi="GHEA Grapalat"/>
        </w:rPr>
        <w:t></w:t>
      </w:r>
      <w:r w:rsidRPr="00817ECB">
        <w:rPr>
          <w:rFonts w:ascii="Sylfaen" w:hAnsi="Sylfaen"/>
        </w:rPr>
        <w:t xml:space="preserve"> ենթադրում է ազդեցություն գնումների գործընթացի կամ պայմանագրի իրականացման վրա:</w:t>
      </w:r>
    </w:p>
  </w:footnote>
  <w:footnote w:id="6">
    <w:p w14:paraId="6259DE35" w14:textId="0A492FBD" w:rsidR="006D32D7" w:rsidRPr="00817ECB" w:rsidRDefault="006D32D7">
      <w:pPr>
        <w:pStyle w:val="FootnoteText"/>
      </w:pPr>
      <w:r w:rsidRPr="00817ECB">
        <w:rPr>
          <w:rStyle w:val="FootnoteReference"/>
        </w:rPr>
        <w:footnoteRef/>
      </w:r>
      <w:r w:rsidRPr="00817ECB">
        <w:t xml:space="preserve"> </w:t>
      </w:r>
      <w:r w:rsidRPr="00817ECB">
        <w:rPr>
          <w:rFonts w:ascii="Sylfaen" w:hAnsi="Sylfaen"/>
        </w:rPr>
        <w:t xml:space="preserve">Սույն ենթապարբերության նպատակով </w:t>
      </w:r>
      <w:r w:rsidRPr="00817ECB">
        <w:rPr>
          <w:rFonts w:ascii="GHEA Grapalat" w:hAnsi="GHEA Grapalat"/>
        </w:rPr>
        <w:t></w:t>
      </w:r>
      <w:r w:rsidRPr="00817ECB">
        <w:rPr>
          <w:rFonts w:ascii="Sylfaen" w:hAnsi="Sylfaen"/>
        </w:rPr>
        <w:t>Կողմեր</w:t>
      </w:r>
      <w:r w:rsidRPr="00817ECB">
        <w:rPr>
          <w:rFonts w:ascii="GHEA Grapalat" w:hAnsi="GHEA Grapalat"/>
        </w:rPr>
        <w:t></w:t>
      </w:r>
      <w:r w:rsidRPr="00817ECB">
        <w:rPr>
          <w:rFonts w:ascii="Sylfaen" w:hAnsi="Sylfaen"/>
        </w:rPr>
        <w:t xml:space="preserve"> վերաբեում է գնումների գործընթացի մասնակիցներին (ներառյալ պետական պաշտոնյաների), որոնք փորձում են առաջարկների գները սահմանել արհեստական, ոչ մրցակցային մակարդակում և մասնակցում են մեկը մյուսի հայտի գներին կամ այլ պայմաններին:</w:t>
      </w:r>
    </w:p>
  </w:footnote>
  <w:footnote w:id="7">
    <w:p w14:paraId="2CAE8FF7" w14:textId="77777777" w:rsidR="006D32D7" w:rsidRPr="00817ECB" w:rsidRDefault="006D32D7">
      <w:pPr>
        <w:pStyle w:val="FootnoteText"/>
      </w:pPr>
      <w:r w:rsidRPr="00817ECB">
        <w:rPr>
          <w:rStyle w:val="FootnoteReference"/>
        </w:rPr>
        <w:footnoteRef/>
      </w:r>
      <w:r w:rsidRPr="00817ECB">
        <w:t xml:space="preserve"> </w:t>
      </w:r>
      <w:r w:rsidRPr="00817ECB">
        <w:rPr>
          <w:rFonts w:ascii="Sylfaen" w:hAnsi="Sylfaen"/>
        </w:rPr>
        <w:t xml:space="preserve">Սույն ենթապարբերության նպատակով </w:t>
      </w:r>
      <w:r w:rsidRPr="00817ECB">
        <w:rPr>
          <w:rFonts w:ascii="Sylfaen" w:hAnsi="Sylfaen"/>
          <w:lang w:val="hy-AM"/>
        </w:rPr>
        <w:t>«</w:t>
      </w:r>
      <w:r w:rsidRPr="00817ECB">
        <w:rPr>
          <w:rFonts w:ascii="Sylfaen" w:hAnsi="Sylfaen"/>
        </w:rPr>
        <w:t>Կողմ</w:t>
      </w:r>
      <w:r w:rsidRPr="00817ECB">
        <w:rPr>
          <w:rFonts w:ascii="Sylfaen" w:hAnsi="Sylfaen"/>
          <w:lang w:val="hy-AM"/>
        </w:rPr>
        <w:t>»</w:t>
      </w:r>
      <w:r w:rsidRPr="00817ECB">
        <w:rPr>
          <w:rFonts w:ascii="Sylfaen" w:hAnsi="Sylfaen"/>
        </w:rPr>
        <w:t xml:space="preserve"> վերաբերում է գնումների կամ պայմանագրի իրականացման գործընթացի մասնակցին:</w:t>
      </w:r>
    </w:p>
  </w:footnote>
  <w:footnote w:id="8">
    <w:p w14:paraId="3FD5C21C" w14:textId="77777777" w:rsidR="006D32D7" w:rsidRPr="00817ECB" w:rsidRDefault="006D32D7" w:rsidP="00C42AAF">
      <w:pPr>
        <w:pStyle w:val="FootnoteText"/>
      </w:pPr>
      <w:r w:rsidRPr="00817ECB">
        <w:rPr>
          <w:rStyle w:val="FootnoteReference"/>
        </w:rPr>
        <w:footnoteRef/>
      </w:r>
      <w:r w:rsidRPr="00817ECB">
        <w:t xml:space="preserve"> </w:t>
      </w:r>
      <w:r w:rsidRPr="00817ECB">
        <w:tab/>
      </w:r>
      <w:r w:rsidRPr="00817ECB">
        <w:rPr>
          <w:rFonts w:ascii="Sylfaen" w:hAnsi="Sylfaen"/>
        </w:rPr>
        <w:t xml:space="preserve">Ընկերությունը կամ անհատը կարող է հայտարարվել, որ ընդունելի չէ Բանկի կողմից ֆինանսավորվող համաձայնագիր շնորհվելու համար (i) Բանկի կողմից պատժամիջոցների վարույթներն ավարտելուց հետո՝ համաձայն Բանկի կողմից կիրառվող պատժամիջոցների կիրառության ընթացակարգերի, ներառյալ նաև խաչաձև արգելքը՝ համաձայնեցված Միջազգային այլ ֆինանսական հաստատությունների հետ, այդ թվում՝ Բազմակողմանի զարգացման բանկերի հետ, և Համաշխարհային Բանկի Խմբի կողմից սահմանված կեղծիքի և կոռուպցիայի միասնական վարչական գնումների պատժամիջոցների ընթացակարգերի կիրառությամբ, և   </w:t>
      </w:r>
      <w:r w:rsidRPr="00817ECB">
        <w:t xml:space="preserve">(ii) </w:t>
      </w:r>
      <w:r w:rsidRPr="00817ECB">
        <w:rPr>
          <w:rFonts w:ascii="Sylfaen" w:hAnsi="Sylfaen"/>
        </w:rPr>
        <w:t>ժամանակավոր կասեցման կամ ժամանակավոր վաղ կասեցման արդյունքում՝ կապված պատժամիջոցների շարունակական վարույթի հետ: Տես ստորև բերված 14-րդ ծանոթագրությունը և սույն Ուղենիշների Հավելված 1-ի 8-րդ պարբերությունը:</w:t>
      </w:r>
    </w:p>
  </w:footnote>
  <w:footnote w:id="9">
    <w:p w14:paraId="06847BAD" w14:textId="34B91B89" w:rsidR="006D32D7" w:rsidRPr="00817ECB" w:rsidRDefault="006D32D7" w:rsidP="00C42AAF">
      <w:pPr>
        <w:pStyle w:val="FootnoteText"/>
      </w:pPr>
      <w:r w:rsidRPr="00817ECB">
        <w:rPr>
          <w:rStyle w:val="FootnoteReference"/>
        </w:rPr>
        <w:footnoteRef/>
      </w:r>
      <w:r w:rsidRPr="00817ECB">
        <w:t xml:space="preserve"> </w:t>
      </w:r>
      <w:r w:rsidRPr="00817ECB">
        <w:tab/>
      </w:r>
      <w:r w:rsidRPr="00817ECB">
        <w:rPr>
          <w:rFonts w:ascii="Sylfaen" w:hAnsi="Sylfaen"/>
        </w:rPr>
        <w:t>Առաջադրված ենթակապալառուն, խորհրդատուն, արտադրողը կամ մատակարարը կամ ծառայություն մատուցողը (տարբեր անուններ են օգտագործվում՝ կախված տվյալ մրցութային փաստաթղթից) կամ (i) ներգրավված է եղել հայտի նախաորակավորման իր դիմումի կամ հայտի մեջ, քանի որ նա տիրապետում է կոնկրետ կարևոր փորձի և գիտելիքների, որոնք թույլ են տալիս հայտատուին բավարարել տվյալ հայտի որակավորման պահանջները, կամ (ii) նշանակված է Վարկառուի կողմից:</w:t>
      </w:r>
    </w:p>
  </w:footnote>
  <w:footnote w:id="10">
    <w:p w14:paraId="2389449C" w14:textId="77777777" w:rsidR="006D32D7" w:rsidRPr="00817ECB" w:rsidRDefault="006D32D7" w:rsidP="00D17FA6">
      <w:pPr>
        <w:pStyle w:val="FootnoteText"/>
      </w:pPr>
      <w:r>
        <w:rPr>
          <w:rStyle w:val="FootnoteReference"/>
        </w:rPr>
        <w:footnoteRef/>
      </w:r>
      <w:r w:rsidRPr="00817ECB">
        <w:t xml:space="preserve"> </w:t>
      </w:r>
      <w:r w:rsidRPr="00817ECB">
        <w:rPr>
          <w:rFonts w:ascii="Sylfaen" w:hAnsi="Sylfaen"/>
        </w:rPr>
        <w:t xml:space="preserve">Այս </w:t>
      </w:r>
      <w:r w:rsidRPr="00817ECB">
        <w:rPr>
          <w:rFonts w:ascii="Sylfaen" w:hAnsi="Sylfaen"/>
        </w:rPr>
        <w:t>համատեքստում ցանկացած գործողություն, որն անպատեհ ազդում է գնումների գործընթացի կամ պայմանագրի կատարման վրա, որպես առավելություն, համարվում է անտեղին:</w:t>
      </w:r>
      <w:r w:rsidRPr="00817ECB">
        <w:tab/>
      </w:r>
    </w:p>
    <w:p w14:paraId="6419E751" w14:textId="77777777" w:rsidR="006D32D7" w:rsidRPr="00817ECB" w:rsidRDefault="006D32D7" w:rsidP="007C176C">
      <w:pPr>
        <w:pStyle w:val="FootnoteText"/>
      </w:pPr>
    </w:p>
  </w:footnote>
  <w:footnote w:id="11">
    <w:p w14:paraId="50CBF5AD" w14:textId="77777777" w:rsidR="006D32D7" w:rsidRPr="00D17FA6" w:rsidRDefault="006D32D7">
      <w:pPr>
        <w:pStyle w:val="FootnoteText"/>
        <w:rPr>
          <w:rFonts w:ascii="Sylfaen" w:hAnsi="Sylfaen"/>
          <w:lang w:val="hy-AM"/>
        </w:rPr>
      </w:pPr>
      <w:r>
        <w:rPr>
          <w:rStyle w:val="FootnoteReference"/>
        </w:rPr>
        <w:footnoteRef/>
      </w:r>
      <w:r w:rsidRPr="00817ECB">
        <w:t xml:space="preserve"> </w:t>
      </w:r>
      <w:r w:rsidRPr="003E6090">
        <w:rPr>
          <w:rFonts w:ascii="Sylfaen" w:hAnsi="Sylfaen" w:cs="Sylfaen"/>
          <w:lang w:val="hy-AM"/>
        </w:rPr>
        <w:t xml:space="preserve">Սույն ենթապարբերության նպատակով </w:t>
      </w:r>
      <w:r w:rsidRPr="003E6090">
        <w:rPr>
          <w:rFonts w:ascii="GHEA Grapalat" w:hAnsi="GHEA Grapalat" w:cs="Sylfaen"/>
          <w:lang w:val="hy-AM"/>
        </w:rPr>
        <w:t></w:t>
      </w:r>
      <w:r w:rsidRPr="003E6090">
        <w:rPr>
          <w:rFonts w:ascii="Sylfaen" w:hAnsi="Sylfaen" w:cs="Sylfaen"/>
          <w:i/>
          <w:lang w:val="hy-AM"/>
        </w:rPr>
        <w:t>այլ կողմ</w:t>
      </w:r>
      <w:r w:rsidRPr="003E6090">
        <w:rPr>
          <w:rFonts w:ascii="GHEA Grapalat" w:hAnsi="GHEA Grapalat" w:cs="Sylfaen"/>
          <w:i/>
          <w:lang w:val="hy-AM"/>
        </w:rPr>
        <w:t></w:t>
      </w:r>
      <w:r w:rsidRPr="003E6090">
        <w:rPr>
          <w:rFonts w:ascii="Sylfaen" w:hAnsi="Sylfaen" w:cs="Sylfaen"/>
          <w:lang w:val="hy-AM"/>
        </w:rPr>
        <w:t xml:space="preserve"> նշանակում է պետական պաշտոնյայի, որի գործողությունը կապված է գնումների գործընթացի կամ պայմանագրի իրականացման հետ: Այս համատեքստում </w:t>
      </w:r>
      <w:r w:rsidRPr="003E6090">
        <w:rPr>
          <w:rFonts w:ascii="GHEA Grapalat" w:hAnsi="GHEA Grapalat" w:cs="Sylfaen"/>
          <w:lang w:val="hy-AM"/>
        </w:rPr>
        <w:t></w:t>
      </w:r>
      <w:r w:rsidRPr="003E6090">
        <w:rPr>
          <w:rFonts w:ascii="Sylfaen" w:hAnsi="Sylfaen" w:cs="Sylfaen"/>
          <w:i/>
          <w:lang w:val="hy-AM"/>
        </w:rPr>
        <w:t>պետական պաշտոնյա</w:t>
      </w:r>
      <w:r w:rsidRPr="003E6090">
        <w:rPr>
          <w:rFonts w:ascii="GHEA Grapalat" w:hAnsi="GHEA Grapalat" w:cs="Sylfaen"/>
          <w:lang w:val="hy-AM"/>
        </w:rPr>
        <w:t></w:t>
      </w:r>
      <w:r w:rsidRPr="003E6090">
        <w:rPr>
          <w:rFonts w:ascii="Sylfaen" w:hAnsi="Sylfaen" w:cs="Sylfaen"/>
          <w:lang w:val="hy-AM"/>
        </w:rPr>
        <w:t xml:space="preserve"> նշանակում է Համաշխարհային Բանկի աշխատակազմ և այլ կազմակերպությունների աշխատակիցներ, որոնք ընդունում կամ վերանայում են գնումների հետ կապված պաշտոնական որոշումները:</w:t>
      </w:r>
    </w:p>
  </w:footnote>
  <w:footnote w:id="12">
    <w:p w14:paraId="3B9CD33A" w14:textId="77777777" w:rsidR="006D32D7" w:rsidRPr="00817ECB" w:rsidRDefault="006D32D7">
      <w:pPr>
        <w:pStyle w:val="FootnoteText"/>
        <w:rPr>
          <w:rFonts w:ascii="Sylfaen" w:hAnsi="Sylfaen"/>
          <w:lang w:val="hy-AM"/>
        </w:rPr>
      </w:pPr>
      <w:r w:rsidRPr="00817ECB">
        <w:rPr>
          <w:rStyle w:val="FootnoteReference"/>
        </w:rPr>
        <w:footnoteRef/>
      </w:r>
      <w:r w:rsidRPr="00817ECB">
        <w:rPr>
          <w:lang w:val="hy-AM"/>
        </w:rPr>
        <w:t xml:space="preserve"> </w:t>
      </w:r>
      <w:r w:rsidRPr="00817ECB">
        <w:rPr>
          <w:rFonts w:ascii="Sylfaen" w:hAnsi="Sylfaen"/>
          <w:lang w:val="hy-AM"/>
        </w:rPr>
        <w:t xml:space="preserve">Սույն ենթապարբերության նպատակով </w:t>
      </w:r>
      <w:r w:rsidRPr="00817ECB">
        <w:rPr>
          <w:rFonts w:ascii="GHEA Grapalat" w:hAnsi="GHEA Grapalat"/>
          <w:lang w:val="hy-AM"/>
        </w:rPr>
        <w:t></w:t>
      </w:r>
      <w:r w:rsidRPr="00817ECB">
        <w:rPr>
          <w:rFonts w:ascii="Sylfaen" w:hAnsi="Sylfaen"/>
          <w:lang w:val="hy-AM"/>
        </w:rPr>
        <w:t>Կողմ</w:t>
      </w:r>
      <w:r w:rsidRPr="00817ECB">
        <w:rPr>
          <w:rFonts w:ascii="GHEA Grapalat" w:hAnsi="GHEA Grapalat"/>
          <w:lang w:val="hy-AM"/>
        </w:rPr>
        <w:t></w:t>
      </w:r>
      <w:r w:rsidRPr="00817ECB">
        <w:rPr>
          <w:rFonts w:ascii="Sylfaen" w:hAnsi="Sylfaen"/>
          <w:lang w:val="hy-AM"/>
        </w:rPr>
        <w:t xml:space="preserve"> վերաբերում է պետական պաշտոնյաի. </w:t>
      </w:r>
      <w:r w:rsidRPr="00817ECB">
        <w:rPr>
          <w:rFonts w:ascii="GHEA Grapalat" w:hAnsi="GHEA Grapalat"/>
          <w:lang w:val="hy-AM"/>
        </w:rPr>
        <w:t></w:t>
      </w:r>
      <w:r w:rsidRPr="00817ECB">
        <w:rPr>
          <w:rFonts w:ascii="Sylfaen" w:hAnsi="Sylfaen"/>
          <w:lang w:val="hy-AM"/>
        </w:rPr>
        <w:t>օգուտ</w:t>
      </w:r>
      <w:r w:rsidRPr="00817ECB">
        <w:rPr>
          <w:rFonts w:ascii="GHEA Grapalat" w:hAnsi="GHEA Grapalat"/>
          <w:lang w:val="hy-AM"/>
        </w:rPr>
        <w:t></w:t>
      </w:r>
      <w:r w:rsidRPr="00817ECB">
        <w:rPr>
          <w:rFonts w:ascii="Sylfaen" w:hAnsi="Sylfaen"/>
          <w:lang w:val="hy-AM"/>
        </w:rPr>
        <w:t xml:space="preserve"> և </w:t>
      </w:r>
      <w:r w:rsidRPr="00817ECB">
        <w:rPr>
          <w:rFonts w:ascii="GHEA Grapalat" w:hAnsi="GHEA Grapalat"/>
          <w:lang w:val="hy-AM"/>
        </w:rPr>
        <w:t></w:t>
      </w:r>
      <w:r w:rsidRPr="00817ECB">
        <w:rPr>
          <w:rFonts w:ascii="Sylfaen" w:hAnsi="Sylfaen"/>
          <w:lang w:val="hy-AM"/>
        </w:rPr>
        <w:t>պարտավորություն</w:t>
      </w:r>
      <w:r w:rsidRPr="00817ECB">
        <w:rPr>
          <w:rFonts w:ascii="GHEA Grapalat" w:hAnsi="GHEA Grapalat"/>
          <w:lang w:val="hy-AM"/>
        </w:rPr>
        <w:t></w:t>
      </w:r>
      <w:r w:rsidRPr="00817ECB">
        <w:rPr>
          <w:rFonts w:ascii="Sylfaen" w:hAnsi="Sylfaen"/>
          <w:lang w:val="hy-AM"/>
        </w:rPr>
        <w:t xml:space="preserve"> եզրերը վերաբերվում են գնումների գործընթացին կամ պայմանագրի իրականացմանը. և </w:t>
      </w:r>
      <w:r w:rsidRPr="00817ECB">
        <w:rPr>
          <w:rFonts w:ascii="GHEA Grapalat" w:hAnsi="GHEA Grapalat"/>
          <w:lang w:val="hy-AM"/>
        </w:rPr>
        <w:t></w:t>
      </w:r>
      <w:r w:rsidRPr="00817ECB">
        <w:rPr>
          <w:rFonts w:ascii="Sylfaen" w:hAnsi="Sylfaen"/>
          <w:lang w:val="hy-AM"/>
        </w:rPr>
        <w:t>գործողությունը կամ բացթողումը</w:t>
      </w:r>
      <w:r w:rsidRPr="00817ECB">
        <w:rPr>
          <w:rFonts w:ascii="GHEA Grapalat" w:hAnsi="GHEA Grapalat"/>
          <w:lang w:val="hy-AM"/>
        </w:rPr>
        <w:t></w:t>
      </w:r>
      <w:r w:rsidRPr="00817ECB">
        <w:rPr>
          <w:rFonts w:ascii="Sylfaen" w:hAnsi="Sylfaen"/>
          <w:lang w:val="hy-AM"/>
        </w:rPr>
        <w:t xml:space="preserve"> ենթադրում է ազդեցություն գնումների գործընթացի կամ պայմանագրի իրականացման վրա:</w:t>
      </w:r>
    </w:p>
  </w:footnote>
  <w:footnote w:id="13">
    <w:p w14:paraId="0A6028B2" w14:textId="77777777" w:rsidR="006D32D7" w:rsidRPr="00817ECB" w:rsidRDefault="006D32D7">
      <w:pPr>
        <w:pStyle w:val="FootnoteText"/>
        <w:rPr>
          <w:rFonts w:ascii="Sylfaen" w:hAnsi="Sylfaen"/>
          <w:lang w:val="hy-AM"/>
        </w:rPr>
      </w:pPr>
      <w:r w:rsidRPr="00817ECB">
        <w:rPr>
          <w:rStyle w:val="FootnoteReference"/>
        </w:rPr>
        <w:footnoteRef/>
      </w:r>
      <w:r w:rsidRPr="00817ECB">
        <w:rPr>
          <w:lang w:val="hy-AM"/>
        </w:rPr>
        <w:t xml:space="preserve"> </w:t>
      </w:r>
      <w:r w:rsidRPr="00817ECB">
        <w:rPr>
          <w:rFonts w:ascii="Sylfaen" w:hAnsi="Sylfaen"/>
          <w:lang w:val="hy-AM"/>
        </w:rPr>
        <w:t>Սույն ենթապարբերության նպատակով</w:t>
      </w:r>
      <w:r w:rsidRPr="00817ECB">
        <w:rPr>
          <w:rFonts w:ascii="Times Armenian" w:hAnsi="Times Armenian"/>
          <w:lang w:val="hy-AM"/>
        </w:rPr>
        <w:t xml:space="preserve"> §ÎáÕÙ»ñ¦ í»ñ³µ»</w:t>
      </w:r>
      <w:r w:rsidRPr="00817ECB">
        <w:rPr>
          <w:rFonts w:ascii="Sylfaen" w:hAnsi="Sylfaen"/>
          <w:lang w:val="hy-AM"/>
        </w:rPr>
        <w:t>րվ</w:t>
      </w:r>
      <w:r w:rsidRPr="00817ECB">
        <w:rPr>
          <w:rFonts w:ascii="Times Armenian" w:hAnsi="Times Armenian"/>
          <w:lang w:val="hy-AM"/>
        </w:rPr>
        <w:t>áõÙ ¿ ·ÝáõÙÝ»ñÇ ·áñÍÁÝÃ³óÇ Ù³ëÝ³ÏÇóÝ»ñÇÝ (Ý»ñ³éÛ³É å»ï³Ï³Ý å³ßïáÝÛ³Ý»ñÇ), áñáÝù ÷áñÓáõÙ »Ý ³é³ç³ñÏÝ»ñÇ ·Ý»ñÁ ë³ÑÙ³Ý»É  ³ñÑ»ëï³Ï³Ý, áã Ùñó</w:t>
      </w:r>
      <w:r w:rsidRPr="00817ECB">
        <w:rPr>
          <w:rFonts w:ascii="Sylfaen" w:hAnsi="Sylfaen"/>
          <w:lang w:val="hy-AM"/>
        </w:rPr>
        <w:t>ակցային</w:t>
      </w:r>
      <w:r w:rsidRPr="00817ECB">
        <w:rPr>
          <w:rFonts w:ascii="Times Armenian" w:hAnsi="Times Armenian"/>
          <w:lang w:val="hy-AM"/>
        </w:rPr>
        <w:t xml:space="preserve"> Ù³Ï³ñ¹³ÏáõÙ </w:t>
      </w:r>
      <w:r w:rsidRPr="00817ECB">
        <w:rPr>
          <w:rFonts w:ascii="Sylfaen" w:hAnsi="Sylfaen"/>
          <w:lang w:val="hy-AM"/>
        </w:rPr>
        <w:t>և մասնակցում են մեկը մյուսի հայտի գներին կամ այլ պայմաններին:</w:t>
      </w:r>
    </w:p>
  </w:footnote>
  <w:footnote w:id="14">
    <w:p w14:paraId="2605F93A" w14:textId="77777777" w:rsidR="006D32D7" w:rsidRPr="00E764D8" w:rsidRDefault="006D32D7">
      <w:pPr>
        <w:pStyle w:val="FootnoteText"/>
        <w:rPr>
          <w:rFonts w:ascii="Sylfaen" w:hAnsi="Sylfaen"/>
          <w:lang w:val="hy-AM"/>
        </w:rPr>
      </w:pPr>
      <w:r w:rsidRPr="00817ECB">
        <w:rPr>
          <w:rStyle w:val="FootnoteReference"/>
        </w:rPr>
        <w:footnoteRef/>
      </w:r>
      <w:r w:rsidRPr="00817ECB">
        <w:rPr>
          <w:lang w:val="hy-AM"/>
        </w:rPr>
        <w:t xml:space="preserve"> </w:t>
      </w:r>
      <w:r w:rsidRPr="00817ECB">
        <w:rPr>
          <w:rFonts w:ascii="Sylfaen" w:hAnsi="Sylfaen"/>
          <w:lang w:val="hy-AM"/>
        </w:rPr>
        <w:t>Սույն ենթապարբերության նպատակով «Կողմ» վերաբերում է գնումների կամ պայմանագրի իրականացման գործընթացի մասնակցին:</w:t>
      </w:r>
    </w:p>
  </w:footnote>
  <w:footnote w:id="15">
    <w:p w14:paraId="4E36E143" w14:textId="77777777" w:rsidR="006D32D7" w:rsidRPr="00817ECB" w:rsidRDefault="006D32D7" w:rsidP="007C176C">
      <w:pPr>
        <w:pStyle w:val="FootnoteText"/>
        <w:rPr>
          <w:lang w:val="hy-AM"/>
        </w:rPr>
      </w:pPr>
      <w:r>
        <w:rPr>
          <w:rStyle w:val="FootnoteReference"/>
        </w:rPr>
        <w:footnoteRef/>
      </w:r>
      <w:r w:rsidRPr="00E764D8">
        <w:rPr>
          <w:lang w:val="hy-AM"/>
        </w:rPr>
        <w:t xml:space="preserve"> </w:t>
      </w:r>
      <w:r w:rsidRPr="00817ECB">
        <w:rPr>
          <w:lang w:val="hy-AM"/>
        </w:rPr>
        <w:tab/>
      </w:r>
      <w:r w:rsidRPr="00817ECB">
        <w:rPr>
          <w:rFonts w:ascii="Sylfaen" w:hAnsi="Sylfaen"/>
          <w:lang w:val="hy-AM"/>
        </w:rPr>
        <w:t xml:space="preserve">Ընկերությունը կամ անհատը կարող է հայտարարվել, որ ընդունելի չէ Բանկի կողմից ֆինանսավորվող համաձայնագիր շնորհվելու համար (i) Բանկի կողմից պատժամիջոցների վարույթներն ավարտելուց հետո՝ համաձայն Բանկի կողմից կիրառվող պատժամիջոցների կիրառության ընթացակարգերի, ներառյալ նաև խաչաձև արգելքը՝ համաձայնեցված Միջազգային այլ ֆինանսական հաստատությունների հետ, այդ թվում՝ Բազմակողմանի զարգացման բանկերի հետ, և Համաշխարհային Բանկի Խմբի կողմից սահմանված կեղծիքի և կոռուպցիայի միասնական վարչական գնումների պատժամիջոցների ընթացակարգերի կիրառությամբ, և   </w:t>
      </w:r>
      <w:r w:rsidRPr="00817ECB">
        <w:rPr>
          <w:lang w:val="hy-AM"/>
        </w:rPr>
        <w:t xml:space="preserve">(ii) </w:t>
      </w:r>
      <w:r w:rsidRPr="00817ECB">
        <w:rPr>
          <w:rFonts w:ascii="Sylfaen" w:hAnsi="Sylfaen"/>
          <w:lang w:val="hy-AM"/>
        </w:rPr>
        <w:t>ժամանակավոր կասեցման կամ ժամանակավոր վաղ կասեցման արդյունքում՝ կապված պատժամիջոցների շարունակական վարույթի հետ: Տես ստորև բերված 14-րդ ծանոթագրությունը և սույն Ուղենիշների Հավելված 1-ի 8-րդ պարբերությունը:</w:t>
      </w:r>
    </w:p>
  </w:footnote>
  <w:footnote w:id="16">
    <w:p w14:paraId="2A6CB436" w14:textId="3C622140" w:rsidR="006D32D7" w:rsidRPr="00B53245" w:rsidRDefault="006D32D7" w:rsidP="007C176C">
      <w:pPr>
        <w:pStyle w:val="FootnoteText"/>
        <w:rPr>
          <w:lang w:val="hy-AM"/>
        </w:rPr>
      </w:pPr>
      <w:r w:rsidRPr="00817ECB">
        <w:rPr>
          <w:rStyle w:val="FootnoteReference"/>
        </w:rPr>
        <w:footnoteRef/>
      </w:r>
      <w:r w:rsidRPr="00817ECB">
        <w:rPr>
          <w:lang w:val="hy-AM"/>
        </w:rPr>
        <w:t xml:space="preserve"> </w:t>
      </w:r>
      <w:r w:rsidRPr="00817ECB">
        <w:rPr>
          <w:lang w:val="hy-AM"/>
        </w:rPr>
        <w:tab/>
      </w:r>
      <w:r w:rsidRPr="00817ECB">
        <w:rPr>
          <w:rFonts w:ascii="Sylfaen" w:hAnsi="Sylfaen"/>
          <w:lang w:val="hy-AM"/>
        </w:rPr>
        <w:t>Առաջադրված ենթակապալառուն, խորհրդատուն, արտադրողը կամ մատակարարը կամ ծառայություն մատուցողը (տարբեր անուններ են օգտագործվում՝ կախված տվյալ մրցութային փաստաթղթից) կամ (i) ներգրավված է եղել հայտի նախաորակավորման իր դիմումի կամ հայտի մեջ, քանի որ նա տիրապետում է կոնկրետ կարևոր փորձի և գիտելիքների, որոնք թույլ են տալիս հայտատուին բավարարել տվյալ հայտի որակավորման պահանջները, կամ (ii) նշանակված է Վարկառուի կողմից:</w:t>
      </w:r>
    </w:p>
  </w:footnote>
  <w:footnote w:id="17">
    <w:p w14:paraId="274A5289" w14:textId="3ED117C6" w:rsidR="006D32D7" w:rsidRPr="009D3256" w:rsidRDefault="006D32D7" w:rsidP="00FB02A1">
      <w:pPr>
        <w:pStyle w:val="FootnoteText"/>
        <w:ind w:left="0" w:firstLine="0"/>
        <w:rPr>
          <w:rFonts w:ascii="Sylfaen" w:hAnsi="Sylfaen"/>
          <w:lang w:val="hy-AM"/>
        </w:rPr>
      </w:pPr>
      <w:r>
        <w:rPr>
          <w:rStyle w:val="FootnoteReference"/>
        </w:rPr>
        <w:footnoteRef/>
      </w:r>
      <w:r w:rsidRPr="009D3256">
        <w:rPr>
          <w:rFonts w:ascii="Sylfaen" w:hAnsi="Sylfaen"/>
          <w:i/>
          <w:lang w:val="hy-AM"/>
        </w:rPr>
        <w:t xml:space="preserve">Երաշխավորը պետք է գրի այն գումարը, որը ներկայացնում է Ընդունված պայմանագրային գումարի տոկոսը, որը նշված է Ընդունման </w:t>
      </w:r>
      <w:r w:rsidR="00A07B8B" w:rsidRPr="00646517">
        <w:rPr>
          <w:rFonts w:ascii="Sylfaen" w:hAnsi="Sylfaen"/>
          <w:i/>
          <w:lang w:val="hy-AM"/>
        </w:rPr>
        <w:t>գրությունում</w:t>
      </w:r>
      <w:r w:rsidRPr="009D3256">
        <w:rPr>
          <w:rFonts w:ascii="Sylfaen" w:hAnsi="Sylfaen"/>
          <w:i/>
          <w:lang w:val="hy-AM"/>
        </w:rPr>
        <w:t xml:space="preserve">, և նշվում է կամ Պայմանագրի արժույթ(ներ)ով կամ Շահառուի համար ազատ փոխարկելի արժույթով: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BDFD" w14:textId="77777777" w:rsidR="006D32D7" w:rsidRDefault="006D32D7">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w:t>
    </w:r>
    <w:r>
      <w:rPr>
        <w:rStyle w:val="PageNumber"/>
      </w:rPr>
      <w:fldChar w:fldCharType="end"/>
    </w:r>
  </w:p>
  <w:p w14:paraId="17745539" w14:textId="77777777" w:rsidR="006D32D7" w:rsidRDefault="006D32D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4430F" w14:textId="77777777" w:rsidR="006D32D7" w:rsidRDefault="006D32D7" w:rsidP="00817ECB">
    <w:pPr>
      <w:pStyle w:val="Header"/>
      <w:tabs>
        <w:tab w:val="clear" w:pos="9000"/>
        <w:tab w:val="right" w:pos="12870"/>
      </w:tabs>
      <w:ind w:right="-18"/>
    </w:pPr>
    <w:proofErr w:type="spellStart"/>
    <w:r w:rsidRPr="00EC5550">
      <w:rPr>
        <w:rStyle w:val="PageNumber"/>
        <w:rFonts w:ascii="Sylfaen" w:hAnsi="Sylfaen" w:cs="Sylfaen"/>
      </w:rPr>
      <w:t>Բաժին</w:t>
    </w:r>
    <w:proofErr w:type="spellEnd"/>
    <w:r w:rsidRPr="00EC5550">
      <w:rPr>
        <w:rStyle w:val="PageNumber"/>
      </w:rPr>
      <w:t xml:space="preserve"> IV – </w:t>
    </w:r>
    <w:proofErr w:type="spellStart"/>
    <w:r w:rsidRPr="00EC5550">
      <w:rPr>
        <w:rStyle w:val="PageNumber"/>
        <w:rFonts w:ascii="Sylfaen" w:hAnsi="Sylfaen" w:cs="Sylfaen"/>
      </w:rPr>
      <w:t>Հայտի</w:t>
    </w:r>
    <w:proofErr w:type="spellEnd"/>
    <w:r w:rsidRPr="00EC5550">
      <w:rPr>
        <w:rStyle w:val="PageNumber"/>
      </w:rPr>
      <w:t xml:space="preserve"> </w:t>
    </w:r>
    <w:proofErr w:type="spellStart"/>
    <w:r w:rsidRPr="00EC5550">
      <w:rPr>
        <w:rStyle w:val="PageNumber"/>
        <w:rFonts w:ascii="Sylfaen" w:hAnsi="Sylfaen" w:cs="Sylfaen"/>
      </w:rPr>
      <w:t>ձևեր</w:t>
    </w:r>
    <w:proofErr w:type="spellEnd"/>
    <w:r>
      <w:rPr>
        <w:rStyle w:val="PageNumber"/>
      </w:rP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43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F1C3B" w14:textId="77777777" w:rsidR="006D32D7" w:rsidRDefault="006D32D7" w:rsidP="00EC5550">
    <w:pPr>
      <w:pStyle w:val="Header"/>
      <w:ind w:right="-18"/>
    </w:pPr>
    <w:proofErr w:type="spellStart"/>
    <w:r w:rsidRPr="00EC5550">
      <w:rPr>
        <w:rStyle w:val="PageNumber"/>
        <w:rFonts w:ascii="Sylfaen" w:hAnsi="Sylfaen" w:cs="Sylfaen"/>
      </w:rPr>
      <w:t>Բաժին</w:t>
    </w:r>
    <w:proofErr w:type="spellEnd"/>
    <w:r w:rsidRPr="00EC5550">
      <w:rPr>
        <w:rStyle w:val="PageNumber"/>
      </w:rPr>
      <w:t xml:space="preserve"> IV – </w:t>
    </w:r>
    <w:proofErr w:type="spellStart"/>
    <w:r w:rsidRPr="00EC5550">
      <w:rPr>
        <w:rStyle w:val="PageNumber"/>
        <w:rFonts w:ascii="Sylfaen" w:hAnsi="Sylfaen" w:cs="Sylfaen"/>
      </w:rPr>
      <w:t>Հայտի</w:t>
    </w:r>
    <w:proofErr w:type="spellEnd"/>
    <w:r w:rsidRPr="00EC5550">
      <w:rPr>
        <w:rStyle w:val="PageNumber"/>
      </w:rPr>
      <w:t xml:space="preserve"> </w:t>
    </w:r>
    <w:proofErr w:type="spellStart"/>
    <w:r w:rsidRPr="00EC5550">
      <w:rPr>
        <w:rStyle w:val="PageNumber"/>
        <w:rFonts w:ascii="Sylfaen" w:hAnsi="Sylfaen" w:cs="Sylfaen"/>
      </w:rPr>
      <w:t>ձևեր</w:t>
    </w:r>
    <w:proofErr w:type="spellEnd"/>
    <w:r>
      <w:rPr>
        <w:rStyle w:val="PageNumber"/>
      </w:rP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45</w:t>
    </w:r>
    <w:r>
      <w:rPr>
        <w:rStyle w:val="PageNumber"/>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0D974" w14:textId="77777777" w:rsidR="006D32D7" w:rsidRDefault="006D32D7">
    <w:pPr>
      <w:pStyle w:val="Header"/>
      <w:pBdr>
        <w:bottom w:val="none" w:sz="0" w:space="0" w:color="auto"/>
      </w:pBdr>
    </w:pPr>
  </w:p>
  <w:p w14:paraId="0A22FEED" w14:textId="77777777" w:rsidR="006D32D7" w:rsidRDefault="006D32D7" w:rsidP="00817ECB"/>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1814C" w14:textId="77777777" w:rsidR="006D32D7" w:rsidRDefault="006D32D7">
    <w:pPr>
      <w:pStyle w:val="Header"/>
      <w:ind w:right="-18"/>
    </w:pPr>
    <w:proofErr w:type="spellStart"/>
    <w:r w:rsidRPr="002C76FD">
      <w:rPr>
        <w:rFonts w:ascii="Sylfaen" w:hAnsi="Sylfaen" w:cs="Sylfaen"/>
      </w:rPr>
      <w:t>Բաժին</w:t>
    </w:r>
    <w:proofErr w:type="spellEnd"/>
    <w:r w:rsidRPr="002C76FD">
      <w:t xml:space="preserve"> VI – </w:t>
    </w:r>
    <w:proofErr w:type="spellStart"/>
    <w:r w:rsidRPr="002C76FD">
      <w:rPr>
        <w:rFonts w:ascii="Sylfaen" w:hAnsi="Sylfaen" w:cs="Sylfaen"/>
      </w:rPr>
      <w:t>Բանկի</w:t>
    </w:r>
    <w:proofErr w:type="spellEnd"/>
    <w:r w:rsidRPr="002C76FD">
      <w:t xml:space="preserve"> </w:t>
    </w:r>
    <w:proofErr w:type="spellStart"/>
    <w:r w:rsidRPr="002C76FD">
      <w:rPr>
        <w:rFonts w:ascii="Sylfaen" w:hAnsi="Sylfaen" w:cs="Sylfaen"/>
      </w:rPr>
      <w:t>քաղաքականություն</w:t>
    </w:r>
    <w:proofErr w:type="spellEnd"/>
    <w:r w:rsidRPr="002C76FD">
      <w:t xml:space="preserve"> – </w:t>
    </w:r>
    <w:proofErr w:type="spellStart"/>
    <w:r w:rsidRPr="002C76FD">
      <w:rPr>
        <w:rFonts w:ascii="Sylfaen" w:hAnsi="Sylfaen" w:cs="Sylfaen"/>
      </w:rPr>
      <w:t>Խարդախություն</w:t>
    </w:r>
    <w:proofErr w:type="spellEnd"/>
    <w:r w:rsidRPr="002C76FD">
      <w:t xml:space="preserve"> </w:t>
    </w:r>
    <w:r w:rsidRPr="002C76FD">
      <w:rPr>
        <w:rFonts w:ascii="Sylfaen" w:hAnsi="Sylfaen" w:cs="Sylfaen"/>
      </w:rPr>
      <w:t>և</w:t>
    </w:r>
    <w:r w:rsidRPr="002C76FD">
      <w:t xml:space="preserve"> </w:t>
    </w:r>
    <w:proofErr w:type="spellStart"/>
    <w:r w:rsidRPr="002C76FD">
      <w:rPr>
        <w:rFonts w:ascii="Sylfaen" w:hAnsi="Sylfaen" w:cs="Sylfaen"/>
      </w:rPr>
      <w:t>կոռուպցիա</w:t>
    </w:r>
    <w:proofErr w:type="spellEnd"/>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55</w:t>
    </w:r>
    <w:r>
      <w:rPr>
        <w:rStyle w:val="PageNumber"/>
      </w:rPr>
      <w:fldChar w:fldCharType="end"/>
    </w:r>
  </w:p>
  <w:p w14:paraId="162A27A3" w14:textId="77777777" w:rsidR="006D32D7" w:rsidRDefault="006D32D7" w:rsidP="00817ECB"/>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E4CC" w14:textId="77777777" w:rsidR="006D32D7" w:rsidRDefault="006D32D7">
    <w:pPr>
      <w:pStyle w:val="Header"/>
    </w:pPr>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53</w:t>
    </w:r>
    <w:r>
      <w:rPr>
        <w:rStyle w:val="PageNumber"/>
      </w:rPr>
      <w:fldChar w:fldCharType="end"/>
    </w:r>
  </w:p>
  <w:p w14:paraId="0D30256D" w14:textId="77777777" w:rsidR="006D32D7" w:rsidRDefault="006D32D7" w:rsidP="00817ECB"/>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1B1F6" w14:textId="77777777" w:rsidR="009E1F73" w:rsidRDefault="009E1F73" w:rsidP="00817EC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7D56" w14:textId="77777777" w:rsidR="009E1F73" w:rsidRDefault="009E1F73" w:rsidP="00817EC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AC6B" w14:textId="77777777" w:rsidR="009E1F73" w:rsidRDefault="009E1F73" w:rsidP="00817ECB">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BC5F" w14:textId="77777777" w:rsidR="006D32D7" w:rsidRDefault="006D32D7">
    <w:pPr>
      <w:pStyle w:val="Header"/>
    </w:pP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82</w:t>
    </w:r>
    <w:r>
      <w:rPr>
        <w:rStyle w:val="PageNumber"/>
      </w:rPr>
      <w:fldChar w:fldCharType="end"/>
    </w:r>
    <w:r>
      <w:tab/>
    </w:r>
    <w:proofErr w:type="spellStart"/>
    <w:r w:rsidRPr="002C76FD">
      <w:rPr>
        <w:rFonts w:ascii="Sylfaen" w:hAnsi="Sylfaen" w:cs="Sylfaen"/>
      </w:rPr>
      <w:t>Բաժին</w:t>
    </w:r>
    <w:proofErr w:type="spellEnd"/>
    <w:r w:rsidRPr="002C76FD">
      <w:t xml:space="preserve"> VIII – </w:t>
    </w:r>
    <w:proofErr w:type="spellStart"/>
    <w:r w:rsidRPr="002C76FD">
      <w:rPr>
        <w:rFonts w:ascii="Sylfaen" w:hAnsi="Sylfaen" w:cs="Sylfaen"/>
      </w:rPr>
      <w:t>Պայմանագրի</w:t>
    </w:r>
    <w:proofErr w:type="spellEnd"/>
    <w:r w:rsidRPr="002C76FD">
      <w:t xml:space="preserve"> </w:t>
    </w:r>
    <w:proofErr w:type="spellStart"/>
    <w:r w:rsidRPr="002C76FD">
      <w:rPr>
        <w:rFonts w:ascii="Sylfaen" w:hAnsi="Sylfaen" w:cs="Sylfaen"/>
      </w:rPr>
      <w:t>ընդհանուր</w:t>
    </w:r>
    <w:proofErr w:type="spellEnd"/>
    <w:r w:rsidRPr="002C76FD">
      <w:t xml:space="preserve"> </w:t>
    </w:r>
    <w:proofErr w:type="spellStart"/>
    <w:r w:rsidRPr="002C76FD">
      <w:rPr>
        <w:rFonts w:ascii="Sylfaen" w:hAnsi="Sylfaen" w:cs="Sylfaen"/>
      </w:rPr>
      <w:t>պայմաններ</w:t>
    </w:r>
    <w:proofErr w:type="spellEnd"/>
    <w:r>
      <w:tab/>
    </w:r>
  </w:p>
  <w:p w14:paraId="53D66B91" w14:textId="77777777" w:rsidR="006D32D7" w:rsidRDefault="006D32D7" w:rsidP="00817ECB"/>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F1818" w14:textId="77777777" w:rsidR="006D32D7" w:rsidRDefault="006D32D7">
    <w:pPr>
      <w:pStyle w:val="Header"/>
      <w:ind w:right="-18"/>
      <w:jc w:val="left"/>
    </w:pPr>
    <w:proofErr w:type="spellStart"/>
    <w:r w:rsidRPr="002C76FD">
      <w:rPr>
        <w:rFonts w:ascii="Sylfaen" w:hAnsi="Sylfaen" w:cs="Sylfaen"/>
      </w:rPr>
      <w:t>Բաժին</w:t>
    </w:r>
    <w:proofErr w:type="spellEnd"/>
    <w:r w:rsidRPr="002C76FD">
      <w:t xml:space="preserve"> VIII – </w:t>
    </w:r>
    <w:proofErr w:type="spellStart"/>
    <w:r w:rsidRPr="002C76FD">
      <w:rPr>
        <w:rFonts w:ascii="Sylfaen" w:hAnsi="Sylfaen" w:cs="Sylfaen"/>
      </w:rPr>
      <w:t>Պայմանագրի</w:t>
    </w:r>
    <w:proofErr w:type="spellEnd"/>
    <w:r w:rsidRPr="002C76FD">
      <w:t xml:space="preserve"> </w:t>
    </w:r>
    <w:proofErr w:type="spellStart"/>
    <w:r w:rsidRPr="002C76FD">
      <w:rPr>
        <w:rFonts w:ascii="Sylfaen" w:hAnsi="Sylfaen" w:cs="Sylfaen"/>
      </w:rPr>
      <w:t>ընդհանուր</w:t>
    </w:r>
    <w:proofErr w:type="spellEnd"/>
    <w:r w:rsidRPr="002C76FD">
      <w:t xml:space="preserve"> </w:t>
    </w:r>
    <w:proofErr w:type="spellStart"/>
    <w:r w:rsidRPr="002C76FD">
      <w:rPr>
        <w:rFonts w:ascii="Sylfaen" w:hAnsi="Sylfaen" w:cs="Sylfaen"/>
      </w:rPr>
      <w:t>պայմաններ</w:t>
    </w:r>
    <w:proofErr w:type="spellEnd"/>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81</w:t>
    </w:r>
    <w:r>
      <w:rPr>
        <w:rStyle w:val="PageNumber"/>
      </w:rPr>
      <w:fldChar w:fldCharType="end"/>
    </w:r>
  </w:p>
  <w:p w14:paraId="540C004C" w14:textId="77777777" w:rsidR="006D32D7" w:rsidRDefault="006D32D7" w:rsidP="00817E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9CDF4" w14:textId="77777777" w:rsidR="006D32D7" w:rsidRPr="00B31002" w:rsidRDefault="006D32D7">
    <w:pPr>
      <w:pStyle w:val="Header"/>
      <w:framePr w:wrap="around" w:vAnchor="text" w:hAnchor="margin" w:xAlign="outside" w:y="1"/>
      <w:rPr>
        <w:rStyle w:val="PageNumber"/>
      </w:rPr>
    </w:pPr>
    <w:r w:rsidRPr="00B31002">
      <w:rPr>
        <w:rStyle w:val="PageNumber"/>
      </w:rPr>
      <w:fldChar w:fldCharType="begin"/>
    </w:r>
    <w:r w:rsidRPr="00B31002">
      <w:rPr>
        <w:rStyle w:val="PageNumber"/>
      </w:rPr>
      <w:instrText xml:space="preserve">PAGE  </w:instrText>
    </w:r>
    <w:r w:rsidRPr="00B31002">
      <w:rPr>
        <w:rStyle w:val="PageNumber"/>
      </w:rPr>
      <w:fldChar w:fldCharType="separate"/>
    </w:r>
    <w:r w:rsidR="002C31F1">
      <w:rPr>
        <w:rStyle w:val="PageNumber"/>
        <w:noProof/>
      </w:rPr>
      <w:t>30</w:t>
    </w:r>
    <w:r w:rsidRPr="00B31002">
      <w:rPr>
        <w:rStyle w:val="PageNumber"/>
      </w:rPr>
      <w:fldChar w:fldCharType="end"/>
    </w:r>
  </w:p>
  <w:p w14:paraId="570EFBAE" w14:textId="77777777" w:rsidR="006D32D7" w:rsidRDefault="006D32D7">
    <w:pPr>
      <w:pStyle w:val="Header"/>
      <w:ind w:right="54" w:firstLine="360"/>
      <w:jc w:val="right"/>
    </w:pPr>
    <w:proofErr w:type="spellStart"/>
    <w:r w:rsidRPr="00B31002">
      <w:rPr>
        <w:rFonts w:ascii="Sylfaen" w:hAnsi="Sylfaen" w:cs="Sylfaen"/>
      </w:rPr>
      <w:t>Բաժին</w:t>
    </w:r>
    <w:proofErr w:type="spellEnd"/>
    <w:r w:rsidRPr="00B31002">
      <w:t xml:space="preserve"> I – </w:t>
    </w:r>
    <w:proofErr w:type="spellStart"/>
    <w:r w:rsidRPr="00B31002">
      <w:rPr>
        <w:rFonts w:ascii="Sylfaen" w:hAnsi="Sylfaen" w:cs="Sylfaen"/>
      </w:rPr>
      <w:t>Տվյալներ</w:t>
    </w:r>
    <w:proofErr w:type="spellEnd"/>
    <w:r w:rsidRPr="00B31002">
      <w:t xml:space="preserve"> </w:t>
    </w:r>
    <w:proofErr w:type="spellStart"/>
    <w:r w:rsidRPr="00B31002">
      <w:rPr>
        <w:rFonts w:ascii="Sylfaen" w:hAnsi="Sylfaen" w:cs="Sylfaen"/>
      </w:rPr>
      <w:t>մրցույթի</w:t>
    </w:r>
    <w:proofErr w:type="spellEnd"/>
    <w:r w:rsidRPr="00B31002">
      <w:t xml:space="preserve"> </w:t>
    </w:r>
    <w:proofErr w:type="spellStart"/>
    <w:r w:rsidRPr="00B31002">
      <w:rPr>
        <w:rFonts w:ascii="Sylfaen" w:hAnsi="Sylfaen" w:cs="Sylfaen"/>
      </w:rPr>
      <w:t>մասնակիցներին</w:t>
    </w:r>
    <w:proofErr w:type="spellEnd"/>
  </w:p>
  <w:p w14:paraId="74DA2D95" w14:textId="77777777" w:rsidR="006D32D7" w:rsidRDefault="006D32D7"/>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D3FD1" w14:textId="77777777" w:rsidR="006D32D7" w:rsidRDefault="006D32D7">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57</w:t>
    </w:r>
    <w:r>
      <w:rPr>
        <w:rStyle w:val="PageNumber"/>
      </w:rPr>
      <w:fldChar w:fldCharType="end"/>
    </w:r>
  </w:p>
  <w:p w14:paraId="7F66161B" w14:textId="77777777" w:rsidR="006D32D7" w:rsidRDefault="006D32D7" w:rsidP="00817ECB"/>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620D" w14:textId="76411908" w:rsidR="006D32D7" w:rsidRDefault="006D32D7" w:rsidP="00817ECB">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2C31F1">
      <w:rPr>
        <w:rStyle w:val="PageNumber"/>
        <w:rFonts w:cs="Arial"/>
        <w:noProof/>
      </w:rPr>
      <w:t>86</w:t>
    </w:r>
    <w:r>
      <w:rPr>
        <w:rStyle w:val="PageNumber"/>
        <w:rFonts w:cs="Arial"/>
      </w:rPr>
      <w:fldChar w:fldCharType="end"/>
    </w:r>
    <w:r w:rsidRPr="00817ECB">
      <w:rPr>
        <w:rStyle w:val="PageNumber"/>
      </w:rPr>
      <w:tab/>
    </w:r>
    <w:proofErr w:type="spellStart"/>
    <w:r w:rsidRPr="00817ECB">
      <w:rPr>
        <w:rStyle w:val="PageNumber"/>
        <w:rFonts w:ascii="Sylfaen" w:hAnsi="Sylfaen"/>
      </w:rPr>
      <w:t>Բաժին</w:t>
    </w:r>
    <w:proofErr w:type="spellEnd"/>
    <w:r w:rsidRPr="00817ECB">
      <w:rPr>
        <w:rStyle w:val="PageNumber"/>
      </w:rPr>
      <w:t xml:space="preserve"> VIII – </w:t>
    </w:r>
    <w:proofErr w:type="spellStart"/>
    <w:r w:rsidRPr="00817ECB">
      <w:rPr>
        <w:rStyle w:val="PageNumber"/>
        <w:rFonts w:ascii="Sylfaen" w:hAnsi="Sylfaen"/>
      </w:rPr>
      <w:t>Պայմանագրի</w:t>
    </w:r>
    <w:proofErr w:type="spellEnd"/>
    <w:r w:rsidRPr="00817ECB">
      <w:rPr>
        <w:rStyle w:val="PageNumber"/>
      </w:rPr>
      <w:t xml:space="preserve"> </w:t>
    </w:r>
    <w:proofErr w:type="spellStart"/>
    <w:r w:rsidRPr="00817ECB">
      <w:rPr>
        <w:rStyle w:val="PageNumber"/>
        <w:rFonts w:ascii="Sylfaen" w:hAnsi="Sylfaen"/>
      </w:rPr>
      <w:t>ընդհանուր</w:t>
    </w:r>
    <w:proofErr w:type="spellEnd"/>
    <w:r w:rsidRPr="00817ECB">
      <w:rPr>
        <w:rStyle w:val="PageNumber"/>
      </w:rPr>
      <w:t xml:space="preserve"> </w:t>
    </w:r>
    <w:proofErr w:type="spellStart"/>
    <w:r w:rsidRPr="00817ECB">
      <w:rPr>
        <w:rStyle w:val="PageNumber"/>
        <w:rFonts w:ascii="Sylfaen" w:hAnsi="Sylfaen"/>
      </w:rPr>
      <w:t>պայմաններ</w:t>
    </w:r>
    <w:proofErr w:type="spellEnd"/>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9AAE0" w14:textId="6A606EC7" w:rsidR="006D32D7" w:rsidRDefault="006D32D7" w:rsidP="00817ECB">
    <w:pPr>
      <w:pStyle w:val="Header"/>
    </w:pP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2C31F1">
      <w:rPr>
        <w:rStyle w:val="PageNumber"/>
        <w:rFonts w:cs="Arial"/>
        <w:noProof/>
      </w:rPr>
      <w:t>85</w:t>
    </w:r>
    <w:r>
      <w:rPr>
        <w:rStyle w:val="PageNumber"/>
        <w:rFonts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4887" w14:textId="1086AF06" w:rsidR="006D32D7" w:rsidRDefault="006D32D7" w:rsidP="00817EC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83</w:t>
    </w:r>
    <w:r>
      <w:rPr>
        <w:rStyle w:val="PageNumber"/>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365E1" w14:textId="19F52DC8" w:rsidR="006D32D7" w:rsidRDefault="006D32D7">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C31F1">
      <w:rPr>
        <w:rStyle w:val="PageNumber"/>
        <w:noProof/>
      </w:rPr>
      <w:t>96</w:t>
    </w:r>
    <w:r>
      <w:rPr>
        <w:rStyle w:val="PageNumber"/>
      </w:rPr>
      <w:fldChar w:fldCharType="end"/>
    </w:r>
  </w:p>
  <w:p w14:paraId="0F4847FA" w14:textId="02E1FA65" w:rsidR="006D32D7" w:rsidRDefault="006D32D7" w:rsidP="00817ECB">
    <w:pPr>
      <w:pStyle w:val="Header"/>
      <w:ind w:right="54" w:firstLine="360"/>
      <w:jc w:val="right"/>
    </w:pPr>
    <w:proofErr w:type="spellStart"/>
    <w:r w:rsidRPr="00817ECB">
      <w:rPr>
        <w:rFonts w:ascii="Sylfaen" w:hAnsi="Sylfaen"/>
      </w:rPr>
      <w:t>Բաժին</w:t>
    </w:r>
    <w:proofErr w:type="spellEnd"/>
    <w:r w:rsidRPr="00817ECB">
      <w:t xml:space="preserve"> </w:t>
    </w:r>
    <w:r w:rsidRPr="002C76FD">
      <w:t>X</w:t>
    </w:r>
    <w:r w:rsidRPr="00817ECB">
      <w:t xml:space="preserve"> – </w:t>
    </w:r>
    <w:proofErr w:type="spellStart"/>
    <w:r w:rsidRPr="00817ECB">
      <w:rPr>
        <w:rFonts w:ascii="Sylfaen" w:hAnsi="Sylfaen"/>
      </w:rPr>
      <w:t>Պայմանագրի</w:t>
    </w:r>
    <w:proofErr w:type="spellEnd"/>
    <w:r w:rsidRPr="00817ECB">
      <w:t xml:space="preserve"> </w:t>
    </w:r>
    <w:proofErr w:type="spellStart"/>
    <w:r w:rsidRPr="002C76FD">
      <w:rPr>
        <w:rFonts w:ascii="Sylfaen" w:hAnsi="Sylfaen" w:cs="Sylfaen"/>
      </w:rPr>
      <w:t>ձևեր</w:t>
    </w:r>
    <w:proofErr w:type="spellEnd"/>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1DF34" w14:textId="324F9822" w:rsidR="006D32D7" w:rsidRDefault="006D32D7">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C31F1">
      <w:rPr>
        <w:rStyle w:val="PageNumber"/>
        <w:noProof/>
      </w:rPr>
      <w:t>95</w:t>
    </w:r>
    <w:r>
      <w:rPr>
        <w:rStyle w:val="PageNumber"/>
      </w:rPr>
      <w:fldChar w:fldCharType="end"/>
    </w:r>
  </w:p>
  <w:p w14:paraId="540CB717" w14:textId="77777777" w:rsidR="006D32D7" w:rsidRDefault="006D32D7">
    <w:pPr>
      <w:pStyle w:val="Header"/>
      <w:ind w:right="-36"/>
    </w:pPr>
    <w:proofErr w:type="spellStart"/>
    <w:r w:rsidRPr="002C76FD">
      <w:rPr>
        <w:rFonts w:ascii="Sylfaen" w:hAnsi="Sylfaen" w:cs="Sylfaen"/>
      </w:rPr>
      <w:t>Բաժին</w:t>
    </w:r>
    <w:proofErr w:type="spellEnd"/>
    <w:r w:rsidRPr="002C76FD">
      <w:t xml:space="preserve"> X – </w:t>
    </w:r>
    <w:proofErr w:type="spellStart"/>
    <w:r w:rsidRPr="002C76FD">
      <w:rPr>
        <w:rFonts w:ascii="Sylfaen" w:hAnsi="Sylfaen" w:cs="Sylfaen"/>
      </w:rPr>
      <w:t>Պայմանագրի</w:t>
    </w:r>
    <w:proofErr w:type="spellEnd"/>
    <w:r w:rsidRPr="002C76FD">
      <w:t xml:space="preserve"> </w:t>
    </w:r>
    <w:proofErr w:type="spellStart"/>
    <w:r w:rsidRPr="002C76FD">
      <w:rPr>
        <w:rFonts w:ascii="Sylfaen" w:hAnsi="Sylfaen" w:cs="Sylfaen"/>
      </w:rPr>
      <w:t>ձևեր</w:t>
    </w:r>
    <w:proofErr w:type="spellEnd"/>
  </w:p>
  <w:p w14:paraId="06D8C819" w14:textId="77777777" w:rsidR="006D32D7" w:rsidRDefault="006D32D7" w:rsidP="00817ECB"/>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3D3D3" w14:textId="77777777" w:rsidR="006D32D7" w:rsidRDefault="006D32D7">
    <w:pPr>
      <w:pStyle w:val="Header"/>
      <w:tabs>
        <w:tab w:val="right" w:pos="9720"/>
      </w:tabs>
      <w:ind w:right="-36"/>
      <w:jc w:val="left"/>
    </w:pPr>
    <w:r w:rsidRPr="00817ECB">
      <w:rPr>
        <w:rStyle w:val="PageNumber"/>
      </w:rP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87</w:t>
    </w:r>
    <w:r>
      <w:rPr>
        <w:rStyle w:val="PageNumber"/>
      </w:rPr>
      <w:fldChar w:fldCharType="end"/>
    </w:r>
  </w:p>
  <w:p w14:paraId="01D1F204" w14:textId="77777777" w:rsidR="006D32D7" w:rsidRDefault="006D32D7" w:rsidP="00817ECB"/>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392C" w14:textId="17DC7916" w:rsidR="006D32D7" w:rsidRDefault="006D32D7">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100</w:t>
    </w:r>
    <w:r>
      <w:rPr>
        <w:rStyle w:val="PageNumber"/>
      </w:rPr>
      <w:fldChar w:fldCharType="end"/>
    </w:r>
    <w:r>
      <w:rPr>
        <w:rStyle w:val="PageNumber"/>
      </w:rPr>
      <w:tab/>
    </w:r>
    <w:proofErr w:type="spellStart"/>
    <w:r w:rsidRPr="00817ECB">
      <w:rPr>
        <w:rStyle w:val="PageNumber"/>
        <w:rFonts w:ascii="Sylfaen" w:hAnsi="Sylfaen"/>
      </w:rPr>
      <w:t>Բաժին</w:t>
    </w:r>
    <w:proofErr w:type="spellEnd"/>
    <w:r w:rsidRPr="00817ECB">
      <w:rPr>
        <w:rStyle w:val="PageNumber"/>
      </w:rPr>
      <w:t xml:space="preserve"> </w:t>
    </w:r>
    <w:r w:rsidRPr="002C76FD">
      <w:rPr>
        <w:rStyle w:val="PageNumber"/>
      </w:rPr>
      <w:t xml:space="preserve">II – </w:t>
    </w:r>
    <w:proofErr w:type="spellStart"/>
    <w:r w:rsidRPr="002C76FD">
      <w:rPr>
        <w:rStyle w:val="PageNumber"/>
        <w:rFonts w:ascii="Sylfaen" w:hAnsi="Sylfaen" w:cs="Sylfaen"/>
      </w:rPr>
      <w:t>Մրցույթի</w:t>
    </w:r>
    <w:proofErr w:type="spellEnd"/>
    <w:r w:rsidRPr="002C76FD">
      <w:rPr>
        <w:rStyle w:val="PageNumber"/>
      </w:rPr>
      <w:t xml:space="preserve"> </w:t>
    </w:r>
    <w:proofErr w:type="spellStart"/>
    <w:r w:rsidRPr="002C76FD">
      <w:rPr>
        <w:rStyle w:val="PageNumber"/>
        <w:rFonts w:ascii="Sylfaen" w:hAnsi="Sylfaen" w:cs="Sylfaen"/>
      </w:rPr>
      <w:t>տվյալների</w:t>
    </w:r>
    <w:proofErr w:type="spellEnd"/>
    <w:r w:rsidRPr="002C76FD">
      <w:rPr>
        <w:rStyle w:val="PageNumber"/>
      </w:rPr>
      <w:t xml:space="preserve"> </w:t>
    </w:r>
    <w:proofErr w:type="spellStart"/>
    <w:r w:rsidRPr="002C76FD">
      <w:rPr>
        <w:rStyle w:val="PageNumber"/>
        <w:rFonts w:ascii="Sylfaen" w:hAnsi="Sylfaen" w:cs="Sylfaen"/>
      </w:rPr>
      <w:t>աղյուսակ</w:t>
    </w:r>
    <w:proofErr w:type="spellEnd"/>
  </w:p>
  <w:p w14:paraId="12CA3510" w14:textId="77777777" w:rsidR="006D32D7" w:rsidRDefault="006D32D7" w:rsidP="00817ECB"/>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666C5" w14:textId="77777777" w:rsidR="006D32D7" w:rsidRDefault="006D32D7">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C31F1">
      <w:rPr>
        <w:rStyle w:val="PageNumber"/>
        <w:noProof/>
      </w:rPr>
      <w:t>99</w:t>
    </w:r>
    <w:r>
      <w:rPr>
        <w:rStyle w:val="PageNumber"/>
      </w:rPr>
      <w:fldChar w:fldCharType="end"/>
    </w:r>
  </w:p>
  <w:p w14:paraId="79015C52" w14:textId="020579B8" w:rsidR="006D32D7" w:rsidRDefault="006D32D7">
    <w:pPr>
      <w:pStyle w:val="Header"/>
      <w:ind w:right="-36"/>
    </w:pPr>
    <w:proofErr w:type="spellStart"/>
    <w:r w:rsidRPr="002C76FD">
      <w:rPr>
        <w:rFonts w:ascii="Sylfaen" w:hAnsi="Sylfaen" w:cs="Sylfaen"/>
      </w:rPr>
      <w:t>Բաժին</w:t>
    </w:r>
    <w:proofErr w:type="spellEnd"/>
    <w:r w:rsidRPr="002C76FD">
      <w:t xml:space="preserve"> II – </w:t>
    </w:r>
    <w:proofErr w:type="spellStart"/>
    <w:r w:rsidRPr="002C76FD">
      <w:rPr>
        <w:rFonts w:ascii="Sylfaen" w:hAnsi="Sylfaen" w:cs="Sylfaen"/>
      </w:rPr>
      <w:t>Մրցույթի</w:t>
    </w:r>
    <w:proofErr w:type="spellEnd"/>
    <w:r w:rsidRPr="002C76FD">
      <w:t xml:space="preserve"> </w:t>
    </w:r>
    <w:proofErr w:type="spellStart"/>
    <w:r w:rsidRPr="002C76FD">
      <w:rPr>
        <w:rFonts w:ascii="Sylfaen" w:hAnsi="Sylfaen" w:cs="Sylfaen"/>
      </w:rPr>
      <w:t>տվյալների</w:t>
    </w:r>
    <w:proofErr w:type="spellEnd"/>
    <w:r w:rsidRPr="002C76FD">
      <w:t xml:space="preserve"> </w:t>
    </w:r>
    <w:proofErr w:type="spellStart"/>
    <w:r w:rsidRPr="002C76FD">
      <w:rPr>
        <w:rFonts w:ascii="Sylfaen" w:hAnsi="Sylfaen" w:cs="Sylfaen"/>
      </w:rPr>
      <w:t>աղյուսակ</w:t>
    </w:r>
    <w:proofErr w:type="spellEnd"/>
  </w:p>
  <w:p w14:paraId="443F9DF1" w14:textId="77777777" w:rsidR="006D32D7" w:rsidRDefault="006D32D7"/>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F024" w14:textId="77777777" w:rsidR="006D32D7" w:rsidRDefault="006D32D7" w:rsidP="00817ECB">
    <w:pPr>
      <w:pStyle w:val="Header"/>
      <w:ind w:right="-18"/>
    </w:pPr>
    <w:r w:rsidRPr="00817ECB">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97</w:t>
    </w:r>
    <w:r>
      <w:rPr>
        <w:rStyle w:val="PageNumber"/>
      </w:rPr>
      <w:fldChar w:fldCharType="end"/>
    </w:r>
  </w:p>
  <w:p w14:paraId="13D07C42" w14:textId="77777777" w:rsidR="006D32D7" w:rsidRDefault="006D32D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9F680" w14:textId="77777777" w:rsidR="006D32D7" w:rsidRDefault="006D32D7">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C31F1">
      <w:rPr>
        <w:rStyle w:val="PageNumber"/>
        <w:noProof/>
      </w:rPr>
      <w:t>31</w:t>
    </w:r>
    <w:r>
      <w:rPr>
        <w:rStyle w:val="PageNumber"/>
      </w:rPr>
      <w:fldChar w:fldCharType="end"/>
    </w:r>
  </w:p>
  <w:p w14:paraId="42D23F60" w14:textId="77777777" w:rsidR="006D32D7" w:rsidRDefault="006D32D7">
    <w:pPr>
      <w:pStyle w:val="Header"/>
      <w:ind w:right="-36"/>
    </w:pPr>
    <w:proofErr w:type="spellStart"/>
    <w:r w:rsidRPr="00B31002">
      <w:rPr>
        <w:rFonts w:ascii="Sylfaen" w:hAnsi="Sylfaen" w:cs="Sylfaen"/>
      </w:rPr>
      <w:t>Բաժին</w:t>
    </w:r>
    <w:proofErr w:type="spellEnd"/>
    <w:r w:rsidRPr="00B31002">
      <w:t xml:space="preserve"> I – </w:t>
    </w:r>
    <w:proofErr w:type="spellStart"/>
    <w:r w:rsidRPr="00B31002">
      <w:rPr>
        <w:rFonts w:ascii="Sylfaen" w:hAnsi="Sylfaen" w:cs="Sylfaen"/>
      </w:rPr>
      <w:t>Տվյալներ</w:t>
    </w:r>
    <w:proofErr w:type="spellEnd"/>
    <w:r w:rsidRPr="00B31002">
      <w:t xml:space="preserve"> </w:t>
    </w:r>
    <w:proofErr w:type="spellStart"/>
    <w:r w:rsidRPr="00B31002">
      <w:rPr>
        <w:rFonts w:ascii="Sylfaen" w:hAnsi="Sylfaen" w:cs="Sylfaen"/>
      </w:rPr>
      <w:t>մրցույթի</w:t>
    </w:r>
    <w:proofErr w:type="spellEnd"/>
    <w:r w:rsidRPr="00B31002">
      <w:t xml:space="preserve"> </w:t>
    </w:r>
    <w:proofErr w:type="spellStart"/>
    <w:r w:rsidRPr="00B31002">
      <w:rPr>
        <w:rFonts w:ascii="Sylfaen" w:hAnsi="Sylfaen" w:cs="Sylfaen"/>
      </w:rPr>
      <w:t>մասնակիցներին</w:t>
    </w:r>
    <w:proofErr w:type="spellEnd"/>
  </w:p>
  <w:p w14:paraId="16D62C88" w14:textId="77777777" w:rsidR="006D32D7" w:rsidRDefault="006D32D7"/>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CA2CB" w14:textId="77777777" w:rsidR="006D32D7" w:rsidRPr="000723CD" w:rsidRDefault="006D32D7">
    <w:pPr>
      <w:pStyle w:val="Header"/>
      <w:pBdr>
        <w:bottom w:val="single" w:sz="4" w:space="1" w:color="auto"/>
      </w:pBdr>
      <w:rPr>
        <w:rFonts w:ascii="Sylfaen" w:hAnsi="Sylfaen"/>
      </w:rPr>
    </w:pP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102</w:t>
    </w:r>
    <w:r>
      <w:rPr>
        <w:rStyle w:val="PageNumber"/>
      </w:rPr>
      <w:fldChar w:fldCharType="end"/>
    </w:r>
    <w:r>
      <w:rPr>
        <w:rStyle w:val="PageNumber"/>
      </w:rPr>
      <w:tab/>
    </w:r>
    <w:proofErr w:type="spellStart"/>
    <w:r w:rsidRPr="000723CD">
      <w:rPr>
        <w:rFonts w:ascii="Sylfaen" w:hAnsi="Sylfaen"/>
      </w:rPr>
      <w:t>Բաժին</w:t>
    </w:r>
    <w:proofErr w:type="spellEnd"/>
    <w:r w:rsidRPr="000723CD">
      <w:rPr>
        <w:rFonts w:ascii="Sylfaen" w:hAnsi="Sylfaen"/>
      </w:rPr>
      <w:t xml:space="preserve"> III. </w:t>
    </w:r>
    <w:proofErr w:type="spellStart"/>
    <w:r w:rsidRPr="000723CD">
      <w:rPr>
        <w:rFonts w:ascii="Sylfaen" w:hAnsi="Sylfaen"/>
      </w:rPr>
      <w:t>Գնահատման</w:t>
    </w:r>
    <w:proofErr w:type="spellEnd"/>
    <w:r w:rsidRPr="000723CD">
      <w:rPr>
        <w:rFonts w:ascii="Sylfaen" w:hAnsi="Sylfaen"/>
      </w:rPr>
      <w:t xml:space="preserve"> և </w:t>
    </w:r>
    <w:proofErr w:type="spellStart"/>
    <w:r w:rsidRPr="000723CD">
      <w:rPr>
        <w:rFonts w:ascii="Sylfaen" w:hAnsi="Sylfaen"/>
      </w:rPr>
      <w:t>որակավորման</w:t>
    </w:r>
    <w:proofErr w:type="spellEnd"/>
    <w:r w:rsidRPr="000723CD">
      <w:rPr>
        <w:rFonts w:ascii="Sylfaen" w:hAnsi="Sylfaen"/>
      </w:rPr>
      <w:t xml:space="preserve"> </w:t>
    </w:r>
    <w:proofErr w:type="spellStart"/>
    <w:r w:rsidRPr="000723CD">
      <w:rPr>
        <w:rFonts w:ascii="Sylfaen" w:hAnsi="Sylfaen"/>
      </w:rPr>
      <w:t>չափանիշներ</w:t>
    </w:r>
    <w:proofErr w:type="spellEnd"/>
  </w:p>
  <w:p w14:paraId="38EE2C2C" w14:textId="77777777" w:rsidR="006D32D7" w:rsidRPr="000723CD" w:rsidRDefault="006D32D7">
    <w:pPr>
      <w:rPr>
        <w:rFonts w:ascii="Sylfaen" w:hAnsi="Sylfaen"/>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9548" w14:textId="77777777" w:rsidR="006D32D7" w:rsidRDefault="006D32D7">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107</w:t>
    </w:r>
    <w:r>
      <w:rPr>
        <w:rStyle w:val="PageNumber"/>
      </w:rPr>
      <w:fldChar w:fldCharType="end"/>
    </w:r>
  </w:p>
  <w:p w14:paraId="3637AB98" w14:textId="77777777" w:rsidR="006D32D7" w:rsidRDefault="006D32D7">
    <w:pPr>
      <w:pStyle w:val="Header"/>
      <w:ind w:right="-36"/>
    </w:pPr>
    <w:proofErr w:type="spellStart"/>
    <w:r w:rsidRPr="0082332A">
      <w:rPr>
        <w:rFonts w:ascii="Sylfaen" w:hAnsi="Sylfaen" w:cs="Sylfaen"/>
      </w:rPr>
      <w:t>Բաժին</w:t>
    </w:r>
    <w:proofErr w:type="spellEnd"/>
    <w:r w:rsidRPr="0082332A">
      <w:t xml:space="preserve"> III – </w:t>
    </w:r>
    <w:proofErr w:type="spellStart"/>
    <w:r w:rsidRPr="0082332A">
      <w:rPr>
        <w:rFonts w:ascii="Sylfaen" w:hAnsi="Sylfaen" w:cs="Sylfaen"/>
      </w:rPr>
      <w:t>Գնահատման</w:t>
    </w:r>
    <w:proofErr w:type="spellEnd"/>
    <w:r w:rsidRPr="0082332A">
      <w:t xml:space="preserve"> </w:t>
    </w:r>
    <w:r w:rsidRPr="0082332A">
      <w:rPr>
        <w:rFonts w:ascii="Sylfaen" w:hAnsi="Sylfaen" w:cs="Sylfaen"/>
      </w:rPr>
      <w:t>և</w:t>
    </w:r>
    <w:r w:rsidRPr="0082332A">
      <w:t xml:space="preserve"> </w:t>
    </w:r>
    <w:proofErr w:type="spellStart"/>
    <w:r w:rsidRPr="0082332A">
      <w:rPr>
        <w:rFonts w:ascii="Sylfaen" w:hAnsi="Sylfaen" w:cs="Sylfaen"/>
      </w:rPr>
      <w:t>որակավորման</w:t>
    </w:r>
    <w:proofErr w:type="spellEnd"/>
    <w:r w:rsidRPr="0082332A">
      <w:t xml:space="preserve"> </w:t>
    </w:r>
    <w:proofErr w:type="spellStart"/>
    <w:r w:rsidRPr="0082332A">
      <w:rPr>
        <w:rFonts w:ascii="Sylfaen" w:hAnsi="Sylfaen" w:cs="Sylfaen"/>
      </w:rPr>
      <w:t>չափանիշներ</w:t>
    </w:r>
    <w:proofErr w:type="spellEnd"/>
  </w:p>
  <w:p w14:paraId="10BEC827" w14:textId="77777777" w:rsidR="006D32D7" w:rsidRDefault="006D32D7"/>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A17D7" w14:textId="77777777" w:rsidR="006D32D7" w:rsidRDefault="006D32D7">
    <w:pPr>
      <w:pStyle w:val="Header"/>
      <w:ind w:right="-18"/>
    </w:pPr>
    <w:proofErr w:type="spellStart"/>
    <w:r w:rsidRPr="0082332A">
      <w:rPr>
        <w:rStyle w:val="PageNumber"/>
        <w:rFonts w:ascii="Sylfaen" w:hAnsi="Sylfaen" w:cs="Sylfaen"/>
      </w:rPr>
      <w:t>Բաժին</w:t>
    </w:r>
    <w:proofErr w:type="spellEnd"/>
    <w:r w:rsidRPr="0082332A">
      <w:rPr>
        <w:rStyle w:val="PageNumber"/>
      </w:rPr>
      <w:t xml:space="preserve"> III – </w:t>
    </w:r>
    <w:proofErr w:type="spellStart"/>
    <w:r w:rsidRPr="0082332A">
      <w:rPr>
        <w:rStyle w:val="PageNumber"/>
        <w:rFonts w:ascii="Sylfaen" w:hAnsi="Sylfaen" w:cs="Sylfaen"/>
      </w:rPr>
      <w:t>Գնահատման</w:t>
    </w:r>
    <w:proofErr w:type="spellEnd"/>
    <w:r w:rsidRPr="0082332A">
      <w:rPr>
        <w:rStyle w:val="PageNumber"/>
      </w:rPr>
      <w:t xml:space="preserve"> </w:t>
    </w:r>
    <w:r w:rsidRPr="0082332A">
      <w:rPr>
        <w:rStyle w:val="PageNumber"/>
        <w:rFonts w:ascii="Sylfaen" w:hAnsi="Sylfaen" w:cs="Sylfaen"/>
      </w:rPr>
      <w:t>և</w:t>
    </w:r>
    <w:r w:rsidRPr="0082332A">
      <w:rPr>
        <w:rStyle w:val="PageNumber"/>
      </w:rPr>
      <w:t xml:space="preserve"> </w:t>
    </w:r>
    <w:proofErr w:type="spellStart"/>
    <w:r w:rsidRPr="0082332A">
      <w:rPr>
        <w:rStyle w:val="PageNumber"/>
        <w:rFonts w:ascii="Sylfaen" w:hAnsi="Sylfaen" w:cs="Sylfaen"/>
      </w:rPr>
      <w:t>որակավորման</w:t>
    </w:r>
    <w:proofErr w:type="spellEnd"/>
    <w:r w:rsidRPr="0082332A">
      <w:rPr>
        <w:rStyle w:val="PageNumber"/>
      </w:rPr>
      <w:t xml:space="preserve"> </w:t>
    </w:r>
    <w:proofErr w:type="spellStart"/>
    <w:r w:rsidRPr="0082332A">
      <w:rPr>
        <w:rStyle w:val="PageNumber"/>
        <w:rFonts w:ascii="Sylfaen" w:hAnsi="Sylfaen" w:cs="Sylfaen"/>
      </w:rPr>
      <w:t>չափանիշներ</w:t>
    </w:r>
    <w:proofErr w:type="spellEnd"/>
    <w:r>
      <w:rPr>
        <w:rStyle w:val="PageNumber"/>
      </w:rP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103</w:t>
    </w:r>
    <w:r>
      <w:rPr>
        <w:rStyle w:val="PageNumber"/>
      </w:rPr>
      <w:fldChar w:fldCharType="end"/>
    </w:r>
  </w:p>
  <w:p w14:paraId="148189CC" w14:textId="77777777" w:rsidR="006D32D7" w:rsidRDefault="006D32D7"/>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A58F4" w14:textId="77777777" w:rsidR="006D32D7" w:rsidRDefault="006D32D7">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138</w:t>
    </w:r>
    <w:r>
      <w:rPr>
        <w:rStyle w:val="PageNumber"/>
      </w:rPr>
      <w:fldChar w:fldCharType="end"/>
    </w:r>
    <w:r>
      <w:rPr>
        <w:rStyle w:val="PageNumber"/>
      </w:rPr>
      <w:tab/>
    </w:r>
    <w:proofErr w:type="spellStart"/>
    <w:r w:rsidRPr="0082332A">
      <w:rPr>
        <w:rStyle w:val="PageNumber"/>
        <w:rFonts w:ascii="Sylfaen" w:hAnsi="Sylfaen" w:cs="Sylfaen"/>
      </w:rPr>
      <w:t>Բաժին</w:t>
    </w:r>
    <w:proofErr w:type="spellEnd"/>
    <w:r w:rsidRPr="0082332A">
      <w:rPr>
        <w:rStyle w:val="PageNumber"/>
      </w:rPr>
      <w:t xml:space="preserve"> VII – </w:t>
    </w:r>
    <w:proofErr w:type="spellStart"/>
    <w:r w:rsidRPr="0082332A">
      <w:rPr>
        <w:rStyle w:val="PageNumber"/>
        <w:rFonts w:ascii="Sylfaen" w:hAnsi="Sylfaen" w:cs="Sylfaen"/>
      </w:rPr>
      <w:t>Պահանջների</w:t>
    </w:r>
    <w:proofErr w:type="spellEnd"/>
    <w:r w:rsidRPr="0082332A">
      <w:rPr>
        <w:rStyle w:val="PageNumber"/>
      </w:rPr>
      <w:t xml:space="preserve"> </w:t>
    </w:r>
    <w:proofErr w:type="spellStart"/>
    <w:r w:rsidRPr="0082332A">
      <w:rPr>
        <w:rStyle w:val="PageNumber"/>
        <w:rFonts w:ascii="Sylfaen" w:hAnsi="Sylfaen" w:cs="Sylfaen"/>
      </w:rPr>
      <w:t>ժամանակացույց</w:t>
    </w:r>
    <w:proofErr w:type="spellEnd"/>
  </w:p>
  <w:p w14:paraId="1FC370B8" w14:textId="77777777" w:rsidR="006D32D7" w:rsidRDefault="006D32D7"/>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945AD" w14:textId="77777777" w:rsidR="006D32D7" w:rsidRDefault="006D32D7">
    <w:pPr>
      <w:pStyle w:val="Header"/>
      <w:ind w:right="-18"/>
    </w:pPr>
    <w:proofErr w:type="spellStart"/>
    <w:r w:rsidRPr="0082332A">
      <w:rPr>
        <w:rStyle w:val="PageNumber"/>
        <w:rFonts w:ascii="Sylfaen" w:hAnsi="Sylfaen" w:cs="Sylfaen"/>
      </w:rPr>
      <w:t>Բաժին</w:t>
    </w:r>
    <w:proofErr w:type="spellEnd"/>
    <w:r w:rsidRPr="0082332A">
      <w:rPr>
        <w:rStyle w:val="PageNumber"/>
      </w:rPr>
      <w:t xml:space="preserve"> VII – </w:t>
    </w:r>
    <w:proofErr w:type="spellStart"/>
    <w:r w:rsidRPr="0082332A">
      <w:rPr>
        <w:rStyle w:val="PageNumber"/>
        <w:rFonts w:ascii="Sylfaen" w:hAnsi="Sylfaen" w:cs="Sylfaen"/>
      </w:rPr>
      <w:t>Պահանջների</w:t>
    </w:r>
    <w:proofErr w:type="spellEnd"/>
    <w:r w:rsidRPr="0082332A">
      <w:rPr>
        <w:rStyle w:val="PageNumber"/>
      </w:rPr>
      <w:t xml:space="preserve"> </w:t>
    </w:r>
    <w:proofErr w:type="spellStart"/>
    <w:r w:rsidRPr="0082332A">
      <w:rPr>
        <w:rStyle w:val="PageNumber"/>
        <w:rFonts w:ascii="Sylfaen" w:hAnsi="Sylfaen" w:cs="Sylfaen"/>
      </w:rPr>
      <w:t>ժամանակացույց</w:t>
    </w:r>
    <w:proofErr w:type="spellEnd"/>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131</w:t>
    </w:r>
    <w:r>
      <w:rPr>
        <w:rStyle w:val="PageNumber"/>
      </w:rPr>
      <w:fldChar w:fldCharType="end"/>
    </w:r>
  </w:p>
  <w:p w14:paraId="7BF2C686" w14:textId="77777777" w:rsidR="006D32D7" w:rsidRDefault="006D32D7"/>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01D2D" w14:textId="77777777" w:rsidR="006D32D7" w:rsidRDefault="006D32D7">
    <w:pPr>
      <w:pStyle w:val="Header"/>
    </w:pPr>
    <w:proofErr w:type="spellStart"/>
    <w:r w:rsidRPr="0082332A">
      <w:rPr>
        <w:rFonts w:ascii="Sylfaen" w:hAnsi="Sylfaen" w:cs="Sylfaen"/>
      </w:rPr>
      <w:t>Բաժին</w:t>
    </w:r>
    <w:proofErr w:type="spellEnd"/>
    <w:r w:rsidRPr="0082332A">
      <w:t xml:space="preserve"> VII – </w:t>
    </w:r>
    <w:proofErr w:type="spellStart"/>
    <w:r w:rsidRPr="0082332A">
      <w:rPr>
        <w:rFonts w:ascii="Sylfaen" w:hAnsi="Sylfaen" w:cs="Sylfaen"/>
      </w:rPr>
      <w:t>Պահանջների</w:t>
    </w:r>
    <w:proofErr w:type="spellEnd"/>
    <w:r w:rsidRPr="0082332A">
      <w:t xml:space="preserve"> </w:t>
    </w:r>
    <w:proofErr w:type="spellStart"/>
    <w:r w:rsidRPr="0082332A">
      <w:rPr>
        <w:rFonts w:ascii="Sylfaen" w:hAnsi="Sylfaen" w:cs="Sylfaen"/>
      </w:rPr>
      <w:t>ժամանակացույց</w:t>
    </w:r>
    <w:proofErr w:type="spellEnd"/>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105</w:t>
    </w:r>
    <w:r>
      <w:rPr>
        <w:rStyle w:val="PageNumber"/>
      </w:rPr>
      <w:fldChar w:fldCharType="end"/>
    </w:r>
  </w:p>
  <w:p w14:paraId="0D3C137A" w14:textId="77777777" w:rsidR="006D32D7" w:rsidRDefault="006D32D7"/>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5991" w14:textId="77777777" w:rsidR="006D32D7" w:rsidRDefault="006D32D7" w:rsidP="00817ECB">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132</w:t>
    </w:r>
    <w:r>
      <w:rPr>
        <w:rStyle w:val="PageNumber"/>
      </w:rPr>
      <w:fldChar w:fldCharType="end"/>
    </w:r>
    <w:r>
      <w:rPr>
        <w:rStyle w:val="PageNumber"/>
      </w:rPr>
      <w:tab/>
    </w:r>
    <w:proofErr w:type="spellStart"/>
    <w:r w:rsidRPr="0082332A">
      <w:rPr>
        <w:rStyle w:val="PageNumber"/>
        <w:rFonts w:ascii="Sylfaen" w:hAnsi="Sylfaen" w:cs="Sylfaen"/>
      </w:rPr>
      <w:t>Բաժին</w:t>
    </w:r>
    <w:proofErr w:type="spellEnd"/>
    <w:r w:rsidRPr="0082332A">
      <w:rPr>
        <w:rStyle w:val="PageNumber"/>
      </w:rPr>
      <w:t xml:space="preserve"> VII – </w:t>
    </w:r>
    <w:proofErr w:type="spellStart"/>
    <w:r w:rsidRPr="0082332A">
      <w:rPr>
        <w:rStyle w:val="PageNumber"/>
        <w:rFonts w:ascii="Sylfaen" w:hAnsi="Sylfaen" w:cs="Sylfaen"/>
      </w:rPr>
      <w:t>Պահանջների</w:t>
    </w:r>
    <w:proofErr w:type="spellEnd"/>
    <w:r w:rsidRPr="0082332A">
      <w:rPr>
        <w:rStyle w:val="PageNumber"/>
      </w:rPr>
      <w:t xml:space="preserve"> </w:t>
    </w:r>
    <w:proofErr w:type="spellStart"/>
    <w:r w:rsidRPr="0082332A">
      <w:rPr>
        <w:rStyle w:val="PageNumber"/>
        <w:rFonts w:ascii="Sylfaen" w:hAnsi="Sylfaen" w:cs="Sylfaen"/>
      </w:rPr>
      <w:t>ժամանակացույց</w:t>
    </w:r>
    <w:proofErr w:type="spellEnd"/>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BC270" w14:textId="77777777" w:rsidR="006D32D7" w:rsidRDefault="006D32D7">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133</w:t>
    </w:r>
    <w:r>
      <w:rPr>
        <w:rStyle w:val="PageNumber"/>
      </w:rPr>
      <w:fldChar w:fldCharType="end"/>
    </w:r>
  </w:p>
  <w:p w14:paraId="43EEFA6F" w14:textId="77777777" w:rsidR="006D32D7" w:rsidRDefault="006D32D7" w:rsidP="00817ECB"/>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49A46" w14:textId="2ADF72EE" w:rsidR="009E1F73" w:rsidRDefault="009E1F73" w:rsidP="00817ECB">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8CCC6" w14:textId="77777777" w:rsidR="009E1F73" w:rsidRDefault="009E1F73" w:rsidP="00817E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B033" w14:textId="77777777" w:rsidR="006D32D7" w:rsidRDefault="006D32D7">
    <w:pPr>
      <w:pStyle w:val="Header"/>
    </w:pPr>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3</w:t>
    </w:r>
    <w:r>
      <w:rPr>
        <w:rStyle w:val="PageNumber"/>
      </w:rPr>
      <w:fldChar w:fldCharType="end"/>
    </w:r>
  </w:p>
  <w:p w14:paraId="22926693" w14:textId="77777777" w:rsidR="006D32D7" w:rsidRDefault="006D32D7"/>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B615D" w14:textId="77777777" w:rsidR="009E1F73" w:rsidRDefault="009E1F73">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699F" w14:textId="77777777" w:rsidR="006D32D7" w:rsidRDefault="006D32D7" w:rsidP="00817ECB">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136</w:t>
    </w:r>
    <w:r>
      <w:rPr>
        <w:rStyle w:val="PageNumber"/>
      </w:rPr>
      <w:fldChar w:fldCharType="end"/>
    </w:r>
    <w:r>
      <w:rPr>
        <w:rStyle w:val="PageNumber"/>
      </w:rPr>
      <w:tab/>
    </w:r>
    <w:proofErr w:type="spellStart"/>
    <w:r w:rsidRPr="007D7B93">
      <w:rPr>
        <w:rStyle w:val="PageNumber"/>
        <w:rFonts w:ascii="Sylfaen" w:hAnsi="Sylfaen" w:cs="Sylfaen"/>
      </w:rPr>
      <w:t>Բաժին</w:t>
    </w:r>
    <w:proofErr w:type="spellEnd"/>
    <w:r w:rsidRPr="007D7B93">
      <w:rPr>
        <w:rStyle w:val="PageNumber"/>
        <w:rFonts w:ascii="Sylfaen" w:hAnsi="Sylfaen" w:cs="Sylfaen"/>
      </w:rPr>
      <w:t xml:space="preserve"> IX – </w:t>
    </w:r>
    <w:proofErr w:type="spellStart"/>
    <w:r w:rsidRPr="007D7B93">
      <w:rPr>
        <w:rStyle w:val="PageNumber"/>
        <w:rFonts w:ascii="Sylfaen" w:hAnsi="Sylfaen" w:cs="Sylfaen"/>
      </w:rPr>
      <w:t>Պայմանագրի</w:t>
    </w:r>
    <w:proofErr w:type="spellEnd"/>
    <w:r w:rsidRPr="007D7B93">
      <w:rPr>
        <w:rStyle w:val="PageNumber"/>
        <w:rFonts w:ascii="Sylfaen" w:hAnsi="Sylfaen" w:cs="Sylfaen"/>
      </w:rPr>
      <w:t xml:space="preserve"> </w:t>
    </w:r>
    <w:proofErr w:type="spellStart"/>
    <w:r w:rsidRPr="007D7B93">
      <w:rPr>
        <w:rStyle w:val="PageNumber"/>
        <w:rFonts w:ascii="Sylfaen" w:hAnsi="Sylfaen" w:cs="Sylfaen"/>
      </w:rPr>
      <w:t>հատուկ</w:t>
    </w:r>
    <w:proofErr w:type="spellEnd"/>
    <w:r w:rsidRPr="007D7B93">
      <w:rPr>
        <w:rStyle w:val="PageNumber"/>
        <w:rFonts w:ascii="Sylfaen" w:hAnsi="Sylfaen" w:cs="Sylfaen"/>
      </w:rPr>
      <w:t xml:space="preserve"> </w:t>
    </w:r>
    <w:proofErr w:type="spellStart"/>
    <w:r w:rsidRPr="007D7B93">
      <w:rPr>
        <w:rStyle w:val="PageNumber"/>
        <w:rFonts w:ascii="Sylfaen" w:hAnsi="Sylfaen" w:cs="Sylfaen"/>
      </w:rPr>
      <w:t>պայմաններ</w:t>
    </w:r>
    <w:proofErr w:type="spellEnd"/>
    <w:r w:rsidRPr="007D7B93">
      <w:rPr>
        <w:rStyle w:val="PageNumber"/>
        <w:rFonts w:ascii="Sylfaen" w:hAnsi="Sylfaen" w:cs="Sylfaen"/>
      </w:rPr>
      <w:t xml:space="preserve"> (ՊՀՊ)</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2104" w14:textId="77777777" w:rsidR="006D32D7" w:rsidRDefault="006D32D7">
    <w:pPr>
      <w:pStyle w:val="Header"/>
      <w:ind w:right="-18"/>
    </w:pPr>
    <w:proofErr w:type="spellStart"/>
    <w:r w:rsidRPr="007D7B93">
      <w:rPr>
        <w:rStyle w:val="PageNumber"/>
        <w:rFonts w:ascii="Sylfaen" w:hAnsi="Sylfaen" w:cs="Sylfaen"/>
      </w:rPr>
      <w:t>Բաժին</w:t>
    </w:r>
    <w:proofErr w:type="spellEnd"/>
    <w:r w:rsidRPr="007D7B93">
      <w:rPr>
        <w:rStyle w:val="PageNumber"/>
        <w:rFonts w:ascii="Sylfaen" w:hAnsi="Sylfaen" w:cs="Sylfaen"/>
      </w:rPr>
      <w:t xml:space="preserve"> IX – </w:t>
    </w:r>
    <w:proofErr w:type="spellStart"/>
    <w:r w:rsidRPr="007D7B93">
      <w:rPr>
        <w:rStyle w:val="PageNumber"/>
        <w:rFonts w:ascii="Sylfaen" w:hAnsi="Sylfaen" w:cs="Sylfaen"/>
      </w:rPr>
      <w:t>Պայմանագրի</w:t>
    </w:r>
    <w:proofErr w:type="spellEnd"/>
    <w:r w:rsidRPr="007D7B93">
      <w:rPr>
        <w:rStyle w:val="PageNumber"/>
        <w:rFonts w:ascii="Sylfaen" w:hAnsi="Sylfaen" w:cs="Sylfaen"/>
      </w:rPr>
      <w:t xml:space="preserve"> </w:t>
    </w:r>
    <w:proofErr w:type="spellStart"/>
    <w:r w:rsidRPr="007D7B93">
      <w:rPr>
        <w:rStyle w:val="PageNumber"/>
        <w:rFonts w:ascii="Sylfaen" w:hAnsi="Sylfaen" w:cs="Sylfaen"/>
      </w:rPr>
      <w:t>հատուկ</w:t>
    </w:r>
    <w:proofErr w:type="spellEnd"/>
    <w:r w:rsidRPr="007D7B93">
      <w:rPr>
        <w:rStyle w:val="PageNumber"/>
        <w:rFonts w:ascii="Sylfaen" w:hAnsi="Sylfaen" w:cs="Sylfaen"/>
      </w:rPr>
      <w:t xml:space="preserve"> </w:t>
    </w:r>
    <w:proofErr w:type="spellStart"/>
    <w:r w:rsidRPr="007D7B93">
      <w:rPr>
        <w:rStyle w:val="PageNumber"/>
        <w:rFonts w:ascii="Sylfaen" w:hAnsi="Sylfaen" w:cs="Sylfaen"/>
      </w:rPr>
      <w:t>պայմաններ</w:t>
    </w:r>
    <w:proofErr w:type="spellEnd"/>
    <w:r w:rsidRPr="007D7B93">
      <w:rPr>
        <w:rStyle w:val="PageNumber"/>
        <w:rFonts w:ascii="Sylfaen" w:hAnsi="Sylfaen" w:cs="Sylfaen"/>
      </w:rPr>
      <w:t xml:space="preserve"> (ՊՀՊ)</w:t>
    </w:r>
    <w: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135</w:t>
    </w:r>
    <w:r>
      <w:rPr>
        <w:rStyle w:val="PageNumber"/>
      </w:rPr>
      <w:fldChar w:fldCharType="end"/>
    </w:r>
  </w:p>
  <w:p w14:paraId="57AD978E" w14:textId="77777777" w:rsidR="006D32D7" w:rsidRDefault="006D32D7" w:rsidP="00817ECB"/>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FC8C7" w14:textId="77777777" w:rsidR="006D32D7" w:rsidRDefault="006D32D7" w:rsidP="00C85901">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138</w:t>
    </w:r>
    <w:r>
      <w:rPr>
        <w:rStyle w:val="PageNumber"/>
      </w:rPr>
      <w:fldChar w:fldCharType="end"/>
    </w:r>
    <w:r>
      <w:rPr>
        <w:rStyle w:val="PageNumber"/>
      </w:rPr>
      <w:tab/>
    </w:r>
    <w:proofErr w:type="spellStart"/>
    <w:r w:rsidRPr="007D7B93">
      <w:rPr>
        <w:rFonts w:ascii="Sylfaen" w:hAnsi="Sylfaen"/>
      </w:rPr>
      <w:t>Մրցույթի</w:t>
    </w:r>
    <w:proofErr w:type="spellEnd"/>
    <w:r w:rsidRPr="007D7B93">
      <w:rPr>
        <w:rFonts w:ascii="Sylfaen" w:hAnsi="Sylfaen"/>
      </w:rPr>
      <w:t xml:space="preserve"> </w:t>
    </w:r>
    <w:proofErr w:type="spellStart"/>
    <w:r w:rsidRPr="007D7B93">
      <w:rPr>
        <w:rFonts w:ascii="Sylfaen" w:hAnsi="Sylfaen"/>
      </w:rPr>
      <w:t>հրավեր</w:t>
    </w:r>
    <w:proofErr w:type="spellEnd"/>
    <w:r w:rsidRPr="007D7B93">
      <w:rPr>
        <w:rFonts w:ascii="Sylfaen" w:hAnsi="Sylfaen"/>
      </w:rPr>
      <w:t xml:space="preserve"> (IFB)</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0BD10" w14:textId="51241E93" w:rsidR="006D32D7" w:rsidRDefault="006D32D7">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42</w:t>
    </w:r>
    <w:r>
      <w:rPr>
        <w:rStyle w:val="PageNumber"/>
      </w:rPr>
      <w:fldChar w:fldCharType="end"/>
    </w:r>
    <w:r>
      <w:rPr>
        <w:rStyle w:val="PageNumber"/>
      </w:rPr>
      <w:tab/>
    </w:r>
    <w:proofErr w:type="spellStart"/>
    <w:r w:rsidRPr="00B31002">
      <w:rPr>
        <w:rStyle w:val="PageNumber"/>
        <w:rFonts w:ascii="Sylfaen" w:hAnsi="Sylfaen" w:cs="Sylfaen"/>
      </w:rPr>
      <w:t>Բաժին</w:t>
    </w:r>
    <w:proofErr w:type="spellEnd"/>
    <w:r w:rsidRPr="00B31002">
      <w:rPr>
        <w:rStyle w:val="PageNumber"/>
      </w:rPr>
      <w:t xml:space="preserve"> IV – </w:t>
    </w:r>
    <w:proofErr w:type="spellStart"/>
    <w:r w:rsidRPr="00B31002">
      <w:rPr>
        <w:rStyle w:val="PageNumber"/>
        <w:rFonts w:ascii="Sylfaen" w:hAnsi="Sylfaen" w:cs="Sylfaen"/>
      </w:rPr>
      <w:t>Հայտի</w:t>
    </w:r>
    <w:proofErr w:type="spellEnd"/>
    <w:r w:rsidRPr="00B31002">
      <w:rPr>
        <w:rStyle w:val="PageNumber"/>
      </w:rPr>
      <w:t xml:space="preserve"> </w:t>
    </w:r>
    <w:proofErr w:type="spellStart"/>
    <w:r w:rsidRPr="00B31002">
      <w:rPr>
        <w:rStyle w:val="PageNumber"/>
        <w:rFonts w:ascii="Sylfaen" w:hAnsi="Sylfaen" w:cs="Sylfaen"/>
      </w:rPr>
      <w:t>ձևեր</w:t>
    </w:r>
    <w:proofErr w:type="spellEnd"/>
  </w:p>
  <w:p w14:paraId="6051FBD5" w14:textId="77777777" w:rsidR="006D32D7" w:rsidRDefault="006D32D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A6702" w14:textId="77777777" w:rsidR="006D32D7" w:rsidRDefault="006D32D7">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C31F1">
      <w:rPr>
        <w:rStyle w:val="PageNumber"/>
        <w:noProof/>
      </w:rPr>
      <w:t>41</w:t>
    </w:r>
    <w:r>
      <w:rPr>
        <w:rStyle w:val="PageNumber"/>
      </w:rPr>
      <w:fldChar w:fldCharType="end"/>
    </w:r>
  </w:p>
  <w:p w14:paraId="177E72C6" w14:textId="112A4288" w:rsidR="006D32D7" w:rsidRDefault="006D32D7" w:rsidP="00817ECB">
    <w:pPr>
      <w:pStyle w:val="Header"/>
      <w:ind w:right="-36"/>
    </w:pPr>
    <w:proofErr w:type="spellStart"/>
    <w:r w:rsidRPr="00B31002">
      <w:rPr>
        <w:rFonts w:ascii="Sylfaen" w:hAnsi="Sylfaen" w:cs="Sylfaen"/>
      </w:rPr>
      <w:t>Բաժին</w:t>
    </w:r>
    <w:proofErr w:type="spellEnd"/>
    <w:r w:rsidRPr="00B31002">
      <w:t xml:space="preserve"> IV – </w:t>
    </w:r>
    <w:proofErr w:type="spellStart"/>
    <w:r w:rsidRPr="00B31002">
      <w:rPr>
        <w:rFonts w:ascii="Sylfaen" w:hAnsi="Sylfaen" w:cs="Sylfaen"/>
      </w:rPr>
      <w:t>Հայտի</w:t>
    </w:r>
    <w:proofErr w:type="spellEnd"/>
    <w:r w:rsidRPr="00B31002">
      <w:t xml:space="preserve"> </w:t>
    </w:r>
    <w:proofErr w:type="spellStart"/>
    <w:r w:rsidRPr="00B31002">
      <w:rPr>
        <w:rFonts w:ascii="Sylfaen" w:hAnsi="Sylfaen" w:cs="Sylfaen"/>
      </w:rPr>
      <w:t>ձևեր</w:t>
    </w:r>
    <w:proofErr w:type="spellEnd"/>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E3A9" w14:textId="77777777" w:rsidR="006D32D7" w:rsidRDefault="006D32D7">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33</w:t>
    </w:r>
    <w:r>
      <w:rPr>
        <w:rStyle w:val="PageNumber"/>
      </w:rPr>
      <w:fldChar w:fldCharType="end"/>
    </w:r>
  </w:p>
  <w:p w14:paraId="285D9819" w14:textId="77777777" w:rsidR="006D32D7" w:rsidRDefault="006D32D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FC9B3" w14:textId="77777777" w:rsidR="006D32D7" w:rsidRDefault="006D32D7" w:rsidP="00817ECB">
    <w:pPr>
      <w:pStyle w:val="Header"/>
      <w:pBdr>
        <w:bottom w:val="single" w:sz="4" w:space="1" w:color="auto"/>
      </w:pBdr>
      <w:tabs>
        <w:tab w:val="clear" w:pos="9000"/>
        <w:tab w:val="left" w:pos="5355"/>
        <w:tab w:val="right" w:pos="12960"/>
      </w:tabs>
    </w:pPr>
    <w:r>
      <w:rPr>
        <w:rStyle w:val="PageNumber"/>
      </w:rPr>
      <w:fldChar w:fldCharType="begin"/>
    </w:r>
    <w:r>
      <w:rPr>
        <w:rStyle w:val="PageNumber"/>
      </w:rPr>
      <w:instrText xml:space="preserve"> PAGE </w:instrText>
    </w:r>
    <w:r>
      <w:rPr>
        <w:rStyle w:val="PageNumber"/>
      </w:rPr>
      <w:fldChar w:fldCharType="separate"/>
    </w:r>
    <w:r w:rsidR="002C31F1">
      <w:rPr>
        <w:rStyle w:val="PageNumber"/>
        <w:noProof/>
      </w:rPr>
      <w:t>50</w:t>
    </w:r>
    <w:r>
      <w:rPr>
        <w:rStyle w:val="PageNumber"/>
      </w:rPr>
      <w:fldChar w:fldCharType="end"/>
    </w:r>
    <w:r>
      <w:rPr>
        <w:rStyle w:val="PageNumber"/>
      </w:rPr>
      <w:tab/>
      <w:t xml:space="preserve">                               </w:t>
    </w:r>
    <w:proofErr w:type="spellStart"/>
    <w:r w:rsidRPr="00EC5550">
      <w:rPr>
        <w:rFonts w:ascii="Sylfaen" w:hAnsi="Sylfaen" w:cs="Sylfaen"/>
      </w:rPr>
      <w:t>Բաժին</w:t>
    </w:r>
    <w:proofErr w:type="spellEnd"/>
    <w:r w:rsidRPr="00EC5550">
      <w:t xml:space="preserve"> IV – </w:t>
    </w:r>
    <w:proofErr w:type="spellStart"/>
    <w:r w:rsidRPr="00EC5550">
      <w:rPr>
        <w:rFonts w:ascii="Sylfaen" w:hAnsi="Sylfaen" w:cs="Sylfaen"/>
      </w:rPr>
      <w:t>Հայտի</w:t>
    </w:r>
    <w:proofErr w:type="spellEnd"/>
    <w:r w:rsidRPr="00EC5550">
      <w:t xml:space="preserve"> </w:t>
    </w:r>
    <w:proofErr w:type="spellStart"/>
    <w:r w:rsidRPr="00EC5550">
      <w:rPr>
        <w:rFonts w:ascii="Sylfaen" w:hAnsi="Sylfaen" w:cs="Sylfaen"/>
      </w:rPr>
      <w:t>ձևեր</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3DE7" w14:textId="77777777" w:rsidR="006D32D7" w:rsidRDefault="006D32D7">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C31F1">
      <w:rPr>
        <w:rStyle w:val="PageNumber"/>
        <w:noProof/>
      </w:rPr>
      <w:t>49</w:t>
    </w:r>
    <w:r>
      <w:rPr>
        <w:rStyle w:val="PageNumber"/>
      </w:rPr>
      <w:fldChar w:fldCharType="end"/>
    </w:r>
  </w:p>
  <w:p w14:paraId="0CBAB9B6" w14:textId="77777777" w:rsidR="006D32D7" w:rsidRDefault="006D32D7">
    <w:pPr>
      <w:pStyle w:val="Header"/>
      <w:ind w:right="-36"/>
    </w:pPr>
    <w:proofErr w:type="spellStart"/>
    <w:r w:rsidRPr="00EC5550">
      <w:rPr>
        <w:rFonts w:ascii="Sylfaen" w:hAnsi="Sylfaen" w:cs="Sylfaen"/>
      </w:rPr>
      <w:t>Բաժին</w:t>
    </w:r>
    <w:proofErr w:type="spellEnd"/>
    <w:r w:rsidRPr="00EC5550">
      <w:t xml:space="preserve"> IV – </w:t>
    </w:r>
    <w:proofErr w:type="spellStart"/>
    <w:r w:rsidRPr="00EC5550">
      <w:rPr>
        <w:rFonts w:ascii="Sylfaen" w:hAnsi="Sylfaen" w:cs="Sylfaen"/>
      </w:rPr>
      <w:t>Հայտի</w:t>
    </w:r>
    <w:proofErr w:type="spellEnd"/>
    <w:r w:rsidRPr="00EC5550">
      <w:t xml:space="preserve"> </w:t>
    </w:r>
    <w:proofErr w:type="spellStart"/>
    <w:r w:rsidRPr="00EC5550">
      <w:rPr>
        <w:rFonts w:ascii="Sylfaen" w:hAnsi="Sylfaen" w:cs="Sylfaen"/>
      </w:rPr>
      <w:t>ձևեր</w:t>
    </w:r>
    <w:proofErr w:type="spellEnd"/>
  </w:p>
  <w:p w14:paraId="72733915" w14:textId="77777777" w:rsidR="006D32D7" w:rsidRDefault="006D32D7" w:rsidP="00817E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B823A6"/>
    <w:multiLevelType w:val="hybridMultilevel"/>
    <w:tmpl w:val="A81263E8"/>
    <w:lvl w:ilvl="0" w:tplc="8A2402A0">
      <w:start w:val="1"/>
      <w:numFmt w:val="decimal"/>
      <w:lvlText w:val="33.%1."/>
      <w:lvlJc w:val="left"/>
      <w:pPr>
        <w:ind w:left="2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73A7A53"/>
    <w:multiLevelType w:val="hybridMultilevel"/>
    <w:tmpl w:val="577A36B6"/>
    <w:lvl w:ilvl="0" w:tplc="28AA4E90">
      <w:start w:val="2"/>
      <w:numFmt w:val="bullet"/>
      <w:lvlText w:val="-"/>
      <w:lvlJc w:val="left"/>
      <w:pPr>
        <w:ind w:left="720" w:hanging="360"/>
      </w:pPr>
      <w:rPr>
        <w:rFonts w:ascii="Sylfaen" w:eastAsia="Calibr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DC209BC"/>
    <w:multiLevelType w:val="multilevel"/>
    <w:tmpl w:val="05B2F464"/>
    <w:lvl w:ilvl="0">
      <w:start w:val="42"/>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187E45ED"/>
    <w:multiLevelType w:val="hybridMultilevel"/>
    <w:tmpl w:val="1AB01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0032E"/>
    <w:multiLevelType w:val="hybridMultilevel"/>
    <w:tmpl w:val="63F2A1C0"/>
    <w:lvl w:ilvl="0" w:tplc="4CCED8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E6E2476"/>
    <w:multiLevelType w:val="hybridMultilevel"/>
    <w:tmpl w:val="0E1A5CF6"/>
    <w:lvl w:ilvl="0" w:tplc="E1BA52FC">
      <w:start w:val="6"/>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780"/>
        </w:tabs>
        <w:ind w:left="78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21376FB"/>
    <w:multiLevelType w:val="multilevel"/>
    <w:tmpl w:val="7EBEE3DC"/>
    <w:lvl w:ilvl="0">
      <w:start w:val="40"/>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57826BD"/>
    <w:multiLevelType w:val="multilevel"/>
    <w:tmpl w:val="935844E6"/>
    <w:lvl w:ilvl="0">
      <w:start w:val="29"/>
      <w:numFmt w:val="decimal"/>
      <w:lvlText w:val="%1"/>
      <w:lvlJc w:val="left"/>
      <w:pPr>
        <w:ind w:left="420" w:hanging="420"/>
      </w:pPr>
      <w:rPr>
        <w:rFonts w:cs="Sylfaen" w:hint="default"/>
      </w:rPr>
    </w:lvl>
    <w:lvl w:ilvl="1">
      <w:start w:val="1"/>
      <w:numFmt w:val="decimal"/>
      <w:lvlText w:val="%1.%2"/>
      <w:lvlJc w:val="left"/>
      <w:pPr>
        <w:ind w:left="420" w:hanging="420"/>
      </w:pPr>
      <w:rPr>
        <w:rFonts w:cs="Sylfaen" w:hint="default"/>
      </w:rPr>
    </w:lvl>
    <w:lvl w:ilvl="2">
      <w:start w:val="1"/>
      <w:numFmt w:val="decimal"/>
      <w:lvlText w:val="%1.%2.%3"/>
      <w:lvlJc w:val="left"/>
      <w:pPr>
        <w:ind w:left="1920" w:hanging="720"/>
      </w:pPr>
      <w:rPr>
        <w:rFonts w:cs="Sylfaen" w:hint="default"/>
      </w:rPr>
    </w:lvl>
    <w:lvl w:ilvl="3">
      <w:start w:val="1"/>
      <w:numFmt w:val="decimal"/>
      <w:lvlText w:val="%1.%2.%3.%4"/>
      <w:lvlJc w:val="left"/>
      <w:pPr>
        <w:ind w:left="2520" w:hanging="720"/>
      </w:pPr>
      <w:rPr>
        <w:rFonts w:cs="Sylfaen" w:hint="default"/>
      </w:rPr>
    </w:lvl>
    <w:lvl w:ilvl="4">
      <w:start w:val="1"/>
      <w:numFmt w:val="decimal"/>
      <w:lvlText w:val="%1.%2.%3.%4.%5"/>
      <w:lvlJc w:val="left"/>
      <w:pPr>
        <w:ind w:left="3480" w:hanging="1080"/>
      </w:pPr>
      <w:rPr>
        <w:rFonts w:cs="Sylfaen" w:hint="default"/>
      </w:rPr>
    </w:lvl>
    <w:lvl w:ilvl="5">
      <w:start w:val="1"/>
      <w:numFmt w:val="decimal"/>
      <w:lvlText w:val="%1.%2.%3.%4.%5.%6"/>
      <w:lvlJc w:val="left"/>
      <w:pPr>
        <w:ind w:left="4080" w:hanging="1080"/>
      </w:pPr>
      <w:rPr>
        <w:rFonts w:cs="Sylfaen" w:hint="default"/>
      </w:rPr>
    </w:lvl>
    <w:lvl w:ilvl="6">
      <w:start w:val="1"/>
      <w:numFmt w:val="decimal"/>
      <w:lvlText w:val="%1.%2.%3.%4.%5.%6.%7"/>
      <w:lvlJc w:val="left"/>
      <w:pPr>
        <w:ind w:left="5040" w:hanging="1440"/>
      </w:pPr>
      <w:rPr>
        <w:rFonts w:cs="Sylfaen" w:hint="default"/>
      </w:rPr>
    </w:lvl>
    <w:lvl w:ilvl="7">
      <w:start w:val="1"/>
      <w:numFmt w:val="decimal"/>
      <w:lvlText w:val="%1.%2.%3.%4.%5.%6.%7.%8"/>
      <w:lvlJc w:val="left"/>
      <w:pPr>
        <w:ind w:left="5640" w:hanging="1440"/>
      </w:pPr>
      <w:rPr>
        <w:rFonts w:cs="Sylfaen" w:hint="default"/>
      </w:rPr>
    </w:lvl>
    <w:lvl w:ilvl="8">
      <w:start w:val="1"/>
      <w:numFmt w:val="decimal"/>
      <w:lvlText w:val="%1.%2.%3.%4.%5.%6.%7.%8.%9"/>
      <w:lvlJc w:val="left"/>
      <w:pPr>
        <w:ind w:left="6600" w:hanging="1800"/>
      </w:pPr>
      <w:rPr>
        <w:rFonts w:cs="Sylfaen" w:hint="default"/>
      </w:rPr>
    </w:lvl>
  </w:abstractNum>
  <w:abstractNum w:abstractNumId="25" w15:restartNumberingAfterBreak="0">
    <w:nsid w:val="2631618B"/>
    <w:multiLevelType w:val="multilevel"/>
    <w:tmpl w:val="CEAE8664"/>
    <w:lvl w:ilvl="0">
      <w:start w:val="41"/>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78F5628"/>
    <w:multiLevelType w:val="hybridMultilevel"/>
    <w:tmpl w:val="5DBE9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9DB6232"/>
    <w:multiLevelType w:val="multilevel"/>
    <w:tmpl w:val="C66EEEE4"/>
    <w:lvl w:ilvl="0">
      <w:start w:val="1"/>
      <w:numFmt w:val="decimal"/>
      <w:lvlText w:val="40.%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006033D"/>
    <w:multiLevelType w:val="multilevel"/>
    <w:tmpl w:val="C68EBD1E"/>
    <w:lvl w:ilvl="0">
      <w:start w:val="4"/>
      <w:numFmt w:val="decimal"/>
      <w:lvlText w:val="%1"/>
      <w:lvlJc w:val="left"/>
      <w:pPr>
        <w:ind w:left="360" w:hanging="360"/>
      </w:pPr>
      <w:rPr>
        <w:rFonts w:ascii="Sylfaen" w:hAnsi="Sylfaen" w:cs="Sylfaen" w:hint="default"/>
      </w:rPr>
    </w:lvl>
    <w:lvl w:ilvl="1">
      <w:start w:val="6"/>
      <w:numFmt w:val="decimal"/>
      <w:lvlText w:val="%1.%2"/>
      <w:lvlJc w:val="left"/>
      <w:pPr>
        <w:ind w:left="960" w:hanging="360"/>
      </w:pPr>
      <w:rPr>
        <w:rFonts w:ascii="Sylfaen" w:hAnsi="Sylfaen" w:cs="Sylfaen" w:hint="default"/>
      </w:rPr>
    </w:lvl>
    <w:lvl w:ilvl="2">
      <w:start w:val="1"/>
      <w:numFmt w:val="decimal"/>
      <w:lvlText w:val="%1.%2.%3"/>
      <w:lvlJc w:val="left"/>
      <w:pPr>
        <w:ind w:left="1920" w:hanging="720"/>
      </w:pPr>
      <w:rPr>
        <w:rFonts w:ascii="Sylfaen" w:hAnsi="Sylfaen" w:cs="Sylfaen" w:hint="default"/>
      </w:rPr>
    </w:lvl>
    <w:lvl w:ilvl="3">
      <w:start w:val="1"/>
      <w:numFmt w:val="decimal"/>
      <w:lvlText w:val="%1.%2.%3.%4"/>
      <w:lvlJc w:val="left"/>
      <w:pPr>
        <w:ind w:left="2520" w:hanging="720"/>
      </w:pPr>
      <w:rPr>
        <w:rFonts w:ascii="Sylfaen" w:hAnsi="Sylfaen" w:cs="Sylfaen" w:hint="default"/>
      </w:rPr>
    </w:lvl>
    <w:lvl w:ilvl="4">
      <w:start w:val="1"/>
      <w:numFmt w:val="decimal"/>
      <w:lvlText w:val="%1.%2.%3.%4.%5"/>
      <w:lvlJc w:val="left"/>
      <w:pPr>
        <w:ind w:left="3480" w:hanging="1080"/>
      </w:pPr>
      <w:rPr>
        <w:rFonts w:ascii="Sylfaen" w:hAnsi="Sylfaen" w:cs="Sylfaen" w:hint="default"/>
      </w:rPr>
    </w:lvl>
    <w:lvl w:ilvl="5">
      <w:start w:val="1"/>
      <w:numFmt w:val="decimal"/>
      <w:lvlText w:val="%1.%2.%3.%4.%5.%6"/>
      <w:lvlJc w:val="left"/>
      <w:pPr>
        <w:ind w:left="4080" w:hanging="1080"/>
      </w:pPr>
      <w:rPr>
        <w:rFonts w:ascii="Sylfaen" w:hAnsi="Sylfaen" w:cs="Sylfaen" w:hint="default"/>
      </w:rPr>
    </w:lvl>
    <w:lvl w:ilvl="6">
      <w:start w:val="1"/>
      <w:numFmt w:val="decimal"/>
      <w:lvlText w:val="%1.%2.%3.%4.%5.%6.%7"/>
      <w:lvlJc w:val="left"/>
      <w:pPr>
        <w:ind w:left="5040" w:hanging="1440"/>
      </w:pPr>
      <w:rPr>
        <w:rFonts w:ascii="Sylfaen" w:hAnsi="Sylfaen" w:cs="Sylfaen" w:hint="default"/>
      </w:rPr>
    </w:lvl>
    <w:lvl w:ilvl="7">
      <w:start w:val="1"/>
      <w:numFmt w:val="decimal"/>
      <w:lvlText w:val="%1.%2.%3.%4.%5.%6.%7.%8"/>
      <w:lvlJc w:val="left"/>
      <w:pPr>
        <w:ind w:left="5640" w:hanging="1440"/>
      </w:pPr>
      <w:rPr>
        <w:rFonts w:ascii="Sylfaen" w:hAnsi="Sylfaen" w:cs="Sylfaen" w:hint="default"/>
      </w:rPr>
    </w:lvl>
    <w:lvl w:ilvl="8">
      <w:start w:val="1"/>
      <w:numFmt w:val="decimal"/>
      <w:lvlText w:val="%1.%2.%3.%4.%5.%6.%7.%8.%9"/>
      <w:lvlJc w:val="left"/>
      <w:pPr>
        <w:ind w:left="6600" w:hanging="1800"/>
      </w:pPr>
      <w:rPr>
        <w:rFonts w:ascii="Sylfaen" w:hAnsi="Sylfaen" w:cs="Sylfaen" w:hint="default"/>
      </w:rPr>
    </w:lvl>
  </w:abstractNum>
  <w:abstractNum w:abstractNumId="31"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0F601FD"/>
    <w:multiLevelType w:val="hybridMultilevel"/>
    <w:tmpl w:val="55A6115E"/>
    <w:lvl w:ilvl="0" w:tplc="9D044F0E">
      <w:start w:val="1"/>
      <w:numFmt w:val="decimal"/>
      <w:lvlText w:val="32.%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C64FFE"/>
    <w:multiLevelType w:val="hybridMultilevel"/>
    <w:tmpl w:val="F26E13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4ECF2FC2"/>
    <w:multiLevelType w:val="multilevel"/>
    <w:tmpl w:val="83329118"/>
    <w:lvl w:ilvl="0">
      <w:start w:val="39"/>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45" w15:restartNumberingAfterBreak="0">
    <w:nsid w:val="5072603B"/>
    <w:multiLevelType w:val="multilevel"/>
    <w:tmpl w:val="F5660CCA"/>
    <w:lvl w:ilvl="0">
      <w:start w:val="44"/>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810"/>
        </w:tabs>
        <w:ind w:left="421"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559466B1"/>
    <w:multiLevelType w:val="hybridMultilevel"/>
    <w:tmpl w:val="DB96BF7C"/>
    <w:lvl w:ilvl="0" w:tplc="04EC157E">
      <w:start w:val="5"/>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073B57"/>
    <w:multiLevelType w:val="hybridMultilevel"/>
    <w:tmpl w:val="7154329C"/>
    <w:lvl w:ilvl="0" w:tplc="04090001">
      <w:start w:val="1"/>
      <w:numFmt w:val="bullet"/>
      <w:lvlText w:val=""/>
      <w:lvlJc w:val="left"/>
      <w:pPr>
        <w:ind w:left="1464" w:hanging="360"/>
      </w:pPr>
      <w:rPr>
        <w:rFonts w:ascii="Symbol" w:hAnsi="Symbol" w:hint="default"/>
      </w:rPr>
    </w:lvl>
    <w:lvl w:ilvl="1" w:tplc="04090003" w:tentative="1">
      <w:start w:val="1"/>
      <w:numFmt w:val="bullet"/>
      <w:lvlText w:val="o"/>
      <w:lvlJc w:val="left"/>
      <w:pPr>
        <w:ind w:left="2184" w:hanging="360"/>
      </w:pPr>
      <w:rPr>
        <w:rFonts w:ascii="Courier New" w:hAnsi="Courier New" w:cs="Courier New"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abstractNum w:abstractNumId="51"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5E761BC9"/>
    <w:multiLevelType w:val="hybridMultilevel"/>
    <w:tmpl w:val="A7F015F8"/>
    <w:lvl w:ilvl="0" w:tplc="B6905958">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58"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3A97DD8"/>
    <w:multiLevelType w:val="multilevel"/>
    <w:tmpl w:val="701EA0FE"/>
    <w:lvl w:ilvl="0">
      <w:start w:val="38"/>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7"/>
  </w:num>
  <w:num w:numId="3">
    <w:abstractNumId w:val="39"/>
  </w:num>
  <w:num w:numId="4">
    <w:abstractNumId w:val="63"/>
  </w:num>
  <w:num w:numId="5">
    <w:abstractNumId w:val="0"/>
  </w:num>
  <w:num w:numId="6">
    <w:abstractNumId w:val="18"/>
  </w:num>
  <w:num w:numId="7">
    <w:abstractNumId w:val="22"/>
  </w:num>
  <w:num w:numId="8">
    <w:abstractNumId w:val="54"/>
  </w:num>
  <w:num w:numId="9">
    <w:abstractNumId w:val="11"/>
  </w:num>
  <w:num w:numId="10">
    <w:abstractNumId w:val="61"/>
  </w:num>
  <w:num w:numId="11">
    <w:abstractNumId w:val="65"/>
  </w:num>
  <w:num w:numId="12">
    <w:abstractNumId w:val="38"/>
  </w:num>
  <w:num w:numId="13">
    <w:abstractNumId w:val="48"/>
  </w:num>
  <w:num w:numId="14">
    <w:abstractNumId w:val="36"/>
  </w:num>
  <w:num w:numId="15">
    <w:abstractNumId w:val="31"/>
  </w:num>
  <w:num w:numId="16">
    <w:abstractNumId w:val="51"/>
  </w:num>
  <w:num w:numId="17">
    <w:abstractNumId w:val="40"/>
  </w:num>
  <w:num w:numId="18">
    <w:abstractNumId w:val="35"/>
  </w:num>
  <w:num w:numId="19">
    <w:abstractNumId w:val="58"/>
  </w:num>
  <w:num w:numId="20">
    <w:abstractNumId w:val="4"/>
  </w:num>
  <w:num w:numId="21">
    <w:abstractNumId w:val="60"/>
  </w:num>
  <w:num w:numId="22">
    <w:abstractNumId w:val="41"/>
  </w:num>
  <w:num w:numId="23">
    <w:abstractNumId w:val="14"/>
  </w:num>
  <w:num w:numId="24">
    <w:abstractNumId w:val="42"/>
  </w:num>
  <w:num w:numId="25">
    <w:abstractNumId w:val="62"/>
  </w:num>
  <w:num w:numId="26">
    <w:abstractNumId w:val="12"/>
  </w:num>
  <w:num w:numId="27">
    <w:abstractNumId w:val="6"/>
  </w:num>
  <w:num w:numId="28">
    <w:abstractNumId w:val="29"/>
  </w:num>
  <w:num w:numId="29">
    <w:abstractNumId w:val="19"/>
  </w:num>
  <w:num w:numId="30">
    <w:abstractNumId w:val="8"/>
  </w:num>
  <w:num w:numId="31">
    <w:abstractNumId w:val="52"/>
  </w:num>
  <w:num w:numId="32">
    <w:abstractNumId w:val="64"/>
  </w:num>
  <w:num w:numId="33">
    <w:abstractNumId w:val="43"/>
  </w:num>
  <w:num w:numId="34">
    <w:abstractNumId w:val="23"/>
  </w:num>
  <w:num w:numId="35">
    <w:abstractNumId w:val="25"/>
  </w:num>
  <w:num w:numId="36">
    <w:abstractNumId w:val="10"/>
  </w:num>
  <w:num w:numId="37">
    <w:abstractNumId w:val="45"/>
  </w:num>
  <w:num w:numId="38">
    <w:abstractNumId w:val="1"/>
  </w:num>
  <w:num w:numId="39">
    <w:abstractNumId w:val="9"/>
  </w:num>
  <w:num w:numId="40">
    <w:abstractNumId w:val="34"/>
  </w:num>
  <w:num w:numId="41">
    <w:abstractNumId w:val="46"/>
  </w:num>
  <w:num w:numId="42">
    <w:abstractNumId w:val="55"/>
  </w:num>
  <w:num w:numId="43">
    <w:abstractNumId w:val="56"/>
  </w:num>
  <w:num w:numId="44">
    <w:abstractNumId w:val="27"/>
  </w:num>
  <w:num w:numId="45">
    <w:abstractNumId w:val="2"/>
  </w:num>
  <w:num w:numId="46">
    <w:abstractNumId w:val="44"/>
  </w:num>
  <w:num w:numId="47">
    <w:abstractNumId w:val="37"/>
  </w:num>
  <w:num w:numId="48">
    <w:abstractNumId w:val="21"/>
  </w:num>
  <w:num w:numId="49">
    <w:abstractNumId w:val="59"/>
  </w:num>
  <w:num w:numId="50">
    <w:abstractNumId w:val="13"/>
  </w:num>
  <w:num w:numId="51">
    <w:abstractNumId w:val="47"/>
  </w:num>
  <w:num w:numId="52">
    <w:abstractNumId w:val="16"/>
  </w:num>
  <w:num w:numId="53">
    <w:abstractNumId w:val="32"/>
  </w:num>
  <w:num w:numId="54">
    <w:abstractNumId w:val="3"/>
  </w:num>
  <w:num w:numId="55">
    <w:abstractNumId w:val="28"/>
  </w:num>
  <w:num w:numId="56">
    <w:abstractNumId w:val="30"/>
  </w:num>
  <w:num w:numId="57">
    <w:abstractNumId w:val="57"/>
  </w:num>
  <w:num w:numId="58">
    <w:abstractNumId w:val="50"/>
  </w:num>
  <w:num w:numId="59">
    <w:abstractNumId w:val="20"/>
  </w:num>
  <w:num w:numId="60">
    <w:abstractNumId w:val="24"/>
  </w:num>
  <w:num w:numId="61">
    <w:abstractNumId w:val="53"/>
  </w:num>
  <w:num w:numId="62">
    <w:abstractNumId w:val="49"/>
  </w:num>
  <w:num w:numId="63">
    <w:abstractNumId w:val="26"/>
  </w:num>
  <w:num w:numId="64">
    <w:abstractNumId w:val="33"/>
  </w:num>
  <w:num w:numId="65">
    <w:abstractNumId w:val="5"/>
  </w:num>
  <w:num w:numId="66">
    <w:abstractNumId w:val="1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hideSpellingError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141"/>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557B9"/>
    <w:rsid w:val="0000011B"/>
    <w:rsid w:val="00000E1A"/>
    <w:rsid w:val="00001396"/>
    <w:rsid w:val="00002AA8"/>
    <w:rsid w:val="00002B6B"/>
    <w:rsid w:val="00002D33"/>
    <w:rsid w:val="00003D8F"/>
    <w:rsid w:val="00003EAE"/>
    <w:rsid w:val="00005913"/>
    <w:rsid w:val="00005AEC"/>
    <w:rsid w:val="00005B46"/>
    <w:rsid w:val="0000603A"/>
    <w:rsid w:val="000108B1"/>
    <w:rsid w:val="0001246D"/>
    <w:rsid w:val="000125EB"/>
    <w:rsid w:val="00012A7F"/>
    <w:rsid w:val="00012D0F"/>
    <w:rsid w:val="0001317A"/>
    <w:rsid w:val="00013B28"/>
    <w:rsid w:val="00014052"/>
    <w:rsid w:val="000143A7"/>
    <w:rsid w:val="00014564"/>
    <w:rsid w:val="00014C7D"/>
    <w:rsid w:val="0001579E"/>
    <w:rsid w:val="000171ED"/>
    <w:rsid w:val="000178BC"/>
    <w:rsid w:val="00017D93"/>
    <w:rsid w:val="0002208A"/>
    <w:rsid w:val="000226C6"/>
    <w:rsid w:val="00022CFF"/>
    <w:rsid w:val="0002394F"/>
    <w:rsid w:val="00023DAA"/>
    <w:rsid w:val="00024BEC"/>
    <w:rsid w:val="000259CD"/>
    <w:rsid w:val="0002627F"/>
    <w:rsid w:val="000263AD"/>
    <w:rsid w:val="00026662"/>
    <w:rsid w:val="00026A5A"/>
    <w:rsid w:val="00026E3C"/>
    <w:rsid w:val="000278E6"/>
    <w:rsid w:val="00027A2D"/>
    <w:rsid w:val="00027BB9"/>
    <w:rsid w:val="000318E7"/>
    <w:rsid w:val="000319BF"/>
    <w:rsid w:val="00031AFA"/>
    <w:rsid w:val="0003273F"/>
    <w:rsid w:val="00032AFA"/>
    <w:rsid w:val="000335F5"/>
    <w:rsid w:val="000339E2"/>
    <w:rsid w:val="000345D6"/>
    <w:rsid w:val="000348FD"/>
    <w:rsid w:val="00034B7B"/>
    <w:rsid w:val="0003575F"/>
    <w:rsid w:val="0003597A"/>
    <w:rsid w:val="00036548"/>
    <w:rsid w:val="000374E8"/>
    <w:rsid w:val="000415C6"/>
    <w:rsid w:val="00041C1C"/>
    <w:rsid w:val="00042092"/>
    <w:rsid w:val="000421C4"/>
    <w:rsid w:val="0004263E"/>
    <w:rsid w:val="00042EA0"/>
    <w:rsid w:val="00044643"/>
    <w:rsid w:val="00044DE1"/>
    <w:rsid w:val="00045C8E"/>
    <w:rsid w:val="00045F41"/>
    <w:rsid w:val="00046259"/>
    <w:rsid w:val="00046B01"/>
    <w:rsid w:val="000503A8"/>
    <w:rsid w:val="00050E2F"/>
    <w:rsid w:val="000514BC"/>
    <w:rsid w:val="00052C33"/>
    <w:rsid w:val="0005448E"/>
    <w:rsid w:val="00054C7E"/>
    <w:rsid w:val="00054E77"/>
    <w:rsid w:val="00055005"/>
    <w:rsid w:val="000552BB"/>
    <w:rsid w:val="000557B9"/>
    <w:rsid w:val="000557DE"/>
    <w:rsid w:val="00056875"/>
    <w:rsid w:val="00056901"/>
    <w:rsid w:val="00057196"/>
    <w:rsid w:val="0005730C"/>
    <w:rsid w:val="00057693"/>
    <w:rsid w:val="00057714"/>
    <w:rsid w:val="00057A99"/>
    <w:rsid w:val="00060BAE"/>
    <w:rsid w:val="000619D3"/>
    <w:rsid w:val="000647F3"/>
    <w:rsid w:val="00064A21"/>
    <w:rsid w:val="00064DDC"/>
    <w:rsid w:val="00066DFE"/>
    <w:rsid w:val="00067D93"/>
    <w:rsid w:val="00067DF6"/>
    <w:rsid w:val="00067E46"/>
    <w:rsid w:val="00071A91"/>
    <w:rsid w:val="00072266"/>
    <w:rsid w:val="000723CD"/>
    <w:rsid w:val="00072CC8"/>
    <w:rsid w:val="000733E1"/>
    <w:rsid w:val="00073C05"/>
    <w:rsid w:val="00074569"/>
    <w:rsid w:val="00074897"/>
    <w:rsid w:val="00074CFA"/>
    <w:rsid w:val="00074D6B"/>
    <w:rsid w:val="000752DF"/>
    <w:rsid w:val="00075A88"/>
    <w:rsid w:val="00075F5F"/>
    <w:rsid w:val="00076B5E"/>
    <w:rsid w:val="000770B5"/>
    <w:rsid w:val="000771F5"/>
    <w:rsid w:val="000779D1"/>
    <w:rsid w:val="00077B3B"/>
    <w:rsid w:val="0008002C"/>
    <w:rsid w:val="0008063F"/>
    <w:rsid w:val="000806F2"/>
    <w:rsid w:val="000808C8"/>
    <w:rsid w:val="00080D38"/>
    <w:rsid w:val="0008150A"/>
    <w:rsid w:val="000823AD"/>
    <w:rsid w:val="0008275E"/>
    <w:rsid w:val="00083246"/>
    <w:rsid w:val="0008451D"/>
    <w:rsid w:val="000848CE"/>
    <w:rsid w:val="00085793"/>
    <w:rsid w:val="00086C2E"/>
    <w:rsid w:val="00086D43"/>
    <w:rsid w:val="00087028"/>
    <w:rsid w:val="00087A84"/>
    <w:rsid w:val="00087AFE"/>
    <w:rsid w:val="00090156"/>
    <w:rsid w:val="00091913"/>
    <w:rsid w:val="00091F9A"/>
    <w:rsid w:val="000921AA"/>
    <w:rsid w:val="00093650"/>
    <w:rsid w:val="000942DA"/>
    <w:rsid w:val="000954E0"/>
    <w:rsid w:val="000959AF"/>
    <w:rsid w:val="00095A0C"/>
    <w:rsid w:val="0009627F"/>
    <w:rsid w:val="000964CA"/>
    <w:rsid w:val="00097735"/>
    <w:rsid w:val="00097BF8"/>
    <w:rsid w:val="00097E06"/>
    <w:rsid w:val="000A3141"/>
    <w:rsid w:val="000A362F"/>
    <w:rsid w:val="000A4B3C"/>
    <w:rsid w:val="000A51AA"/>
    <w:rsid w:val="000A5D39"/>
    <w:rsid w:val="000A5DF1"/>
    <w:rsid w:val="000A6CF7"/>
    <w:rsid w:val="000A7202"/>
    <w:rsid w:val="000A73E5"/>
    <w:rsid w:val="000A750F"/>
    <w:rsid w:val="000B030C"/>
    <w:rsid w:val="000B0814"/>
    <w:rsid w:val="000B1852"/>
    <w:rsid w:val="000B1BD1"/>
    <w:rsid w:val="000B1C8F"/>
    <w:rsid w:val="000B2127"/>
    <w:rsid w:val="000B34BD"/>
    <w:rsid w:val="000B4F34"/>
    <w:rsid w:val="000B5B75"/>
    <w:rsid w:val="000B5E14"/>
    <w:rsid w:val="000B7099"/>
    <w:rsid w:val="000C0F65"/>
    <w:rsid w:val="000C11A1"/>
    <w:rsid w:val="000C19E4"/>
    <w:rsid w:val="000C20FE"/>
    <w:rsid w:val="000C220D"/>
    <w:rsid w:val="000C2282"/>
    <w:rsid w:val="000C2904"/>
    <w:rsid w:val="000C31E9"/>
    <w:rsid w:val="000C42AA"/>
    <w:rsid w:val="000C45E1"/>
    <w:rsid w:val="000C532C"/>
    <w:rsid w:val="000C553A"/>
    <w:rsid w:val="000C65CF"/>
    <w:rsid w:val="000C77B8"/>
    <w:rsid w:val="000D029F"/>
    <w:rsid w:val="000D080A"/>
    <w:rsid w:val="000D086C"/>
    <w:rsid w:val="000D08AC"/>
    <w:rsid w:val="000D2AB0"/>
    <w:rsid w:val="000D2AE2"/>
    <w:rsid w:val="000D2DEB"/>
    <w:rsid w:val="000D326D"/>
    <w:rsid w:val="000D3EBA"/>
    <w:rsid w:val="000D4DEE"/>
    <w:rsid w:val="000D64DF"/>
    <w:rsid w:val="000D6939"/>
    <w:rsid w:val="000D6A1C"/>
    <w:rsid w:val="000D6C7C"/>
    <w:rsid w:val="000D7188"/>
    <w:rsid w:val="000E04D0"/>
    <w:rsid w:val="000E04DF"/>
    <w:rsid w:val="000E06E9"/>
    <w:rsid w:val="000E0D41"/>
    <w:rsid w:val="000E0EDA"/>
    <w:rsid w:val="000E1127"/>
    <w:rsid w:val="000E119B"/>
    <w:rsid w:val="000E1C88"/>
    <w:rsid w:val="000E2C58"/>
    <w:rsid w:val="000E3039"/>
    <w:rsid w:val="000E34A4"/>
    <w:rsid w:val="000E3693"/>
    <w:rsid w:val="000E3BE3"/>
    <w:rsid w:val="000E3D7A"/>
    <w:rsid w:val="000E4FA1"/>
    <w:rsid w:val="000E500B"/>
    <w:rsid w:val="000E5ED0"/>
    <w:rsid w:val="000E6358"/>
    <w:rsid w:val="000E6893"/>
    <w:rsid w:val="000E6E3A"/>
    <w:rsid w:val="000E7111"/>
    <w:rsid w:val="000E7CBF"/>
    <w:rsid w:val="000F08AA"/>
    <w:rsid w:val="000F0AA4"/>
    <w:rsid w:val="000F0CB0"/>
    <w:rsid w:val="000F1158"/>
    <w:rsid w:val="000F15E0"/>
    <w:rsid w:val="000F19FC"/>
    <w:rsid w:val="000F1B63"/>
    <w:rsid w:val="000F1F06"/>
    <w:rsid w:val="000F2439"/>
    <w:rsid w:val="000F24BC"/>
    <w:rsid w:val="000F2987"/>
    <w:rsid w:val="000F3396"/>
    <w:rsid w:val="000F3779"/>
    <w:rsid w:val="000F399C"/>
    <w:rsid w:val="000F4537"/>
    <w:rsid w:val="000F4857"/>
    <w:rsid w:val="000F5633"/>
    <w:rsid w:val="000F5751"/>
    <w:rsid w:val="000F5768"/>
    <w:rsid w:val="000F5D9B"/>
    <w:rsid w:val="000F6655"/>
    <w:rsid w:val="000F68DB"/>
    <w:rsid w:val="000F7324"/>
    <w:rsid w:val="000F76FF"/>
    <w:rsid w:val="000F7F51"/>
    <w:rsid w:val="001000BE"/>
    <w:rsid w:val="00100231"/>
    <w:rsid w:val="001003C3"/>
    <w:rsid w:val="00100FF2"/>
    <w:rsid w:val="00101ED3"/>
    <w:rsid w:val="00102138"/>
    <w:rsid w:val="00104E05"/>
    <w:rsid w:val="00105BE5"/>
    <w:rsid w:val="00106D0E"/>
    <w:rsid w:val="0011005B"/>
    <w:rsid w:val="00110368"/>
    <w:rsid w:val="0011109F"/>
    <w:rsid w:val="001116C5"/>
    <w:rsid w:val="001119E0"/>
    <w:rsid w:val="00112240"/>
    <w:rsid w:val="0011271E"/>
    <w:rsid w:val="00112D20"/>
    <w:rsid w:val="00113511"/>
    <w:rsid w:val="00113B4B"/>
    <w:rsid w:val="00114D69"/>
    <w:rsid w:val="001169FE"/>
    <w:rsid w:val="00116EC0"/>
    <w:rsid w:val="0012067A"/>
    <w:rsid w:val="0012092D"/>
    <w:rsid w:val="00120A28"/>
    <w:rsid w:val="00120B4F"/>
    <w:rsid w:val="00121669"/>
    <w:rsid w:val="00121938"/>
    <w:rsid w:val="00122ED7"/>
    <w:rsid w:val="001231B0"/>
    <w:rsid w:val="001234AC"/>
    <w:rsid w:val="0012360F"/>
    <w:rsid w:val="001239C7"/>
    <w:rsid w:val="0012508B"/>
    <w:rsid w:val="00125C0B"/>
    <w:rsid w:val="001275C9"/>
    <w:rsid w:val="00127C4E"/>
    <w:rsid w:val="001300CE"/>
    <w:rsid w:val="00130611"/>
    <w:rsid w:val="001308CD"/>
    <w:rsid w:val="0013194C"/>
    <w:rsid w:val="0013284A"/>
    <w:rsid w:val="00132C27"/>
    <w:rsid w:val="0013308E"/>
    <w:rsid w:val="00134A12"/>
    <w:rsid w:val="00134D53"/>
    <w:rsid w:val="00134FD9"/>
    <w:rsid w:val="00135F33"/>
    <w:rsid w:val="0013617B"/>
    <w:rsid w:val="00136C17"/>
    <w:rsid w:val="00140B2C"/>
    <w:rsid w:val="001418FA"/>
    <w:rsid w:val="00141CC7"/>
    <w:rsid w:val="00141D12"/>
    <w:rsid w:val="00142DD4"/>
    <w:rsid w:val="00142FF2"/>
    <w:rsid w:val="00143A27"/>
    <w:rsid w:val="00143C1B"/>
    <w:rsid w:val="001466BB"/>
    <w:rsid w:val="0014724C"/>
    <w:rsid w:val="001479C8"/>
    <w:rsid w:val="001504F2"/>
    <w:rsid w:val="001505F9"/>
    <w:rsid w:val="001507E6"/>
    <w:rsid w:val="00150DD6"/>
    <w:rsid w:val="0015131E"/>
    <w:rsid w:val="0015204F"/>
    <w:rsid w:val="00152441"/>
    <w:rsid w:val="001524D0"/>
    <w:rsid w:val="00152506"/>
    <w:rsid w:val="00152B67"/>
    <w:rsid w:val="00152C11"/>
    <w:rsid w:val="00153B97"/>
    <w:rsid w:val="00156396"/>
    <w:rsid w:val="00157886"/>
    <w:rsid w:val="00160845"/>
    <w:rsid w:val="001609D4"/>
    <w:rsid w:val="001615B2"/>
    <w:rsid w:val="001621F1"/>
    <w:rsid w:val="001628F8"/>
    <w:rsid w:val="00162EC1"/>
    <w:rsid w:val="00163B4F"/>
    <w:rsid w:val="00163E28"/>
    <w:rsid w:val="001644A0"/>
    <w:rsid w:val="0016558A"/>
    <w:rsid w:val="00170258"/>
    <w:rsid w:val="00170A3B"/>
    <w:rsid w:val="0017124C"/>
    <w:rsid w:val="0017135B"/>
    <w:rsid w:val="00172A05"/>
    <w:rsid w:val="00172FE4"/>
    <w:rsid w:val="001733FB"/>
    <w:rsid w:val="00173CC1"/>
    <w:rsid w:val="00173F59"/>
    <w:rsid w:val="00174330"/>
    <w:rsid w:val="001748BD"/>
    <w:rsid w:val="001748D5"/>
    <w:rsid w:val="00174C60"/>
    <w:rsid w:val="00174C9E"/>
    <w:rsid w:val="0017519F"/>
    <w:rsid w:val="00177BEE"/>
    <w:rsid w:val="00180D68"/>
    <w:rsid w:val="001812EA"/>
    <w:rsid w:val="00182BF8"/>
    <w:rsid w:val="00182C22"/>
    <w:rsid w:val="001833B7"/>
    <w:rsid w:val="00183BAE"/>
    <w:rsid w:val="00183F90"/>
    <w:rsid w:val="001844A0"/>
    <w:rsid w:val="00184F40"/>
    <w:rsid w:val="00185814"/>
    <w:rsid w:val="00185FF1"/>
    <w:rsid w:val="001860B4"/>
    <w:rsid w:val="00186178"/>
    <w:rsid w:val="00186D6B"/>
    <w:rsid w:val="00187229"/>
    <w:rsid w:val="001872B5"/>
    <w:rsid w:val="00191433"/>
    <w:rsid w:val="001916D5"/>
    <w:rsid w:val="0019223B"/>
    <w:rsid w:val="00192C29"/>
    <w:rsid w:val="00192D05"/>
    <w:rsid w:val="00192D37"/>
    <w:rsid w:val="0019396E"/>
    <w:rsid w:val="00193CA6"/>
    <w:rsid w:val="00193D77"/>
    <w:rsid w:val="00194670"/>
    <w:rsid w:val="001953E8"/>
    <w:rsid w:val="00195576"/>
    <w:rsid w:val="00195F47"/>
    <w:rsid w:val="001960AB"/>
    <w:rsid w:val="0019649E"/>
    <w:rsid w:val="00196F90"/>
    <w:rsid w:val="00197F62"/>
    <w:rsid w:val="001A06AA"/>
    <w:rsid w:val="001A0725"/>
    <w:rsid w:val="001A0A05"/>
    <w:rsid w:val="001A0E40"/>
    <w:rsid w:val="001A0FCC"/>
    <w:rsid w:val="001A1854"/>
    <w:rsid w:val="001A1FA7"/>
    <w:rsid w:val="001A2057"/>
    <w:rsid w:val="001A2196"/>
    <w:rsid w:val="001A2614"/>
    <w:rsid w:val="001A2793"/>
    <w:rsid w:val="001A28B6"/>
    <w:rsid w:val="001A2CA6"/>
    <w:rsid w:val="001A5A92"/>
    <w:rsid w:val="001A5C0B"/>
    <w:rsid w:val="001A644B"/>
    <w:rsid w:val="001A672D"/>
    <w:rsid w:val="001A6B45"/>
    <w:rsid w:val="001A6F86"/>
    <w:rsid w:val="001A7EED"/>
    <w:rsid w:val="001B01F7"/>
    <w:rsid w:val="001B095F"/>
    <w:rsid w:val="001B18C5"/>
    <w:rsid w:val="001B2432"/>
    <w:rsid w:val="001B2AD1"/>
    <w:rsid w:val="001B4036"/>
    <w:rsid w:val="001B43D9"/>
    <w:rsid w:val="001B4EF2"/>
    <w:rsid w:val="001B513C"/>
    <w:rsid w:val="001B5A3F"/>
    <w:rsid w:val="001B5C7E"/>
    <w:rsid w:val="001B6E70"/>
    <w:rsid w:val="001B6ED8"/>
    <w:rsid w:val="001B7CFA"/>
    <w:rsid w:val="001B7F94"/>
    <w:rsid w:val="001C01F4"/>
    <w:rsid w:val="001C0E2C"/>
    <w:rsid w:val="001C1B8F"/>
    <w:rsid w:val="001C20B5"/>
    <w:rsid w:val="001C21C8"/>
    <w:rsid w:val="001C2448"/>
    <w:rsid w:val="001C4475"/>
    <w:rsid w:val="001C472B"/>
    <w:rsid w:val="001C4E23"/>
    <w:rsid w:val="001C67BA"/>
    <w:rsid w:val="001C6D67"/>
    <w:rsid w:val="001C7128"/>
    <w:rsid w:val="001C7C9B"/>
    <w:rsid w:val="001D165F"/>
    <w:rsid w:val="001D192D"/>
    <w:rsid w:val="001D2503"/>
    <w:rsid w:val="001D3975"/>
    <w:rsid w:val="001D3B1B"/>
    <w:rsid w:val="001D425C"/>
    <w:rsid w:val="001D4794"/>
    <w:rsid w:val="001D49ED"/>
    <w:rsid w:val="001D4C24"/>
    <w:rsid w:val="001D4D48"/>
    <w:rsid w:val="001D567C"/>
    <w:rsid w:val="001D5B60"/>
    <w:rsid w:val="001D73E1"/>
    <w:rsid w:val="001D746A"/>
    <w:rsid w:val="001D7A5A"/>
    <w:rsid w:val="001E0436"/>
    <w:rsid w:val="001E0EE8"/>
    <w:rsid w:val="001E26CF"/>
    <w:rsid w:val="001E27CD"/>
    <w:rsid w:val="001E4E23"/>
    <w:rsid w:val="001E5284"/>
    <w:rsid w:val="001E5357"/>
    <w:rsid w:val="001E562C"/>
    <w:rsid w:val="001E5706"/>
    <w:rsid w:val="001E5C95"/>
    <w:rsid w:val="001E5E2F"/>
    <w:rsid w:val="001E6407"/>
    <w:rsid w:val="001E6614"/>
    <w:rsid w:val="001F06E2"/>
    <w:rsid w:val="001F09D3"/>
    <w:rsid w:val="001F0DB9"/>
    <w:rsid w:val="001F13F1"/>
    <w:rsid w:val="001F2876"/>
    <w:rsid w:val="001F2BD1"/>
    <w:rsid w:val="001F3542"/>
    <w:rsid w:val="001F5572"/>
    <w:rsid w:val="001F568E"/>
    <w:rsid w:val="001F72D2"/>
    <w:rsid w:val="0020003D"/>
    <w:rsid w:val="002000D3"/>
    <w:rsid w:val="002001DF"/>
    <w:rsid w:val="00200600"/>
    <w:rsid w:val="00200D92"/>
    <w:rsid w:val="00201536"/>
    <w:rsid w:val="0020191D"/>
    <w:rsid w:val="0020230E"/>
    <w:rsid w:val="002025B4"/>
    <w:rsid w:val="0020262A"/>
    <w:rsid w:val="0020365E"/>
    <w:rsid w:val="00203704"/>
    <w:rsid w:val="0020639F"/>
    <w:rsid w:val="00206DF9"/>
    <w:rsid w:val="00206FBC"/>
    <w:rsid w:val="002070ED"/>
    <w:rsid w:val="00207162"/>
    <w:rsid w:val="002071FA"/>
    <w:rsid w:val="002072DE"/>
    <w:rsid w:val="002073DE"/>
    <w:rsid w:val="0020758E"/>
    <w:rsid w:val="002076FF"/>
    <w:rsid w:val="0020788E"/>
    <w:rsid w:val="00210EEF"/>
    <w:rsid w:val="00210F7C"/>
    <w:rsid w:val="00211F96"/>
    <w:rsid w:val="002126A0"/>
    <w:rsid w:val="0021353D"/>
    <w:rsid w:val="00213990"/>
    <w:rsid w:val="00215B15"/>
    <w:rsid w:val="00216388"/>
    <w:rsid w:val="00216D17"/>
    <w:rsid w:val="00216D8F"/>
    <w:rsid w:val="00216F31"/>
    <w:rsid w:val="00220149"/>
    <w:rsid w:val="002201CE"/>
    <w:rsid w:val="00221294"/>
    <w:rsid w:val="0022282F"/>
    <w:rsid w:val="00222C20"/>
    <w:rsid w:val="00222E06"/>
    <w:rsid w:val="00222E57"/>
    <w:rsid w:val="002231ED"/>
    <w:rsid w:val="002232B9"/>
    <w:rsid w:val="00223B20"/>
    <w:rsid w:val="00223E14"/>
    <w:rsid w:val="0022426A"/>
    <w:rsid w:val="00230943"/>
    <w:rsid w:val="002316B0"/>
    <w:rsid w:val="00231812"/>
    <w:rsid w:val="00231D59"/>
    <w:rsid w:val="002323C0"/>
    <w:rsid w:val="00232609"/>
    <w:rsid w:val="00232F5A"/>
    <w:rsid w:val="00233094"/>
    <w:rsid w:val="00233971"/>
    <w:rsid w:val="00233E11"/>
    <w:rsid w:val="0023415D"/>
    <w:rsid w:val="00234ABD"/>
    <w:rsid w:val="00234E8E"/>
    <w:rsid w:val="00235097"/>
    <w:rsid w:val="002351B2"/>
    <w:rsid w:val="002356B8"/>
    <w:rsid w:val="0023570B"/>
    <w:rsid w:val="002358E5"/>
    <w:rsid w:val="002373F0"/>
    <w:rsid w:val="00237CF4"/>
    <w:rsid w:val="00237EDE"/>
    <w:rsid w:val="00240764"/>
    <w:rsid w:val="00241489"/>
    <w:rsid w:val="00241B4C"/>
    <w:rsid w:val="002421C7"/>
    <w:rsid w:val="00243003"/>
    <w:rsid w:val="0024433D"/>
    <w:rsid w:val="0024481D"/>
    <w:rsid w:val="00245198"/>
    <w:rsid w:val="00245560"/>
    <w:rsid w:val="00245A2E"/>
    <w:rsid w:val="002462B5"/>
    <w:rsid w:val="002464F5"/>
    <w:rsid w:val="00246AD4"/>
    <w:rsid w:val="00247080"/>
    <w:rsid w:val="002470AE"/>
    <w:rsid w:val="00247E1D"/>
    <w:rsid w:val="002503D3"/>
    <w:rsid w:val="00250691"/>
    <w:rsid w:val="00250F81"/>
    <w:rsid w:val="00251D68"/>
    <w:rsid w:val="002529C7"/>
    <w:rsid w:val="00252E7D"/>
    <w:rsid w:val="00253A0E"/>
    <w:rsid w:val="00253D93"/>
    <w:rsid w:val="002540D6"/>
    <w:rsid w:val="002541E5"/>
    <w:rsid w:val="00254708"/>
    <w:rsid w:val="00254FE3"/>
    <w:rsid w:val="002554BD"/>
    <w:rsid w:val="0025553C"/>
    <w:rsid w:val="00255568"/>
    <w:rsid w:val="00255D12"/>
    <w:rsid w:val="00257D56"/>
    <w:rsid w:val="00257E1C"/>
    <w:rsid w:val="0026090F"/>
    <w:rsid w:val="00260DA6"/>
    <w:rsid w:val="00261522"/>
    <w:rsid w:val="002617BF"/>
    <w:rsid w:val="0026181C"/>
    <w:rsid w:val="00261EC8"/>
    <w:rsid w:val="00262250"/>
    <w:rsid w:val="002622C2"/>
    <w:rsid w:val="002628BC"/>
    <w:rsid w:val="00263E76"/>
    <w:rsid w:val="0026426C"/>
    <w:rsid w:val="00264C0A"/>
    <w:rsid w:val="00264FAA"/>
    <w:rsid w:val="00265DD4"/>
    <w:rsid w:val="00265F37"/>
    <w:rsid w:val="00266441"/>
    <w:rsid w:val="00266A3E"/>
    <w:rsid w:val="0027000A"/>
    <w:rsid w:val="002709B6"/>
    <w:rsid w:val="0027177E"/>
    <w:rsid w:val="00271A7C"/>
    <w:rsid w:val="0027291F"/>
    <w:rsid w:val="00273123"/>
    <w:rsid w:val="00273787"/>
    <w:rsid w:val="0027401B"/>
    <w:rsid w:val="00276633"/>
    <w:rsid w:val="00277474"/>
    <w:rsid w:val="00277B02"/>
    <w:rsid w:val="00277B9D"/>
    <w:rsid w:val="00280DDC"/>
    <w:rsid w:val="00281590"/>
    <w:rsid w:val="002826F0"/>
    <w:rsid w:val="00282B54"/>
    <w:rsid w:val="00283033"/>
    <w:rsid w:val="002834C9"/>
    <w:rsid w:val="002838ED"/>
    <w:rsid w:val="002842A9"/>
    <w:rsid w:val="00284B1F"/>
    <w:rsid w:val="00284D4F"/>
    <w:rsid w:val="00284ED5"/>
    <w:rsid w:val="0028568B"/>
    <w:rsid w:val="00285971"/>
    <w:rsid w:val="00285C37"/>
    <w:rsid w:val="00285D10"/>
    <w:rsid w:val="00285DCB"/>
    <w:rsid w:val="002862B8"/>
    <w:rsid w:val="00286642"/>
    <w:rsid w:val="002866CC"/>
    <w:rsid w:val="00286E34"/>
    <w:rsid w:val="00287327"/>
    <w:rsid w:val="0029044C"/>
    <w:rsid w:val="002905BA"/>
    <w:rsid w:val="002907B7"/>
    <w:rsid w:val="00290ECA"/>
    <w:rsid w:val="00290F8E"/>
    <w:rsid w:val="0029242B"/>
    <w:rsid w:val="00293982"/>
    <w:rsid w:val="00293A71"/>
    <w:rsid w:val="002949B5"/>
    <w:rsid w:val="00294CB3"/>
    <w:rsid w:val="00295073"/>
    <w:rsid w:val="0029600A"/>
    <w:rsid w:val="00297468"/>
    <w:rsid w:val="00297AB1"/>
    <w:rsid w:val="00297E75"/>
    <w:rsid w:val="002A056A"/>
    <w:rsid w:val="002A05B0"/>
    <w:rsid w:val="002A1F37"/>
    <w:rsid w:val="002A45B4"/>
    <w:rsid w:val="002A49C5"/>
    <w:rsid w:val="002A4A73"/>
    <w:rsid w:val="002A4A75"/>
    <w:rsid w:val="002A4E06"/>
    <w:rsid w:val="002A4E72"/>
    <w:rsid w:val="002A506B"/>
    <w:rsid w:val="002A5B87"/>
    <w:rsid w:val="002A5C0A"/>
    <w:rsid w:val="002A64CB"/>
    <w:rsid w:val="002A71AC"/>
    <w:rsid w:val="002B1D82"/>
    <w:rsid w:val="002B2106"/>
    <w:rsid w:val="002B2DAD"/>
    <w:rsid w:val="002B2E73"/>
    <w:rsid w:val="002B3C29"/>
    <w:rsid w:val="002B4960"/>
    <w:rsid w:val="002B66C2"/>
    <w:rsid w:val="002C0C7A"/>
    <w:rsid w:val="002C0E49"/>
    <w:rsid w:val="002C11CE"/>
    <w:rsid w:val="002C1323"/>
    <w:rsid w:val="002C1F50"/>
    <w:rsid w:val="002C2AEB"/>
    <w:rsid w:val="002C2C1A"/>
    <w:rsid w:val="002C30AA"/>
    <w:rsid w:val="002C31F1"/>
    <w:rsid w:val="002C325B"/>
    <w:rsid w:val="002C3603"/>
    <w:rsid w:val="002C422A"/>
    <w:rsid w:val="002C4A3F"/>
    <w:rsid w:val="002C4F94"/>
    <w:rsid w:val="002C5446"/>
    <w:rsid w:val="002C54ED"/>
    <w:rsid w:val="002C5539"/>
    <w:rsid w:val="002C55D3"/>
    <w:rsid w:val="002C6ECE"/>
    <w:rsid w:val="002C73F8"/>
    <w:rsid w:val="002C76FD"/>
    <w:rsid w:val="002C79BF"/>
    <w:rsid w:val="002D01F5"/>
    <w:rsid w:val="002D1656"/>
    <w:rsid w:val="002D16B8"/>
    <w:rsid w:val="002D1CD9"/>
    <w:rsid w:val="002D43C5"/>
    <w:rsid w:val="002D505B"/>
    <w:rsid w:val="002D5396"/>
    <w:rsid w:val="002D694B"/>
    <w:rsid w:val="002E0BAC"/>
    <w:rsid w:val="002E0CD9"/>
    <w:rsid w:val="002E160D"/>
    <w:rsid w:val="002E1650"/>
    <w:rsid w:val="002E25B5"/>
    <w:rsid w:val="002E3C0E"/>
    <w:rsid w:val="002E445A"/>
    <w:rsid w:val="002E482B"/>
    <w:rsid w:val="002E49CB"/>
    <w:rsid w:val="002E4FB7"/>
    <w:rsid w:val="002E5988"/>
    <w:rsid w:val="002E60C0"/>
    <w:rsid w:val="002E6273"/>
    <w:rsid w:val="002E6B1C"/>
    <w:rsid w:val="002E7142"/>
    <w:rsid w:val="002E7E20"/>
    <w:rsid w:val="002F168E"/>
    <w:rsid w:val="002F16FC"/>
    <w:rsid w:val="002F2059"/>
    <w:rsid w:val="002F232A"/>
    <w:rsid w:val="002F2352"/>
    <w:rsid w:val="002F27C8"/>
    <w:rsid w:val="002F2AA6"/>
    <w:rsid w:val="002F3E8E"/>
    <w:rsid w:val="002F473F"/>
    <w:rsid w:val="002F4ACF"/>
    <w:rsid w:val="002F5E2F"/>
    <w:rsid w:val="002F6631"/>
    <w:rsid w:val="002F6752"/>
    <w:rsid w:val="002F7174"/>
    <w:rsid w:val="002F77E7"/>
    <w:rsid w:val="002F79E4"/>
    <w:rsid w:val="002F7CFB"/>
    <w:rsid w:val="0030003E"/>
    <w:rsid w:val="00301FCC"/>
    <w:rsid w:val="003023AE"/>
    <w:rsid w:val="003024A6"/>
    <w:rsid w:val="0030582C"/>
    <w:rsid w:val="00305DED"/>
    <w:rsid w:val="0030675C"/>
    <w:rsid w:val="00307164"/>
    <w:rsid w:val="00310129"/>
    <w:rsid w:val="003109CD"/>
    <w:rsid w:val="003112E5"/>
    <w:rsid w:val="00311385"/>
    <w:rsid w:val="003120B7"/>
    <w:rsid w:val="00312DA9"/>
    <w:rsid w:val="003132E9"/>
    <w:rsid w:val="003138D8"/>
    <w:rsid w:val="00313B93"/>
    <w:rsid w:val="00313F36"/>
    <w:rsid w:val="00314309"/>
    <w:rsid w:val="00314554"/>
    <w:rsid w:val="00314809"/>
    <w:rsid w:val="00316CFE"/>
    <w:rsid w:val="00317AAC"/>
    <w:rsid w:val="00317C91"/>
    <w:rsid w:val="00317E48"/>
    <w:rsid w:val="003208D3"/>
    <w:rsid w:val="00320CC3"/>
    <w:rsid w:val="00321271"/>
    <w:rsid w:val="0032132A"/>
    <w:rsid w:val="00321346"/>
    <w:rsid w:val="00321533"/>
    <w:rsid w:val="0032175C"/>
    <w:rsid w:val="00322A3A"/>
    <w:rsid w:val="00324F24"/>
    <w:rsid w:val="003253BB"/>
    <w:rsid w:val="00326281"/>
    <w:rsid w:val="00326547"/>
    <w:rsid w:val="00326E23"/>
    <w:rsid w:val="003272D9"/>
    <w:rsid w:val="00327668"/>
    <w:rsid w:val="0032789F"/>
    <w:rsid w:val="003278C5"/>
    <w:rsid w:val="003302C8"/>
    <w:rsid w:val="003305D1"/>
    <w:rsid w:val="00330DF8"/>
    <w:rsid w:val="00331A4A"/>
    <w:rsid w:val="003324D3"/>
    <w:rsid w:val="00332957"/>
    <w:rsid w:val="00332EB1"/>
    <w:rsid w:val="0033351F"/>
    <w:rsid w:val="00333DB6"/>
    <w:rsid w:val="00334224"/>
    <w:rsid w:val="003356B4"/>
    <w:rsid w:val="00335DDE"/>
    <w:rsid w:val="00336AEB"/>
    <w:rsid w:val="00336C3F"/>
    <w:rsid w:val="00337F43"/>
    <w:rsid w:val="0034033E"/>
    <w:rsid w:val="003406D0"/>
    <w:rsid w:val="0034123B"/>
    <w:rsid w:val="0034172D"/>
    <w:rsid w:val="003417A0"/>
    <w:rsid w:val="003417BF"/>
    <w:rsid w:val="00342420"/>
    <w:rsid w:val="003438DE"/>
    <w:rsid w:val="00344628"/>
    <w:rsid w:val="00344759"/>
    <w:rsid w:val="00344E08"/>
    <w:rsid w:val="00346187"/>
    <w:rsid w:val="00346376"/>
    <w:rsid w:val="00347788"/>
    <w:rsid w:val="00350359"/>
    <w:rsid w:val="0035069C"/>
    <w:rsid w:val="00350A13"/>
    <w:rsid w:val="00350C83"/>
    <w:rsid w:val="00351C71"/>
    <w:rsid w:val="003520E1"/>
    <w:rsid w:val="00352844"/>
    <w:rsid w:val="00352C1F"/>
    <w:rsid w:val="003530D8"/>
    <w:rsid w:val="00353AE0"/>
    <w:rsid w:val="00354217"/>
    <w:rsid w:val="0035486B"/>
    <w:rsid w:val="00354BEF"/>
    <w:rsid w:val="003551FC"/>
    <w:rsid w:val="003555FC"/>
    <w:rsid w:val="00355C55"/>
    <w:rsid w:val="0035747B"/>
    <w:rsid w:val="0035770B"/>
    <w:rsid w:val="003601A0"/>
    <w:rsid w:val="003604DA"/>
    <w:rsid w:val="00360CF3"/>
    <w:rsid w:val="00361022"/>
    <w:rsid w:val="003614D2"/>
    <w:rsid w:val="0036151E"/>
    <w:rsid w:val="00361879"/>
    <w:rsid w:val="00362282"/>
    <w:rsid w:val="003626B9"/>
    <w:rsid w:val="00363E41"/>
    <w:rsid w:val="00363EE9"/>
    <w:rsid w:val="00364065"/>
    <w:rsid w:val="00366093"/>
    <w:rsid w:val="0036793F"/>
    <w:rsid w:val="00367B71"/>
    <w:rsid w:val="00371522"/>
    <w:rsid w:val="0037246A"/>
    <w:rsid w:val="003737A3"/>
    <w:rsid w:val="0037426A"/>
    <w:rsid w:val="003742DC"/>
    <w:rsid w:val="003745D7"/>
    <w:rsid w:val="0037534D"/>
    <w:rsid w:val="00375DBA"/>
    <w:rsid w:val="00375F9C"/>
    <w:rsid w:val="00376445"/>
    <w:rsid w:val="00376ACD"/>
    <w:rsid w:val="00380FA2"/>
    <w:rsid w:val="00381375"/>
    <w:rsid w:val="0038179C"/>
    <w:rsid w:val="00381952"/>
    <w:rsid w:val="0038263A"/>
    <w:rsid w:val="00382DEA"/>
    <w:rsid w:val="00382DF1"/>
    <w:rsid w:val="003831E3"/>
    <w:rsid w:val="00383260"/>
    <w:rsid w:val="0038341D"/>
    <w:rsid w:val="00383570"/>
    <w:rsid w:val="00384084"/>
    <w:rsid w:val="003849A8"/>
    <w:rsid w:val="00384A9A"/>
    <w:rsid w:val="00384CF1"/>
    <w:rsid w:val="00386BE9"/>
    <w:rsid w:val="003877EF"/>
    <w:rsid w:val="00390594"/>
    <w:rsid w:val="00390FC5"/>
    <w:rsid w:val="003919E3"/>
    <w:rsid w:val="003929F0"/>
    <w:rsid w:val="0039338F"/>
    <w:rsid w:val="003933D3"/>
    <w:rsid w:val="0039340E"/>
    <w:rsid w:val="0039383B"/>
    <w:rsid w:val="00393A00"/>
    <w:rsid w:val="00393B17"/>
    <w:rsid w:val="0039593C"/>
    <w:rsid w:val="00395B6B"/>
    <w:rsid w:val="00395CFF"/>
    <w:rsid w:val="00395E77"/>
    <w:rsid w:val="0039684C"/>
    <w:rsid w:val="00396D7C"/>
    <w:rsid w:val="003972C7"/>
    <w:rsid w:val="003974F6"/>
    <w:rsid w:val="003976CA"/>
    <w:rsid w:val="003A08FD"/>
    <w:rsid w:val="003A22E1"/>
    <w:rsid w:val="003A2330"/>
    <w:rsid w:val="003A35D1"/>
    <w:rsid w:val="003A3F5E"/>
    <w:rsid w:val="003A4146"/>
    <w:rsid w:val="003A534C"/>
    <w:rsid w:val="003A73B8"/>
    <w:rsid w:val="003A7800"/>
    <w:rsid w:val="003A7D69"/>
    <w:rsid w:val="003B200A"/>
    <w:rsid w:val="003B295C"/>
    <w:rsid w:val="003B30EB"/>
    <w:rsid w:val="003B3209"/>
    <w:rsid w:val="003B3C6C"/>
    <w:rsid w:val="003B47A2"/>
    <w:rsid w:val="003B62D2"/>
    <w:rsid w:val="003B63E7"/>
    <w:rsid w:val="003B65E3"/>
    <w:rsid w:val="003C0216"/>
    <w:rsid w:val="003C108C"/>
    <w:rsid w:val="003C1308"/>
    <w:rsid w:val="003C14F3"/>
    <w:rsid w:val="003C1522"/>
    <w:rsid w:val="003C15B5"/>
    <w:rsid w:val="003C1B6D"/>
    <w:rsid w:val="003C27A6"/>
    <w:rsid w:val="003C3177"/>
    <w:rsid w:val="003C3193"/>
    <w:rsid w:val="003C4289"/>
    <w:rsid w:val="003C42F0"/>
    <w:rsid w:val="003C4628"/>
    <w:rsid w:val="003C6434"/>
    <w:rsid w:val="003C6C72"/>
    <w:rsid w:val="003C6CE6"/>
    <w:rsid w:val="003C6FF5"/>
    <w:rsid w:val="003C7300"/>
    <w:rsid w:val="003C76C3"/>
    <w:rsid w:val="003C7C1D"/>
    <w:rsid w:val="003C7C64"/>
    <w:rsid w:val="003D0B63"/>
    <w:rsid w:val="003D0D1E"/>
    <w:rsid w:val="003D175D"/>
    <w:rsid w:val="003D2521"/>
    <w:rsid w:val="003D2979"/>
    <w:rsid w:val="003D3A21"/>
    <w:rsid w:val="003D3B39"/>
    <w:rsid w:val="003D4419"/>
    <w:rsid w:val="003D48DD"/>
    <w:rsid w:val="003D5294"/>
    <w:rsid w:val="003D5677"/>
    <w:rsid w:val="003D5A1A"/>
    <w:rsid w:val="003E0232"/>
    <w:rsid w:val="003E0572"/>
    <w:rsid w:val="003E0F86"/>
    <w:rsid w:val="003E115F"/>
    <w:rsid w:val="003E1E3A"/>
    <w:rsid w:val="003E3FFD"/>
    <w:rsid w:val="003E4540"/>
    <w:rsid w:val="003E49C6"/>
    <w:rsid w:val="003E4A4A"/>
    <w:rsid w:val="003E4CA6"/>
    <w:rsid w:val="003E4FE5"/>
    <w:rsid w:val="003E51C8"/>
    <w:rsid w:val="003E600C"/>
    <w:rsid w:val="003E61AB"/>
    <w:rsid w:val="003E6ECF"/>
    <w:rsid w:val="003E7189"/>
    <w:rsid w:val="003E720B"/>
    <w:rsid w:val="003E75FD"/>
    <w:rsid w:val="003F1088"/>
    <w:rsid w:val="003F1F31"/>
    <w:rsid w:val="003F22EC"/>
    <w:rsid w:val="003F3536"/>
    <w:rsid w:val="003F35E6"/>
    <w:rsid w:val="003F3C8D"/>
    <w:rsid w:val="003F4357"/>
    <w:rsid w:val="003F4B97"/>
    <w:rsid w:val="003F55A4"/>
    <w:rsid w:val="003F5AF3"/>
    <w:rsid w:val="003F5F7E"/>
    <w:rsid w:val="003F601A"/>
    <w:rsid w:val="003F69CD"/>
    <w:rsid w:val="003F6AAA"/>
    <w:rsid w:val="003F7198"/>
    <w:rsid w:val="003F731F"/>
    <w:rsid w:val="003F7661"/>
    <w:rsid w:val="003F7B5C"/>
    <w:rsid w:val="00400DEF"/>
    <w:rsid w:val="00400FAB"/>
    <w:rsid w:val="00404449"/>
    <w:rsid w:val="0040582A"/>
    <w:rsid w:val="00405928"/>
    <w:rsid w:val="00405AC1"/>
    <w:rsid w:val="004066F1"/>
    <w:rsid w:val="00406C72"/>
    <w:rsid w:val="00406D81"/>
    <w:rsid w:val="00406F37"/>
    <w:rsid w:val="00410339"/>
    <w:rsid w:val="00411118"/>
    <w:rsid w:val="0041145B"/>
    <w:rsid w:val="00412117"/>
    <w:rsid w:val="00412164"/>
    <w:rsid w:val="00412780"/>
    <w:rsid w:val="004138EB"/>
    <w:rsid w:val="004142AD"/>
    <w:rsid w:val="004148D5"/>
    <w:rsid w:val="0041646B"/>
    <w:rsid w:val="004168D3"/>
    <w:rsid w:val="004175F0"/>
    <w:rsid w:val="00417838"/>
    <w:rsid w:val="00417D72"/>
    <w:rsid w:val="00417E2D"/>
    <w:rsid w:val="004205CF"/>
    <w:rsid w:val="004208FD"/>
    <w:rsid w:val="00420D5D"/>
    <w:rsid w:val="00420E12"/>
    <w:rsid w:val="00421A3E"/>
    <w:rsid w:val="0042214C"/>
    <w:rsid w:val="00422902"/>
    <w:rsid w:val="00422AEB"/>
    <w:rsid w:val="004231AA"/>
    <w:rsid w:val="00423521"/>
    <w:rsid w:val="0042501B"/>
    <w:rsid w:val="00425AAB"/>
    <w:rsid w:val="00425D78"/>
    <w:rsid w:val="0042631D"/>
    <w:rsid w:val="004275FD"/>
    <w:rsid w:val="00427D45"/>
    <w:rsid w:val="00430067"/>
    <w:rsid w:val="00430A0F"/>
    <w:rsid w:val="0043103B"/>
    <w:rsid w:val="00431131"/>
    <w:rsid w:val="00431684"/>
    <w:rsid w:val="00431836"/>
    <w:rsid w:val="00431F11"/>
    <w:rsid w:val="0043306A"/>
    <w:rsid w:val="00433C4C"/>
    <w:rsid w:val="00434E05"/>
    <w:rsid w:val="0043512E"/>
    <w:rsid w:val="004352CA"/>
    <w:rsid w:val="00435345"/>
    <w:rsid w:val="00435AA3"/>
    <w:rsid w:val="004360EF"/>
    <w:rsid w:val="0043664D"/>
    <w:rsid w:val="00436980"/>
    <w:rsid w:val="0043701E"/>
    <w:rsid w:val="00437AAC"/>
    <w:rsid w:val="00440158"/>
    <w:rsid w:val="00440EF2"/>
    <w:rsid w:val="004425E9"/>
    <w:rsid w:val="0044269A"/>
    <w:rsid w:val="004427B2"/>
    <w:rsid w:val="004431FD"/>
    <w:rsid w:val="0044347C"/>
    <w:rsid w:val="00443C2C"/>
    <w:rsid w:val="00443CD9"/>
    <w:rsid w:val="0044590A"/>
    <w:rsid w:val="00445C4B"/>
    <w:rsid w:val="004463A3"/>
    <w:rsid w:val="004464FA"/>
    <w:rsid w:val="00447897"/>
    <w:rsid w:val="004504B2"/>
    <w:rsid w:val="0045051E"/>
    <w:rsid w:val="00450AED"/>
    <w:rsid w:val="0045189B"/>
    <w:rsid w:val="00451965"/>
    <w:rsid w:val="00451AB1"/>
    <w:rsid w:val="004532B9"/>
    <w:rsid w:val="004544D0"/>
    <w:rsid w:val="00455083"/>
    <w:rsid w:val="00455149"/>
    <w:rsid w:val="004551B7"/>
    <w:rsid w:val="00455258"/>
    <w:rsid w:val="00455BCC"/>
    <w:rsid w:val="004564F5"/>
    <w:rsid w:val="00456868"/>
    <w:rsid w:val="00457EDB"/>
    <w:rsid w:val="0046002F"/>
    <w:rsid w:val="004600C9"/>
    <w:rsid w:val="0046060C"/>
    <w:rsid w:val="00462934"/>
    <w:rsid w:val="004631EC"/>
    <w:rsid w:val="00463B7C"/>
    <w:rsid w:val="004645EB"/>
    <w:rsid w:val="00464C95"/>
    <w:rsid w:val="004650F7"/>
    <w:rsid w:val="0046595D"/>
    <w:rsid w:val="00465C65"/>
    <w:rsid w:val="0046766F"/>
    <w:rsid w:val="00467CB6"/>
    <w:rsid w:val="004703BA"/>
    <w:rsid w:val="004716EA"/>
    <w:rsid w:val="00471DF3"/>
    <w:rsid w:val="004724AF"/>
    <w:rsid w:val="004733BE"/>
    <w:rsid w:val="00473517"/>
    <w:rsid w:val="004745D2"/>
    <w:rsid w:val="004746D6"/>
    <w:rsid w:val="00474F39"/>
    <w:rsid w:val="0047502D"/>
    <w:rsid w:val="00475097"/>
    <w:rsid w:val="004755E4"/>
    <w:rsid w:val="00476545"/>
    <w:rsid w:val="00476895"/>
    <w:rsid w:val="004771DB"/>
    <w:rsid w:val="00477D93"/>
    <w:rsid w:val="00480070"/>
    <w:rsid w:val="004807DF"/>
    <w:rsid w:val="004809DA"/>
    <w:rsid w:val="004810D3"/>
    <w:rsid w:val="004814CB"/>
    <w:rsid w:val="00481902"/>
    <w:rsid w:val="00481A30"/>
    <w:rsid w:val="00482308"/>
    <w:rsid w:val="0048283D"/>
    <w:rsid w:val="00482D94"/>
    <w:rsid w:val="00483896"/>
    <w:rsid w:val="00483C63"/>
    <w:rsid w:val="00485AB6"/>
    <w:rsid w:val="00487802"/>
    <w:rsid w:val="00490370"/>
    <w:rsid w:val="00490C53"/>
    <w:rsid w:val="004914E4"/>
    <w:rsid w:val="004916B8"/>
    <w:rsid w:val="00491E3E"/>
    <w:rsid w:val="0049290B"/>
    <w:rsid w:val="0049387C"/>
    <w:rsid w:val="00493B46"/>
    <w:rsid w:val="00494AB3"/>
    <w:rsid w:val="00495B58"/>
    <w:rsid w:val="00496562"/>
    <w:rsid w:val="00497113"/>
    <w:rsid w:val="0049759D"/>
    <w:rsid w:val="0049763A"/>
    <w:rsid w:val="004978C1"/>
    <w:rsid w:val="004A0213"/>
    <w:rsid w:val="004A15C4"/>
    <w:rsid w:val="004A1724"/>
    <w:rsid w:val="004A20D7"/>
    <w:rsid w:val="004A23B6"/>
    <w:rsid w:val="004A2761"/>
    <w:rsid w:val="004A3B3C"/>
    <w:rsid w:val="004A3C8E"/>
    <w:rsid w:val="004A4197"/>
    <w:rsid w:val="004A5640"/>
    <w:rsid w:val="004A5FB5"/>
    <w:rsid w:val="004A641F"/>
    <w:rsid w:val="004A73E5"/>
    <w:rsid w:val="004A7D3D"/>
    <w:rsid w:val="004B1B58"/>
    <w:rsid w:val="004B1E5A"/>
    <w:rsid w:val="004B26E7"/>
    <w:rsid w:val="004B2D4C"/>
    <w:rsid w:val="004B2DA0"/>
    <w:rsid w:val="004B43A7"/>
    <w:rsid w:val="004B4EB2"/>
    <w:rsid w:val="004B5970"/>
    <w:rsid w:val="004B5C9A"/>
    <w:rsid w:val="004B5DAF"/>
    <w:rsid w:val="004B629A"/>
    <w:rsid w:val="004B73E8"/>
    <w:rsid w:val="004B772F"/>
    <w:rsid w:val="004B7DB8"/>
    <w:rsid w:val="004C0505"/>
    <w:rsid w:val="004C131A"/>
    <w:rsid w:val="004C1A89"/>
    <w:rsid w:val="004C1F85"/>
    <w:rsid w:val="004C3D3B"/>
    <w:rsid w:val="004C449B"/>
    <w:rsid w:val="004C50CF"/>
    <w:rsid w:val="004C563D"/>
    <w:rsid w:val="004C6777"/>
    <w:rsid w:val="004C68C2"/>
    <w:rsid w:val="004C75E8"/>
    <w:rsid w:val="004C75F8"/>
    <w:rsid w:val="004C7A9C"/>
    <w:rsid w:val="004C7B92"/>
    <w:rsid w:val="004D0192"/>
    <w:rsid w:val="004D0469"/>
    <w:rsid w:val="004D174C"/>
    <w:rsid w:val="004D1DDC"/>
    <w:rsid w:val="004D3019"/>
    <w:rsid w:val="004D35CC"/>
    <w:rsid w:val="004D3702"/>
    <w:rsid w:val="004D58B2"/>
    <w:rsid w:val="004D5C62"/>
    <w:rsid w:val="004D6593"/>
    <w:rsid w:val="004D664D"/>
    <w:rsid w:val="004D7716"/>
    <w:rsid w:val="004E007D"/>
    <w:rsid w:val="004E026F"/>
    <w:rsid w:val="004E0951"/>
    <w:rsid w:val="004E0E1D"/>
    <w:rsid w:val="004E186C"/>
    <w:rsid w:val="004E36B2"/>
    <w:rsid w:val="004E3780"/>
    <w:rsid w:val="004E379F"/>
    <w:rsid w:val="004E397A"/>
    <w:rsid w:val="004E39AD"/>
    <w:rsid w:val="004E3E6E"/>
    <w:rsid w:val="004E437B"/>
    <w:rsid w:val="004E4D63"/>
    <w:rsid w:val="004E5B14"/>
    <w:rsid w:val="004E60DB"/>
    <w:rsid w:val="004E6897"/>
    <w:rsid w:val="004E70D2"/>
    <w:rsid w:val="004E7709"/>
    <w:rsid w:val="004F0177"/>
    <w:rsid w:val="004F03C4"/>
    <w:rsid w:val="004F0CA8"/>
    <w:rsid w:val="004F0DA5"/>
    <w:rsid w:val="004F2407"/>
    <w:rsid w:val="004F2EA8"/>
    <w:rsid w:val="004F3695"/>
    <w:rsid w:val="004F458A"/>
    <w:rsid w:val="004F488D"/>
    <w:rsid w:val="004F4D06"/>
    <w:rsid w:val="004F51C4"/>
    <w:rsid w:val="004F524E"/>
    <w:rsid w:val="004F556B"/>
    <w:rsid w:val="004F5C11"/>
    <w:rsid w:val="004F612D"/>
    <w:rsid w:val="004F6BA6"/>
    <w:rsid w:val="004F78E1"/>
    <w:rsid w:val="004F7EB3"/>
    <w:rsid w:val="00500254"/>
    <w:rsid w:val="00501A54"/>
    <w:rsid w:val="00501D78"/>
    <w:rsid w:val="00502068"/>
    <w:rsid w:val="005029F5"/>
    <w:rsid w:val="005033E9"/>
    <w:rsid w:val="00503A85"/>
    <w:rsid w:val="00503CC1"/>
    <w:rsid w:val="00504B8D"/>
    <w:rsid w:val="0050566E"/>
    <w:rsid w:val="005063D3"/>
    <w:rsid w:val="00506715"/>
    <w:rsid w:val="00506C2A"/>
    <w:rsid w:val="00506DF2"/>
    <w:rsid w:val="0050746E"/>
    <w:rsid w:val="00507EF0"/>
    <w:rsid w:val="00510731"/>
    <w:rsid w:val="00510C97"/>
    <w:rsid w:val="00511077"/>
    <w:rsid w:val="00513287"/>
    <w:rsid w:val="005140BC"/>
    <w:rsid w:val="0051550E"/>
    <w:rsid w:val="005168F0"/>
    <w:rsid w:val="00517319"/>
    <w:rsid w:val="0051788D"/>
    <w:rsid w:val="00517C03"/>
    <w:rsid w:val="005200CA"/>
    <w:rsid w:val="00520783"/>
    <w:rsid w:val="00520CC1"/>
    <w:rsid w:val="00520DD9"/>
    <w:rsid w:val="00521A90"/>
    <w:rsid w:val="005224A6"/>
    <w:rsid w:val="00522E1F"/>
    <w:rsid w:val="00522F1D"/>
    <w:rsid w:val="00523F81"/>
    <w:rsid w:val="00525A1B"/>
    <w:rsid w:val="005267F1"/>
    <w:rsid w:val="00526CF0"/>
    <w:rsid w:val="00527515"/>
    <w:rsid w:val="00527732"/>
    <w:rsid w:val="00530831"/>
    <w:rsid w:val="00530C36"/>
    <w:rsid w:val="0053116D"/>
    <w:rsid w:val="00531AFF"/>
    <w:rsid w:val="00532061"/>
    <w:rsid w:val="005326AD"/>
    <w:rsid w:val="00532B0F"/>
    <w:rsid w:val="005339BE"/>
    <w:rsid w:val="00534EAC"/>
    <w:rsid w:val="00535F05"/>
    <w:rsid w:val="005369C9"/>
    <w:rsid w:val="00536FA1"/>
    <w:rsid w:val="0053706D"/>
    <w:rsid w:val="005371B8"/>
    <w:rsid w:val="00537B1A"/>
    <w:rsid w:val="00541FB1"/>
    <w:rsid w:val="00543341"/>
    <w:rsid w:val="005433B8"/>
    <w:rsid w:val="00543F6F"/>
    <w:rsid w:val="0054525B"/>
    <w:rsid w:val="00545F3D"/>
    <w:rsid w:val="005460E5"/>
    <w:rsid w:val="00546486"/>
    <w:rsid w:val="00546CE1"/>
    <w:rsid w:val="005475A2"/>
    <w:rsid w:val="00547F50"/>
    <w:rsid w:val="005502EE"/>
    <w:rsid w:val="00550878"/>
    <w:rsid w:val="005509FF"/>
    <w:rsid w:val="00550E2F"/>
    <w:rsid w:val="00550E52"/>
    <w:rsid w:val="00551194"/>
    <w:rsid w:val="00551335"/>
    <w:rsid w:val="00551499"/>
    <w:rsid w:val="005527EF"/>
    <w:rsid w:val="005539CC"/>
    <w:rsid w:val="005540BA"/>
    <w:rsid w:val="00554973"/>
    <w:rsid w:val="00554AC8"/>
    <w:rsid w:val="00554EBB"/>
    <w:rsid w:val="00555E25"/>
    <w:rsid w:val="00555E4C"/>
    <w:rsid w:val="0055674C"/>
    <w:rsid w:val="00556CF6"/>
    <w:rsid w:val="00556D2A"/>
    <w:rsid w:val="0055732B"/>
    <w:rsid w:val="005579F9"/>
    <w:rsid w:val="005601D3"/>
    <w:rsid w:val="00560D60"/>
    <w:rsid w:val="005610FC"/>
    <w:rsid w:val="00561126"/>
    <w:rsid w:val="00561400"/>
    <w:rsid w:val="005615F9"/>
    <w:rsid w:val="00561E8B"/>
    <w:rsid w:val="00561FDB"/>
    <w:rsid w:val="005633D7"/>
    <w:rsid w:val="0056532D"/>
    <w:rsid w:val="005663F4"/>
    <w:rsid w:val="005667DE"/>
    <w:rsid w:val="00567843"/>
    <w:rsid w:val="00570B58"/>
    <w:rsid w:val="00571EF1"/>
    <w:rsid w:val="005726F3"/>
    <w:rsid w:val="005728C1"/>
    <w:rsid w:val="00572BDF"/>
    <w:rsid w:val="00572FE1"/>
    <w:rsid w:val="00573105"/>
    <w:rsid w:val="00573835"/>
    <w:rsid w:val="00574332"/>
    <w:rsid w:val="0057449F"/>
    <w:rsid w:val="0057518E"/>
    <w:rsid w:val="005754A1"/>
    <w:rsid w:val="0057642B"/>
    <w:rsid w:val="00576BC9"/>
    <w:rsid w:val="00577F9A"/>
    <w:rsid w:val="00580702"/>
    <w:rsid w:val="005808FC"/>
    <w:rsid w:val="0058091F"/>
    <w:rsid w:val="00580C97"/>
    <w:rsid w:val="0058160A"/>
    <w:rsid w:val="0058290E"/>
    <w:rsid w:val="005829E2"/>
    <w:rsid w:val="00582A1E"/>
    <w:rsid w:val="005838C0"/>
    <w:rsid w:val="005843E2"/>
    <w:rsid w:val="0058469C"/>
    <w:rsid w:val="00584CE9"/>
    <w:rsid w:val="00585171"/>
    <w:rsid w:val="00585402"/>
    <w:rsid w:val="0058586D"/>
    <w:rsid w:val="005860ED"/>
    <w:rsid w:val="005861F8"/>
    <w:rsid w:val="005863FF"/>
    <w:rsid w:val="00586DB6"/>
    <w:rsid w:val="0058710A"/>
    <w:rsid w:val="00587602"/>
    <w:rsid w:val="005909F7"/>
    <w:rsid w:val="00591650"/>
    <w:rsid w:val="00592A6E"/>
    <w:rsid w:val="00592E35"/>
    <w:rsid w:val="0059307A"/>
    <w:rsid w:val="00593149"/>
    <w:rsid w:val="0059319C"/>
    <w:rsid w:val="00593245"/>
    <w:rsid w:val="00593B3A"/>
    <w:rsid w:val="00594AD7"/>
    <w:rsid w:val="0059541A"/>
    <w:rsid w:val="005958E7"/>
    <w:rsid w:val="00596045"/>
    <w:rsid w:val="005961AE"/>
    <w:rsid w:val="00596218"/>
    <w:rsid w:val="0059648E"/>
    <w:rsid w:val="00596976"/>
    <w:rsid w:val="0059719A"/>
    <w:rsid w:val="005972B2"/>
    <w:rsid w:val="00597E57"/>
    <w:rsid w:val="005A0156"/>
    <w:rsid w:val="005A180D"/>
    <w:rsid w:val="005A2DFC"/>
    <w:rsid w:val="005A3225"/>
    <w:rsid w:val="005A3B4B"/>
    <w:rsid w:val="005A3F5D"/>
    <w:rsid w:val="005A3FB5"/>
    <w:rsid w:val="005A5145"/>
    <w:rsid w:val="005A535D"/>
    <w:rsid w:val="005A5B9C"/>
    <w:rsid w:val="005A7685"/>
    <w:rsid w:val="005A7CE8"/>
    <w:rsid w:val="005B0BFB"/>
    <w:rsid w:val="005B0BFE"/>
    <w:rsid w:val="005B11B1"/>
    <w:rsid w:val="005B1AD7"/>
    <w:rsid w:val="005B2DAC"/>
    <w:rsid w:val="005B362F"/>
    <w:rsid w:val="005B41C7"/>
    <w:rsid w:val="005B496A"/>
    <w:rsid w:val="005B4A96"/>
    <w:rsid w:val="005B5780"/>
    <w:rsid w:val="005B667A"/>
    <w:rsid w:val="005B69E4"/>
    <w:rsid w:val="005B7015"/>
    <w:rsid w:val="005B7521"/>
    <w:rsid w:val="005C1696"/>
    <w:rsid w:val="005C1CAE"/>
    <w:rsid w:val="005C2424"/>
    <w:rsid w:val="005C4068"/>
    <w:rsid w:val="005C43BA"/>
    <w:rsid w:val="005C4D50"/>
    <w:rsid w:val="005C4FF4"/>
    <w:rsid w:val="005C506E"/>
    <w:rsid w:val="005C672C"/>
    <w:rsid w:val="005C6816"/>
    <w:rsid w:val="005C70B2"/>
    <w:rsid w:val="005C795A"/>
    <w:rsid w:val="005D00E0"/>
    <w:rsid w:val="005D0938"/>
    <w:rsid w:val="005D1134"/>
    <w:rsid w:val="005D13CF"/>
    <w:rsid w:val="005D1834"/>
    <w:rsid w:val="005D1A86"/>
    <w:rsid w:val="005D2EFC"/>
    <w:rsid w:val="005D412B"/>
    <w:rsid w:val="005D4537"/>
    <w:rsid w:val="005D612F"/>
    <w:rsid w:val="005D7803"/>
    <w:rsid w:val="005D7D02"/>
    <w:rsid w:val="005E1D08"/>
    <w:rsid w:val="005E2BA6"/>
    <w:rsid w:val="005E2F60"/>
    <w:rsid w:val="005E310E"/>
    <w:rsid w:val="005E4404"/>
    <w:rsid w:val="005E4AA0"/>
    <w:rsid w:val="005E4EC1"/>
    <w:rsid w:val="005E5477"/>
    <w:rsid w:val="005E72D9"/>
    <w:rsid w:val="005E759A"/>
    <w:rsid w:val="005E761F"/>
    <w:rsid w:val="005E76E3"/>
    <w:rsid w:val="005E7FF5"/>
    <w:rsid w:val="005F0A48"/>
    <w:rsid w:val="005F0B8B"/>
    <w:rsid w:val="005F0C77"/>
    <w:rsid w:val="005F1EB1"/>
    <w:rsid w:val="005F229F"/>
    <w:rsid w:val="005F258D"/>
    <w:rsid w:val="005F45B0"/>
    <w:rsid w:val="005F4BA6"/>
    <w:rsid w:val="005F5235"/>
    <w:rsid w:val="005F587C"/>
    <w:rsid w:val="005F6135"/>
    <w:rsid w:val="005F66EC"/>
    <w:rsid w:val="005F71A4"/>
    <w:rsid w:val="005F7B8A"/>
    <w:rsid w:val="005F7ED0"/>
    <w:rsid w:val="00600A71"/>
    <w:rsid w:val="00600ABC"/>
    <w:rsid w:val="006010CE"/>
    <w:rsid w:val="00601631"/>
    <w:rsid w:val="006016AE"/>
    <w:rsid w:val="00603FCB"/>
    <w:rsid w:val="00604620"/>
    <w:rsid w:val="0060545F"/>
    <w:rsid w:val="00606429"/>
    <w:rsid w:val="006104D4"/>
    <w:rsid w:val="00610529"/>
    <w:rsid w:val="00610998"/>
    <w:rsid w:val="00610D90"/>
    <w:rsid w:val="00614550"/>
    <w:rsid w:val="006147C1"/>
    <w:rsid w:val="00614B38"/>
    <w:rsid w:val="00614EE4"/>
    <w:rsid w:val="00615447"/>
    <w:rsid w:val="00615C7F"/>
    <w:rsid w:val="006161D3"/>
    <w:rsid w:val="00616657"/>
    <w:rsid w:val="00616C40"/>
    <w:rsid w:val="00617663"/>
    <w:rsid w:val="00621244"/>
    <w:rsid w:val="00621527"/>
    <w:rsid w:val="006216C2"/>
    <w:rsid w:val="00621D06"/>
    <w:rsid w:val="0062204F"/>
    <w:rsid w:val="00622515"/>
    <w:rsid w:val="00622575"/>
    <w:rsid w:val="006230E1"/>
    <w:rsid w:val="006233CF"/>
    <w:rsid w:val="00623647"/>
    <w:rsid w:val="00623A78"/>
    <w:rsid w:val="006240B1"/>
    <w:rsid w:val="006240C3"/>
    <w:rsid w:val="00624C7A"/>
    <w:rsid w:val="00625050"/>
    <w:rsid w:val="00625272"/>
    <w:rsid w:val="006257B2"/>
    <w:rsid w:val="00626153"/>
    <w:rsid w:val="006264D9"/>
    <w:rsid w:val="00626522"/>
    <w:rsid w:val="00626AA7"/>
    <w:rsid w:val="006277F2"/>
    <w:rsid w:val="00627842"/>
    <w:rsid w:val="006300C3"/>
    <w:rsid w:val="00631D9B"/>
    <w:rsid w:val="006328E5"/>
    <w:rsid w:val="00632F1E"/>
    <w:rsid w:val="006331A1"/>
    <w:rsid w:val="00633A00"/>
    <w:rsid w:val="00633C7C"/>
    <w:rsid w:val="00633D90"/>
    <w:rsid w:val="0063469E"/>
    <w:rsid w:val="00635B02"/>
    <w:rsid w:val="006365C3"/>
    <w:rsid w:val="00637A14"/>
    <w:rsid w:val="006410F3"/>
    <w:rsid w:val="0064144B"/>
    <w:rsid w:val="00642666"/>
    <w:rsid w:val="00643080"/>
    <w:rsid w:val="00643511"/>
    <w:rsid w:val="00643A95"/>
    <w:rsid w:val="00643D27"/>
    <w:rsid w:val="00644268"/>
    <w:rsid w:val="00644B4D"/>
    <w:rsid w:val="00644C6A"/>
    <w:rsid w:val="00645086"/>
    <w:rsid w:val="00645657"/>
    <w:rsid w:val="00645868"/>
    <w:rsid w:val="00645EE9"/>
    <w:rsid w:val="00645F41"/>
    <w:rsid w:val="00646517"/>
    <w:rsid w:val="006471D5"/>
    <w:rsid w:val="00647346"/>
    <w:rsid w:val="00650643"/>
    <w:rsid w:val="00651114"/>
    <w:rsid w:val="00651ADB"/>
    <w:rsid w:val="006523CB"/>
    <w:rsid w:val="00652EBF"/>
    <w:rsid w:val="006531BF"/>
    <w:rsid w:val="00653467"/>
    <w:rsid w:val="00653A08"/>
    <w:rsid w:val="00654915"/>
    <w:rsid w:val="00654BC8"/>
    <w:rsid w:val="00655487"/>
    <w:rsid w:val="00655DFA"/>
    <w:rsid w:val="006579EC"/>
    <w:rsid w:val="00660311"/>
    <w:rsid w:val="00661D1D"/>
    <w:rsid w:val="00662454"/>
    <w:rsid w:val="00662AC9"/>
    <w:rsid w:val="006632F5"/>
    <w:rsid w:val="006646C3"/>
    <w:rsid w:val="00665A41"/>
    <w:rsid w:val="0066790F"/>
    <w:rsid w:val="00670831"/>
    <w:rsid w:val="00670886"/>
    <w:rsid w:val="00670CBC"/>
    <w:rsid w:val="00670D3F"/>
    <w:rsid w:val="0067182C"/>
    <w:rsid w:val="0067280A"/>
    <w:rsid w:val="006728C7"/>
    <w:rsid w:val="006733B6"/>
    <w:rsid w:val="006748D3"/>
    <w:rsid w:val="00676600"/>
    <w:rsid w:val="006775A6"/>
    <w:rsid w:val="00680901"/>
    <w:rsid w:val="00680B0D"/>
    <w:rsid w:val="00681530"/>
    <w:rsid w:val="00681B42"/>
    <w:rsid w:val="00681E14"/>
    <w:rsid w:val="00682F5C"/>
    <w:rsid w:val="00682FF6"/>
    <w:rsid w:val="00683174"/>
    <w:rsid w:val="00683B41"/>
    <w:rsid w:val="00684B77"/>
    <w:rsid w:val="00685829"/>
    <w:rsid w:val="006861A6"/>
    <w:rsid w:val="0068660A"/>
    <w:rsid w:val="00687742"/>
    <w:rsid w:val="006877E4"/>
    <w:rsid w:val="0068782A"/>
    <w:rsid w:val="00687A45"/>
    <w:rsid w:val="00687D37"/>
    <w:rsid w:val="00687DD0"/>
    <w:rsid w:val="00690221"/>
    <w:rsid w:val="006902B1"/>
    <w:rsid w:val="006904DB"/>
    <w:rsid w:val="0069062A"/>
    <w:rsid w:val="006908DF"/>
    <w:rsid w:val="0069102A"/>
    <w:rsid w:val="006923AD"/>
    <w:rsid w:val="006927FF"/>
    <w:rsid w:val="00693692"/>
    <w:rsid w:val="00693788"/>
    <w:rsid w:val="00693CBE"/>
    <w:rsid w:val="00695812"/>
    <w:rsid w:val="0069593F"/>
    <w:rsid w:val="00696EFB"/>
    <w:rsid w:val="00697E1A"/>
    <w:rsid w:val="006A0BAF"/>
    <w:rsid w:val="006A1453"/>
    <w:rsid w:val="006A32F0"/>
    <w:rsid w:val="006A38B5"/>
    <w:rsid w:val="006A4661"/>
    <w:rsid w:val="006A56BC"/>
    <w:rsid w:val="006A5A34"/>
    <w:rsid w:val="006A5F20"/>
    <w:rsid w:val="006A75D4"/>
    <w:rsid w:val="006A7851"/>
    <w:rsid w:val="006A78A4"/>
    <w:rsid w:val="006B03EA"/>
    <w:rsid w:val="006B0D23"/>
    <w:rsid w:val="006B2AB0"/>
    <w:rsid w:val="006B2DB8"/>
    <w:rsid w:val="006B3532"/>
    <w:rsid w:val="006B52F0"/>
    <w:rsid w:val="006B5600"/>
    <w:rsid w:val="006B5E3A"/>
    <w:rsid w:val="006B61C1"/>
    <w:rsid w:val="006B7832"/>
    <w:rsid w:val="006C0536"/>
    <w:rsid w:val="006C0A79"/>
    <w:rsid w:val="006C11E6"/>
    <w:rsid w:val="006C222B"/>
    <w:rsid w:val="006C2824"/>
    <w:rsid w:val="006C31AA"/>
    <w:rsid w:val="006C4838"/>
    <w:rsid w:val="006C4F7C"/>
    <w:rsid w:val="006C5E6E"/>
    <w:rsid w:val="006C5FC0"/>
    <w:rsid w:val="006C71B4"/>
    <w:rsid w:val="006C7240"/>
    <w:rsid w:val="006C7768"/>
    <w:rsid w:val="006C7E06"/>
    <w:rsid w:val="006D0E1A"/>
    <w:rsid w:val="006D1D16"/>
    <w:rsid w:val="006D200E"/>
    <w:rsid w:val="006D2468"/>
    <w:rsid w:val="006D32D7"/>
    <w:rsid w:val="006D3C02"/>
    <w:rsid w:val="006D40BF"/>
    <w:rsid w:val="006D4135"/>
    <w:rsid w:val="006D5308"/>
    <w:rsid w:val="006D588B"/>
    <w:rsid w:val="006D65C8"/>
    <w:rsid w:val="006D79BC"/>
    <w:rsid w:val="006E0659"/>
    <w:rsid w:val="006E0691"/>
    <w:rsid w:val="006E0AFF"/>
    <w:rsid w:val="006E1A82"/>
    <w:rsid w:val="006E1E44"/>
    <w:rsid w:val="006E2690"/>
    <w:rsid w:val="006E2692"/>
    <w:rsid w:val="006E2874"/>
    <w:rsid w:val="006E29AA"/>
    <w:rsid w:val="006E3B48"/>
    <w:rsid w:val="006E48A6"/>
    <w:rsid w:val="006E6CF6"/>
    <w:rsid w:val="006E7649"/>
    <w:rsid w:val="006E7A4D"/>
    <w:rsid w:val="006E7DE8"/>
    <w:rsid w:val="006F0AB1"/>
    <w:rsid w:val="006F0DAC"/>
    <w:rsid w:val="006F2116"/>
    <w:rsid w:val="006F2795"/>
    <w:rsid w:val="006F2F97"/>
    <w:rsid w:val="006F3483"/>
    <w:rsid w:val="006F37DE"/>
    <w:rsid w:val="006F4240"/>
    <w:rsid w:val="006F43B6"/>
    <w:rsid w:val="006F4582"/>
    <w:rsid w:val="006F4C66"/>
    <w:rsid w:val="006F4E95"/>
    <w:rsid w:val="006F5106"/>
    <w:rsid w:val="006F5E3B"/>
    <w:rsid w:val="006F5ECE"/>
    <w:rsid w:val="006F6416"/>
    <w:rsid w:val="006F7307"/>
    <w:rsid w:val="006F7773"/>
    <w:rsid w:val="0070083B"/>
    <w:rsid w:val="00700F45"/>
    <w:rsid w:val="007010EB"/>
    <w:rsid w:val="007029E9"/>
    <w:rsid w:val="00702AA9"/>
    <w:rsid w:val="00702C19"/>
    <w:rsid w:val="00702E19"/>
    <w:rsid w:val="00702FE1"/>
    <w:rsid w:val="00703835"/>
    <w:rsid w:val="00704F1F"/>
    <w:rsid w:val="00704FD2"/>
    <w:rsid w:val="007059D9"/>
    <w:rsid w:val="00705F05"/>
    <w:rsid w:val="007060BD"/>
    <w:rsid w:val="007068D0"/>
    <w:rsid w:val="007069C9"/>
    <w:rsid w:val="00707264"/>
    <w:rsid w:val="007077DF"/>
    <w:rsid w:val="00710445"/>
    <w:rsid w:val="007104B7"/>
    <w:rsid w:val="007120AB"/>
    <w:rsid w:val="007124CB"/>
    <w:rsid w:val="00714019"/>
    <w:rsid w:val="00714744"/>
    <w:rsid w:val="00714745"/>
    <w:rsid w:val="00715799"/>
    <w:rsid w:val="007160E4"/>
    <w:rsid w:val="007169DF"/>
    <w:rsid w:val="00717B0C"/>
    <w:rsid w:val="00720767"/>
    <w:rsid w:val="00720C8F"/>
    <w:rsid w:val="00721AFA"/>
    <w:rsid w:val="00721D15"/>
    <w:rsid w:val="007224B9"/>
    <w:rsid w:val="00722D3D"/>
    <w:rsid w:val="00722F97"/>
    <w:rsid w:val="00723B43"/>
    <w:rsid w:val="007249BC"/>
    <w:rsid w:val="0072566D"/>
    <w:rsid w:val="00726E82"/>
    <w:rsid w:val="00726E86"/>
    <w:rsid w:val="00730336"/>
    <w:rsid w:val="007316BE"/>
    <w:rsid w:val="00731887"/>
    <w:rsid w:val="00731D23"/>
    <w:rsid w:val="0073353A"/>
    <w:rsid w:val="007340E7"/>
    <w:rsid w:val="00734189"/>
    <w:rsid w:val="007341B4"/>
    <w:rsid w:val="007343A1"/>
    <w:rsid w:val="0073472F"/>
    <w:rsid w:val="00734BF7"/>
    <w:rsid w:val="00735072"/>
    <w:rsid w:val="00735412"/>
    <w:rsid w:val="00735792"/>
    <w:rsid w:val="00735A63"/>
    <w:rsid w:val="00735C4C"/>
    <w:rsid w:val="00736ADA"/>
    <w:rsid w:val="007407AF"/>
    <w:rsid w:val="007413EF"/>
    <w:rsid w:val="007426AC"/>
    <w:rsid w:val="007426C1"/>
    <w:rsid w:val="00743489"/>
    <w:rsid w:val="007446AF"/>
    <w:rsid w:val="00744877"/>
    <w:rsid w:val="00744AC8"/>
    <w:rsid w:val="00745CD5"/>
    <w:rsid w:val="00746CAF"/>
    <w:rsid w:val="00746D5E"/>
    <w:rsid w:val="00747027"/>
    <w:rsid w:val="007475B7"/>
    <w:rsid w:val="00747B10"/>
    <w:rsid w:val="00750D7D"/>
    <w:rsid w:val="007514F4"/>
    <w:rsid w:val="00751999"/>
    <w:rsid w:val="007527F8"/>
    <w:rsid w:val="0075301E"/>
    <w:rsid w:val="00754033"/>
    <w:rsid w:val="00754419"/>
    <w:rsid w:val="007546B3"/>
    <w:rsid w:val="007549E6"/>
    <w:rsid w:val="0075504A"/>
    <w:rsid w:val="007556BD"/>
    <w:rsid w:val="00755FD5"/>
    <w:rsid w:val="00756C5A"/>
    <w:rsid w:val="00757B40"/>
    <w:rsid w:val="007609C0"/>
    <w:rsid w:val="007633E9"/>
    <w:rsid w:val="00765275"/>
    <w:rsid w:val="0076537F"/>
    <w:rsid w:val="00765AFE"/>
    <w:rsid w:val="00765F35"/>
    <w:rsid w:val="00766727"/>
    <w:rsid w:val="00767A0B"/>
    <w:rsid w:val="00770F73"/>
    <w:rsid w:val="00771D4F"/>
    <w:rsid w:val="00772025"/>
    <w:rsid w:val="00772357"/>
    <w:rsid w:val="00773B85"/>
    <w:rsid w:val="0077416B"/>
    <w:rsid w:val="00774850"/>
    <w:rsid w:val="00774CA2"/>
    <w:rsid w:val="00775078"/>
    <w:rsid w:val="00775125"/>
    <w:rsid w:val="007753E1"/>
    <w:rsid w:val="007761E2"/>
    <w:rsid w:val="0077707F"/>
    <w:rsid w:val="00777241"/>
    <w:rsid w:val="00780024"/>
    <w:rsid w:val="007803EF"/>
    <w:rsid w:val="00780FD5"/>
    <w:rsid w:val="0078146C"/>
    <w:rsid w:val="00781E1B"/>
    <w:rsid w:val="00783585"/>
    <w:rsid w:val="007837DD"/>
    <w:rsid w:val="007843E4"/>
    <w:rsid w:val="00784B6F"/>
    <w:rsid w:val="007861B4"/>
    <w:rsid w:val="007869B7"/>
    <w:rsid w:val="00786AAD"/>
    <w:rsid w:val="007872C2"/>
    <w:rsid w:val="007908F0"/>
    <w:rsid w:val="00790A36"/>
    <w:rsid w:val="00790DBF"/>
    <w:rsid w:val="00791CBA"/>
    <w:rsid w:val="0079227C"/>
    <w:rsid w:val="007927E6"/>
    <w:rsid w:val="00792E8D"/>
    <w:rsid w:val="007931CB"/>
    <w:rsid w:val="00793A68"/>
    <w:rsid w:val="00793FF6"/>
    <w:rsid w:val="00794B2B"/>
    <w:rsid w:val="0079593B"/>
    <w:rsid w:val="00795A27"/>
    <w:rsid w:val="00795CAE"/>
    <w:rsid w:val="00796CC4"/>
    <w:rsid w:val="00796F68"/>
    <w:rsid w:val="00796FE0"/>
    <w:rsid w:val="007A082C"/>
    <w:rsid w:val="007A1B65"/>
    <w:rsid w:val="007A1DE2"/>
    <w:rsid w:val="007A20AE"/>
    <w:rsid w:val="007A306B"/>
    <w:rsid w:val="007A3558"/>
    <w:rsid w:val="007A4CA6"/>
    <w:rsid w:val="007A5F78"/>
    <w:rsid w:val="007A66F7"/>
    <w:rsid w:val="007A6959"/>
    <w:rsid w:val="007A6B87"/>
    <w:rsid w:val="007A70F3"/>
    <w:rsid w:val="007A71C8"/>
    <w:rsid w:val="007A73CB"/>
    <w:rsid w:val="007A775E"/>
    <w:rsid w:val="007A7793"/>
    <w:rsid w:val="007A7AF0"/>
    <w:rsid w:val="007B05C5"/>
    <w:rsid w:val="007B05DB"/>
    <w:rsid w:val="007B0D3F"/>
    <w:rsid w:val="007B1AED"/>
    <w:rsid w:val="007B1B56"/>
    <w:rsid w:val="007B1BCD"/>
    <w:rsid w:val="007B2450"/>
    <w:rsid w:val="007B2C07"/>
    <w:rsid w:val="007B30E4"/>
    <w:rsid w:val="007B31E7"/>
    <w:rsid w:val="007B3346"/>
    <w:rsid w:val="007B3486"/>
    <w:rsid w:val="007B3B6D"/>
    <w:rsid w:val="007B519B"/>
    <w:rsid w:val="007B5823"/>
    <w:rsid w:val="007B5A11"/>
    <w:rsid w:val="007B6A11"/>
    <w:rsid w:val="007B6CBB"/>
    <w:rsid w:val="007B6D1F"/>
    <w:rsid w:val="007B6F63"/>
    <w:rsid w:val="007C07E8"/>
    <w:rsid w:val="007C0C44"/>
    <w:rsid w:val="007C16BB"/>
    <w:rsid w:val="007C176C"/>
    <w:rsid w:val="007C1E5A"/>
    <w:rsid w:val="007C2530"/>
    <w:rsid w:val="007C32AE"/>
    <w:rsid w:val="007C4788"/>
    <w:rsid w:val="007C6269"/>
    <w:rsid w:val="007C6932"/>
    <w:rsid w:val="007C7446"/>
    <w:rsid w:val="007C7548"/>
    <w:rsid w:val="007D09C1"/>
    <w:rsid w:val="007D0C96"/>
    <w:rsid w:val="007D0E99"/>
    <w:rsid w:val="007D1272"/>
    <w:rsid w:val="007D1AF0"/>
    <w:rsid w:val="007D1BD1"/>
    <w:rsid w:val="007D1E30"/>
    <w:rsid w:val="007D2105"/>
    <w:rsid w:val="007D2133"/>
    <w:rsid w:val="007D33F6"/>
    <w:rsid w:val="007D37E6"/>
    <w:rsid w:val="007D4CAF"/>
    <w:rsid w:val="007D4E27"/>
    <w:rsid w:val="007D4E40"/>
    <w:rsid w:val="007D5E2A"/>
    <w:rsid w:val="007D6236"/>
    <w:rsid w:val="007D6ABF"/>
    <w:rsid w:val="007D6F08"/>
    <w:rsid w:val="007D77EE"/>
    <w:rsid w:val="007D79FB"/>
    <w:rsid w:val="007D7B93"/>
    <w:rsid w:val="007E0071"/>
    <w:rsid w:val="007E109A"/>
    <w:rsid w:val="007E218A"/>
    <w:rsid w:val="007E2923"/>
    <w:rsid w:val="007E2C0A"/>
    <w:rsid w:val="007E4617"/>
    <w:rsid w:val="007E4E99"/>
    <w:rsid w:val="007E4F33"/>
    <w:rsid w:val="007E7426"/>
    <w:rsid w:val="007E7944"/>
    <w:rsid w:val="007F1005"/>
    <w:rsid w:val="007F10CE"/>
    <w:rsid w:val="007F1EB1"/>
    <w:rsid w:val="007F23A5"/>
    <w:rsid w:val="007F3209"/>
    <w:rsid w:val="007F42E9"/>
    <w:rsid w:val="007F4AA1"/>
    <w:rsid w:val="007F53E6"/>
    <w:rsid w:val="007F5935"/>
    <w:rsid w:val="007F6FE2"/>
    <w:rsid w:val="007F7225"/>
    <w:rsid w:val="00800E7F"/>
    <w:rsid w:val="0080186A"/>
    <w:rsid w:val="00801964"/>
    <w:rsid w:val="00802195"/>
    <w:rsid w:val="00802761"/>
    <w:rsid w:val="0080287B"/>
    <w:rsid w:val="00804669"/>
    <w:rsid w:val="0080597F"/>
    <w:rsid w:val="00806324"/>
    <w:rsid w:val="0080746B"/>
    <w:rsid w:val="00807FB8"/>
    <w:rsid w:val="00810B2C"/>
    <w:rsid w:val="008111C4"/>
    <w:rsid w:val="00811628"/>
    <w:rsid w:val="00811D8B"/>
    <w:rsid w:val="00811EA5"/>
    <w:rsid w:val="008123A2"/>
    <w:rsid w:val="00812902"/>
    <w:rsid w:val="00812AC6"/>
    <w:rsid w:val="00813C6C"/>
    <w:rsid w:val="00813F24"/>
    <w:rsid w:val="00814C1A"/>
    <w:rsid w:val="00814E7D"/>
    <w:rsid w:val="00815484"/>
    <w:rsid w:val="00815D83"/>
    <w:rsid w:val="00816867"/>
    <w:rsid w:val="00816884"/>
    <w:rsid w:val="00816C10"/>
    <w:rsid w:val="00817443"/>
    <w:rsid w:val="00817B2D"/>
    <w:rsid w:val="00817ECB"/>
    <w:rsid w:val="00820889"/>
    <w:rsid w:val="008214AF"/>
    <w:rsid w:val="008220BE"/>
    <w:rsid w:val="0082329A"/>
    <w:rsid w:val="0082332A"/>
    <w:rsid w:val="00823374"/>
    <w:rsid w:val="0082399F"/>
    <w:rsid w:val="0082431E"/>
    <w:rsid w:val="0082433B"/>
    <w:rsid w:val="00824DC9"/>
    <w:rsid w:val="00825B71"/>
    <w:rsid w:val="00826AB1"/>
    <w:rsid w:val="0082759E"/>
    <w:rsid w:val="008277AF"/>
    <w:rsid w:val="00827909"/>
    <w:rsid w:val="00827BB0"/>
    <w:rsid w:val="008300E2"/>
    <w:rsid w:val="0083052E"/>
    <w:rsid w:val="008317DE"/>
    <w:rsid w:val="00832BF7"/>
    <w:rsid w:val="00833093"/>
    <w:rsid w:val="008342DE"/>
    <w:rsid w:val="008350B2"/>
    <w:rsid w:val="00836A8B"/>
    <w:rsid w:val="008377D9"/>
    <w:rsid w:val="008378E6"/>
    <w:rsid w:val="00840FCC"/>
    <w:rsid w:val="0084226C"/>
    <w:rsid w:val="00842346"/>
    <w:rsid w:val="00843710"/>
    <w:rsid w:val="00843904"/>
    <w:rsid w:val="00844107"/>
    <w:rsid w:val="0084428F"/>
    <w:rsid w:val="00844BBA"/>
    <w:rsid w:val="008455BD"/>
    <w:rsid w:val="008462B0"/>
    <w:rsid w:val="00846A7B"/>
    <w:rsid w:val="00846C72"/>
    <w:rsid w:val="0084755B"/>
    <w:rsid w:val="00852345"/>
    <w:rsid w:val="0085299A"/>
    <w:rsid w:val="008534C3"/>
    <w:rsid w:val="008539B3"/>
    <w:rsid w:val="00854B04"/>
    <w:rsid w:val="008553E5"/>
    <w:rsid w:val="00855A21"/>
    <w:rsid w:val="00856ABD"/>
    <w:rsid w:val="00857520"/>
    <w:rsid w:val="0085785C"/>
    <w:rsid w:val="00861C04"/>
    <w:rsid w:val="00862163"/>
    <w:rsid w:val="00862442"/>
    <w:rsid w:val="00862448"/>
    <w:rsid w:val="0086332E"/>
    <w:rsid w:val="00863459"/>
    <w:rsid w:val="0086488F"/>
    <w:rsid w:val="008657BF"/>
    <w:rsid w:val="00865D2D"/>
    <w:rsid w:val="00867E32"/>
    <w:rsid w:val="00867F6A"/>
    <w:rsid w:val="00871087"/>
    <w:rsid w:val="0087159B"/>
    <w:rsid w:val="00871954"/>
    <w:rsid w:val="00872836"/>
    <w:rsid w:val="00872A1B"/>
    <w:rsid w:val="00872BF5"/>
    <w:rsid w:val="00872D14"/>
    <w:rsid w:val="00873D7F"/>
    <w:rsid w:val="008748C9"/>
    <w:rsid w:val="00875291"/>
    <w:rsid w:val="00875AC8"/>
    <w:rsid w:val="008779E5"/>
    <w:rsid w:val="00877C72"/>
    <w:rsid w:val="008808AC"/>
    <w:rsid w:val="0088112C"/>
    <w:rsid w:val="008814F7"/>
    <w:rsid w:val="00881629"/>
    <w:rsid w:val="00881683"/>
    <w:rsid w:val="008835EB"/>
    <w:rsid w:val="0088399A"/>
    <w:rsid w:val="008857A6"/>
    <w:rsid w:val="008859E7"/>
    <w:rsid w:val="00887CA6"/>
    <w:rsid w:val="00895D94"/>
    <w:rsid w:val="00896638"/>
    <w:rsid w:val="008974A3"/>
    <w:rsid w:val="00897DF1"/>
    <w:rsid w:val="008A0285"/>
    <w:rsid w:val="008A0FF7"/>
    <w:rsid w:val="008A1F14"/>
    <w:rsid w:val="008A1F94"/>
    <w:rsid w:val="008A2509"/>
    <w:rsid w:val="008A39F0"/>
    <w:rsid w:val="008A408D"/>
    <w:rsid w:val="008A45D2"/>
    <w:rsid w:val="008A59CF"/>
    <w:rsid w:val="008A5B66"/>
    <w:rsid w:val="008A7468"/>
    <w:rsid w:val="008A74B4"/>
    <w:rsid w:val="008A7975"/>
    <w:rsid w:val="008B060F"/>
    <w:rsid w:val="008B1FDF"/>
    <w:rsid w:val="008B20EC"/>
    <w:rsid w:val="008B25FD"/>
    <w:rsid w:val="008B4142"/>
    <w:rsid w:val="008B51EE"/>
    <w:rsid w:val="008B525D"/>
    <w:rsid w:val="008B55AA"/>
    <w:rsid w:val="008B5813"/>
    <w:rsid w:val="008B5F61"/>
    <w:rsid w:val="008B6959"/>
    <w:rsid w:val="008B6A29"/>
    <w:rsid w:val="008B7062"/>
    <w:rsid w:val="008B762D"/>
    <w:rsid w:val="008C0384"/>
    <w:rsid w:val="008C1D7F"/>
    <w:rsid w:val="008C2434"/>
    <w:rsid w:val="008C32FC"/>
    <w:rsid w:val="008C3887"/>
    <w:rsid w:val="008C38D1"/>
    <w:rsid w:val="008C3EDB"/>
    <w:rsid w:val="008C53E3"/>
    <w:rsid w:val="008C7633"/>
    <w:rsid w:val="008D04D1"/>
    <w:rsid w:val="008D0654"/>
    <w:rsid w:val="008D1066"/>
    <w:rsid w:val="008D1DDF"/>
    <w:rsid w:val="008D24C9"/>
    <w:rsid w:val="008D2DAC"/>
    <w:rsid w:val="008D4523"/>
    <w:rsid w:val="008D46B4"/>
    <w:rsid w:val="008D4B3C"/>
    <w:rsid w:val="008D550A"/>
    <w:rsid w:val="008E175A"/>
    <w:rsid w:val="008E1AB9"/>
    <w:rsid w:val="008E2082"/>
    <w:rsid w:val="008E22B3"/>
    <w:rsid w:val="008E3829"/>
    <w:rsid w:val="008E48F9"/>
    <w:rsid w:val="008E4C00"/>
    <w:rsid w:val="008E5E19"/>
    <w:rsid w:val="008E637D"/>
    <w:rsid w:val="008E6515"/>
    <w:rsid w:val="008E6DFE"/>
    <w:rsid w:val="008E7F07"/>
    <w:rsid w:val="008F0F4A"/>
    <w:rsid w:val="008F1063"/>
    <w:rsid w:val="008F119B"/>
    <w:rsid w:val="008F2555"/>
    <w:rsid w:val="008F39A6"/>
    <w:rsid w:val="008F3DFA"/>
    <w:rsid w:val="008F40CE"/>
    <w:rsid w:val="008F567C"/>
    <w:rsid w:val="008F59A3"/>
    <w:rsid w:val="008F5ADF"/>
    <w:rsid w:val="008F6C70"/>
    <w:rsid w:val="008F6D86"/>
    <w:rsid w:val="008F6E2F"/>
    <w:rsid w:val="008F711C"/>
    <w:rsid w:val="008F72CD"/>
    <w:rsid w:val="009004CD"/>
    <w:rsid w:val="009007C3"/>
    <w:rsid w:val="009009FA"/>
    <w:rsid w:val="00901802"/>
    <w:rsid w:val="00901AA8"/>
    <w:rsid w:val="00901DDC"/>
    <w:rsid w:val="00902706"/>
    <w:rsid w:val="00903963"/>
    <w:rsid w:val="00904055"/>
    <w:rsid w:val="009042E7"/>
    <w:rsid w:val="009043F9"/>
    <w:rsid w:val="00907695"/>
    <w:rsid w:val="00910542"/>
    <w:rsid w:val="009109EF"/>
    <w:rsid w:val="0091153D"/>
    <w:rsid w:val="0091176D"/>
    <w:rsid w:val="00911B62"/>
    <w:rsid w:val="00911FFD"/>
    <w:rsid w:val="0091229A"/>
    <w:rsid w:val="00912BF3"/>
    <w:rsid w:val="0091433F"/>
    <w:rsid w:val="00914582"/>
    <w:rsid w:val="00914C52"/>
    <w:rsid w:val="00914C9C"/>
    <w:rsid w:val="00914E90"/>
    <w:rsid w:val="00915E79"/>
    <w:rsid w:val="009160B5"/>
    <w:rsid w:val="009166BE"/>
    <w:rsid w:val="00920913"/>
    <w:rsid w:val="009214F1"/>
    <w:rsid w:val="009225DC"/>
    <w:rsid w:val="0092275D"/>
    <w:rsid w:val="0092278B"/>
    <w:rsid w:val="00923D4E"/>
    <w:rsid w:val="009246AC"/>
    <w:rsid w:val="00924D33"/>
    <w:rsid w:val="00924FC5"/>
    <w:rsid w:val="00927D0D"/>
    <w:rsid w:val="0093022A"/>
    <w:rsid w:val="0093153C"/>
    <w:rsid w:val="009316F9"/>
    <w:rsid w:val="00931AC5"/>
    <w:rsid w:val="009322AF"/>
    <w:rsid w:val="009329AF"/>
    <w:rsid w:val="00933362"/>
    <w:rsid w:val="00933419"/>
    <w:rsid w:val="00934885"/>
    <w:rsid w:val="00934A8D"/>
    <w:rsid w:val="00934E6D"/>
    <w:rsid w:val="009358B2"/>
    <w:rsid w:val="00935A5C"/>
    <w:rsid w:val="0093610C"/>
    <w:rsid w:val="009363BA"/>
    <w:rsid w:val="0094031E"/>
    <w:rsid w:val="00940381"/>
    <w:rsid w:val="0094065A"/>
    <w:rsid w:val="00940F84"/>
    <w:rsid w:val="009413B6"/>
    <w:rsid w:val="00941719"/>
    <w:rsid w:val="00942352"/>
    <w:rsid w:val="0094298A"/>
    <w:rsid w:val="00942C68"/>
    <w:rsid w:val="0094314D"/>
    <w:rsid w:val="00943239"/>
    <w:rsid w:val="009435AB"/>
    <w:rsid w:val="00943CBF"/>
    <w:rsid w:val="00944395"/>
    <w:rsid w:val="009444BF"/>
    <w:rsid w:val="00944675"/>
    <w:rsid w:val="00945473"/>
    <w:rsid w:val="00945947"/>
    <w:rsid w:val="00946D19"/>
    <w:rsid w:val="009476CB"/>
    <w:rsid w:val="009505B9"/>
    <w:rsid w:val="00950DA2"/>
    <w:rsid w:val="00950F5E"/>
    <w:rsid w:val="00951100"/>
    <w:rsid w:val="0095190F"/>
    <w:rsid w:val="00952E9B"/>
    <w:rsid w:val="009539C8"/>
    <w:rsid w:val="00953FEC"/>
    <w:rsid w:val="00955E16"/>
    <w:rsid w:val="0095606C"/>
    <w:rsid w:val="00956B54"/>
    <w:rsid w:val="00956ED6"/>
    <w:rsid w:val="00957361"/>
    <w:rsid w:val="00957FE3"/>
    <w:rsid w:val="0096344A"/>
    <w:rsid w:val="00970299"/>
    <w:rsid w:val="00970A77"/>
    <w:rsid w:val="009711A3"/>
    <w:rsid w:val="00971E32"/>
    <w:rsid w:val="0097210E"/>
    <w:rsid w:val="009737B1"/>
    <w:rsid w:val="00973CD3"/>
    <w:rsid w:val="0097451C"/>
    <w:rsid w:val="00974674"/>
    <w:rsid w:val="00974A68"/>
    <w:rsid w:val="00974CD2"/>
    <w:rsid w:val="00976BCC"/>
    <w:rsid w:val="00976CD8"/>
    <w:rsid w:val="00976D5D"/>
    <w:rsid w:val="009772E0"/>
    <w:rsid w:val="0097742B"/>
    <w:rsid w:val="00980673"/>
    <w:rsid w:val="00980A3C"/>
    <w:rsid w:val="0098272C"/>
    <w:rsid w:val="009831F0"/>
    <w:rsid w:val="0098332F"/>
    <w:rsid w:val="00985CCD"/>
    <w:rsid w:val="00986212"/>
    <w:rsid w:val="00986536"/>
    <w:rsid w:val="0098732E"/>
    <w:rsid w:val="0098746F"/>
    <w:rsid w:val="0098766A"/>
    <w:rsid w:val="00987EA0"/>
    <w:rsid w:val="00990063"/>
    <w:rsid w:val="00990BEE"/>
    <w:rsid w:val="00991221"/>
    <w:rsid w:val="009918F8"/>
    <w:rsid w:val="00991C03"/>
    <w:rsid w:val="00991F95"/>
    <w:rsid w:val="0099240A"/>
    <w:rsid w:val="00992564"/>
    <w:rsid w:val="00992870"/>
    <w:rsid w:val="00993450"/>
    <w:rsid w:val="0099351E"/>
    <w:rsid w:val="00994A39"/>
    <w:rsid w:val="009952B5"/>
    <w:rsid w:val="009952EE"/>
    <w:rsid w:val="00995E68"/>
    <w:rsid w:val="00996AB6"/>
    <w:rsid w:val="0099706A"/>
    <w:rsid w:val="00997162"/>
    <w:rsid w:val="00997A7F"/>
    <w:rsid w:val="009A0E99"/>
    <w:rsid w:val="009A2072"/>
    <w:rsid w:val="009A327F"/>
    <w:rsid w:val="009A38CE"/>
    <w:rsid w:val="009A39E6"/>
    <w:rsid w:val="009A41EE"/>
    <w:rsid w:val="009A4AA9"/>
    <w:rsid w:val="009A4FC8"/>
    <w:rsid w:val="009A5ED6"/>
    <w:rsid w:val="009A6358"/>
    <w:rsid w:val="009A7225"/>
    <w:rsid w:val="009A7D51"/>
    <w:rsid w:val="009A7DE6"/>
    <w:rsid w:val="009A7E73"/>
    <w:rsid w:val="009B096F"/>
    <w:rsid w:val="009B0A09"/>
    <w:rsid w:val="009B1007"/>
    <w:rsid w:val="009B2426"/>
    <w:rsid w:val="009B2A99"/>
    <w:rsid w:val="009B328A"/>
    <w:rsid w:val="009B3A96"/>
    <w:rsid w:val="009B48E9"/>
    <w:rsid w:val="009B4E86"/>
    <w:rsid w:val="009B5B0B"/>
    <w:rsid w:val="009B6833"/>
    <w:rsid w:val="009B701C"/>
    <w:rsid w:val="009B76CC"/>
    <w:rsid w:val="009C002C"/>
    <w:rsid w:val="009C0301"/>
    <w:rsid w:val="009C0D78"/>
    <w:rsid w:val="009C1566"/>
    <w:rsid w:val="009C16E5"/>
    <w:rsid w:val="009C187A"/>
    <w:rsid w:val="009C19A2"/>
    <w:rsid w:val="009C1DB5"/>
    <w:rsid w:val="009C26FD"/>
    <w:rsid w:val="009C34FD"/>
    <w:rsid w:val="009C3EA3"/>
    <w:rsid w:val="009C3EBD"/>
    <w:rsid w:val="009C44A1"/>
    <w:rsid w:val="009C477B"/>
    <w:rsid w:val="009C5142"/>
    <w:rsid w:val="009C55BC"/>
    <w:rsid w:val="009C57F7"/>
    <w:rsid w:val="009C616C"/>
    <w:rsid w:val="009C7C79"/>
    <w:rsid w:val="009C7F16"/>
    <w:rsid w:val="009D05C9"/>
    <w:rsid w:val="009D19AC"/>
    <w:rsid w:val="009D1B2B"/>
    <w:rsid w:val="009D2030"/>
    <w:rsid w:val="009D279B"/>
    <w:rsid w:val="009D3256"/>
    <w:rsid w:val="009D34E4"/>
    <w:rsid w:val="009D3D43"/>
    <w:rsid w:val="009D3D6C"/>
    <w:rsid w:val="009D4130"/>
    <w:rsid w:val="009D5C01"/>
    <w:rsid w:val="009D68D3"/>
    <w:rsid w:val="009D7B4F"/>
    <w:rsid w:val="009D7BC2"/>
    <w:rsid w:val="009D7C51"/>
    <w:rsid w:val="009E07A3"/>
    <w:rsid w:val="009E0B64"/>
    <w:rsid w:val="009E1B33"/>
    <w:rsid w:val="009E1E15"/>
    <w:rsid w:val="009E1F73"/>
    <w:rsid w:val="009E3272"/>
    <w:rsid w:val="009E38F3"/>
    <w:rsid w:val="009E39BE"/>
    <w:rsid w:val="009E3C21"/>
    <w:rsid w:val="009E406A"/>
    <w:rsid w:val="009E5887"/>
    <w:rsid w:val="009E5B60"/>
    <w:rsid w:val="009E6EE2"/>
    <w:rsid w:val="009F0110"/>
    <w:rsid w:val="009F0C0F"/>
    <w:rsid w:val="009F0F7C"/>
    <w:rsid w:val="009F1759"/>
    <w:rsid w:val="009F2538"/>
    <w:rsid w:val="009F2551"/>
    <w:rsid w:val="009F2B7D"/>
    <w:rsid w:val="009F4631"/>
    <w:rsid w:val="009F4970"/>
    <w:rsid w:val="009F4F1C"/>
    <w:rsid w:val="009F50D3"/>
    <w:rsid w:val="009F538C"/>
    <w:rsid w:val="009F5C98"/>
    <w:rsid w:val="009F698B"/>
    <w:rsid w:val="009F7685"/>
    <w:rsid w:val="009F7DA6"/>
    <w:rsid w:val="00A002CF"/>
    <w:rsid w:val="00A00AE1"/>
    <w:rsid w:val="00A00AF7"/>
    <w:rsid w:val="00A00CBD"/>
    <w:rsid w:val="00A00D2C"/>
    <w:rsid w:val="00A00E62"/>
    <w:rsid w:val="00A01883"/>
    <w:rsid w:val="00A01CF8"/>
    <w:rsid w:val="00A025AA"/>
    <w:rsid w:val="00A02A4E"/>
    <w:rsid w:val="00A02AF2"/>
    <w:rsid w:val="00A02FB9"/>
    <w:rsid w:val="00A03DAE"/>
    <w:rsid w:val="00A048FA"/>
    <w:rsid w:val="00A04A0B"/>
    <w:rsid w:val="00A04BF9"/>
    <w:rsid w:val="00A053D1"/>
    <w:rsid w:val="00A058CA"/>
    <w:rsid w:val="00A059FB"/>
    <w:rsid w:val="00A0638D"/>
    <w:rsid w:val="00A06D4B"/>
    <w:rsid w:val="00A071EA"/>
    <w:rsid w:val="00A07471"/>
    <w:rsid w:val="00A0754D"/>
    <w:rsid w:val="00A077F0"/>
    <w:rsid w:val="00A07B8B"/>
    <w:rsid w:val="00A1087C"/>
    <w:rsid w:val="00A10A4A"/>
    <w:rsid w:val="00A10B83"/>
    <w:rsid w:val="00A10FBD"/>
    <w:rsid w:val="00A11B89"/>
    <w:rsid w:val="00A11D7F"/>
    <w:rsid w:val="00A122DF"/>
    <w:rsid w:val="00A1266C"/>
    <w:rsid w:val="00A12861"/>
    <w:rsid w:val="00A12ED0"/>
    <w:rsid w:val="00A12FD5"/>
    <w:rsid w:val="00A1425D"/>
    <w:rsid w:val="00A14E1C"/>
    <w:rsid w:val="00A15D2C"/>
    <w:rsid w:val="00A15FFD"/>
    <w:rsid w:val="00A163CD"/>
    <w:rsid w:val="00A16555"/>
    <w:rsid w:val="00A17706"/>
    <w:rsid w:val="00A17737"/>
    <w:rsid w:val="00A17CCF"/>
    <w:rsid w:val="00A17D6B"/>
    <w:rsid w:val="00A20A5D"/>
    <w:rsid w:val="00A21A88"/>
    <w:rsid w:val="00A22DAD"/>
    <w:rsid w:val="00A23E1F"/>
    <w:rsid w:val="00A23EBC"/>
    <w:rsid w:val="00A2458A"/>
    <w:rsid w:val="00A246FD"/>
    <w:rsid w:val="00A24CE3"/>
    <w:rsid w:val="00A2598D"/>
    <w:rsid w:val="00A2599E"/>
    <w:rsid w:val="00A269C3"/>
    <w:rsid w:val="00A26C06"/>
    <w:rsid w:val="00A27F44"/>
    <w:rsid w:val="00A27F6D"/>
    <w:rsid w:val="00A27FB1"/>
    <w:rsid w:val="00A302D9"/>
    <w:rsid w:val="00A302FE"/>
    <w:rsid w:val="00A31131"/>
    <w:rsid w:val="00A3126F"/>
    <w:rsid w:val="00A33325"/>
    <w:rsid w:val="00A337A0"/>
    <w:rsid w:val="00A337BA"/>
    <w:rsid w:val="00A33D0E"/>
    <w:rsid w:val="00A33D5F"/>
    <w:rsid w:val="00A34105"/>
    <w:rsid w:val="00A3430E"/>
    <w:rsid w:val="00A346AE"/>
    <w:rsid w:val="00A34AED"/>
    <w:rsid w:val="00A34B96"/>
    <w:rsid w:val="00A36C42"/>
    <w:rsid w:val="00A3726F"/>
    <w:rsid w:val="00A37FB1"/>
    <w:rsid w:val="00A4007E"/>
    <w:rsid w:val="00A400B3"/>
    <w:rsid w:val="00A4011F"/>
    <w:rsid w:val="00A40E25"/>
    <w:rsid w:val="00A40E68"/>
    <w:rsid w:val="00A41177"/>
    <w:rsid w:val="00A41EA8"/>
    <w:rsid w:val="00A425A5"/>
    <w:rsid w:val="00A43076"/>
    <w:rsid w:val="00A432DA"/>
    <w:rsid w:val="00A44991"/>
    <w:rsid w:val="00A44A30"/>
    <w:rsid w:val="00A44DC4"/>
    <w:rsid w:val="00A4507F"/>
    <w:rsid w:val="00A45961"/>
    <w:rsid w:val="00A45E10"/>
    <w:rsid w:val="00A46041"/>
    <w:rsid w:val="00A460A9"/>
    <w:rsid w:val="00A46D32"/>
    <w:rsid w:val="00A4709B"/>
    <w:rsid w:val="00A477E7"/>
    <w:rsid w:val="00A47BE1"/>
    <w:rsid w:val="00A517A7"/>
    <w:rsid w:val="00A5264C"/>
    <w:rsid w:val="00A52A87"/>
    <w:rsid w:val="00A53031"/>
    <w:rsid w:val="00A53247"/>
    <w:rsid w:val="00A544D0"/>
    <w:rsid w:val="00A5454B"/>
    <w:rsid w:val="00A55717"/>
    <w:rsid w:val="00A5574E"/>
    <w:rsid w:val="00A55DEF"/>
    <w:rsid w:val="00A5658B"/>
    <w:rsid w:val="00A56A60"/>
    <w:rsid w:val="00A574DA"/>
    <w:rsid w:val="00A6027A"/>
    <w:rsid w:val="00A605D7"/>
    <w:rsid w:val="00A60626"/>
    <w:rsid w:val="00A6070F"/>
    <w:rsid w:val="00A60936"/>
    <w:rsid w:val="00A60C2A"/>
    <w:rsid w:val="00A61524"/>
    <w:rsid w:val="00A61B8B"/>
    <w:rsid w:val="00A626E2"/>
    <w:rsid w:val="00A62E13"/>
    <w:rsid w:val="00A62EC6"/>
    <w:rsid w:val="00A62F0C"/>
    <w:rsid w:val="00A64A9B"/>
    <w:rsid w:val="00A65401"/>
    <w:rsid w:val="00A65F7D"/>
    <w:rsid w:val="00A6692C"/>
    <w:rsid w:val="00A67102"/>
    <w:rsid w:val="00A6756F"/>
    <w:rsid w:val="00A67C68"/>
    <w:rsid w:val="00A702F5"/>
    <w:rsid w:val="00A7049B"/>
    <w:rsid w:val="00A728CD"/>
    <w:rsid w:val="00A729AC"/>
    <w:rsid w:val="00A73467"/>
    <w:rsid w:val="00A73FF1"/>
    <w:rsid w:val="00A74394"/>
    <w:rsid w:val="00A74AB5"/>
    <w:rsid w:val="00A75308"/>
    <w:rsid w:val="00A75C8D"/>
    <w:rsid w:val="00A76ED2"/>
    <w:rsid w:val="00A7734D"/>
    <w:rsid w:val="00A7738A"/>
    <w:rsid w:val="00A7766B"/>
    <w:rsid w:val="00A80366"/>
    <w:rsid w:val="00A81206"/>
    <w:rsid w:val="00A81F9D"/>
    <w:rsid w:val="00A839B2"/>
    <w:rsid w:val="00A84E78"/>
    <w:rsid w:val="00A8554E"/>
    <w:rsid w:val="00A857F9"/>
    <w:rsid w:val="00A861BB"/>
    <w:rsid w:val="00A86252"/>
    <w:rsid w:val="00A87B25"/>
    <w:rsid w:val="00A87FC1"/>
    <w:rsid w:val="00A90F67"/>
    <w:rsid w:val="00A911FA"/>
    <w:rsid w:val="00A912DF"/>
    <w:rsid w:val="00A918D2"/>
    <w:rsid w:val="00A92DEE"/>
    <w:rsid w:val="00A92E6C"/>
    <w:rsid w:val="00A93D4A"/>
    <w:rsid w:val="00A9421C"/>
    <w:rsid w:val="00A9445C"/>
    <w:rsid w:val="00A94635"/>
    <w:rsid w:val="00A953C1"/>
    <w:rsid w:val="00A958FD"/>
    <w:rsid w:val="00A95B59"/>
    <w:rsid w:val="00A961AA"/>
    <w:rsid w:val="00A96D02"/>
    <w:rsid w:val="00AA0702"/>
    <w:rsid w:val="00AA0AD0"/>
    <w:rsid w:val="00AA108E"/>
    <w:rsid w:val="00AA25FC"/>
    <w:rsid w:val="00AA2A02"/>
    <w:rsid w:val="00AA40E8"/>
    <w:rsid w:val="00AA4F44"/>
    <w:rsid w:val="00AA51C5"/>
    <w:rsid w:val="00AA550E"/>
    <w:rsid w:val="00AA5665"/>
    <w:rsid w:val="00AA6216"/>
    <w:rsid w:val="00AA62AD"/>
    <w:rsid w:val="00AA68E8"/>
    <w:rsid w:val="00AA7E2A"/>
    <w:rsid w:val="00AB095E"/>
    <w:rsid w:val="00AB1299"/>
    <w:rsid w:val="00AB1450"/>
    <w:rsid w:val="00AB168A"/>
    <w:rsid w:val="00AB16DA"/>
    <w:rsid w:val="00AB2B88"/>
    <w:rsid w:val="00AB2BED"/>
    <w:rsid w:val="00AB31B5"/>
    <w:rsid w:val="00AB3E2C"/>
    <w:rsid w:val="00AB40A0"/>
    <w:rsid w:val="00AB52FC"/>
    <w:rsid w:val="00AB5368"/>
    <w:rsid w:val="00AB5907"/>
    <w:rsid w:val="00AB5A92"/>
    <w:rsid w:val="00AB5E9E"/>
    <w:rsid w:val="00AB645F"/>
    <w:rsid w:val="00AB6FBB"/>
    <w:rsid w:val="00AB72EA"/>
    <w:rsid w:val="00AC002C"/>
    <w:rsid w:val="00AC06A1"/>
    <w:rsid w:val="00AC14D8"/>
    <w:rsid w:val="00AC1992"/>
    <w:rsid w:val="00AC461A"/>
    <w:rsid w:val="00AC4A67"/>
    <w:rsid w:val="00AC632A"/>
    <w:rsid w:val="00AC771C"/>
    <w:rsid w:val="00AC7A8B"/>
    <w:rsid w:val="00AC7B59"/>
    <w:rsid w:val="00AD076D"/>
    <w:rsid w:val="00AD09E0"/>
    <w:rsid w:val="00AD1BBF"/>
    <w:rsid w:val="00AD2359"/>
    <w:rsid w:val="00AD2DE5"/>
    <w:rsid w:val="00AD2E6D"/>
    <w:rsid w:val="00AD33A2"/>
    <w:rsid w:val="00AD4FA6"/>
    <w:rsid w:val="00AD52FC"/>
    <w:rsid w:val="00AD5369"/>
    <w:rsid w:val="00AD5B6B"/>
    <w:rsid w:val="00AD632A"/>
    <w:rsid w:val="00AD668D"/>
    <w:rsid w:val="00AD6851"/>
    <w:rsid w:val="00AE10AF"/>
    <w:rsid w:val="00AE1EC7"/>
    <w:rsid w:val="00AE2954"/>
    <w:rsid w:val="00AE3A1A"/>
    <w:rsid w:val="00AE4A01"/>
    <w:rsid w:val="00AE53EC"/>
    <w:rsid w:val="00AE55CE"/>
    <w:rsid w:val="00AE726F"/>
    <w:rsid w:val="00AE78D8"/>
    <w:rsid w:val="00AE7CB5"/>
    <w:rsid w:val="00AF0BA6"/>
    <w:rsid w:val="00AF0C2D"/>
    <w:rsid w:val="00AF0D4D"/>
    <w:rsid w:val="00AF1307"/>
    <w:rsid w:val="00AF1590"/>
    <w:rsid w:val="00AF16DA"/>
    <w:rsid w:val="00AF222F"/>
    <w:rsid w:val="00AF24D0"/>
    <w:rsid w:val="00AF2612"/>
    <w:rsid w:val="00AF2AA3"/>
    <w:rsid w:val="00AF2BD0"/>
    <w:rsid w:val="00AF2DBD"/>
    <w:rsid w:val="00AF34E4"/>
    <w:rsid w:val="00AF379E"/>
    <w:rsid w:val="00AF43B0"/>
    <w:rsid w:val="00AF46D2"/>
    <w:rsid w:val="00AF47A7"/>
    <w:rsid w:val="00AF4A3E"/>
    <w:rsid w:val="00AF5729"/>
    <w:rsid w:val="00AF57BB"/>
    <w:rsid w:val="00AF5823"/>
    <w:rsid w:val="00AF610E"/>
    <w:rsid w:val="00AF695C"/>
    <w:rsid w:val="00AF6BC4"/>
    <w:rsid w:val="00B01EA0"/>
    <w:rsid w:val="00B027F4"/>
    <w:rsid w:val="00B02AD4"/>
    <w:rsid w:val="00B02EA8"/>
    <w:rsid w:val="00B03F87"/>
    <w:rsid w:val="00B041F8"/>
    <w:rsid w:val="00B0428D"/>
    <w:rsid w:val="00B042A6"/>
    <w:rsid w:val="00B04962"/>
    <w:rsid w:val="00B0570E"/>
    <w:rsid w:val="00B05B1D"/>
    <w:rsid w:val="00B05E2F"/>
    <w:rsid w:val="00B05FBE"/>
    <w:rsid w:val="00B06475"/>
    <w:rsid w:val="00B0688C"/>
    <w:rsid w:val="00B06F8C"/>
    <w:rsid w:val="00B07F75"/>
    <w:rsid w:val="00B1062A"/>
    <w:rsid w:val="00B12372"/>
    <w:rsid w:val="00B129D6"/>
    <w:rsid w:val="00B12C75"/>
    <w:rsid w:val="00B1302A"/>
    <w:rsid w:val="00B133EE"/>
    <w:rsid w:val="00B1387C"/>
    <w:rsid w:val="00B13C87"/>
    <w:rsid w:val="00B13D9B"/>
    <w:rsid w:val="00B14213"/>
    <w:rsid w:val="00B14BBA"/>
    <w:rsid w:val="00B14E5E"/>
    <w:rsid w:val="00B14F0E"/>
    <w:rsid w:val="00B15004"/>
    <w:rsid w:val="00B1544A"/>
    <w:rsid w:val="00B15F0E"/>
    <w:rsid w:val="00B15F69"/>
    <w:rsid w:val="00B16168"/>
    <w:rsid w:val="00B16877"/>
    <w:rsid w:val="00B17B7A"/>
    <w:rsid w:val="00B2098B"/>
    <w:rsid w:val="00B21315"/>
    <w:rsid w:val="00B21396"/>
    <w:rsid w:val="00B2170B"/>
    <w:rsid w:val="00B22525"/>
    <w:rsid w:val="00B22E33"/>
    <w:rsid w:val="00B231D9"/>
    <w:rsid w:val="00B24E76"/>
    <w:rsid w:val="00B25697"/>
    <w:rsid w:val="00B278A0"/>
    <w:rsid w:val="00B31002"/>
    <w:rsid w:val="00B310E3"/>
    <w:rsid w:val="00B313C2"/>
    <w:rsid w:val="00B31C3D"/>
    <w:rsid w:val="00B3216A"/>
    <w:rsid w:val="00B328E9"/>
    <w:rsid w:val="00B3328E"/>
    <w:rsid w:val="00B34A71"/>
    <w:rsid w:val="00B34E27"/>
    <w:rsid w:val="00B3546B"/>
    <w:rsid w:val="00B35652"/>
    <w:rsid w:val="00B357BA"/>
    <w:rsid w:val="00B36669"/>
    <w:rsid w:val="00B3668A"/>
    <w:rsid w:val="00B368C0"/>
    <w:rsid w:val="00B37328"/>
    <w:rsid w:val="00B377C8"/>
    <w:rsid w:val="00B37D39"/>
    <w:rsid w:val="00B40123"/>
    <w:rsid w:val="00B40A55"/>
    <w:rsid w:val="00B40D8B"/>
    <w:rsid w:val="00B411D3"/>
    <w:rsid w:val="00B4236A"/>
    <w:rsid w:val="00B42EF3"/>
    <w:rsid w:val="00B42F26"/>
    <w:rsid w:val="00B43741"/>
    <w:rsid w:val="00B440CC"/>
    <w:rsid w:val="00B4413C"/>
    <w:rsid w:val="00B4463C"/>
    <w:rsid w:val="00B449E7"/>
    <w:rsid w:val="00B45147"/>
    <w:rsid w:val="00B465B9"/>
    <w:rsid w:val="00B470E2"/>
    <w:rsid w:val="00B47B1D"/>
    <w:rsid w:val="00B47CC5"/>
    <w:rsid w:val="00B50F03"/>
    <w:rsid w:val="00B51BF0"/>
    <w:rsid w:val="00B51DCB"/>
    <w:rsid w:val="00B51FC3"/>
    <w:rsid w:val="00B52181"/>
    <w:rsid w:val="00B52702"/>
    <w:rsid w:val="00B53245"/>
    <w:rsid w:val="00B53948"/>
    <w:rsid w:val="00B53F8B"/>
    <w:rsid w:val="00B54957"/>
    <w:rsid w:val="00B54970"/>
    <w:rsid w:val="00B5705A"/>
    <w:rsid w:val="00B57D29"/>
    <w:rsid w:val="00B62111"/>
    <w:rsid w:val="00B622BA"/>
    <w:rsid w:val="00B62444"/>
    <w:rsid w:val="00B625A2"/>
    <w:rsid w:val="00B62C2B"/>
    <w:rsid w:val="00B63156"/>
    <w:rsid w:val="00B63340"/>
    <w:rsid w:val="00B63A0A"/>
    <w:rsid w:val="00B64747"/>
    <w:rsid w:val="00B67378"/>
    <w:rsid w:val="00B6737B"/>
    <w:rsid w:val="00B6741E"/>
    <w:rsid w:val="00B675C1"/>
    <w:rsid w:val="00B6763F"/>
    <w:rsid w:val="00B67710"/>
    <w:rsid w:val="00B705D5"/>
    <w:rsid w:val="00B708DA"/>
    <w:rsid w:val="00B70DE3"/>
    <w:rsid w:val="00B70FA1"/>
    <w:rsid w:val="00B712C3"/>
    <w:rsid w:val="00B71986"/>
    <w:rsid w:val="00B719A9"/>
    <w:rsid w:val="00B72466"/>
    <w:rsid w:val="00B7275B"/>
    <w:rsid w:val="00B747B4"/>
    <w:rsid w:val="00B7514A"/>
    <w:rsid w:val="00B7546E"/>
    <w:rsid w:val="00B76A9F"/>
    <w:rsid w:val="00B77880"/>
    <w:rsid w:val="00B77888"/>
    <w:rsid w:val="00B778FE"/>
    <w:rsid w:val="00B8051C"/>
    <w:rsid w:val="00B80811"/>
    <w:rsid w:val="00B810EE"/>
    <w:rsid w:val="00B82B55"/>
    <w:rsid w:val="00B83335"/>
    <w:rsid w:val="00B84248"/>
    <w:rsid w:val="00B84C77"/>
    <w:rsid w:val="00B85287"/>
    <w:rsid w:val="00B85E42"/>
    <w:rsid w:val="00B8679B"/>
    <w:rsid w:val="00B86F27"/>
    <w:rsid w:val="00B8739D"/>
    <w:rsid w:val="00B90BA3"/>
    <w:rsid w:val="00B910A0"/>
    <w:rsid w:val="00B9182A"/>
    <w:rsid w:val="00B92405"/>
    <w:rsid w:val="00B929CA"/>
    <w:rsid w:val="00B9374F"/>
    <w:rsid w:val="00B938F3"/>
    <w:rsid w:val="00B942DA"/>
    <w:rsid w:val="00B94F22"/>
    <w:rsid w:val="00B95468"/>
    <w:rsid w:val="00B9570F"/>
    <w:rsid w:val="00B958E0"/>
    <w:rsid w:val="00B959A0"/>
    <w:rsid w:val="00B95E96"/>
    <w:rsid w:val="00B96061"/>
    <w:rsid w:val="00B963CF"/>
    <w:rsid w:val="00B965F2"/>
    <w:rsid w:val="00B968A4"/>
    <w:rsid w:val="00B96E16"/>
    <w:rsid w:val="00B97029"/>
    <w:rsid w:val="00B97C30"/>
    <w:rsid w:val="00B97EA3"/>
    <w:rsid w:val="00BA107F"/>
    <w:rsid w:val="00BA1535"/>
    <w:rsid w:val="00BA2BEA"/>
    <w:rsid w:val="00BA2D03"/>
    <w:rsid w:val="00BA3660"/>
    <w:rsid w:val="00BA3FB1"/>
    <w:rsid w:val="00BA5447"/>
    <w:rsid w:val="00BA549F"/>
    <w:rsid w:val="00BA5998"/>
    <w:rsid w:val="00BA5AF1"/>
    <w:rsid w:val="00BA5AFC"/>
    <w:rsid w:val="00BA5F02"/>
    <w:rsid w:val="00BA6BCE"/>
    <w:rsid w:val="00BA718B"/>
    <w:rsid w:val="00BA74D0"/>
    <w:rsid w:val="00BA77F8"/>
    <w:rsid w:val="00BA795B"/>
    <w:rsid w:val="00BB025E"/>
    <w:rsid w:val="00BB0988"/>
    <w:rsid w:val="00BB09F9"/>
    <w:rsid w:val="00BB1C6F"/>
    <w:rsid w:val="00BB1E3C"/>
    <w:rsid w:val="00BB24D9"/>
    <w:rsid w:val="00BB49BD"/>
    <w:rsid w:val="00BB53F3"/>
    <w:rsid w:val="00BB5A66"/>
    <w:rsid w:val="00BB5A81"/>
    <w:rsid w:val="00BB613A"/>
    <w:rsid w:val="00BB66A9"/>
    <w:rsid w:val="00BB6BD0"/>
    <w:rsid w:val="00BB6D93"/>
    <w:rsid w:val="00BB7304"/>
    <w:rsid w:val="00BB78E5"/>
    <w:rsid w:val="00BC04CF"/>
    <w:rsid w:val="00BC0962"/>
    <w:rsid w:val="00BC0A9A"/>
    <w:rsid w:val="00BC1A2E"/>
    <w:rsid w:val="00BC25F9"/>
    <w:rsid w:val="00BC26A5"/>
    <w:rsid w:val="00BC2CC8"/>
    <w:rsid w:val="00BC3676"/>
    <w:rsid w:val="00BC36CC"/>
    <w:rsid w:val="00BC3917"/>
    <w:rsid w:val="00BC3CC4"/>
    <w:rsid w:val="00BC4435"/>
    <w:rsid w:val="00BC4889"/>
    <w:rsid w:val="00BC4DE5"/>
    <w:rsid w:val="00BC4E19"/>
    <w:rsid w:val="00BC52F2"/>
    <w:rsid w:val="00BC579A"/>
    <w:rsid w:val="00BC5903"/>
    <w:rsid w:val="00BC5D83"/>
    <w:rsid w:val="00BC6187"/>
    <w:rsid w:val="00BC6562"/>
    <w:rsid w:val="00BC68D7"/>
    <w:rsid w:val="00BC6BD3"/>
    <w:rsid w:val="00BC74DA"/>
    <w:rsid w:val="00BC7AF9"/>
    <w:rsid w:val="00BD09CF"/>
    <w:rsid w:val="00BD0BE5"/>
    <w:rsid w:val="00BD1C19"/>
    <w:rsid w:val="00BD2878"/>
    <w:rsid w:val="00BD2AFD"/>
    <w:rsid w:val="00BD4BAA"/>
    <w:rsid w:val="00BD5850"/>
    <w:rsid w:val="00BD5AD7"/>
    <w:rsid w:val="00BD615C"/>
    <w:rsid w:val="00BD6245"/>
    <w:rsid w:val="00BD70AB"/>
    <w:rsid w:val="00BD7C86"/>
    <w:rsid w:val="00BE0058"/>
    <w:rsid w:val="00BE096A"/>
    <w:rsid w:val="00BE0984"/>
    <w:rsid w:val="00BE151C"/>
    <w:rsid w:val="00BE2798"/>
    <w:rsid w:val="00BE3845"/>
    <w:rsid w:val="00BE48E4"/>
    <w:rsid w:val="00BE7C50"/>
    <w:rsid w:val="00BF227E"/>
    <w:rsid w:val="00BF3402"/>
    <w:rsid w:val="00BF3979"/>
    <w:rsid w:val="00BF405F"/>
    <w:rsid w:val="00BF4CCD"/>
    <w:rsid w:val="00BF4EBF"/>
    <w:rsid w:val="00BF6F58"/>
    <w:rsid w:val="00BF7971"/>
    <w:rsid w:val="00C007F3"/>
    <w:rsid w:val="00C01F0A"/>
    <w:rsid w:val="00C02954"/>
    <w:rsid w:val="00C02CD8"/>
    <w:rsid w:val="00C039C0"/>
    <w:rsid w:val="00C03D41"/>
    <w:rsid w:val="00C0546E"/>
    <w:rsid w:val="00C0638C"/>
    <w:rsid w:val="00C06DB1"/>
    <w:rsid w:val="00C06F4D"/>
    <w:rsid w:val="00C070C1"/>
    <w:rsid w:val="00C07DBB"/>
    <w:rsid w:val="00C10705"/>
    <w:rsid w:val="00C1087A"/>
    <w:rsid w:val="00C1290A"/>
    <w:rsid w:val="00C13839"/>
    <w:rsid w:val="00C13E5D"/>
    <w:rsid w:val="00C16048"/>
    <w:rsid w:val="00C17857"/>
    <w:rsid w:val="00C17D87"/>
    <w:rsid w:val="00C2165A"/>
    <w:rsid w:val="00C21F83"/>
    <w:rsid w:val="00C24350"/>
    <w:rsid w:val="00C2445B"/>
    <w:rsid w:val="00C24847"/>
    <w:rsid w:val="00C24E7A"/>
    <w:rsid w:val="00C25564"/>
    <w:rsid w:val="00C26318"/>
    <w:rsid w:val="00C26506"/>
    <w:rsid w:val="00C30424"/>
    <w:rsid w:val="00C3126F"/>
    <w:rsid w:val="00C3144E"/>
    <w:rsid w:val="00C320A9"/>
    <w:rsid w:val="00C3257F"/>
    <w:rsid w:val="00C33778"/>
    <w:rsid w:val="00C34B9F"/>
    <w:rsid w:val="00C3508C"/>
    <w:rsid w:val="00C36BAA"/>
    <w:rsid w:val="00C36EB7"/>
    <w:rsid w:val="00C374E4"/>
    <w:rsid w:val="00C419C7"/>
    <w:rsid w:val="00C42027"/>
    <w:rsid w:val="00C420A4"/>
    <w:rsid w:val="00C428D9"/>
    <w:rsid w:val="00C42AAF"/>
    <w:rsid w:val="00C43602"/>
    <w:rsid w:val="00C46259"/>
    <w:rsid w:val="00C46425"/>
    <w:rsid w:val="00C46507"/>
    <w:rsid w:val="00C46A4E"/>
    <w:rsid w:val="00C46BCF"/>
    <w:rsid w:val="00C470DF"/>
    <w:rsid w:val="00C50369"/>
    <w:rsid w:val="00C5051D"/>
    <w:rsid w:val="00C5061F"/>
    <w:rsid w:val="00C50CA5"/>
    <w:rsid w:val="00C511C1"/>
    <w:rsid w:val="00C515E1"/>
    <w:rsid w:val="00C515E2"/>
    <w:rsid w:val="00C51780"/>
    <w:rsid w:val="00C51C11"/>
    <w:rsid w:val="00C52C2B"/>
    <w:rsid w:val="00C52F82"/>
    <w:rsid w:val="00C532B2"/>
    <w:rsid w:val="00C533CC"/>
    <w:rsid w:val="00C53782"/>
    <w:rsid w:val="00C539A3"/>
    <w:rsid w:val="00C53B25"/>
    <w:rsid w:val="00C54470"/>
    <w:rsid w:val="00C54563"/>
    <w:rsid w:val="00C5470F"/>
    <w:rsid w:val="00C54CDA"/>
    <w:rsid w:val="00C54E3F"/>
    <w:rsid w:val="00C553F8"/>
    <w:rsid w:val="00C55511"/>
    <w:rsid w:val="00C55571"/>
    <w:rsid w:val="00C556CE"/>
    <w:rsid w:val="00C558FE"/>
    <w:rsid w:val="00C568D2"/>
    <w:rsid w:val="00C56975"/>
    <w:rsid w:val="00C56DFC"/>
    <w:rsid w:val="00C571DC"/>
    <w:rsid w:val="00C576D9"/>
    <w:rsid w:val="00C57A3F"/>
    <w:rsid w:val="00C57C45"/>
    <w:rsid w:val="00C60111"/>
    <w:rsid w:val="00C60D77"/>
    <w:rsid w:val="00C61C70"/>
    <w:rsid w:val="00C62731"/>
    <w:rsid w:val="00C62947"/>
    <w:rsid w:val="00C63E28"/>
    <w:rsid w:val="00C64AD1"/>
    <w:rsid w:val="00C653C8"/>
    <w:rsid w:val="00C654C0"/>
    <w:rsid w:val="00C655DC"/>
    <w:rsid w:val="00C655FA"/>
    <w:rsid w:val="00C659C0"/>
    <w:rsid w:val="00C67302"/>
    <w:rsid w:val="00C7039E"/>
    <w:rsid w:val="00C715CA"/>
    <w:rsid w:val="00C72550"/>
    <w:rsid w:val="00C72AB8"/>
    <w:rsid w:val="00C72FB7"/>
    <w:rsid w:val="00C73B2D"/>
    <w:rsid w:val="00C76E81"/>
    <w:rsid w:val="00C77366"/>
    <w:rsid w:val="00C77EF3"/>
    <w:rsid w:val="00C80B28"/>
    <w:rsid w:val="00C80FE2"/>
    <w:rsid w:val="00C814D7"/>
    <w:rsid w:val="00C8198A"/>
    <w:rsid w:val="00C82D69"/>
    <w:rsid w:val="00C8368E"/>
    <w:rsid w:val="00C839CB"/>
    <w:rsid w:val="00C84B10"/>
    <w:rsid w:val="00C84FE4"/>
    <w:rsid w:val="00C853A9"/>
    <w:rsid w:val="00C85901"/>
    <w:rsid w:val="00C85A22"/>
    <w:rsid w:val="00C85BEB"/>
    <w:rsid w:val="00C85DB6"/>
    <w:rsid w:val="00C8781E"/>
    <w:rsid w:val="00C87846"/>
    <w:rsid w:val="00C90896"/>
    <w:rsid w:val="00C90EC5"/>
    <w:rsid w:val="00C92215"/>
    <w:rsid w:val="00C93A4C"/>
    <w:rsid w:val="00C93BE3"/>
    <w:rsid w:val="00C947F1"/>
    <w:rsid w:val="00C94F45"/>
    <w:rsid w:val="00C95275"/>
    <w:rsid w:val="00C952F3"/>
    <w:rsid w:val="00C95B70"/>
    <w:rsid w:val="00C967C9"/>
    <w:rsid w:val="00C96A7D"/>
    <w:rsid w:val="00C96D1C"/>
    <w:rsid w:val="00C97774"/>
    <w:rsid w:val="00C97BA0"/>
    <w:rsid w:val="00CA0EC7"/>
    <w:rsid w:val="00CA1350"/>
    <w:rsid w:val="00CA17E0"/>
    <w:rsid w:val="00CA1FEA"/>
    <w:rsid w:val="00CA293C"/>
    <w:rsid w:val="00CA3244"/>
    <w:rsid w:val="00CA4398"/>
    <w:rsid w:val="00CA49F5"/>
    <w:rsid w:val="00CA5C7F"/>
    <w:rsid w:val="00CA653D"/>
    <w:rsid w:val="00CA7516"/>
    <w:rsid w:val="00CB124A"/>
    <w:rsid w:val="00CB12E6"/>
    <w:rsid w:val="00CB23E0"/>
    <w:rsid w:val="00CB2BB1"/>
    <w:rsid w:val="00CB2E57"/>
    <w:rsid w:val="00CB44D9"/>
    <w:rsid w:val="00CB461F"/>
    <w:rsid w:val="00CB531C"/>
    <w:rsid w:val="00CB60D3"/>
    <w:rsid w:val="00CB62C5"/>
    <w:rsid w:val="00CB6A21"/>
    <w:rsid w:val="00CB72A6"/>
    <w:rsid w:val="00CB7B93"/>
    <w:rsid w:val="00CC068B"/>
    <w:rsid w:val="00CC06B2"/>
    <w:rsid w:val="00CC164D"/>
    <w:rsid w:val="00CC1989"/>
    <w:rsid w:val="00CC2BE6"/>
    <w:rsid w:val="00CC3B15"/>
    <w:rsid w:val="00CC3BFE"/>
    <w:rsid w:val="00CC5208"/>
    <w:rsid w:val="00CC5FEF"/>
    <w:rsid w:val="00CC64BD"/>
    <w:rsid w:val="00CC6DD3"/>
    <w:rsid w:val="00CC6DEF"/>
    <w:rsid w:val="00CC7B3C"/>
    <w:rsid w:val="00CC7CB2"/>
    <w:rsid w:val="00CD0A84"/>
    <w:rsid w:val="00CD18DA"/>
    <w:rsid w:val="00CD1CF2"/>
    <w:rsid w:val="00CD210D"/>
    <w:rsid w:val="00CD2148"/>
    <w:rsid w:val="00CD2BA2"/>
    <w:rsid w:val="00CD30F2"/>
    <w:rsid w:val="00CD3264"/>
    <w:rsid w:val="00CD32AE"/>
    <w:rsid w:val="00CD3411"/>
    <w:rsid w:val="00CD5425"/>
    <w:rsid w:val="00CD6231"/>
    <w:rsid w:val="00CD728F"/>
    <w:rsid w:val="00CD7326"/>
    <w:rsid w:val="00CE0688"/>
    <w:rsid w:val="00CE0DC9"/>
    <w:rsid w:val="00CE327C"/>
    <w:rsid w:val="00CE3907"/>
    <w:rsid w:val="00CE4169"/>
    <w:rsid w:val="00CE4D11"/>
    <w:rsid w:val="00CE56D3"/>
    <w:rsid w:val="00CE6513"/>
    <w:rsid w:val="00CE679D"/>
    <w:rsid w:val="00CE7838"/>
    <w:rsid w:val="00CF0F1D"/>
    <w:rsid w:val="00CF0F68"/>
    <w:rsid w:val="00CF106F"/>
    <w:rsid w:val="00CF1F92"/>
    <w:rsid w:val="00CF2421"/>
    <w:rsid w:val="00CF27FA"/>
    <w:rsid w:val="00CF2BAB"/>
    <w:rsid w:val="00CF33B3"/>
    <w:rsid w:val="00CF3ADA"/>
    <w:rsid w:val="00CF3AF0"/>
    <w:rsid w:val="00CF4055"/>
    <w:rsid w:val="00CF40B0"/>
    <w:rsid w:val="00CF5746"/>
    <w:rsid w:val="00CF5765"/>
    <w:rsid w:val="00CF5817"/>
    <w:rsid w:val="00CF6318"/>
    <w:rsid w:val="00CF642C"/>
    <w:rsid w:val="00CF7461"/>
    <w:rsid w:val="00D00213"/>
    <w:rsid w:val="00D00B31"/>
    <w:rsid w:val="00D00C24"/>
    <w:rsid w:val="00D00DD1"/>
    <w:rsid w:val="00D01D37"/>
    <w:rsid w:val="00D021BC"/>
    <w:rsid w:val="00D02F1C"/>
    <w:rsid w:val="00D0333D"/>
    <w:rsid w:val="00D0373E"/>
    <w:rsid w:val="00D04006"/>
    <w:rsid w:val="00D073EA"/>
    <w:rsid w:val="00D07A27"/>
    <w:rsid w:val="00D07FF4"/>
    <w:rsid w:val="00D10894"/>
    <w:rsid w:val="00D10BEE"/>
    <w:rsid w:val="00D1108B"/>
    <w:rsid w:val="00D11F86"/>
    <w:rsid w:val="00D130E4"/>
    <w:rsid w:val="00D133D4"/>
    <w:rsid w:val="00D13F30"/>
    <w:rsid w:val="00D14A79"/>
    <w:rsid w:val="00D1502F"/>
    <w:rsid w:val="00D158D0"/>
    <w:rsid w:val="00D17685"/>
    <w:rsid w:val="00D17FA6"/>
    <w:rsid w:val="00D207AB"/>
    <w:rsid w:val="00D20B66"/>
    <w:rsid w:val="00D2138D"/>
    <w:rsid w:val="00D21860"/>
    <w:rsid w:val="00D21F03"/>
    <w:rsid w:val="00D232DF"/>
    <w:rsid w:val="00D23472"/>
    <w:rsid w:val="00D25EBB"/>
    <w:rsid w:val="00D25F61"/>
    <w:rsid w:val="00D26F0C"/>
    <w:rsid w:val="00D276BA"/>
    <w:rsid w:val="00D278BD"/>
    <w:rsid w:val="00D27EEE"/>
    <w:rsid w:val="00D30AB4"/>
    <w:rsid w:val="00D3126D"/>
    <w:rsid w:val="00D31E83"/>
    <w:rsid w:val="00D32738"/>
    <w:rsid w:val="00D33B65"/>
    <w:rsid w:val="00D33B95"/>
    <w:rsid w:val="00D33EEC"/>
    <w:rsid w:val="00D340B9"/>
    <w:rsid w:val="00D34592"/>
    <w:rsid w:val="00D350F4"/>
    <w:rsid w:val="00D3559A"/>
    <w:rsid w:val="00D35F1A"/>
    <w:rsid w:val="00D363FB"/>
    <w:rsid w:val="00D36C7B"/>
    <w:rsid w:val="00D378B0"/>
    <w:rsid w:val="00D37BA1"/>
    <w:rsid w:val="00D37E85"/>
    <w:rsid w:val="00D40722"/>
    <w:rsid w:val="00D42469"/>
    <w:rsid w:val="00D42531"/>
    <w:rsid w:val="00D43148"/>
    <w:rsid w:val="00D44F8F"/>
    <w:rsid w:val="00D45E32"/>
    <w:rsid w:val="00D46D58"/>
    <w:rsid w:val="00D47335"/>
    <w:rsid w:val="00D501C3"/>
    <w:rsid w:val="00D525D1"/>
    <w:rsid w:val="00D54D37"/>
    <w:rsid w:val="00D56807"/>
    <w:rsid w:val="00D56D96"/>
    <w:rsid w:val="00D573EB"/>
    <w:rsid w:val="00D573ED"/>
    <w:rsid w:val="00D57609"/>
    <w:rsid w:val="00D576C6"/>
    <w:rsid w:val="00D57C87"/>
    <w:rsid w:val="00D60537"/>
    <w:rsid w:val="00D60AA8"/>
    <w:rsid w:val="00D61372"/>
    <w:rsid w:val="00D616FE"/>
    <w:rsid w:val="00D61838"/>
    <w:rsid w:val="00D61A2D"/>
    <w:rsid w:val="00D61AF7"/>
    <w:rsid w:val="00D6347B"/>
    <w:rsid w:val="00D63641"/>
    <w:rsid w:val="00D637DD"/>
    <w:rsid w:val="00D643EF"/>
    <w:rsid w:val="00D64459"/>
    <w:rsid w:val="00D64EAC"/>
    <w:rsid w:val="00D65356"/>
    <w:rsid w:val="00D65539"/>
    <w:rsid w:val="00D65777"/>
    <w:rsid w:val="00D65A09"/>
    <w:rsid w:val="00D6718D"/>
    <w:rsid w:val="00D67D8E"/>
    <w:rsid w:val="00D701D7"/>
    <w:rsid w:val="00D70574"/>
    <w:rsid w:val="00D70BD5"/>
    <w:rsid w:val="00D716C5"/>
    <w:rsid w:val="00D719E9"/>
    <w:rsid w:val="00D724CF"/>
    <w:rsid w:val="00D72B43"/>
    <w:rsid w:val="00D72D65"/>
    <w:rsid w:val="00D72FEC"/>
    <w:rsid w:val="00D74449"/>
    <w:rsid w:val="00D74C4E"/>
    <w:rsid w:val="00D75744"/>
    <w:rsid w:val="00D75DDA"/>
    <w:rsid w:val="00D76057"/>
    <w:rsid w:val="00D769FD"/>
    <w:rsid w:val="00D77EBD"/>
    <w:rsid w:val="00D802B2"/>
    <w:rsid w:val="00D8056A"/>
    <w:rsid w:val="00D8062A"/>
    <w:rsid w:val="00D81798"/>
    <w:rsid w:val="00D81ABB"/>
    <w:rsid w:val="00D826E3"/>
    <w:rsid w:val="00D83647"/>
    <w:rsid w:val="00D83D39"/>
    <w:rsid w:val="00D84590"/>
    <w:rsid w:val="00D8575A"/>
    <w:rsid w:val="00D85F17"/>
    <w:rsid w:val="00D868EF"/>
    <w:rsid w:val="00D8726D"/>
    <w:rsid w:val="00D87B40"/>
    <w:rsid w:val="00D902BB"/>
    <w:rsid w:val="00D9053A"/>
    <w:rsid w:val="00D9109F"/>
    <w:rsid w:val="00D91879"/>
    <w:rsid w:val="00D91A06"/>
    <w:rsid w:val="00D91D7B"/>
    <w:rsid w:val="00D91EE6"/>
    <w:rsid w:val="00D9205C"/>
    <w:rsid w:val="00D9207F"/>
    <w:rsid w:val="00D92841"/>
    <w:rsid w:val="00D92AA7"/>
    <w:rsid w:val="00D93155"/>
    <w:rsid w:val="00D93627"/>
    <w:rsid w:val="00D93A00"/>
    <w:rsid w:val="00D9517B"/>
    <w:rsid w:val="00D9520D"/>
    <w:rsid w:val="00D95414"/>
    <w:rsid w:val="00D95990"/>
    <w:rsid w:val="00D96725"/>
    <w:rsid w:val="00D96DA5"/>
    <w:rsid w:val="00D97DDD"/>
    <w:rsid w:val="00D97E5B"/>
    <w:rsid w:val="00DA039A"/>
    <w:rsid w:val="00DA08FB"/>
    <w:rsid w:val="00DA1F74"/>
    <w:rsid w:val="00DA2BD3"/>
    <w:rsid w:val="00DA3000"/>
    <w:rsid w:val="00DA32E7"/>
    <w:rsid w:val="00DA3963"/>
    <w:rsid w:val="00DA419E"/>
    <w:rsid w:val="00DA5C6E"/>
    <w:rsid w:val="00DA7408"/>
    <w:rsid w:val="00DA7CE4"/>
    <w:rsid w:val="00DA7EA3"/>
    <w:rsid w:val="00DB07EB"/>
    <w:rsid w:val="00DB0813"/>
    <w:rsid w:val="00DB0E03"/>
    <w:rsid w:val="00DB2239"/>
    <w:rsid w:val="00DB2985"/>
    <w:rsid w:val="00DB2F28"/>
    <w:rsid w:val="00DB309B"/>
    <w:rsid w:val="00DB30CF"/>
    <w:rsid w:val="00DB315D"/>
    <w:rsid w:val="00DB4108"/>
    <w:rsid w:val="00DB42E6"/>
    <w:rsid w:val="00DB475A"/>
    <w:rsid w:val="00DB507E"/>
    <w:rsid w:val="00DB5E94"/>
    <w:rsid w:val="00DB6003"/>
    <w:rsid w:val="00DB6227"/>
    <w:rsid w:val="00DC0216"/>
    <w:rsid w:val="00DC0F51"/>
    <w:rsid w:val="00DC0FA3"/>
    <w:rsid w:val="00DC11AF"/>
    <w:rsid w:val="00DC15CA"/>
    <w:rsid w:val="00DC1A6C"/>
    <w:rsid w:val="00DC3F72"/>
    <w:rsid w:val="00DC4508"/>
    <w:rsid w:val="00DC55AF"/>
    <w:rsid w:val="00DC57EE"/>
    <w:rsid w:val="00DC73CF"/>
    <w:rsid w:val="00DC79BC"/>
    <w:rsid w:val="00DD0F5F"/>
    <w:rsid w:val="00DD101F"/>
    <w:rsid w:val="00DD1F91"/>
    <w:rsid w:val="00DD21F6"/>
    <w:rsid w:val="00DD2670"/>
    <w:rsid w:val="00DD28B6"/>
    <w:rsid w:val="00DD3050"/>
    <w:rsid w:val="00DD3A8E"/>
    <w:rsid w:val="00DD3EBF"/>
    <w:rsid w:val="00DD3F38"/>
    <w:rsid w:val="00DD4F97"/>
    <w:rsid w:val="00DD5332"/>
    <w:rsid w:val="00DD7A82"/>
    <w:rsid w:val="00DE19C4"/>
    <w:rsid w:val="00DE1D74"/>
    <w:rsid w:val="00DE21EE"/>
    <w:rsid w:val="00DE2B80"/>
    <w:rsid w:val="00DE2BC1"/>
    <w:rsid w:val="00DE31B2"/>
    <w:rsid w:val="00DE3208"/>
    <w:rsid w:val="00DE3D9D"/>
    <w:rsid w:val="00DE44BD"/>
    <w:rsid w:val="00DE4806"/>
    <w:rsid w:val="00DE4B31"/>
    <w:rsid w:val="00DE4C29"/>
    <w:rsid w:val="00DE5017"/>
    <w:rsid w:val="00DE5A47"/>
    <w:rsid w:val="00DE7821"/>
    <w:rsid w:val="00DF00DF"/>
    <w:rsid w:val="00DF05C1"/>
    <w:rsid w:val="00DF3065"/>
    <w:rsid w:val="00DF3116"/>
    <w:rsid w:val="00DF4234"/>
    <w:rsid w:val="00DF4B1A"/>
    <w:rsid w:val="00DF5290"/>
    <w:rsid w:val="00DF5E5B"/>
    <w:rsid w:val="00DF7F42"/>
    <w:rsid w:val="00E00ACD"/>
    <w:rsid w:val="00E01064"/>
    <w:rsid w:val="00E019EA"/>
    <w:rsid w:val="00E02194"/>
    <w:rsid w:val="00E021B7"/>
    <w:rsid w:val="00E02B57"/>
    <w:rsid w:val="00E03B87"/>
    <w:rsid w:val="00E04577"/>
    <w:rsid w:val="00E052A4"/>
    <w:rsid w:val="00E05C03"/>
    <w:rsid w:val="00E06E2C"/>
    <w:rsid w:val="00E07A9E"/>
    <w:rsid w:val="00E1059A"/>
    <w:rsid w:val="00E109AB"/>
    <w:rsid w:val="00E10FF5"/>
    <w:rsid w:val="00E11443"/>
    <w:rsid w:val="00E11489"/>
    <w:rsid w:val="00E114AD"/>
    <w:rsid w:val="00E118AF"/>
    <w:rsid w:val="00E11ACD"/>
    <w:rsid w:val="00E11C5D"/>
    <w:rsid w:val="00E12685"/>
    <w:rsid w:val="00E130E7"/>
    <w:rsid w:val="00E140F4"/>
    <w:rsid w:val="00E15460"/>
    <w:rsid w:val="00E1685F"/>
    <w:rsid w:val="00E16884"/>
    <w:rsid w:val="00E20537"/>
    <w:rsid w:val="00E20FEC"/>
    <w:rsid w:val="00E21A19"/>
    <w:rsid w:val="00E21BEF"/>
    <w:rsid w:val="00E221AD"/>
    <w:rsid w:val="00E226C0"/>
    <w:rsid w:val="00E22829"/>
    <w:rsid w:val="00E231CB"/>
    <w:rsid w:val="00E233E8"/>
    <w:rsid w:val="00E23B70"/>
    <w:rsid w:val="00E24142"/>
    <w:rsid w:val="00E244B0"/>
    <w:rsid w:val="00E24B58"/>
    <w:rsid w:val="00E25224"/>
    <w:rsid w:val="00E25281"/>
    <w:rsid w:val="00E2552D"/>
    <w:rsid w:val="00E2573F"/>
    <w:rsid w:val="00E25F69"/>
    <w:rsid w:val="00E2637A"/>
    <w:rsid w:val="00E2663F"/>
    <w:rsid w:val="00E2702C"/>
    <w:rsid w:val="00E2763B"/>
    <w:rsid w:val="00E27E32"/>
    <w:rsid w:val="00E306F3"/>
    <w:rsid w:val="00E3079C"/>
    <w:rsid w:val="00E30928"/>
    <w:rsid w:val="00E319B2"/>
    <w:rsid w:val="00E31F2A"/>
    <w:rsid w:val="00E32119"/>
    <w:rsid w:val="00E32193"/>
    <w:rsid w:val="00E3357A"/>
    <w:rsid w:val="00E33ADD"/>
    <w:rsid w:val="00E34AFA"/>
    <w:rsid w:val="00E34F28"/>
    <w:rsid w:val="00E35A71"/>
    <w:rsid w:val="00E35F01"/>
    <w:rsid w:val="00E37572"/>
    <w:rsid w:val="00E376F1"/>
    <w:rsid w:val="00E40B7A"/>
    <w:rsid w:val="00E41A64"/>
    <w:rsid w:val="00E421D8"/>
    <w:rsid w:val="00E43825"/>
    <w:rsid w:val="00E444BB"/>
    <w:rsid w:val="00E44B2D"/>
    <w:rsid w:val="00E452F9"/>
    <w:rsid w:val="00E45F83"/>
    <w:rsid w:val="00E46B62"/>
    <w:rsid w:val="00E46DD6"/>
    <w:rsid w:val="00E4737F"/>
    <w:rsid w:val="00E515C5"/>
    <w:rsid w:val="00E51D03"/>
    <w:rsid w:val="00E51D8F"/>
    <w:rsid w:val="00E525EE"/>
    <w:rsid w:val="00E52A58"/>
    <w:rsid w:val="00E52F59"/>
    <w:rsid w:val="00E52FAC"/>
    <w:rsid w:val="00E53EBF"/>
    <w:rsid w:val="00E54D45"/>
    <w:rsid w:val="00E54F3E"/>
    <w:rsid w:val="00E54FF0"/>
    <w:rsid w:val="00E55111"/>
    <w:rsid w:val="00E55746"/>
    <w:rsid w:val="00E55BA3"/>
    <w:rsid w:val="00E56561"/>
    <w:rsid w:val="00E56C41"/>
    <w:rsid w:val="00E5765B"/>
    <w:rsid w:val="00E577C6"/>
    <w:rsid w:val="00E60917"/>
    <w:rsid w:val="00E61269"/>
    <w:rsid w:val="00E61627"/>
    <w:rsid w:val="00E61AF2"/>
    <w:rsid w:val="00E61DCB"/>
    <w:rsid w:val="00E623A2"/>
    <w:rsid w:val="00E62D5C"/>
    <w:rsid w:val="00E63667"/>
    <w:rsid w:val="00E63CF8"/>
    <w:rsid w:val="00E64C29"/>
    <w:rsid w:val="00E6673C"/>
    <w:rsid w:val="00E66A35"/>
    <w:rsid w:val="00E67259"/>
    <w:rsid w:val="00E6774E"/>
    <w:rsid w:val="00E67A70"/>
    <w:rsid w:val="00E71261"/>
    <w:rsid w:val="00E722A1"/>
    <w:rsid w:val="00E72348"/>
    <w:rsid w:val="00E72560"/>
    <w:rsid w:val="00E725CB"/>
    <w:rsid w:val="00E7268B"/>
    <w:rsid w:val="00E72C5B"/>
    <w:rsid w:val="00E7315E"/>
    <w:rsid w:val="00E73B93"/>
    <w:rsid w:val="00E73EC9"/>
    <w:rsid w:val="00E73F48"/>
    <w:rsid w:val="00E7400F"/>
    <w:rsid w:val="00E744D0"/>
    <w:rsid w:val="00E748FD"/>
    <w:rsid w:val="00E7563D"/>
    <w:rsid w:val="00E75897"/>
    <w:rsid w:val="00E761AF"/>
    <w:rsid w:val="00E764D8"/>
    <w:rsid w:val="00E76C68"/>
    <w:rsid w:val="00E76EC3"/>
    <w:rsid w:val="00E76FE4"/>
    <w:rsid w:val="00E7747A"/>
    <w:rsid w:val="00E80A2F"/>
    <w:rsid w:val="00E83A3A"/>
    <w:rsid w:val="00E83BBC"/>
    <w:rsid w:val="00E84308"/>
    <w:rsid w:val="00E8466A"/>
    <w:rsid w:val="00E84A32"/>
    <w:rsid w:val="00E84A5D"/>
    <w:rsid w:val="00E85345"/>
    <w:rsid w:val="00E85667"/>
    <w:rsid w:val="00E85690"/>
    <w:rsid w:val="00E8655B"/>
    <w:rsid w:val="00E866FD"/>
    <w:rsid w:val="00E868EF"/>
    <w:rsid w:val="00E86AD2"/>
    <w:rsid w:val="00E87118"/>
    <w:rsid w:val="00E913CB"/>
    <w:rsid w:val="00E918AD"/>
    <w:rsid w:val="00E91919"/>
    <w:rsid w:val="00E91A94"/>
    <w:rsid w:val="00E92124"/>
    <w:rsid w:val="00E92A07"/>
    <w:rsid w:val="00E92B5D"/>
    <w:rsid w:val="00E9337D"/>
    <w:rsid w:val="00E937BD"/>
    <w:rsid w:val="00E938F8"/>
    <w:rsid w:val="00E93A3B"/>
    <w:rsid w:val="00E945A9"/>
    <w:rsid w:val="00E94B4D"/>
    <w:rsid w:val="00E9531A"/>
    <w:rsid w:val="00E95D2B"/>
    <w:rsid w:val="00E96ABE"/>
    <w:rsid w:val="00E96C8C"/>
    <w:rsid w:val="00E973D1"/>
    <w:rsid w:val="00E97864"/>
    <w:rsid w:val="00E97DBC"/>
    <w:rsid w:val="00EA006C"/>
    <w:rsid w:val="00EA0169"/>
    <w:rsid w:val="00EA0535"/>
    <w:rsid w:val="00EA071D"/>
    <w:rsid w:val="00EA0943"/>
    <w:rsid w:val="00EA10F7"/>
    <w:rsid w:val="00EA1543"/>
    <w:rsid w:val="00EA1B05"/>
    <w:rsid w:val="00EA1CAC"/>
    <w:rsid w:val="00EA259B"/>
    <w:rsid w:val="00EA3928"/>
    <w:rsid w:val="00EA42C5"/>
    <w:rsid w:val="00EA46EA"/>
    <w:rsid w:val="00EA505F"/>
    <w:rsid w:val="00EA6698"/>
    <w:rsid w:val="00EA6FBA"/>
    <w:rsid w:val="00EA6FEE"/>
    <w:rsid w:val="00EA779B"/>
    <w:rsid w:val="00EB0BEF"/>
    <w:rsid w:val="00EB0D1D"/>
    <w:rsid w:val="00EB0EE2"/>
    <w:rsid w:val="00EB0F14"/>
    <w:rsid w:val="00EB125B"/>
    <w:rsid w:val="00EB1562"/>
    <w:rsid w:val="00EB3382"/>
    <w:rsid w:val="00EB37F0"/>
    <w:rsid w:val="00EB3EC5"/>
    <w:rsid w:val="00EB41FC"/>
    <w:rsid w:val="00EB46CD"/>
    <w:rsid w:val="00EB4E5B"/>
    <w:rsid w:val="00EB5CD5"/>
    <w:rsid w:val="00EB61CC"/>
    <w:rsid w:val="00EB7F65"/>
    <w:rsid w:val="00EC0B87"/>
    <w:rsid w:val="00EC0FDA"/>
    <w:rsid w:val="00EC1A52"/>
    <w:rsid w:val="00EC235F"/>
    <w:rsid w:val="00EC40BA"/>
    <w:rsid w:val="00EC491D"/>
    <w:rsid w:val="00EC54E1"/>
    <w:rsid w:val="00EC5550"/>
    <w:rsid w:val="00EC61F7"/>
    <w:rsid w:val="00EC697A"/>
    <w:rsid w:val="00EC7940"/>
    <w:rsid w:val="00EC7B25"/>
    <w:rsid w:val="00ED1784"/>
    <w:rsid w:val="00ED1A5F"/>
    <w:rsid w:val="00ED1AC8"/>
    <w:rsid w:val="00ED1CD5"/>
    <w:rsid w:val="00ED226E"/>
    <w:rsid w:val="00ED2517"/>
    <w:rsid w:val="00ED2DFF"/>
    <w:rsid w:val="00ED31FB"/>
    <w:rsid w:val="00ED355A"/>
    <w:rsid w:val="00ED4285"/>
    <w:rsid w:val="00ED494E"/>
    <w:rsid w:val="00ED4A15"/>
    <w:rsid w:val="00ED61A4"/>
    <w:rsid w:val="00ED6D82"/>
    <w:rsid w:val="00ED6E81"/>
    <w:rsid w:val="00ED724D"/>
    <w:rsid w:val="00EE0C9A"/>
    <w:rsid w:val="00EE13F9"/>
    <w:rsid w:val="00EE1606"/>
    <w:rsid w:val="00EE1732"/>
    <w:rsid w:val="00EE1B26"/>
    <w:rsid w:val="00EE22E5"/>
    <w:rsid w:val="00EE2674"/>
    <w:rsid w:val="00EE2729"/>
    <w:rsid w:val="00EE3A84"/>
    <w:rsid w:val="00EE3FF3"/>
    <w:rsid w:val="00EE4003"/>
    <w:rsid w:val="00EE436F"/>
    <w:rsid w:val="00EE6783"/>
    <w:rsid w:val="00EE7A47"/>
    <w:rsid w:val="00EF0C2E"/>
    <w:rsid w:val="00EF1FD2"/>
    <w:rsid w:val="00EF3D2E"/>
    <w:rsid w:val="00EF66EB"/>
    <w:rsid w:val="00EF734A"/>
    <w:rsid w:val="00EF7A43"/>
    <w:rsid w:val="00EF7C27"/>
    <w:rsid w:val="00F003EE"/>
    <w:rsid w:val="00F0092C"/>
    <w:rsid w:val="00F018E6"/>
    <w:rsid w:val="00F01ED2"/>
    <w:rsid w:val="00F02FE8"/>
    <w:rsid w:val="00F03096"/>
    <w:rsid w:val="00F03A01"/>
    <w:rsid w:val="00F05294"/>
    <w:rsid w:val="00F05827"/>
    <w:rsid w:val="00F05C1E"/>
    <w:rsid w:val="00F05C99"/>
    <w:rsid w:val="00F070A2"/>
    <w:rsid w:val="00F070E8"/>
    <w:rsid w:val="00F07883"/>
    <w:rsid w:val="00F115B3"/>
    <w:rsid w:val="00F116A4"/>
    <w:rsid w:val="00F11D84"/>
    <w:rsid w:val="00F129D3"/>
    <w:rsid w:val="00F12B66"/>
    <w:rsid w:val="00F13124"/>
    <w:rsid w:val="00F1325A"/>
    <w:rsid w:val="00F13415"/>
    <w:rsid w:val="00F142A8"/>
    <w:rsid w:val="00F14DCF"/>
    <w:rsid w:val="00F14F35"/>
    <w:rsid w:val="00F1505A"/>
    <w:rsid w:val="00F159F5"/>
    <w:rsid w:val="00F15D6F"/>
    <w:rsid w:val="00F1699C"/>
    <w:rsid w:val="00F16B44"/>
    <w:rsid w:val="00F178BA"/>
    <w:rsid w:val="00F21DBB"/>
    <w:rsid w:val="00F22A55"/>
    <w:rsid w:val="00F2441E"/>
    <w:rsid w:val="00F244D0"/>
    <w:rsid w:val="00F24CB2"/>
    <w:rsid w:val="00F25C86"/>
    <w:rsid w:val="00F25D36"/>
    <w:rsid w:val="00F263F8"/>
    <w:rsid w:val="00F26EF3"/>
    <w:rsid w:val="00F307C0"/>
    <w:rsid w:val="00F308E1"/>
    <w:rsid w:val="00F30935"/>
    <w:rsid w:val="00F30E80"/>
    <w:rsid w:val="00F31506"/>
    <w:rsid w:val="00F31B6C"/>
    <w:rsid w:val="00F31C29"/>
    <w:rsid w:val="00F31CFC"/>
    <w:rsid w:val="00F3209D"/>
    <w:rsid w:val="00F320FC"/>
    <w:rsid w:val="00F32343"/>
    <w:rsid w:val="00F32524"/>
    <w:rsid w:val="00F33E07"/>
    <w:rsid w:val="00F34A41"/>
    <w:rsid w:val="00F360F0"/>
    <w:rsid w:val="00F36481"/>
    <w:rsid w:val="00F3669E"/>
    <w:rsid w:val="00F369E3"/>
    <w:rsid w:val="00F36C9D"/>
    <w:rsid w:val="00F408F8"/>
    <w:rsid w:val="00F40A0D"/>
    <w:rsid w:val="00F40FF8"/>
    <w:rsid w:val="00F4367D"/>
    <w:rsid w:val="00F43693"/>
    <w:rsid w:val="00F4381E"/>
    <w:rsid w:val="00F441D4"/>
    <w:rsid w:val="00F4429A"/>
    <w:rsid w:val="00F44B57"/>
    <w:rsid w:val="00F460C0"/>
    <w:rsid w:val="00F46E3A"/>
    <w:rsid w:val="00F4747C"/>
    <w:rsid w:val="00F478A1"/>
    <w:rsid w:val="00F5060E"/>
    <w:rsid w:val="00F50660"/>
    <w:rsid w:val="00F50AEB"/>
    <w:rsid w:val="00F50FE5"/>
    <w:rsid w:val="00F51652"/>
    <w:rsid w:val="00F516E6"/>
    <w:rsid w:val="00F5176A"/>
    <w:rsid w:val="00F52139"/>
    <w:rsid w:val="00F52207"/>
    <w:rsid w:val="00F5275A"/>
    <w:rsid w:val="00F53BF7"/>
    <w:rsid w:val="00F54267"/>
    <w:rsid w:val="00F55426"/>
    <w:rsid w:val="00F5624A"/>
    <w:rsid w:val="00F57092"/>
    <w:rsid w:val="00F57146"/>
    <w:rsid w:val="00F57469"/>
    <w:rsid w:val="00F601D4"/>
    <w:rsid w:val="00F6031C"/>
    <w:rsid w:val="00F60437"/>
    <w:rsid w:val="00F60615"/>
    <w:rsid w:val="00F606F4"/>
    <w:rsid w:val="00F61925"/>
    <w:rsid w:val="00F6212A"/>
    <w:rsid w:val="00F62A2D"/>
    <w:rsid w:val="00F62CE2"/>
    <w:rsid w:val="00F635BB"/>
    <w:rsid w:val="00F63635"/>
    <w:rsid w:val="00F63746"/>
    <w:rsid w:val="00F63B2E"/>
    <w:rsid w:val="00F6569B"/>
    <w:rsid w:val="00F657A0"/>
    <w:rsid w:val="00F66855"/>
    <w:rsid w:val="00F669E7"/>
    <w:rsid w:val="00F66C61"/>
    <w:rsid w:val="00F67ACD"/>
    <w:rsid w:val="00F67CF4"/>
    <w:rsid w:val="00F67E3F"/>
    <w:rsid w:val="00F70925"/>
    <w:rsid w:val="00F70A5D"/>
    <w:rsid w:val="00F71140"/>
    <w:rsid w:val="00F7195A"/>
    <w:rsid w:val="00F71AF0"/>
    <w:rsid w:val="00F72F4A"/>
    <w:rsid w:val="00F7422C"/>
    <w:rsid w:val="00F748EB"/>
    <w:rsid w:val="00F750AD"/>
    <w:rsid w:val="00F75229"/>
    <w:rsid w:val="00F768B1"/>
    <w:rsid w:val="00F768DD"/>
    <w:rsid w:val="00F76D32"/>
    <w:rsid w:val="00F76DF8"/>
    <w:rsid w:val="00F76EED"/>
    <w:rsid w:val="00F80484"/>
    <w:rsid w:val="00F80CA0"/>
    <w:rsid w:val="00F81DA8"/>
    <w:rsid w:val="00F82A1D"/>
    <w:rsid w:val="00F82E96"/>
    <w:rsid w:val="00F8401B"/>
    <w:rsid w:val="00F8439D"/>
    <w:rsid w:val="00F84DEB"/>
    <w:rsid w:val="00F85964"/>
    <w:rsid w:val="00F85CA1"/>
    <w:rsid w:val="00F85CC6"/>
    <w:rsid w:val="00F86BA3"/>
    <w:rsid w:val="00F86C67"/>
    <w:rsid w:val="00F86C81"/>
    <w:rsid w:val="00F906B6"/>
    <w:rsid w:val="00F90B7D"/>
    <w:rsid w:val="00F90F43"/>
    <w:rsid w:val="00F91863"/>
    <w:rsid w:val="00F91BB3"/>
    <w:rsid w:val="00F92575"/>
    <w:rsid w:val="00F943D7"/>
    <w:rsid w:val="00F94447"/>
    <w:rsid w:val="00F9538C"/>
    <w:rsid w:val="00F95C13"/>
    <w:rsid w:val="00F95EF7"/>
    <w:rsid w:val="00F96067"/>
    <w:rsid w:val="00F9648B"/>
    <w:rsid w:val="00F968FB"/>
    <w:rsid w:val="00F96F06"/>
    <w:rsid w:val="00F979ED"/>
    <w:rsid w:val="00FA08A5"/>
    <w:rsid w:val="00FA0CE6"/>
    <w:rsid w:val="00FA1241"/>
    <w:rsid w:val="00FA1F6B"/>
    <w:rsid w:val="00FA26BD"/>
    <w:rsid w:val="00FA2753"/>
    <w:rsid w:val="00FA351F"/>
    <w:rsid w:val="00FA3ACD"/>
    <w:rsid w:val="00FA3ADC"/>
    <w:rsid w:val="00FA47A0"/>
    <w:rsid w:val="00FA49E8"/>
    <w:rsid w:val="00FA4C22"/>
    <w:rsid w:val="00FA604E"/>
    <w:rsid w:val="00FA655F"/>
    <w:rsid w:val="00FA7069"/>
    <w:rsid w:val="00FA74FC"/>
    <w:rsid w:val="00FB02A1"/>
    <w:rsid w:val="00FB2FCC"/>
    <w:rsid w:val="00FB3192"/>
    <w:rsid w:val="00FB3A12"/>
    <w:rsid w:val="00FB3B83"/>
    <w:rsid w:val="00FB41B0"/>
    <w:rsid w:val="00FB4A86"/>
    <w:rsid w:val="00FB4E23"/>
    <w:rsid w:val="00FB718C"/>
    <w:rsid w:val="00FB7C1A"/>
    <w:rsid w:val="00FC0A5F"/>
    <w:rsid w:val="00FC154E"/>
    <w:rsid w:val="00FC15F5"/>
    <w:rsid w:val="00FC2B11"/>
    <w:rsid w:val="00FC354C"/>
    <w:rsid w:val="00FC4CC1"/>
    <w:rsid w:val="00FC4F97"/>
    <w:rsid w:val="00FC51D3"/>
    <w:rsid w:val="00FC5883"/>
    <w:rsid w:val="00FC744C"/>
    <w:rsid w:val="00FD0068"/>
    <w:rsid w:val="00FD0B96"/>
    <w:rsid w:val="00FD1D1E"/>
    <w:rsid w:val="00FD234C"/>
    <w:rsid w:val="00FD25EE"/>
    <w:rsid w:val="00FD3312"/>
    <w:rsid w:val="00FD3439"/>
    <w:rsid w:val="00FD3BBF"/>
    <w:rsid w:val="00FD52BC"/>
    <w:rsid w:val="00FD547F"/>
    <w:rsid w:val="00FD6317"/>
    <w:rsid w:val="00FD6404"/>
    <w:rsid w:val="00FD6923"/>
    <w:rsid w:val="00FD78DD"/>
    <w:rsid w:val="00FD7A8E"/>
    <w:rsid w:val="00FE08BF"/>
    <w:rsid w:val="00FE0B6C"/>
    <w:rsid w:val="00FE132B"/>
    <w:rsid w:val="00FE16A3"/>
    <w:rsid w:val="00FE1CA6"/>
    <w:rsid w:val="00FE1E7A"/>
    <w:rsid w:val="00FE3E80"/>
    <w:rsid w:val="00FE4254"/>
    <w:rsid w:val="00FE4B2C"/>
    <w:rsid w:val="00FE4E44"/>
    <w:rsid w:val="00FE53F8"/>
    <w:rsid w:val="00FE549A"/>
    <w:rsid w:val="00FE59B3"/>
    <w:rsid w:val="00FE59EC"/>
    <w:rsid w:val="00FE5F95"/>
    <w:rsid w:val="00FE6338"/>
    <w:rsid w:val="00FE6BB2"/>
    <w:rsid w:val="00FE6FB1"/>
    <w:rsid w:val="00FE7246"/>
    <w:rsid w:val="00FE7448"/>
    <w:rsid w:val="00FF09C3"/>
    <w:rsid w:val="00FF0D45"/>
    <w:rsid w:val="00FF0F8C"/>
    <w:rsid w:val="00FF303D"/>
    <w:rsid w:val="00FF35D0"/>
    <w:rsid w:val="00FF3836"/>
    <w:rsid w:val="00FF3DD2"/>
    <w:rsid w:val="00FF3FB0"/>
    <w:rsid w:val="00FF491C"/>
    <w:rsid w:val="00FF4CE4"/>
    <w:rsid w:val="00FF58F8"/>
    <w:rsid w:val="00FF662F"/>
    <w:rsid w:val="00FF7516"/>
    <w:rsid w:val="00FF7A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0556D3"/>
  <w15:chartTrackingRefBased/>
  <w15:docId w15:val="{8C2BBC86-8450-47D3-93CA-EAA113F1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itle" w:uiPriority="10" w:qFormat="1"/>
    <w:lsdException w:name="Body Text" w:uiPriority="99"/>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107F"/>
    <w:rPr>
      <w:sz w:val="24"/>
    </w:rPr>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lang w:val="x-none" w:eastAsia="x-none"/>
    </w:rPr>
  </w:style>
  <w:style w:type="paragraph" w:styleId="Heading2">
    <w:name w:val="heading 2"/>
    <w:aliases w:val="Title Header2"/>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uiPriority w:val="9"/>
    <w:qFormat/>
    <w:rsid w:val="00182C22"/>
    <w:pPr>
      <w:spacing w:after="200"/>
      <w:ind w:left="576"/>
      <w:jc w:val="both"/>
      <w:outlineLvl w:val="2"/>
    </w:pPr>
    <w:rPr>
      <w:lang w:val="x-none" w:eastAsia="x-none"/>
    </w:rPr>
  </w:style>
  <w:style w:type="paragraph" w:styleId="Heading4">
    <w:name w:val="heading 4"/>
    <w:aliases w:val=" Sub-Clause Sub-paragraph,Sub-Clause Sub-paragraph,ClauseSubSub_No&amp;Name"/>
    <w:basedOn w:val="Sub-ClauseText"/>
    <w:next w:val="Sub-ClauseText"/>
    <w:link w:val="Heading4Char"/>
    <w:uiPriority w:val="9"/>
    <w:qFormat/>
    <w:rsid w:val="00182C22"/>
    <w:pPr>
      <w:numPr>
        <w:ilvl w:val="3"/>
        <w:numId w:val="50"/>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link w:val="Heading6Char"/>
    <w:uiPriority w:val="9"/>
    <w:qFormat/>
    <w:rsid w:val="00182C22"/>
    <w:pPr>
      <w:keepNext/>
      <w:numPr>
        <w:ilvl w:val="5"/>
        <w:numId w:val="50"/>
      </w:numPr>
      <w:suppressAutoHyphens/>
      <w:outlineLvl w:val="5"/>
    </w:pPr>
    <w:rPr>
      <w:b/>
      <w:bCs/>
      <w:sz w:val="20"/>
    </w:rPr>
  </w:style>
  <w:style w:type="paragraph" w:styleId="Heading7">
    <w:name w:val="heading 7"/>
    <w:basedOn w:val="Normal"/>
    <w:next w:val="Normal"/>
    <w:link w:val="Heading7Char"/>
    <w:uiPriority w:val="9"/>
    <w:qFormat/>
    <w:rsid w:val="00182C22"/>
    <w:pPr>
      <w:keepNext/>
      <w:numPr>
        <w:ilvl w:val="6"/>
        <w:numId w:val="50"/>
      </w:numPr>
      <w:tabs>
        <w:tab w:val="left" w:pos="7980"/>
      </w:tabs>
      <w:suppressAutoHyphens/>
      <w:outlineLvl w:val="6"/>
    </w:pPr>
    <w:rPr>
      <w:b/>
    </w:rPr>
  </w:style>
  <w:style w:type="paragraph" w:styleId="Heading8">
    <w:name w:val="heading 8"/>
    <w:basedOn w:val="Normal"/>
    <w:next w:val="Normal"/>
    <w:link w:val="Heading8Char"/>
    <w:uiPriority w:val="9"/>
    <w:qFormat/>
    <w:rsid w:val="00182C22"/>
    <w:pPr>
      <w:keepNext/>
      <w:numPr>
        <w:ilvl w:val="7"/>
        <w:numId w:val="50"/>
      </w:numPr>
      <w:suppressAutoHyphens/>
      <w:jc w:val="right"/>
      <w:outlineLvl w:val="7"/>
    </w:pPr>
    <w:rPr>
      <w:sz w:val="20"/>
    </w:rPr>
  </w:style>
  <w:style w:type="paragraph" w:styleId="Heading9">
    <w:name w:val="heading 9"/>
    <w:basedOn w:val="Normal"/>
    <w:next w:val="Normal"/>
    <w:link w:val="Heading9Char"/>
    <w:uiPriority w:val="9"/>
    <w:qFormat/>
    <w:rsid w:val="00182C22"/>
    <w:pPr>
      <w:numPr>
        <w:ilvl w:val="8"/>
        <w:numId w:val="50"/>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uiPriority w:val="99"/>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uiPriority w:val="99"/>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50"/>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uiPriority w:val="99"/>
    <w:rsid w:val="00182C22"/>
    <w:rPr>
      <w:color w:val="0000FF"/>
      <w:u w:val="single"/>
    </w:rPr>
  </w:style>
  <w:style w:type="paragraph" w:styleId="Title">
    <w:name w:val="Title"/>
    <w:basedOn w:val="Normal"/>
    <w:link w:val="TitleChar"/>
    <w:uiPriority w:val="10"/>
    <w:qFormat/>
    <w:rsid w:val="00182C22"/>
    <w:pPr>
      <w:jc w:val="center"/>
    </w:pPr>
    <w:rPr>
      <w:b/>
      <w:sz w:val="48"/>
      <w:lang w:val="x-none" w:eastAsia="x-none"/>
    </w:rPr>
  </w:style>
  <w:style w:type="paragraph" w:styleId="Footer">
    <w:name w:val="footer"/>
    <w:basedOn w:val="Normal"/>
    <w:link w:val="FooterChar"/>
    <w:uiPriority w:val="99"/>
    <w:rsid w:val="00182C22"/>
    <w:pPr>
      <w:tabs>
        <w:tab w:val="right" w:leader="underscore" w:pos="9504"/>
      </w:tabs>
      <w:spacing w:before="120"/>
    </w:pPr>
    <w:rPr>
      <w:lang w:val="x-none" w:eastAsia="x-none"/>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232609"/>
    <w:pPr>
      <w:tabs>
        <w:tab w:val="right" w:leader="dot" w:pos="9214"/>
      </w:tabs>
      <w:ind w:left="360" w:right="-214" w:hanging="360"/>
      <w:outlineLvl w:val="1"/>
    </w:pPr>
    <w:rPr>
      <w:noProof/>
      <w:szCs w:val="28"/>
    </w:rPr>
  </w:style>
  <w:style w:type="paragraph" w:styleId="Subtitle">
    <w:name w:val="Subtitle"/>
    <w:basedOn w:val="Normal"/>
    <w:link w:val="SubtitleChar"/>
    <w:qFormat/>
    <w:rsid w:val="00A6070F"/>
    <w:pPr>
      <w:spacing w:before="240" w:after="360"/>
      <w:jc w:val="center"/>
    </w:pPr>
    <w:rPr>
      <w:b/>
      <w:sz w:val="44"/>
      <w:lang w:val="x-none" w:eastAsia="x-none"/>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rPr>
      <w:lang w:val="x-none" w:eastAsia="x-none"/>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99"/>
    <w:rsid w:val="00182C22"/>
    <w:pPr>
      <w:jc w:val="both"/>
    </w:pPr>
    <w:rPr>
      <w:lang w:val="x-none" w:eastAsia="x-none"/>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rsid w:val="00990BEE"/>
    <w:pPr>
      <w:spacing w:after="60"/>
      <w:ind w:left="360" w:hanging="360"/>
      <w:jc w:val="both"/>
    </w:pPr>
    <w:rPr>
      <w:sz w:val="20"/>
    </w:rPr>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uiPriority w:val="99"/>
    <w:rsid w:val="00182C22"/>
    <w:pPr>
      <w:spacing w:before="12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basedOn w:val="DefaultParagraphFont"/>
    <w:link w:val="FootnoteText"/>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Resume Title,List Paragraph1,Akapit z listą BS,Bullets,List Paragraph 1,List_Paragraph,Multilevel para_II,References,List Paragraph (numbered (a)),IBL List Paragraph,List Paragraph nowy,Numbered List Paragraph,Liste 1"/>
    <w:basedOn w:val="Normal"/>
    <w:link w:val="ListParagraphChar"/>
    <w:uiPriority w:val="34"/>
    <w:qFormat/>
    <w:rsid w:val="00EB125B"/>
    <w:pPr>
      <w:ind w:left="720"/>
      <w:contextualSpacing/>
    </w:pPr>
    <w:rPr>
      <w:lang w:val="x-none" w:eastAsia="x-none"/>
    </w:r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link w:val="Footer"/>
    <w:uiPriority w:val="99"/>
    <w:rsid w:val="001F13F1"/>
    <w:rPr>
      <w:sz w:val="24"/>
    </w:rPr>
  </w:style>
  <w:style w:type="character" w:customStyle="1" w:styleId="Table">
    <w:name w:val="Table"/>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50"/>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link w:val="BodyText"/>
    <w:uiPriority w:val="99"/>
    <w:rsid w:val="00990BEE"/>
    <w:rPr>
      <w:sz w:val="24"/>
    </w:rPr>
  </w:style>
  <w:style w:type="character" w:customStyle="1" w:styleId="BodyTextIndentChar">
    <w:name w:val="Body Text Indent Char"/>
    <w:link w:val="BodyTextIndent"/>
    <w:rsid w:val="00990BEE"/>
    <w:rPr>
      <w:sz w:val="24"/>
    </w:rPr>
  </w:style>
  <w:style w:type="character" w:customStyle="1" w:styleId="rvts18">
    <w:name w:val="rvts18"/>
    <w:uiPriority w:val="99"/>
    <w:rsid w:val="00722F97"/>
    <w:rPr>
      <w:rFonts w:ascii="Times New Roman" w:hAnsi="Times New Roman" w:cs="Times New Roman"/>
      <w:sz w:val="18"/>
      <w:szCs w:val="18"/>
    </w:rPr>
  </w:style>
  <w:style w:type="character" w:customStyle="1" w:styleId="ListParagraphChar">
    <w:name w:val="List Paragraph Char"/>
    <w:aliases w:val="Resume Title Char,List Paragraph1 Char,Akapit z listą BS Char,Bullets Char,List Paragraph 1 Char,List_Paragraph Char,Multilevel para_II Char,References Char,List Paragraph (numbered (a)) Char,IBL List Paragraph Char,Liste 1 Char"/>
    <w:link w:val="ListParagraph"/>
    <w:uiPriority w:val="34"/>
    <w:locked/>
    <w:rsid w:val="007803EF"/>
    <w:rPr>
      <w:sz w:val="24"/>
    </w:rPr>
  </w:style>
  <w:style w:type="paragraph" w:customStyle="1" w:styleId="tabletxt">
    <w:name w:val="table_txt"/>
    <w:basedOn w:val="Normal"/>
    <w:uiPriority w:val="99"/>
    <w:rsid w:val="007803EF"/>
    <w:pPr>
      <w:suppressAutoHyphens/>
      <w:spacing w:after="120"/>
    </w:pPr>
    <w:rPr>
      <w:sz w:val="22"/>
      <w:szCs w:val="22"/>
    </w:rPr>
  </w:style>
  <w:style w:type="character" w:customStyle="1" w:styleId="FontStyle165">
    <w:name w:val="Font Style165"/>
    <w:uiPriority w:val="99"/>
    <w:rsid w:val="007803EF"/>
    <w:rPr>
      <w:rFonts w:ascii="Times New Roman" w:hAnsi="Times New Roman" w:cs="Times New Roman"/>
      <w:color w:val="000000"/>
      <w:sz w:val="22"/>
      <w:szCs w:val="22"/>
    </w:rPr>
  </w:style>
  <w:style w:type="character" w:customStyle="1" w:styleId="FontStyle11">
    <w:name w:val="Font Style11"/>
    <w:uiPriority w:val="99"/>
    <w:rsid w:val="007803EF"/>
    <w:rPr>
      <w:rFonts w:ascii="Times New Roman" w:hAnsi="Times New Roman" w:cs="Times New Roman"/>
      <w:sz w:val="22"/>
      <w:szCs w:val="22"/>
    </w:rPr>
  </w:style>
  <w:style w:type="character" w:customStyle="1" w:styleId="preparersnote">
    <w:name w:val="preparer's note"/>
    <w:rsid w:val="002F2AA6"/>
    <w:rPr>
      <w:b/>
      <w:i/>
      <w:iCs/>
    </w:rPr>
  </w:style>
  <w:style w:type="table" w:styleId="TableGrid">
    <w:name w:val="Table Grid"/>
    <w:basedOn w:val="TableNormal"/>
    <w:rsid w:val="0058070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locked/>
    <w:rsid w:val="00422902"/>
    <w:rPr>
      <w:b/>
      <w:sz w:val="44"/>
    </w:rPr>
  </w:style>
  <w:style w:type="character" w:customStyle="1" w:styleId="Heading1Char">
    <w:name w:val="Heading 1 Char"/>
    <w:aliases w:val="Document Header1 Char"/>
    <w:link w:val="Heading1"/>
    <w:locked/>
    <w:rsid w:val="00EB7F65"/>
    <w:rPr>
      <w:b/>
      <w:kern w:val="28"/>
      <w:sz w:val="44"/>
    </w:rPr>
  </w:style>
  <w:style w:type="character" w:customStyle="1" w:styleId="Heading5Char">
    <w:name w:val="Heading 5 Char"/>
    <w:aliases w:val="Titre51 Char,t5 Char,Roman list Char,1-1-1-1- Char,H5 Char,(Alt+5) Char,h5 Char,Titre niveau 5 Char,Titre5 Char"/>
    <w:uiPriority w:val="9"/>
    <w:semiHidden/>
    <w:rsid w:val="005F229F"/>
    <w:rPr>
      <w:rFonts w:ascii="Calibri" w:eastAsia="Times New Roman" w:hAnsi="Calibri" w:cs="Times New Roman"/>
      <w:b/>
      <w:bCs/>
      <w:i/>
      <w:iCs/>
      <w:sz w:val="26"/>
      <w:szCs w:val="26"/>
    </w:rPr>
  </w:style>
  <w:style w:type="character" w:customStyle="1" w:styleId="TitleChar">
    <w:name w:val="Title Char"/>
    <w:link w:val="Title"/>
    <w:uiPriority w:val="10"/>
    <w:locked/>
    <w:rsid w:val="00A75C8D"/>
    <w:rPr>
      <w:b/>
      <w:sz w:val="48"/>
    </w:rPr>
  </w:style>
  <w:style w:type="character" w:customStyle="1" w:styleId="Heading3Char">
    <w:name w:val="Heading 3 Char"/>
    <w:aliases w:val="Sub-Clause Paragraph Char,Section Header3 Char"/>
    <w:link w:val="Heading3"/>
    <w:uiPriority w:val="9"/>
    <w:locked/>
    <w:rsid w:val="002A1F37"/>
    <w:rPr>
      <w:sz w:val="24"/>
    </w:rPr>
  </w:style>
  <w:style w:type="paragraph" w:customStyle="1" w:styleId="banknormal0">
    <w:name w:val="banknormal"/>
    <w:basedOn w:val="Normal"/>
    <w:rsid w:val="001C2448"/>
    <w:pPr>
      <w:spacing w:after="240"/>
    </w:pPr>
    <w:rPr>
      <w:szCs w:val="24"/>
    </w:rPr>
  </w:style>
  <w:style w:type="paragraph" w:customStyle="1" w:styleId="Style91">
    <w:name w:val="Style91"/>
    <w:basedOn w:val="Normal"/>
    <w:uiPriority w:val="99"/>
    <w:rsid w:val="00367B71"/>
    <w:pPr>
      <w:widowControl w:val="0"/>
      <w:autoSpaceDE w:val="0"/>
      <w:autoSpaceDN w:val="0"/>
      <w:adjustRightInd w:val="0"/>
      <w:spacing w:line="284" w:lineRule="exact"/>
      <w:ind w:hanging="346"/>
    </w:pPr>
    <w:rPr>
      <w:szCs w:val="24"/>
    </w:rPr>
  </w:style>
  <w:style w:type="character" w:customStyle="1" w:styleId="FontStyle145">
    <w:name w:val="Font Style145"/>
    <w:uiPriority w:val="99"/>
    <w:rsid w:val="00D9205C"/>
    <w:rPr>
      <w:rFonts w:ascii="Times New Roman" w:hAnsi="Times New Roman" w:cs="Times New Roman"/>
      <w:i/>
      <w:iCs/>
      <w:color w:val="000000"/>
      <w:sz w:val="22"/>
      <w:szCs w:val="22"/>
    </w:rPr>
  </w:style>
  <w:style w:type="paragraph" w:customStyle="1" w:styleId="Head72">
    <w:name w:val="Head 7.2"/>
    <w:basedOn w:val="Normal"/>
    <w:uiPriority w:val="99"/>
    <w:rsid w:val="00756C5A"/>
    <w:pPr>
      <w:suppressAutoHyphens/>
      <w:spacing w:after="240"/>
      <w:ind w:left="720" w:hanging="720"/>
    </w:pPr>
    <w:rPr>
      <w:rFonts w:ascii="Times New Roman Bold" w:hAnsi="Times New Roman Bold" w:cs="Times New Roman Bold"/>
      <w:b/>
      <w:bCs/>
      <w:sz w:val="28"/>
      <w:szCs w:val="28"/>
    </w:rPr>
  </w:style>
  <w:style w:type="paragraph" w:customStyle="1" w:styleId="Style11">
    <w:name w:val="Style 11"/>
    <w:basedOn w:val="Normal"/>
    <w:rsid w:val="00623647"/>
    <w:pPr>
      <w:widowControl w:val="0"/>
      <w:autoSpaceDE w:val="0"/>
      <w:autoSpaceDN w:val="0"/>
      <w:spacing w:line="384" w:lineRule="atLeast"/>
    </w:pPr>
    <w:rPr>
      <w:szCs w:val="24"/>
    </w:rPr>
  </w:style>
  <w:style w:type="paragraph" w:styleId="TOCHeading">
    <w:name w:val="TOC Heading"/>
    <w:basedOn w:val="Heading1"/>
    <w:next w:val="Normal"/>
    <w:uiPriority w:val="39"/>
    <w:semiHidden/>
    <w:unhideWhenUsed/>
    <w:qFormat/>
    <w:rsid w:val="00EC5550"/>
    <w:pPr>
      <w:keepNext/>
      <w:keepLines/>
      <w:spacing w:before="480" w:after="0" w:line="276" w:lineRule="auto"/>
      <w:jc w:val="left"/>
      <w:outlineLvl w:val="9"/>
    </w:pPr>
    <w:rPr>
      <w:rFonts w:ascii="Cambria" w:eastAsia="MS Gothic" w:hAnsi="Cambria"/>
      <w:bCs/>
      <w:color w:val="365F91"/>
      <w:kern w:val="0"/>
      <w:sz w:val="28"/>
      <w:szCs w:val="28"/>
      <w:lang w:val="en-US" w:eastAsia="ja-JP"/>
    </w:rPr>
  </w:style>
  <w:style w:type="character" w:customStyle="1" w:styleId="content">
    <w:name w:val="content"/>
    <w:rsid w:val="004A0213"/>
  </w:style>
  <w:style w:type="paragraph" w:styleId="NoSpacing">
    <w:name w:val="No Spacing"/>
    <w:link w:val="NoSpacingChar"/>
    <w:uiPriority w:val="1"/>
    <w:qFormat/>
    <w:rsid w:val="004A0213"/>
    <w:rPr>
      <w:rFonts w:ascii="Calibri" w:hAnsi="Calibri"/>
      <w:sz w:val="22"/>
      <w:szCs w:val="22"/>
    </w:rPr>
  </w:style>
  <w:style w:type="character" w:customStyle="1" w:styleId="Heading2Char">
    <w:name w:val="Heading 2 Char"/>
    <w:aliases w:val="Title Header2 Char"/>
    <w:link w:val="Heading2"/>
    <w:rsid w:val="009E1F73"/>
    <w:rPr>
      <w:rFonts w:ascii="Times New Roman Bold" w:hAnsi="Times New Roman Bold"/>
      <w:b/>
      <w:sz w:val="36"/>
    </w:rPr>
  </w:style>
  <w:style w:type="character" w:customStyle="1" w:styleId="Heading4Char">
    <w:name w:val="Heading 4 Char"/>
    <w:aliases w:val=" Sub-Clause Sub-paragraph Char,Sub-Clause Sub-paragraph Char,ClauseSubSub_No&amp;Name Char"/>
    <w:link w:val="Heading4"/>
    <w:uiPriority w:val="9"/>
    <w:rsid w:val="009E1F73"/>
    <w:rPr>
      <w:spacing w:val="-4"/>
      <w:sz w:val="24"/>
    </w:rPr>
  </w:style>
  <w:style w:type="character" w:customStyle="1" w:styleId="Heading6Char">
    <w:name w:val="Heading 6 Char"/>
    <w:link w:val="Heading6"/>
    <w:uiPriority w:val="9"/>
    <w:rsid w:val="009E1F73"/>
    <w:rPr>
      <w:b/>
      <w:bCs/>
    </w:rPr>
  </w:style>
  <w:style w:type="character" w:customStyle="1" w:styleId="Heading7Char">
    <w:name w:val="Heading 7 Char"/>
    <w:link w:val="Heading7"/>
    <w:uiPriority w:val="9"/>
    <w:rsid w:val="009E1F73"/>
    <w:rPr>
      <w:b/>
      <w:sz w:val="24"/>
    </w:rPr>
  </w:style>
  <w:style w:type="character" w:customStyle="1" w:styleId="Heading8Char">
    <w:name w:val="Heading 8 Char"/>
    <w:basedOn w:val="DefaultParagraphFont"/>
    <w:link w:val="Heading8"/>
    <w:uiPriority w:val="9"/>
    <w:rsid w:val="009E1F73"/>
  </w:style>
  <w:style w:type="character" w:customStyle="1" w:styleId="Heading9Char">
    <w:name w:val="Heading 9 Char"/>
    <w:link w:val="Heading9"/>
    <w:uiPriority w:val="9"/>
    <w:rsid w:val="009E1F73"/>
    <w:rPr>
      <w:rFonts w:ascii="Arial" w:hAnsi="Arial"/>
      <w:b/>
      <w:i/>
      <w:sz w:val="18"/>
    </w:rPr>
  </w:style>
  <w:style w:type="character" w:customStyle="1" w:styleId="BodyText2Char">
    <w:name w:val="Body Text 2 Char"/>
    <w:link w:val="BodyText2"/>
    <w:locked/>
    <w:rsid w:val="009E1F73"/>
    <w:rPr>
      <w:b/>
      <w:sz w:val="28"/>
    </w:rPr>
  </w:style>
  <w:style w:type="character" w:customStyle="1" w:styleId="EndnoteTextChar">
    <w:name w:val="Endnote Text Char"/>
    <w:link w:val="EndnoteText"/>
    <w:semiHidden/>
    <w:locked/>
    <w:rsid w:val="009E1F73"/>
    <w:rPr>
      <w:sz w:val="24"/>
    </w:rPr>
  </w:style>
  <w:style w:type="character" w:customStyle="1" w:styleId="BodyTextIndent2Char">
    <w:name w:val="Body Text Indent 2 Char"/>
    <w:link w:val="BodyTextIndent2"/>
    <w:locked/>
    <w:rsid w:val="009E1F73"/>
    <w:rPr>
      <w:sz w:val="24"/>
    </w:rPr>
  </w:style>
  <w:style w:type="character" w:customStyle="1" w:styleId="DocumentMapChar">
    <w:name w:val="Document Map Char"/>
    <w:link w:val="DocumentMap"/>
    <w:semiHidden/>
    <w:locked/>
    <w:rsid w:val="009E1F73"/>
    <w:rPr>
      <w:rFonts w:ascii="Tahoma" w:hAnsi="Tahoma" w:cs="Tahoma"/>
      <w:sz w:val="24"/>
      <w:shd w:val="clear" w:color="auto" w:fill="000080"/>
    </w:rPr>
  </w:style>
  <w:style w:type="character" w:customStyle="1" w:styleId="BodyTextIndent3Char">
    <w:name w:val="Body Text Indent 3 Char"/>
    <w:link w:val="BodyTextIndent3"/>
    <w:locked/>
    <w:rsid w:val="009E1F73"/>
    <w:rPr>
      <w:sz w:val="24"/>
    </w:rPr>
  </w:style>
  <w:style w:type="character" w:customStyle="1" w:styleId="BodyText3Char">
    <w:name w:val="Body Text 3 Char"/>
    <w:link w:val="BodyText3"/>
    <w:locked/>
    <w:rsid w:val="009E1F73"/>
    <w:rPr>
      <w:i/>
      <w:iCs/>
      <w:sz w:val="24"/>
    </w:rPr>
  </w:style>
  <w:style w:type="character" w:customStyle="1" w:styleId="BalloonTextChar">
    <w:name w:val="Balloon Text Char"/>
    <w:link w:val="BalloonText"/>
    <w:uiPriority w:val="99"/>
    <w:semiHidden/>
    <w:rsid w:val="009E1F73"/>
    <w:rPr>
      <w:rFonts w:ascii="Tahoma" w:hAnsi="Tahoma" w:cs="Tahoma"/>
      <w:sz w:val="16"/>
      <w:szCs w:val="16"/>
    </w:rPr>
  </w:style>
  <w:style w:type="character" w:customStyle="1" w:styleId="formtext">
    <w:name w:val="form_text"/>
    <w:rsid w:val="009E1F73"/>
    <w:rPr>
      <w:rFonts w:ascii="Times New Roman" w:hAnsi="Times New Roman" w:cs="Times New Roman" w:hint="default"/>
    </w:rPr>
  </w:style>
  <w:style w:type="character" w:customStyle="1" w:styleId="NoSpacingChar">
    <w:name w:val="No Spacing Char"/>
    <w:link w:val="NoSpacing"/>
    <w:uiPriority w:val="1"/>
    <w:rsid w:val="009E1F73"/>
    <w:rPr>
      <w:rFonts w:ascii="Calibri" w:hAnsi="Calibri"/>
      <w:sz w:val="22"/>
      <w:szCs w:val="22"/>
    </w:rPr>
  </w:style>
  <w:style w:type="paragraph" w:customStyle="1" w:styleId="CustomBullet1">
    <w:name w:val="Custom Bullet 1"/>
    <w:basedOn w:val="ListParagraph"/>
    <w:link w:val="CustomBullet1Char"/>
    <w:qFormat/>
    <w:rsid w:val="009E1F73"/>
    <w:pPr>
      <w:spacing w:before="120" w:after="120" w:line="276" w:lineRule="auto"/>
      <w:ind w:left="1080" w:hanging="360"/>
    </w:pPr>
    <w:rPr>
      <w:rFonts w:ascii="GHEA Grapalat" w:eastAsia="Calibri" w:hAnsi="GHEA Grapalat"/>
      <w:szCs w:val="22"/>
      <w:lang w:val="hy-AM" w:eastAsia="en-US"/>
    </w:rPr>
  </w:style>
  <w:style w:type="character" w:customStyle="1" w:styleId="CustomBullet1Char">
    <w:name w:val="Custom Bullet 1 Char"/>
    <w:link w:val="CustomBullet1"/>
    <w:rsid w:val="009E1F73"/>
    <w:rPr>
      <w:rFonts w:ascii="GHEA Grapalat" w:eastAsia="Calibri" w:hAnsi="GHEA Grapalat"/>
      <w:sz w:val="24"/>
      <w:szCs w:val="22"/>
      <w:lang w:val="hy-AM"/>
    </w:rPr>
  </w:style>
  <w:style w:type="character" w:customStyle="1" w:styleId="apple-converted-space">
    <w:name w:val="apple-converted-space"/>
    <w:rsid w:val="009E1F73"/>
  </w:style>
  <w:style w:type="character" w:customStyle="1" w:styleId="rvts2">
    <w:name w:val="rvts2"/>
    <w:rsid w:val="009E1F73"/>
  </w:style>
  <w:style w:type="character" w:customStyle="1" w:styleId="mechtexChar">
    <w:name w:val="mechtex Char"/>
    <w:link w:val="mechtex"/>
    <w:locked/>
    <w:rsid w:val="009E1F73"/>
    <w:rPr>
      <w:rFonts w:ascii="Arial Armenian" w:hAnsi="Arial Armenian"/>
      <w:sz w:val="22"/>
      <w:szCs w:val="22"/>
      <w:lang w:eastAsia="ru-RU"/>
    </w:rPr>
  </w:style>
  <w:style w:type="paragraph" w:customStyle="1" w:styleId="mechtex">
    <w:name w:val="mechtex"/>
    <w:basedOn w:val="Normal"/>
    <w:link w:val="mechtexChar"/>
    <w:rsid w:val="009E1F73"/>
    <w:pPr>
      <w:jc w:val="center"/>
    </w:pPr>
    <w:rPr>
      <w:rFonts w:ascii="Arial Armenian" w:hAnsi="Arial Armenian"/>
      <w:sz w:val="22"/>
      <w:szCs w:val="22"/>
      <w:lang w:eastAsia="ru-RU"/>
    </w:rPr>
  </w:style>
  <w:style w:type="character" w:customStyle="1" w:styleId="StyleHeader2-SubClausesItalicChar">
    <w:name w:val="Style Header 2 - SubClauses + Italic Char"/>
    <w:rsid w:val="009E1F73"/>
    <w:rPr>
      <w:rFonts w:cs="Arial"/>
      <w:i/>
      <w:iCs/>
      <w:sz w:val="24"/>
      <w:szCs w:val="24"/>
      <w:lang w:val="en-US" w:eastAsia="en-US" w:bidi="ar-SA"/>
    </w:rPr>
  </w:style>
  <w:style w:type="paragraph" w:customStyle="1" w:styleId="S1-Header2">
    <w:name w:val="S1-Header2"/>
    <w:basedOn w:val="Normal"/>
    <w:rsid w:val="009E1F73"/>
    <w:pPr>
      <w:tabs>
        <w:tab w:val="num" w:pos="432"/>
      </w:tabs>
      <w:spacing w:after="200"/>
      <w:ind w:left="432" w:hanging="432"/>
    </w:pPr>
    <w:rPr>
      <w:b/>
      <w:szCs w:val="24"/>
    </w:rPr>
  </w:style>
  <w:style w:type="character" w:customStyle="1" w:styleId="shorttext">
    <w:name w:val="short_text"/>
    <w:rsid w:val="009E1F73"/>
  </w:style>
  <w:style w:type="character" w:customStyle="1" w:styleId="rvts7">
    <w:name w:val="rvts7"/>
    <w:rsid w:val="009E1F73"/>
    <w:rPr>
      <w:rFonts w:ascii="Arial" w:hAnsi="Arial" w:cs="Arial" w:hint="default"/>
    </w:rPr>
  </w:style>
  <w:style w:type="numbering" w:customStyle="1" w:styleId="NoList1">
    <w:name w:val="No List1"/>
    <w:next w:val="NoList"/>
    <w:uiPriority w:val="99"/>
    <w:semiHidden/>
    <w:unhideWhenUsed/>
    <w:rsid w:val="009E1F73"/>
  </w:style>
  <w:style w:type="paragraph" w:customStyle="1" w:styleId="msonormal0">
    <w:name w:val="msonormal"/>
    <w:basedOn w:val="Normal"/>
    <w:rsid w:val="009E1F73"/>
    <w:pPr>
      <w:spacing w:before="100" w:beforeAutospacing="1" w:after="100" w:afterAutospacing="1"/>
    </w:pPr>
    <w:rPr>
      <w:szCs w:val="24"/>
    </w:rPr>
  </w:style>
  <w:style w:type="paragraph" w:customStyle="1" w:styleId="font5">
    <w:name w:val="font5"/>
    <w:basedOn w:val="Normal"/>
    <w:rsid w:val="009E1F73"/>
    <w:pPr>
      <w:spacing w:before="100" w:beforeAutospacing="1" w:after="100" w:afterAutospacing="1"/>
    </w:pPr>
    <w:rPr>
      <w:rFonts w:ascii="GHEA Grapalat" w:hAnsi="GHEA Grapalat"/>
      <w:b/>
      <w:bCs/>
      <w:color w:val="000000"/>
      <w:sz w:val="28"/>
      <w:szCs w:val="28"/>
    </w:rPr>
  </w:style>
  <w:style w:type="paragraph" w:customStyle="1" w:styleId="font6">
    <w:name w:val="font6"/>
    <w:basedOn w:val="Normal"/>
    <w:rsid w:val="009E1F73"/>
    <w:pPr>
      <w:spacing w:before="100" w:beforeAutospacing="1" w:after="100" w:afterAutospacing="1"/>
    </w:pPr>
    <w:rPr>
      <w:rFonts w:ascii="GHEA Grapalat" w:hAnsi="GHEA Grapalat"/>
      <w:i/>
      <w:iCs/>
      <w:color w:val="000000"/>
      <w:szCs w:val="24"/>
    </w:rPr>
  </w:style>
  <w:style w:type="paragraph" w:customStyle="1" w:styleId="font7">
    <w:name w:val="font7"/>
    <w:basedOn w:val="Normal"/>
    <w:rsid w:val="009E1F73"/>
    <w:pPr>
      <w:spacing w:before="100" w:beforeAutospacing="1" w:after="100" w:afterAutospacing="1"/>
    </w:pPr>
    <w:rPr>
      <w:rFonts w:ascii="GHEA Grapalat" w:hAnsi="GHEA Grapalat"/>
      <w:b/>
      <w:bCs/>
      <w:color w:val="000000"/>
      <w:sz w:val="28"/>
      <w:szCs w:val="28"/>
    </w:rPr>
  </w:style>
  <w:style w:type="paragraph" w:customStyle="1" w:styleId="font8">
    <w:name w:val="font8"/>
    <w:basedOn w:val="Normal"/>
    <w:rsid w:val="009E1F73"/>
    <w:pPr>
      <w:spacing w:before="100" w:beforeAutospacing="1" w:after="100" w:afterAutospacing="1"/>
    </w:pPr>
    <w:rPr>
      <w:rFonts w:ascii="GHEA Grapalat" w:hAnsi="GHEA Grapalat"/>
      <w:i/>
      <w:iCs/>
      <w:color w:val="FFC000"/>
      <w:szCs w:val="24"/>
    </w:rPr>
  </w:style>
  <w:style w:type="paragraph" w:customStyle="1" w:styleId="xl68">
    <w:name w:val="xl68"/>
    <w:basedOn w:val="Normal"/>
    <w:rsid w:val="009E1F73"/>
    <w:pPr>
      <w:spacing w:before="100" w:beforeAutospacing="1" w:after="100" w:afterAutospacing="1"/>
      <w:jc w:val="center"/>
      <w:textAlignment w:val="center"/>
    </w:pPr>
    <w:rPr>
      <w:rFonts w:ascii="GHEA Grapalat" w:hAnsi="GHEA Grapalat"/>
      <w:szCs w:val="24"/>
    </w:rPr>
  </w:style>
  <w:style w:type="paragraph" w:customStyle="1" w:styleId="xl69">
    <w:name w:val="xl69"/>
    <w:basedOn w:val="Normal"/>
    <w:rsid w:val="009E1F73"/>
    <w:pPr>
      <w:spacing w:before="100" w:beforeAutospacing="1" w:after="100" w:afterAutospacing="1"/>
      <w:jc w:val="center"/>
      <w:textAlignment w:val="top"/>
    </w:pPr>
    <w:rPr>
      <w:rFonts w:ascii="GHEA Grapalat" w:hAnsi="GHEA Grapalat"/>
      <w:szCs w:val="24"/>
    </w:rPr>
  </w:style>
  <w:style w:type="paragraph" w:customStyle="1" w:styleId="xl70">
    <w:name w:val="xl70"/>
    <w:basedOn w:val="Normal"/>
    <w:rsid w:val="009E1F73"/>
    <w:pPr>
      <w:pBdr>
        <w:top w:val="single" w:sz="8" w:space="0" w:color="auto"/>
        <w:left w:val="single" w:sz="8" w:space="0" w:color="auto"/>
        <w:bottom w:val="single" w:sz="4"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71">
    <w:name w:val="xl71"/>
    <w:basedOn w:val="Normal"/>
    <w:rsid w:val="009E1F73"/>
    <w:pPr>
      <w:pBdr>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72">
    <w:name w:val="xl72"/>
    <w:basedOn w:val="Normal"/>
    <w:rsid w:val="009E1F7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73">
    <w:name w:val="xl73"/>
    <w:basedOn w:val="Normal"/>
    <w:rsid w:val="009E1F73"/>
    <w:pPr>
      <w:pBdr>
        <w:top w:val="single" w:sz="8" w:space="0" w:color="auto"/>
        <w:lef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74">
    <w:name w:val="xl74"/>
    <w:basedOn w:val="Normal"/>
    <w:rsid w:val="009E1F73"/>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75">
    <w:name w:val="xl75"/>
    <w:basedOn w:val="Normal"/>
    <w:rsid w:val="009E1F73"/>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76">
    <w:name w:val="xl76"/>
    <w:basedOn w:val="Normal"/>
    <w:rsid w:val="009E1F73"/>
    <w:pPr>
      <w:pBdr>
        <w:top w:val="single" w:sz="4" w:space="0" w:color="auto"/>
        <w:left w:val="single" w:sz="8" w:space="0" w:color="auto"/>
        <w:bottom w:val="single" w:sz="4"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77">
    <w:name w:val="xl77"/>
    <w:basedOn w:val="Normal"/>
    <w:rsid w:val="009E1F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78">
    <w:name w:val="xl78"/>
    <w:basedOn w:val="Normal"/>
    <w:rsid w:val="009E1F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79">
    <w:name w:val="xl79"/>
    <w:basedOn w:val="Normal"/>
    <w:rsid w:val="009E1F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80">
    <w:name w:val="xl80"/>
    <w:basedOn w:val="Normal"/>
    <w:rsid w:val="009E1F7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81">
    <w:name w:val="xl81"/>
    <w:basedOn w:val="Normal"/>
    <w:rsid w:val="009E1F73"/>
    <w:pPr>
      <w:pBdr>
        <w:left w:val="single" w:sz="8" w:space="0" w:color="auto"/>
        <w:bottom w:val="single" w:sz="4"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82">
    <w:name w:val="xl82"/>
    <w:basedOn w:val="Normal"/>
    <w:rsid w:val="009E1F73"/>
    <w:pPr>
      <w:pBdr>
        <w:lef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83">
    <w:name w:val="xl83"/>
    <w:basedOn w:val="Normal"/>
    <w:rsid w:val="009E1F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84">
    <w:name w:val="xl84"/>
    <w:basedOn w:val="Normal"/>
    <w:rsid w:val="009E1F7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85">
    <w:name w:val="xl85"/>
    <w:basedOn w:val="Normal"/>
    <w:rsid w:val="009E1F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86">
    <w:name w:val="xl86"/>
    <w:basedOn w:val="Normal"/>
    <w:rsid w:val="009E1F7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87">
    <w:name w:val="xl87"/>
    <w:basedOn w:val="Normal"/>
    <w:rsid w:val="009E1F73"/>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88">
    <w:name w:val="xl88"/>
    <w:basedOn w:val="Normal"/>
    <w:rsid w:val="009E1F73"/>
    <w:pPr>
      <w:pBdr>
        <w:top w:val="single" w:sz="4"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89">
    <w:name w:val="xl89"/>
    <w:basedOn w:val="Normal"/>
    <w:rsid w:val="009E1F73"/>
    <w:pPr>
      <w:pBdr>
        <w:top w:val="single" w:sz="4" w:space="0" w:color="auto"/>
        <w:bottom w:val="single" w:sz="8" w:space="0" w:color="auto"/>
        <w:righ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90">
    <w:name w:val="xl90"/>
    <w:basedOn w:val="Normal"/>
    <w:rsid w:val="009E1F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91">
    <w:name w:val="xl91"/>
    <w:basedOn w:val="Normal"/>
    <w:rsid w:val="009E1F73"/>
    <w:pPr>
      <w:pBdr>
        <w:top w:val="single" w:sz="4" w:space="0" w:color="auto"/>
        <w:left w:val="single" w:sz="4" w:space="0" w:color="auto"/>
        <w:bottom w:val="single" w:sz="8" w:space="0" w:color="auto"/>
      </w:pBdr>
      <w:spacing w:before="100" w:beforeAutospacing="1" w:after="100" w:afterAutospacing="1"/>
      <w:jc w:val="center"/>
      <w:textAlignment w:val="center"/>
    </w:pPr>
    <w:rPr>
      <w:rFonts w:ascii="GHEA Grapalat" w:hAnsi="GHEA Grapalat"/>
      <w:szCs w:val="24"/>
    </w:rPr>
  </w:style>
  <w:style w:type="paragraph" w:customStyle="1" w:styleId="xl92">
    <w:name w:val="xl92"/>
    <w:basedOn w:val="Normal"/>
    <w:rsid w:val="009E1F73"/>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93">
    <w:name w:val="xl93"/>
    <w:basedOn w:val="Normal"/>
    <w:rsid w:val="009E1F73"/>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94">
    <w:name w:val="xl94"/>
    <w:basedOn w:val="Normal"/>
    <w:rsid w:val="009E1F7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95">
    <w:name w:val="xl95"/>
    <w:basedOn w:val="Normal"/>
    <w:rsid w:val="009E1F73"/>
    <w:pPr>
      <w:pBdr>
        <w:top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i/>
      <w:iCs/>
      <w:szCs w:val="24"/>
    </w:rPr>
  </w:style>
  <w:style w:type="paragraph" w:customStyle="1" w:styleId="xl96">
    <w:name w:val="xl96"/>
    <w:basedOn w:val="Normal"/>
    <w:rsid w:val="009E1F7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97">
    <w:name w:val="xl97"/>
    <w:basedOn w:val="Normal"/>
    <w:rsid w:val="009E1F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98">
    <w:name w:val="xl98"/>
    <w:basedOn w:val="Normal"/>
    <w:rsid w:val="009E1F7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99">
    <w:name w:val="xl99"/>
    <w:basedOn w:val="Normal"/>
    <w:rsid w:val="009E1F73"/>
    <w:pPr>
      <w:pBdr>
        <w:bottom w:val="single" w:sz="4" w:space="0" w:color="auto"/>
        <w:right w:val="single" w:sz="4" w:space="0" w:color="auto"/>
      </w:pBdr>
      <w:spacing w:before="100" w:beforeAutospacing="1" w:after="100" w:afterAutospacing="1"/>
      <w:jc w:val="center"/>
      <w:textAlignment w:val="center"/>
    </w:pPr>
    <w:rPr>
      <w:rFonts w:ascii="GHEA Grapalat" w:hAnsi="GHEA Grapalat"/>
      <w:i/>
      <w:iCs/>
      <w:szCs w:val="24"/>
    </w:rPr>
  </w:style>
  <w:style w:type="paragraph" w:customStyle="1" w:styleId="xl100">
    <w:name w:val="xl100"/>
    <w:basedOn w:val="Normal"/>
    <w:rsid w:val="009E1F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01">
    <w:name w:val="xl101"/>
    <w:basedOn w:val="Normal"/>
    <w:rsid w:val="009E1F73"/>
    <w:pPr>
      <w:pBdr>
        <w:top w:val="single" w:sz="4" w:space="0" w:color="auto"/>
        <w:left w:val="single" w:sz="4" w:space="0" w:color="auto"/>
        <w:bottom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02">
    <w:name w:val="xl102"/>
    <w:basedOn w:val="Normal"/>
    <w:rsid w:val="009E1F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03">
    <w:name w:val="xl103"/>
    <w:basedOn w:val="Normal"/>
    <w:rsid w:val="009E1F73"/>
    <w:pPr>
      <w:pBdr>
        <w:bottom w:val="single" w:sz="8" w:space="0" w:color="auto"/>
        <w:right w:val="single" w:sz="4" w:space="0" w:color="auto"/>
      </w:pBdr>
      <w:spacing w:before="100" w:beforeAutospacing="1" w:after="100" w:afterAutospacing="1"/>
      <w:jc w:val="center"/>
      <w:textAlignment w:val="center"/>
    </w:pPr>
    <w:rPr>
      <w:rFonts w:ascii="GHEA Grapalat" w:hAnsi="GHEA Grapalat"/>
      <w:i/>
      <w:iCs/>
      <w:szCs w:val="24"/>
    </w:rPr>
  </w:style>
  <w:style w:type="paragraph" w:customStyle="1" w:styleId="xl104">
    <w:name w:val="xl104"/>
    <w:basedOn w:val="Normal"/>
    <w:rsid w:val="009E1F7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05">
    <w:name w:val="xl105"/>
    <w:basedOn w:val="Normal"/>
    <w:rsid w:val="009E1F73"/>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06">
    <w:name w:val="xl106"/>
    <w:basedOn w:val="Normal"/>
    <w:rsid w:val="009E1F73"/>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07">
    <w:name w:val="xl107"/>
    <w:basedOn w:val="Normal"/>
    <w:rsid w:val="009E1F73"/>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108">
    <w:name w:val="xl108"/>
    <w:basedOn w:val="Normal"/>
    <w:rsid w:val="009E1F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09">
    <w:name w:val="xl109"/>
    <w:basedOn w:val="Normal"/>
    <w:rsid w:val="009E1F7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10">
    <w:name w:val="xl110"/>
    <w:basedOn w:val="Normal"/>
    <w:rsid w:val="009E1F73"/>
    <w:pPr>
      <w:pBdr>
        <w:left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11">
    <w:name w:val="xl111"/>
    <w:basedOn w:val="Normal"/>
    <w:rsid w:val="009E1F73"/>
    <w:pPr>
      <w:pBdr>
        <w:top w:val="single" w:sz="4"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12">
    <w:name w:val="xl112"/>
    <w:basedOn w:val="Normal"/>
    <w:rsid w:val="009E1F73"/>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13">
    <w:name w:val="xl113"/>
    <w:basedOn w:val="Normal"/>
    <w:rsid w:val="009E1F73"/>
    <w:pPr>
      <w:pBdr>
        <w:top w:val="single" w:sz="4" w:space="0" w:color="auto"/>
        <w:left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14">
    <w:name w:val="xl114"/>
    <w:basedOn w:val="Normal"/>
    <w:rsid w:val="009E1F73"/>
    <w:pPr>
      <w:pBdr>
        <w:top w:val="single" w:sz="4" w:space="0" w:color="auto"/>
        <w:left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15">
    <w:name w:val="xl115"/>
    <w:basedOn w:val="Normal"/>
    <w:rsid w:val="009E1F73"/>
    <w:pPr>
      <w:pBdr>
        <w:left w:val="single" w:sz="8"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16">
    <w:name w:val="xl116"/>
    <w:basedOn w:val="Normal"/>
    <w:rsid w:val="009E1F73"/>
    <w:pPr>
      <w:pBdr>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17">
    <w:name w:val="xl117"/>
    <w:basedOn w:val="Normal"/>
    <w:rsid w:val="009E1F73"/>
    <w:pPr>
      <w:pBdr>
        <w:left w:val="single" w:sz="4"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18">
    <w:name w:val="xl118"/>
    <w:basedOn w:val="Normal"/>
    <w:rsid w:val="009E1F73"/>
    <w:pPr>
      <w:pBdr>
        <w:left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19">
    <w:name w:val="xl119"/>
    <w:basedOn w:val="Normal"/>
    <w:rsid w:val="009E1F73"/>
    <w:pPr>
      <w:pBdr>
        <w:left w:val="single" w:sz="8"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20">
    <w:name w:val="xl120"/>
    <w:basedOn w:val="Normal"/>
    <w:rsid w:val="009E1F73"/>
    <w:pPr>
      <w:pBdr>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21">
    <w:name w:val="xl121"/>
    <w:basedOn w:val="Normal"/>
    <w:rsid w:val="009E1F73"/>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22">
    <w:name w:val="xl122"/>
    <w:basedOn w:val="Normal"/>
    <w:rsid w:val="009E1F73"/>
    <w:pPr>
      <w:pBdr>
        <w:top w:val="single" w:sz="4" w:space="0" w:color="auto"/>
        <w:left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23">
    <w:name w:val="xl123"/>
    <w:basedOn w:val="Normal"/>
    <w:rsid w:val="009E1F73"/>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24">
    <w:name w:val="xl124"/>
    <w:basedOn w:val="Normal"/>
    <w:rsid w:val="009E1F73"/>
    <w:pPr>
      <w:pBdr>
        <w:top w:val="double" w:sz="6"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25">
    <w:name w:val="xl125"/>
    <w:basedOn w:val="Normal"/>
    <w:rsid w:val="009E1F73"/>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126">
    <w:name w:val="xl126"/>
    <w:basedOn w:val="Normal"/>
    <w:rsid w:val="009E1F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27">
    <w:name w:val="xl127"/>
    <w:basedOn w:val="Normal"/>
    <w:rsid w:val="009E1F73"/>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28">
    <w:name w:val="xl128"/>
    <w:basedOn w:val="Normal"/>
    <w:rsid w:val="009E1F73"/>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29">
    <w:name w:val="xl129"/>
    <w:basedOn w:val="Normal"/>
    <w:rsid w:val="009E1F73"/>
    <w:pPr>
      <w:pBdr>
        <w:left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30">
    <w:name w:val="xl130"/>
    <w:basedOn w:val="Normal"/>
    <w:rsid w:val="009E1F73"/>
    <w:pPr>
      <w:pBdr>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31">
    <w:name w:val="xl131"/>
    <w:basedOn w:val="Normal"/>
    <w:rsid w:val="009E1F73"/>
    <w:pPr>
      <w:pBdr>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32">
    <w:name w:val="xl132"/>
    <w:basedOn w:val="Normal"/>
    <w:rsid w:val="009E1F73"/>
    <w:pPr>
      <w:pBdr>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33">
    <w:name w:val="xl133"/>
    <w:basedOn w:val="Normal"/>
    <w:rsid w:val="009E1F73"/>
    <w:pPr>
      <w:pBdr>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34">
    <w:name w:val="xl134"/>
    <w:basedOn w:val="Normal"/>
    <w:rsid w:val="009E1F73"/>
    <w:pPr>
      <w:pBdr>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35">
    <w:name w:val="xl135"/>
    <w:basedOn w:val="Normal"/>
    <w:rsid w:val="009E1F73"/>
    <w:pPr>
      <w:pBdr>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36">
    <w:name w:val="xl136"/>
    <w:basedOn w:val="Normal"/>
    <w:rsid w:val="009E1F73"/>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37">
    <w:name w:val="xl137"/>
    <w:basedOn w:val="Normal"/>
    <w:rsid w:val="009E1F73"/>
    <w:pPr>
      <w:pBdr>
        <w:top w:val="single" w:sz="4" w:space="0" w:color="auto"/>
        <w:left w:val="single" w:sz="8"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38">
    <w:name w:val="xl138"/>
    <w:basedOn w:val="Normal"/>
    <w:rsid w:val="009E1F73"/>
    <w:pPr>
      <w:pBdr>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39">
    <w:name w:val="xl139"/>
    <w:basedOn w:val="Normal"/>
    <w:rsid w:val="009E1F73"/>
    <w:pPr>
      <w:pBdr>
        <w:top w:val="single" w:sz="4" w:space="0" w:color="auto"/>
        <w:left w:val="single" w:sz="8" w:space="0" w:color="auto"/>
        <w:bottom w:val="double" w:sz="6"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140">
    <w:name w:val="xl140"/>
    <w:basedOn w:val="Normal"/>
    <w:rsid w:val="009E1F73"/>
    <w:pPr>
      <w:pBdr>
        <w:top w:val="single" w:sz="4"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41">
    <w:name w:val="xl141"/>
    <w:basedOn w:val="Normal"/>
    <w:rsid w:val="009E1F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42">
    <w:name w:val="xl142"/>
    <w:basedOn w:val="Normal"/>
    <w:rsid w:val="009E1F73"/>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143">
    <w:name w:val="xl143"/>
    <w:basedOn w:val="Normal"/>
    <w:rsid w:val="009E1F7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44">
    <w:name w:val="xl144"/>
    <w:basedOn w:val="Normal"/>
    <w:rsid w:val="009E1F7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45">
    <w:name w:val="xl145"/>
    <w:basedOn w:val="Normal"/>
    <w:rsid w:val="009E1F73"/>
    <w:pPr>
      <w:pBdr>
        <w:top w:val="single" w:sz="4" w:space="0" w:color="auto"/>
        <w:left w:val="single" w:sz="8"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146">
    <w:name w:val="xl146"/>
    <w:basedOn w:val="Normal"/>
    <w:rsid w:val="009E1F73"/>
    <w:pPr>
      <w:pBdr>
        <w:top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47">
    <w:name w:val="xl147"/>
    <w:basedOn w:val="Normal"/>
    <w:rsid w:val="009E1F73"/>
    <w:pPr>
      <w:pBdr>
        <w:top w:val="single" w:sz="4" w:space="0" w:color="auto"/>
        <w:lef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48">
    <w:name w:val="xl148"/>
    <w:basedOn w:val="Normal"/>
    <w:rsid w:val="009E1F73"/>
    <w:pPr>
      <w:pBdr>
        <w:top w:val="single" w:sz="4"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49">
    <w:name w:val="xl149"/>
    <w:basedOn w:val="Normal"/>
    <w:rsid w:val="009E1F73"/>
    <w:pPr>
      <w:pBdr>
        <w:top w:val="single" w:sz="4" w:space="0" w:color="auto"/>
        <w:left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50">
    <w:name w:val="xl150"/>
    <w:basedOn w:val="Normal"/>
    <w:rsid w:val="009E1F73"/>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51">
    <w:name w:val="xl151"/>
    <w:basedOn w:val="Normal"/>
    <w:rsid w:val="009E1F73"/>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52">
    <w:name w:val="xl152"/>
    <w:basedOn w:val="Normal"/>
    <w:rsid w:val="009E1F7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53">
    <w:name w:val="xl153"/>
    <w:basedOn w:val="Normal"/>
    <w:rsid w:val="009E1F73"/>
    <w:pPr>
      <w:pBdr>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54">
    <w:name w:val="xl154"/>
    <w:basedOn w:val="Normal"/>
    <w:rsid w:val="009E1F73"/>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55">
    <w:name w:val="xl155"/>
    <w:basedOn w:val="Normal"/>
    <w:rsid w:val="009E1F7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56">
    <w:name w:val="xl156"/>
    <w:basedOn w:val="Normal"/>
    <w:rsid w:val="009E1F7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57">
    <w:name w:val="xl157"/>
    <w:basedOn w:val="Normal"/>
    <w:rsid w:val="009E1F73"/>
    <w:pPr>
      <w:pBdr>
        <w:top w:val="single" w:sz="8" w:space="0" w:color="auto"/>
        <w:lef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158">
    <w:name w:val="xl158"/>
    <w:basedOn w:val="Normal"/>
    <w:rsid w:val="009E1F73"/>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159">
    <w:name w:val="xl159"/>
    <w:basedOn w:val="Normal"/>
    <w:rsid w:val="009E1F73"/>
    <w:pPr>
      <w:pBdr>
        <w:top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i/>
      <w:iCs/>
      <w:szCs w:val="24"/>
    </w:rPr>
  </w:style>
  <w:style w:type="paragraph" w:customStyle="1" w:styleId="xl160">
    <w:name w:val="xl160"/>
    <w:basedOn w:val="Normal"/>
    <w:rsid w:val="009E1F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61">
    <w:name w:val="xl161"/>
    <w:basedOn w:val="Normal"/>
    <w:rsid w:val="009E1F73"/>
    <w:pPr>
      <w:pBdr>
        <w:top w:val="single" w:sz="4" w:space="0" w:color="auto"/>
        <w:bottom w:val="single" w:sz="8" w:space="0" w:color="auto"/>
        <w:right w:val="single" w:sz="4" w:space="0" w:color="auto"/>
      </w:pBdr>
      <w:spacing w:before="100" w:beforeAutospacing="1" w:after="100" w:afterAutospacing="1"/>
      <w:jc w:val="center"/>
      <w:textAlignment w:val="center"/>
    </w:pPr>
    <w:rPr>
      <w:rFonts w:ascii="GHEA Grapalat" w:hAnsi="GHEA Grapalat"/>
      <w:i/>
      <w:iCs/>
      <w:szCs w:val="24"/>
    </w:rPr>
  </w:style>
  <w:style w:type="paragraph" w:customStyle="1" w:styleId="xl162">
    <w:name w:val="xl162"/>
    <w:basedOn w:val="Normal"/>
    <w:rsid w:val="009E1F73"/>
    <w:pPr>
      <w:pBdr>
        <w:left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63">
    <w:name w:val="xl163"/>
    <w:basedOn w:val="Normal"/>
    <w:rsid w:val="009E1F73"/>
    <w:pPr>
      <w:pBdr>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164">
    <w:name w:val="xl164"/>
    <w:basedOn w:val="Normal"/>
    <w:rsid w:val="009E1F73"/>
    <w:pPr>
      <w:pBdr>
        <w:lef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165">
    <w:name w:val="xl165"/>
    <w:basedOn w:val="Normal"/>
    <w:rsid w:val="009E1F73"/>
    <w:pPr>
      <w:pBdr>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66">
    <w:name w:val="xl166"/>
    <w:basedOn w:val="Normal"/>
    <w:rsid w:val="009E1F73"/>
    <w:pPr>
      <w:pBdr>
        <w:top w:val="single" w:sz="4" w:space="0" w:color="auto"/>
        <w:left w:val="single" w:sz="4" w:space="0" w:color="auto"/>
        <w:bottom w:val="single" w:sz="4" w:space="0" w:color="auto"/>
      </w:pBdr>
      <w:spacing w:before="100" w:beforeAutospacing="1" w:after="100" w:afterAutospacing="1"/>
      <w:jc w:val="center"/>
      <w:textAlignment w:val="center"/>
    </w:pPr>
    <w:rPr>
      <w:rFonts w:ascii="GHEA Grapalat" w:hAnsi="GHEA Grapalat"/>
      <w:color w:val="366092"/>
      <w:szCs w:val="24"/>
    </w:rPr>
  </w:style>
  <w:style w:type="paragraph" w:customStyle="1" w:styleId="xl167">
    <w:name w:val="xl167"/>
    <w:basedOn w:val="Normal"/>
    <w:rsid w:val="009E1F7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366092"/>
      <w:szCs w:val="24"/>
    </w:rPr>
  </w:style>
  <w:style w:type="paragraph" w:customStyle="1" w:styleId="xl168">
    <w:name w:val="xl168"/>
    <w:basedOn w:val="Normal"/>
    <w:rsid w:val="009E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69">
    <w:name w:val="xl169"/>
    <w:basedOn w:val="Normal"/>
    <w:rsid w:val="009E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70">
    <w:name w:val="xl170"/>
    <w:basedOn w:val="Normal"/>
    <w:rsid w:val="009E1F73"/>
    <w:pPr>
      <w:pBdr>
        <w:top w:val="single" w:sz="4" w:space="0" w:color="auto"/>
        <w:bottom w:val="double" w:sz="6" w:space="0" w:color="auto"/>
        <w:right w:val="single" w:sz="4" w:space="0" w:color="auto"/>
      </w:pBdr>
      <w:spacing w:before="100" w:beforeAutospacing="1" w:after="100" w:afterAutospacing="1"/>
      <w:jc w:val="center"/>
      <w:textAlignment w:val="center"/>
    </w:pPr>
    <w:rPr>
      <w:rFonts w:ascii="GHEA Grapalat" w:hAnsi="GHEA Grapalat"/>
      <w:i/>
      <w:iCs/>
      <w:szCs w:val="24"/>
    </w:rPr>
  </w:style>
  <w:style w:type="paragraph" w:customStyle="1" w:styleId="xl171">
    <w:name w:val="xl171"/>
    <w:basedOn w:val="Normal"/>
    <w:rsid w:val="009E1F7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72">
    <w:name w:val="xl172"/>
    <w:basedOn w:val="Normal"/>
    <w:rsid w:val="009E1F7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73">
    <w:name w:val="xl173"/>
    <w:basedOn w:val="Normal"/>
    <w:rsid w:val="009E1F73"/>
    <w:pPr>
      <w:pBdr>
        <w:top w:val="single" w:sz="4" w:space="0" w:color="auto"/>
        <w:left w:val="single" w:sz="4" w:space="0" w:color="auto"/>
        <w:bottom w:val="double" w:sz="6" w:space="0" w:color="auto"/>
      </w:pBdr>
      <w:spacing w:before="100" w:beforeAutospacing="1" w:after="100" w:afterAutospacing="1"/>
      <w:jc w:val="center"/>
      <w:textAlignment w:val="center"/>
    </w:pPr>
    <w:rPr>
      <w:rFonts w:ascii="GHEA Grapalat" w:hAnsi="GHEA Grapalat"/>
      <w:color w:val="366092"/>
      <w:szCs w:val="24"/>
    </w:rPr>
  </w:style>
  <w:style w:type="paragraph" w:customStyle="1" w:styleId="xl174">
    <w:name w:val="xl174"/>
    <w:basedOn w:val="Normal"/>
    <w:rsid w:val="009E1F73"/>
    <w:pPr>
      <w:pBdr>
        <w:left w:val="single" w:sz="8" w:space="0" w:color="auto"/>
        <w:bottom w:val="double" w:sz="6" w:space="0" w:color="auto"/>
        <w:right w:val="single" w:sz="4" w:space="0" w:color="auto"/>
      </w:pBdr>
      <w:spacing w:before="100" w:beforeAutospacing="1" w:after="100" w:afterAutospacing="1"/>
      <w:jc w:val="center"/>
      <w:textAlignment w:val="center"/>
    </w:pPr>
    <w:rPr>
      <w:rFonts w:ascii="GHEA Grapalat" w:hAnsi="GHEA Grapalat"/>
      <w:color w:val="366092"/>
      <w:szCs w:val="24"/>
    </w:rPr>
  </w:style>
  <w:style w:type="paragraph" w:customStyle="1" w:styleId="xl175">
    <w:name w:val="xl175"/>
    <w:basedOn w:val="Normal"/>
    <w:rsid w:val="009E1F73"/>
    <w:pPr>
      <w:pBdr>
        <w:top w:val="double" w:sz="6" w:space="0" w:color="auto"/>
        <w:left w:val="single" w:sz="8" w:space="0" w:color="auto"/>
        <w:right w:val="single" w:sz="4"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176">
    <w:name w:val="xl176"/>
    <w:basedOn w:val="Normal"/>
    <w:rsid w:val="009E1F7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77">
    <w:name w:val="xl177"/>
    <w:basedOn w:val="Normal"/>
    <w:rsid w:val="009E1F73"/>
    <w:pPr>
      <w:pBdr>
        <w:top w:val="single" w:sz="4" w:space="0" w:color="auto"/>
        <w:left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78">
    <w:name w:val="xl178"/>
    <w:basedOn w:val="Normal"/>
    <w:rsid w:val="009E1F73"/>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179">
    <w:name w:val="xl179"/>
    <w:basedOn w:val="Normal"/>
    <w:rsid w:val="009E1F73"/>
    <w:pPr>
      <w:pBdr>
        <w:bottom w:val="single" w:sz="4" w:space="0" w:color="auto"/>
        <w:righ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180">
    <w:name w:val="xl180"/>
    <w:basedOn w:val="Normal"/>
    <w:rsid w:val="009E1F73"/>
    <w:pPr>
      <w:pBdr>
        <w:left w:val="single" w:sz="4"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81">
    <w:name w:val="xl181"/>
    <w:basedOn w:val="Normal"/>
    <w:rsid w:val="009E1F7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82">
    <w:name w:val="xl182"/>
    <w:basedOn w:val="Normal"/>
    <w:rsid w:val="009E1F73"/>
    <w:pPr>
      <w:pBdr>
        <w:lef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83">
    <w:name w:val="xl183"/>
    <w:basedOn w:val="Normal"/>
    <w:rsid w:val="009E1F73"/>
    <w:pPr>
      <w:pBdr>
        <w:top w:val="single" w:sz="4" w:space="0" w:color="auto"/>
        <w:bottom w:val="double" w:sz="6" w:space="0" w:color="auto"/>
        <w:righ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184">
    <w:name w:val="xl184"/>
    <w:basedOn w:val="Normal"/>
    <w:rsid w:val="009E1F73"/>
    <w:pPr>
      <w:pBdr>
        <w:top w:val="single" w:sz="4" w:space="0" w:color="auto"/>
        <w:left w:val="single" w:sz="4" w:space="0" w:color="auto"/>
        <w:bottom w:val="double" w:sz="6" w:space="0" w:color="auto"/>
      </w:pBdr>
      <w:spacing w:before="100" w:beforeAutospacing="1" w:after="100" w:afterAutospacing="1"/>
      <w:jc w:val="center"/>
      <w:textAlignment w:val="center"/>
    </w:pPr>
    <w:rPr>
      <w:rFonts w:ascii="GHEA Grapalat" w:hAnsi="GHEA Grapalat"/>
      <w:szCs w:val="24"/>
    </w:rPr>
  </w:style>
  <w:style w:type="paragraph" w:customStyle="1" w:styleId="xl185">
    <w:name w:val="xl185"/>
    <w:basedOn w:val="Normal"/>
    <w:rsid w:val="009E1F73"/>
    <w:pPr>
      <w:pBdr>
        <w:top w:val="single" w:sz="4" w:space="0" w:color="auto"/>
        <w:left w:val="single" w:sz="8" w:space="0" w:color="auto"/>
        <w:bottom w:val="double" w:sz="6"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86">
    <w:name w:val="xl186"/>
    <w:basedOn w:val="Normal"/>
    <w:rsid w:val="009E1F73"/>
    <w:pPr>
      <w:pBdr>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87">
    <w:name w:val="xl187"/>
    <w:basedOn w:val="Normal"/>
    <w:rsid w:val="009E1F73"/>
    <w:pPr>
      <w:pBdr>
        <w:left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88">
    <w:name w:val="xl188"/>
    <w:basedOn w:val="Normal"/>
    <w:rsid w:val="009E1F73"/>
    <w:pPr>
      <w:pBdr>
        <w:top w:val="single" w:sz="4" w:space="0" w:color="auto"/>
        <w:lef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89">
    <w:name w:val="xl189"/>
    <w:basedOn w:val="Normal"/>
    <w:rsid w:val="009E1F7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90">
    <w:name w:val="xl190"/>
    <w:basedOn w:val="Normal"/>
    <w:rsid w:val="009E1F73"/>
    <w:pPr>
      <w:pBdr>
        <w:top w:val="single" w:sz="4" w:space="0" w:color="auto"/>
        <w:left w:val="single" w:sz="4" w:space="0" w:color="auto"/>
        <w:bottom w:val="single" w:sz="8" w:space="0" w:color="auto"/>
      </w:pBdr>
      <w:spacing w:before="100" w:beforeAutospacing="1" w:after="100" w:afterAutospacing="1"/>
      <w:jc w:val="center"/>
      <w:textAlignment w:val="center"/>
    </w:pPr>
    <w:rPr>
      <w:rFonts w:ascii="GHEA Grapalat" w:hAnsi="GHEA Grapalat"/>
      <w:szCs w:val="24"/>
    </w:rPr>
  </w:style>
  <w:style w:type="paragraph" w:customStyle="1" w:styleId="xl191">
    <w:name w:val="xl191"/>
    <w:basedOn w:val="Normal"/>
    <w:rsid w:val="009E1F7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92">
    <w:name w:val="xl192"/>
    <w:basedOn w:val="Normal"/>
    <w:rsid w:val="009E1F7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193">
    <w:name w:val="xl193"/>
    <w:basedOn w:val="Normal"/>
    <w:rsid w:val="009E1F73"/>
    <w:pPr>
      <w:pBdr>
        <w:top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94">
    <w:name w:val="xl194"/>
    <w:basedOn w:val="Normal"/>
    <w:rsid w:val="009E1F73"/>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195">
    <w:name w:val="xl195"/>
    <w:basedOn w:val="Normal"/>
    <w:rsid w:val="009E1F73"/>
    <w:pPr>
      <w:pBdr>
        <w:top w:val="single" w:sz="8" w:space="0" w:color="auto"/>
        <w:left w:val="single" w:sz="4" w:space="0" w:color="auto"/>
        <w:bottom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96">
    <w:name w:val="xl196"/>
    <w:basedOn w:val="Normal"/>
    <w:rsid w:val="009E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197">
    <w:name w:val="xl197"/>
    <w:basedOn w:val="Normal"/>
    <w:rsid w:val="009E1F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GHEA Grapalat" w:hAnsi="GHEA Grapalat"/>
      <w:b/>
      <w:bCs/>
      <w:szCs w:val="24"/>
    </w:rPr>
  </w:style>
  <w:style w:type="paragraph" w:customStyle="1" w:styleId="xl198">
    <w:name w:val="xl198"/>
    <w:basedOn w:val="Normal"/>
    <w:rsid w:val="009E1F73"/>
    <w:pPr>
      <w:pBdr>
        <w:top w:val="single" w:sz="4" w:space="0" w:color="auto"/>
        <w:left w:val="single" w:sz="4" w:space="0" w:color="auto"/>
        <w:bottom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199">
    <w:name w:val="xl199"/>
    <w:basedOn w:val="Normal"/>
    <w:rsid w:val="009E1F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00">
    <w:name w:val="xl200"/>
    <w:basedOn w:val="Normal"/>
    <w:rsid w:val="009E1F7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01">
    <w:name w:val="xl201"/>
    <w:basedOn w:val="Normal"/>
    <w:rsid w:val="009E1F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02">
    <w:name w:val="xl202"/>
    <w:basedOn w:val="Normal"/>
    <w:rsid w:val="009E1F7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03">
    <w:name w:val="xl203"/>
    <w:basedOn w:val="Normal"/>
    <w:rsid w:val="009E1F73"/>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04">
    <w:name w:val="xl204"/>
    <w:basedOn w:val="Normal"/>
    <w:rsid w:val="009E1F73"/>
    <w:pPr>
      <w:pBdr>
        <w:left w:val="single" w:sz="8" w:space="0" w:color="auto"/>
        <w:bottom w:val="double" w:sz="6"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05">
    <w:name w:val="xl205"/>
    <w:basedOn w:val="Normal"/>
    <w:rsid w:val="009E1F73"/>
    <w:pPr>
      <w:pBdr>
        <w:left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06">
    <w:name w:val="xl206"/>
    <w:basedOn w:val="Normal"/>
    <w:rsid w:val="009E1F73"/>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07">
    <w:name w:val="xl207"/>
    <w:basedOn w:val="Normal"/>
    <w:rsid w:val="009E1F73"/>
    <w:pPr>
      <w:pBdr>
        <w:top w:val="single" w:sz="4" w:space="0" w:color="auto"/>
        <w:left w:val="single" w:sz="8"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08">
    <w:name w:val="xl208"/>
    <w:basedOn w:val="Normal"/>
    <w:rsid w:val="009E1F73"/>
    <w:pPr>
      <w:pBdr>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09">
    <w:name w:val="xl209"/>
    <w:basedOn w:val="Normal"/>
    <w:rsid w:val="009E1F73"/>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10">
    <w:name w:val="xl210"/>
    <w:basedOn w:val="Normal"/>
    <w:rsid w:val="009E1F73"/>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11">
    <w:name w:val="xl211"/>
    <w:basedOn w:val="Normal"/>
    <w:rsid w:val="009E1F73"/>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12">
    <w:name w:val="xl212"/>
    <w:basedOn w:val="Normal"/>
    <w:rsid w:val="009E1F73"/>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13">
    <w:name w:val="xl213"/>
    <w:basedOn w:val="Normal"/>
    <w:rsid w:val="009E1F73"/>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b/>
      <w:bCs/>
      <w:szCs w:val="24"/>
    </w:rPr>
  </w:style>
  <w:style w:type="paragraph" w:customStyle="1" w:styleId="xl214">
    <w:name w:val="xl214"/>
    <w:basedOn w:val="Normal"/>
    <w:rsid w:val="009E1F73"/>
    <w:pPr>
      <w:pBdr>
        <w:left w:val="single" w:sz="4"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15">
    <w:name w:val="xl215"/>
    <w:basedOn w:val="Normal"/>
    <w:rsid w:val="009E1F73"/>
    <w:pPr>
      <w:pBdr>
        <w:left w:val="single" w:sz="4"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16">
    <w:name w:val="xl216"/>
    <w:basedOn w:val="Normal"/>
    <w:rsid w:val="009E1F73"/>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17">
    <w:name w:val="xl217"/>
    <w:basedOn w:val="Normal"/>
    <w:rsid w:val="009E1F73"/>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18">
    <w:name w:val="xl218"/>
    <w:basedOn w:val="Normal"/>
    <w:rsid w:val="009E1F73"/>
    <w:pPr>
      <w:pBdr>
        <w:top w:val="single" w:sz="4" w:space="0" w:color="auto"/>
        <w:left w:val="single" w:sz="4"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19">
    <w:name w:val="xl219"/>
    <w:basedOn w:val="Normal"/>
    <w:rsid w:val="009E1F73"/>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20">
    <w:name w:val="xl220"/>
    <w:basedOn w:val="Normal"/>
    <w:rsid w:val="009E1F73"/>
    <w:pPr>
      <w:pBdr>
        <w:top w:val="single" w:sz="8" w:space="0" w:color="auto"/>
        <w:left w:val="single" w:sz="8" w:space="0" w:color="auto"/>
        <w:bottom w:val="double" w:sz="6"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21">
    <w:name w:val="xl221"/>
    <w:basedOn w:val="Normal"/>
    <w:rsid w:val="009E1F73"/>
    <w:pPr>
      <w:pBdr>
        <w:top w:val="single" w:sz="8"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22">
    <w:name w:val="xl222"/>
    <w:basedOn w:val="Normal"/>
    <w:rsid w:val="009E1F73"/>
    <w:pPr>
      <w:pBdr>
        <w:top w:val="single" w:sz="8" w:space="0" w:color="auto"/>
        <w:left w:val="single" w:sz="4"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23">
    <w:name w:val="xl223"/>
    <w:basedOn w:val="Normal"/>
    <w:rsid w:val="009E1F73"/>
    <w:pPr>
      <w:pBdr>
        <w:top w:val="single" w:sz="8" w:space="0" w:color="auto"/>
        <w:left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24">
    <w:name w:val="xl224"/>
    <w:basedOn w:val="Normal"/>
    <w:rsid w:val="009E1F73"/>
    <w:pPr>
      <w:pBdr>
        <w:top w:val="single" w:sz="8" w:space="0" w:color="auto"/>
        <w:left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25">
    <w:name w:val="xl225"/>
    <w:basedOn w:val="Normal"/>
    <w:rsid w:val="009E1F73"/>
    <w:pPr>
      <w:pBdr>
        <w:top w:val="single" w:sz="8" w:space="0" w:color="auto"/>
        <w:left w:val="single" w:sz="8" w:space="0" w:color="auto"/>
        <w:bottom w:val="double" w:sz="6"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26">
    <w:name w:val="xl226"/>
    <w:basedOn w:val="Normal"/>
    <w:rsid w:val="009E1F73"/>
    <w:pPr>
      <w:pBdr>
        <w:top w:val="single" w:sz="8" w:space="0" w:color="auto"/>
        <w:left w:val="single" w:sz="4"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27">
    <w:name w:val="xl227"/>
    <w:basedOn w:val="Normal"/>
    <w:rsid w:val="009E1F7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i/>
      <w:iCs/>
      <w:szCs w:val="24"/>
    </w:rPr>
  </w:style>
  <w:style w:type="paragraph" w:customStyle="1" w:styleId="xl228">
    <w:name w:val="xl228"/>
    <w:basedOn w:val="Normal"/>
    <w:rsid w:val="009E1F7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GHEA Grapalat" w:hAnsi="GHEA Grapalat"/>
      <w:i/>
      <w:iCs/>
      <w:szCs w:val="24"/>
    </w:rPr>
  </w:style>
  <w:style w:type="paragraph" w:customStyle="1" w:styleId="xl229">
    <w:name w:val="xl229"/>
    <w:basedOn w:val="Normal"/>
    <w:rsid w:val="009E1F73"/>
    <w:pPr>
      <w:pBdr>
        <w:top w:val="single" w:sz="8" w:space="0" w:color="auto"/>
        <w:left w:val="single" w:sz="8" w:space="0" w:color="auto"/>
        <w:right w:val="single" w:sz="4" w:space="0" w:color="auto"/>
      </w:pBdr>
      <w:spacing w:before="100" w:beforeAutospacing="1" w:after="100" w:afterAutospacing="1"/>
      <w:textAlignment w:val="center"/>
    </w:pPr>
    <w:rPr>
      <w:rFonts w:ascii="GHEA Grapalat" w:hAnsi="GHEA Grapalat"/>
      <w:szCs w:val="24"/>
    </w:rPr>
  </w:style>
  <w:style w:type="paragraph" w:customStyle="1" w:styleId="xl230">
    <w:name w:val="xl230"/>
    <w:basedOn w:val="Normal"/>
    <w:rsid w:val="009E1F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Cs w:val="24"/>
    </w:rPr>
  </w:style>
  <w:style w:type="paragraph" w:customStyle="1" w:styleId="xl231">
    <w:name w:val="xl231"/>
    <w:basedOn w:val="Normal"/>
    <w:rsid w:val="009E1F7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szCs w:val="24"/>
    </w:rPr>
  </w:style>
  <w:style w:type="paragraph" w:customStyle="1" w:styleId="xl232">
    <w:name w:val="xl232"/>
    <w:basedOn w:val="Normal"/>
    <w:rsid w:val="009E1F73"/>
    <w:pPr>
      <w:pBdr>
        <w:top w:val="single" w:sz="4" w:space="0" w:color="auto"/>
        <w:left w:val="single" w:sz="4" w:space="0" w:color="auto"/>
        <w:bottom w:val="single" w:sz="4"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33">
    <w:name w:val="xl233"/>
    <w:basedOn w:val="Normal"/>
    <w:rsid w:val="009E1F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34">
    <w:name w:val="xl234"/>
    <w:basedOn w:val="Normal"/>
    <w:rsid w:val="009E1F73"/>
    <w:pPr>
      <w:pBdr>
        <w:left w:val="single" w:sz="8" w:space="0" w:color="auto"/>
        <w:bottom w:val="single" w:sz="4"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35">
    <w:name w:val="xl235"/>
    <w:basedOn w:val="Normal"/>
    <w:rsid w:val="009E1F73"/>
    <w:pPr>
      <w:pBdr>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i/>
      <w:iCs/>
      <w:szCs w:val="24"/>
    </w:rPr>
  </w:style>
  <w:style w:type="paragraph" w:customStyle="1" w:styleId="xl236">
    <w:name w:val="xl236"/>
    <w:basedOn w:val="Normal"/>
    <w:rsid w:val="009E1F73"/>
    <w:pPr>
      <w:pBdr>
        <w:left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37">
    <w:name w:val="xl237"/>
    <w:basedOn w:val="Normal"/>
    <w:rsid w:val="009E1F73"/>
    <w:pPr>
      <w:pBdr>
        <w:left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38">
    <w:name w:val="xl238"/>
    <w:basedOn w:val="Normal"/>
    <w:rsid w:val="009E1F73"/>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39">
    <w:name w:val="xl239"/>
    <w:basedOn w:val="Normal"/>
    <w:rsid w:val="009E1F73"/>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40">
    <w:name w:val="xl240"/>
    <w:basedOn w:val="Normal"/>
    <w:rsid w:val="009E1F73"/>
    <w:pPr>
      <w:pBdr>
        <w:top w:val="single" w:sz="4" w:space="0" w:color="auto"/>
        <w:left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241">
    <w:name w:val="xl241"/>
    <w:basedOn w:val="Normal"/>
    <w:rsid w:val="009E1F73"/>
    <w:pPr>
      <w:pBdr>
        <w:top w:val="single" w:sz="8"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42">
    <w:name w:val="xl242"/>
    <w:basedOn w:val="Normal"/>
    <w:rsid w:val="009E1F73"/>
    <w:pPr>
      <w:pBdr>
        <w:top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43">
    <w:name w:val="xl243"/>
    <w:basedOn w:val="Normal"/>
    <w:rsid w:val="009E1F73"/>
    <w:pPr>
      <w:pBdr>
        <w:top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44">
    <w:name w:val="xl244"/>
    <w:basedOn w:val="Normal"/>
    <w:rsid w:val="009E1F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45">
    <w:name w:val="xl245"/>
    <w:basedOn w:val="Normal"/>
    <w:rsid w:val="009E1F7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46">
    <w:name w:val="xl246"/>
    <w:basedOn w:val="Normal"/>
    <w:rsid w:val="009E1F73"/>
    <w:pPr>
      <w:pBdr>
        <w:top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47">
    <w:name w:val="xl247"/>
    <w:basedOn w:val="Normal"/>
    <w:rsid w:val="009E1F73"/>
    <w:pPr>
      <w:pBdr>
        <w:top w:val="single" w:sz="8" w:space="0" w:color="auto"/>
        <w:bottom w:val="single" w:sz="4" w:space="0" w:color="auto"/>
      </w:pBdr>
      <w:shd w:val="clear" w:color="000000" w:fill="FFFFFF"/>
      <w:spacing w:before="100" w:beforeAutospacing="1" w:after="100" w:afterAutospacing="1"/>
      <w:textAlignment w:val="center"/>
    </w:pPr>
    <w:rPr>
      <w:rFonts w:ascii="GHEA Grapalat" w:hAnsi="GHEA Grapalat"/>
      <w:b/>
      <w:bCs/>
      <w:szCs w:val="24"/>
    </w:rPr>
  </w:style>
  <w:style w:type="paragraph" w:customStyle="1" w:styleId="xl248">
    <w:name w:val="xl248"/>
    <w:basedOn w:val="Normal"/>
    <w:rsid w:val="009E1F73"/>
    <w:pPr>
      <w:pBdr>
        <w:top w:val="single" w:sz="4" w:space="0" w:color="auto"/>
        <w:bottom w:val="single" w:sz="4"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249">
    <w:name w:val="xl249"/>
    <w:basedOn w:val="Normal"/>
    <w:rsid w:val="009E1F73"/>
    <w:pPr>
      <w:pBdr>
        <w:top w:val="single" w:sz="4" w:space="0" w:color="auto"/>
        <w:bottom w:val="single" w:sz="8"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250">
    <w:name w:val="xl250"/>
    <w:basedOn w:val="Normal"/>
    <w:rsid w:val="009E1F73"/>
    <w:pPr>
      <w:pBdr>
        <w:bottom w:val="single" w:sz="8"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51">
    <w:name w:val="xl251"/>
    <w:basedOn w:val="Normal"/>
    <w:rsid w:val="009E1F73"/>
    <w:pPr>
      <w:pBdr>
        <w:top w:val="single" w:sz="8"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252">
    <w:name w:val="xl252"/>
    <w:basedOn w:val="Normal"/>
    <w:rsid w:val="009E1F73"/>
    <w:pP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253">
    <w:name w:val="xl253"/>
    <w:basedOn w:val="Normal"/>
    <w:rsid w:val="009E1F73"/>
    <w:pPr>
      <w:pBdr>
        <w:bottom w:val="double" w:sz="6"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254">
    <w:name w:val="xl254"/>
    <w:basedOn w:val="Normal"/>
    <w:rsid w:val="009E1F73"/>
    <w:pPr>
      <w:pBdr>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55">
    <w:name w:val="xl255"/>
    <w:basedOn w:val="Normal"/>
    <w:rsid w:val="009E1F73"/>
    <w:pPr>
      <w:pBdr>
        <w:top w:val="double" w:sz="6" w:space="0" w:color="auto"/>
        <w:bottom w:val="single" w:sz="4"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256">
    <w:name w:val="xl256"/>
    <w:basedOn w:val="Normal"/>
    <w:rsid w:val="009E1F73"/>
    <w:pPr>
      <w:pBdr>
        <w:top w:val="single" w:sz="8" w:space="0" w:color="auto"/>
        <w:bottom w:val="single" w:sz="4"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257">
    <w:name w:val="xl257"/>
    <w:basedOn w:val="Normal"/>
    <w:rsid w:val="009E1F73"/>
    <w:pPr>
      <w:pBdr>
        <w:top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258">
    <w:name w:val="xl258"/>
    <w:basedOn w:val="Normal"/>
    <w:rsid w:val="009E1F73"/>
    <w:pPr>
      <w:pBdr>
        <w:bottom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59">
    <w:name w:val="xl259"/>
    <w:basedOn w:val="Normal"/>
    <w:rsid w:val="009E1F73"/>
    <w:pPr>
      <w:pBdr>
        <w:top w:val="single" w:sz="4" w:space="0" w:color="auto"/>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60">
    <w:name w:val="xl260"/>
    <w:basedOn w:val="Normal"/>
    <w:rsid w:val="009E1F73"/>
    <w:pPr>
      <w:pBdr>
        <w:bottom w:val="single" w:sz="4"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261">
    <w:name w:val="xl261"/>
    <w:basedOn w:val="Normal"/>
    <w:rsid w:val="009E1F73"/>
    <w:pPr>
      <w:pBdr>
        <w:top w:val="single" w:sz="8" w:space="0" w:color="auto"/>
        <w:bottom w:val="double" w:sz="6"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62">
    <w:name w:val="xl262"/>
    <w:basedOn w:val="Normal"/>
    <w:rsid w:val="009E1F73"/>
    <w:pPr>
      <w:pBdr>
        <w:top w:val="single" w:sz="8" w:space="0" w:color="auto"/>
      </w:pBdr>
      <w:spacing w:before="100" w:beforeAutospacing="1" w:after="100" w:afterAutospacing="1"/>
      <w:textAlignment w:val="center"/>
    </w:pPr>
    <w:rPr>
      <w:rFonts w:ascii="GHEA Grapalat" w:hAnsi="GHEA Grapalat"/>
      <w:szCs w:val="24"/>
    </w:rPr>
  </w:style>
  <w:style w:type="paragraph" w:customStyle="1" w:styleId="xl263">
    <w:name w:val="xl263"/>
    <w:basedOn w:val="Normal"/>
    <w:rsid w:val="009E1F73"/>
    <w:pPr>
      <w:spacing w:before="100" w:beforeAutospacing="1" w:after="100" w:afterAutospacing="1"/>
      <w:jc w:val="center"/>
      <w:textAlignment w:val="center"/>
    </w:pPr>
    <w:rPr>
      <w:rFonts w:ascii="GHEA Grapalat" w:hAnsi="GHEA Grapalat"/>
      <w:color w:val="366092"/>
      <w:szCs w:val="24"/>
    </w:rPr>
  </w:style>
  <w:style w:type="paragraph" w:customStyle="1" w:styleId="xl264">
    <w:name w:val="xl264"/>
    <w:basedOn w:val="Normal"/>
    <w:rsid w:val="009E1F73"/>
    <w:pPr>
      <w:pBdr>
        <w:bottom w:val="double" w:sz="6" w:space="0" w:color="auto"/>
      </w:pBdr>
      <w:spacing w:before="100" w:beforeAutospacing="1" w:after="100" w:afterAutospacing="1"/>
      <w:jc w:val="center"/>
      <w:textAlignment w:val="center"/>
    </w:pPr>
    <w:rPr>
      <w:rFonts w:ascii="GHEA Grapalat" w:hAnsi="GHEA Grapalat"/>
      <w:color w:val="366092"/>
      <w:szCs w:val="24"/>
    </w:rPr>
  </w:style>
  <w:style w:type="paragraph" w:customStyle="1" w:styleId="xl265">
    <w:name w:val="xl265"/>
    <w:basedOn w:val="Normal"/>
    <w:rsid w:val="009E1F73"/>
    <w:pPr>
      <w:pBdr>
        <w:top w:val="double" w:sz="6" w:space="0" w:color="auto"/>
      </w:pBdr>
      <w:shd w:val="clear" w:color="000000" w:fill="FFFFFF"/>
      <w:spacing w:before="100" w:beforeAutospacing="1" w:after="100" w:afterAutospacing="1"/>
      <w:textAlignment w:val="center"/>
    </w:pPr>
    <w:rPr>
      <w:rFonts w:ascii="GHEA Grapalat" w:hAnsi="GHEA Grapalat"/>
      <w:szCs w:val="24"/>
    </w:rPr>
  </w:style>
  <w:style w:type="paragraph" w:customStyle="1" w:styleId="xl266">
    <w:name w:val="xl266"/>
    <w:basedOn w:val="Normal"/>
    <w:rsid w:val="009E1F73"/>
    <w:pPr>
      <w:pBdr>
        <w:bottom w:val="single" w:sz="8" w:space="0" w:color="auto"/>
      </w:pBdr>
      <w:shd w:val="clear" w:color="000000" w:fill="FFFFFF"/>
      <w:spacing w:before="100" w:beforeAutospacing="1" w:after="100" w:afterAutospacing="1"/>
      <w:jc w:val="center"/>
      <w:textAlignment w:val="center"/>
    </w:pPr>
    <w:rPr>
      <w:rFonts w:ascii="GHEA Grapalat" w:hAnsi="GHEA Grapalat"/>
      <w:color w:val="366092"/>
      <w:szCs w:val="24"/>
    </w:rPr>
  </w:style>
  <w:style w:type="paragraph" w:customStyle="1" w:styleId="xl267">
    <w:name w:val="xl267"/>
    <w:basedOn w:val="Normal"/>
    <w:rsid w:val="009E1F73"/>
    <w:pPr>
      <w:pBdr>
        <w:top w:val="single" w:sz="4" w:space="0" w:color="auto"/>
        <w:bottom w:val="double" w:sz="6" w:space="0" w:color="auto"/>
      </w:pBdr>
      <w:spacing w:before="100" w:beforeAutospacing="1" w:after="100" w:afterAutospacing="1"/>
      <w:jc w:val="center"/>
      <w:textAlignment w:val="center"/>
    </w:pPr>
    <w:rPr>
      <w:rFonts w:ascii="GHEA Grapalat" w:hAnsi="GHEA Grapalat"/>
      <w:szCs w:val="24"/>
    </w:rPr>
  </w:style>
  <w:style w:type="paragraph" w:customStyle="1" w:styleId="xl268">
    <w:name w:val="xl268"/>
    <w:basedOn w:val="Normal"/>
    <w:rsid w:val="009E1F73"/>
    <w:pPr>
      <w:pBdr>
        <w:bottom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269">
    <w:name w:val="xl269"/>
    <w:basedOn w:val="Normal"/>
    <w:rsid w:val="009E1F73"/>
    <w:pPr>
      <w:pBdr>
        <w:top w:val="single" w:sz="4" w:space="0" w:color="auto"/>
        <w:bottom w:val="single" w:sz="4" w:space="0" w:color="auto"/>
      </w:pBdr>
      <w:spacing w:before="100" w:beforeAutospacing="1" w:after="100" w:afterAutospacing="1"/>
      <w:jc w:val="center"/>
      <w:textAlignment w:val="center"/>
    </w:pPr>
    <w:rPr>
      <w:rFonts w:ascii="GHEA Grapalat" w:hAnsi="GHEA Grapalat"/>
      <w:szCs w:val="24"/>
    </w:rPr>
  </w:style>
  <w:style w:type="paragraph" w:customStyle="1" w:styleId="xl270">
    <w:name w:val="xl270"/>
    <w:basedOn w:val="Normal"/>
    <w:rsid w:val="009E1F73"/>
    <w:pPr>
      <w:pBdr>
        <w:top w:val="single" w:sz="4" w:space="0" w:color="auto"/>
        <w:bottom w:val="single" w:sz="8" w:space="0" w:color="auto"/>
      </w:pBdr>
      <w:spacing w:before="100" w:beforeAutospacing="1" w:after="100" w:afterAutospacing="1"/>
      <w:jc w:val="center"/>
      <w:textAlignment w:val="center"/>
    </w:pPr>
    <w:rPr>
      <w:rFonts w:ascii="GHEA Grapalat" w:hAnsi="GHEA Grapalat"/>
      <w:szCs w:val="24"/>
    </w:rPr>
  </w:style>
  <w:style w:type="paragraph" w:customStyle="1" w:styleId="xl271">
    <w:name w:val="xl271"/>
    <w:basedOn w:val="Normal"/>
    <w:rsid w:val="009E1F73"/>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GHEA Grapalat" w:hAnsi="GHEA Grapalat"/>
      <w:b/>
      <w:bCs/>
      <w:szCs w:val="24"/>
    </w:rPr>
  </w:style>
  <w:style w:type="paragraph" w:customStyle="1" w:styleId="xl272">
    <w:name w:val="xl272"/>
    <w:basedOn w:val="Normal"/>
    <w:rsid w:val="009E1F73"/>
    <w:pPr>
      <w:pBdr>
        <w:top w:val="single" w:sz="4" w:space="0" w:color="auto"/>
        <w:bottom w:val="single" w:sz="4" w:space="0" w:color="auto"/>
      </w:pBdr>
      <w:shd w:val="clear" w:color="000000" w:fill="F2F2F2"/>
      <w:spacing w:before="100" w:beforeAutospacing="1" w:after="100" w:afterAutospacing="1"/>
      <w:jc w:val="center"/>
      <w:textAlignment w:val="center"/>
    </w:pPr>
    <w:rPr>
      <w:rFonts w:ascii="GHEA Grapalat" w:hAnsi="GHEA Grapalat"/>
      <w:b/>
      <w:bCs/>
      <w:szCs w:val="24"/>
    </w:rPr>
  </w:style>
  <w:style w:type="paragraph" w:customStyle="1" w:styleId="xl273">
    <w:name w:val="xl273"/>
    <w:basedOn w:val="Normal"/>
    <w:rsid w:val="009E1F73"/>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GHEA Grapalat" w:hAnsi="GHEA Grapalat"/>
      <w:b/>
      <w:bCs/>
      <w:szCs w:val="24"/>
    </w:rPr>
  </w:style>
  <w:style w:type="paragraph" w:customStyle="1" w:styleId="xl274">
    <w:name w:val="xl274"/>
    <w:basedOn w:val="Normal"/>
    <w:rsid w:val="009E1F73"/>
    <w:pPr>
      <w:pBdr>
        <w:top w:val="single" w:sz="8" w:space="0" w:color="auto"/>
        <w:left w:val="single" w:sz="8"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75">
    <w:name w:val="xl275"/>
    <w:basedOn w:val="Normal"/>
    <w:rsid w:val="009E1F73"/>
    <w:pPr>
      <w:pBdr>
        <w:left w:val="single" w:sz="8"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76">
    <w:name w:val="xl276"/>
    <w:basedOn w:val="Normal"/>
    <w:rsid w:val="009E1F73"/>
    <w:pPr>
      <w:pBdr>
        <w:top w:val="single" w:sz="8" w:space="0" w:color="auto"/>
        <w:bottom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77">
    <w:name w:val="xl277"/>
    <w:basedOn w:val="Normal"/>
    <w:rsid w:val="009E1F73"/>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78">
    <w:name w:val="xl278"/>
    <w:basedOn w:val="Normal"/>
    <w:rsid w:val="009E1F73"/>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79">
    <w:name w:val="xl279"/>
    <w:basedOn w:val="Normal"/>
    <w:rsid w:val="009E1F73"/>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80">
    <w:name w:val="xl280"/>
    <w:basedOn w:val="Normal"/>
    <w:rsid w:val="009E1F73"/>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81">
    <w:name w:val="xl281"/>
    <w:basedOn w:val="Normal"/>
    <w:rsid w:val="009E1F73"/>
    <w:pPr>
      <w:pBdr>
        <w:left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82">
    <w:name w:val="xl282"/>
    <w:basedOn w:val="Normal"/>
    <w:rsid w:val="009E1F73"/>
    <w:pPr>
      <w:pBdr>
        <w:top w:val="double" w:sz="6" w:space="0" w:color="auto"/>
        <w:left w:val="single" w:sz="8"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83">
    <w:name w:val="xl283"/>
    <w:basedOn w:val="Normal"/>
    <w:rsid w:val="009E1F73"/>
    <w:pPr>
      <w:pBdr>
        <w:top w:val="double" w:sz="6" w:space="0" w:color="auto"/>
        <w:bottom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284">
    <w:name w:val="xl284"/>
    <w:basedOn w:val="Normal"/>
    <w:rsid w:val="009E1F73"/>
    <w:pPr>
      <w:pBdr>
        <w:top w:val="double" w:sz="6"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285">
    <w:name w:val="xl285"/>
    <w:basedOn w:val="Normal"/>
    <w:rsid w:val="009E1F73"/>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86">
    <w:name w:val="xl286"/>
    <w:basedOn w:val="Normal"/>
    <w:rsid w:val="009E1F73"/>
    <w:pPr>
      <w:pBdr>
        <w:top w:val="single" w:sz="4" w:space="0" w:color="auto"/>
        <w:left w:val="single" w:sz="4"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87">
    <w:name w:val="xl287"/>
    <w:basedOn w:val="Normal"/>
    <w:rsid w:val="009E1F73"/>
    <w:pPr>
      <w:pBdr>
        <w:left w:val="single" w:sz="4" w:space="0" w:color="auto"/>
        <w:bottom w:val="single" w:sz="4" w:space="0" w:color="auto"/>
        <w:right w:val="single" w:sz="8" w:space="0" w:color="auto"/>
      </w:pBdr>
      <w:shd w:val="clear" w:color="000000" w:fill="FCD5B4"/>
      <w:spacing w:before="100" w:beforeAutospacing="1" w:after="100" w:afterAutospacing="1"/>
      <w:jc w:val="center"/>
      <w:textAlignment w:val="center"/>
    </w:pPr>
    <w:rPr>
      <w:rFonts w:ascii="GHEA Grapalat" w:hAnsi="GHEA Grapalat"/>
      <w:szCs w:val="24"/>
    </w:rPr>
  </w:style>
  <w:style w:type="paragraph" w:customStyle="1" w:styleId="xl288">
    <w:name w:val="xl288"/>
    <w:basedOn w:val="Normal"/>
    <w:rsid w:val="009E1F73"/>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89">
    <w:name w:val="xl289"/>
    <w:basedOn w:val="Normal"/>
    <w:rsid w:val="009E1F7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xl290">
    <w:name w:val="xl290"/>
    <w:basedOn w:val="Normal"/>
    <w:rsid w:val="009E1F73"/>
    <w:pPr>
      <w:pBdr>
        <w:top w:val="single" w:sz="8" w:space="0" w:color="auto"/>
        <w:bottom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291">
    <w:name w:val="xl291"/>
    <w:basedOn w:val="Normal"/>
    <w:rsid w:val="009E1F73"/>
    <w:pPr>
      <w:pBdr>
        <w:top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292">
    <w:name w:val="xl292"/>
    <w:basedOn w:val="Normal"/>
    <w:rsid w:val="009E1F73"/>
    <w:pPr>
      <w:pBdr>
        <w:top w:val="single" w:sz="4" w:space="0" w:color="auto"/>
        <w:left w:val="single" w:sz="4"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93">
    <w:name w:val="xl293"/>
    <w:basedOn w:val="Normal"/>
    <w:rsid w:val="009E1F73"/>
    <w:pPr>
      <w:pBdr>
        <w:top w:val="double" w:sz="6" w:space="0" w:color="auto"/>
        <w:bottom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94">
    <w:name w:val="xl294"/>
    <w:basedOn w:val="Normal"/>
    <w:rsid w:val="009E1F73"/>
    <w:pPr>
      <w:pBdr>
        <w:top w:val="double" w:sz="6"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95">
    <w:name w:val="xl295"/>
    <w:basedOn w:val="Normal"/>
    <w:rsid w:val="009E1F73"/>
    <w:pPr>
      <w:pBdr>
        <w:bottom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96">
    <w:name w:val="xl296"/>
    <w:basedOn w:val="Normal"/>
    <w:rsid w:val="009E1F73"/>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297">
    <w:name w:val="xl297"/>
    <w:basedOn w:val="Normal"/>
    <w:rsid w:val="009E1F73"/>
    <w:pPr>
      <w:pBdr>
        <w:top w:val="double" w:sz="6" w:space="0" w:color="auto"/>
        <w:left w:val="single" w:sz="8" w:space="0" w:color="auto"/>
        <w:bottom w:val="single" w:sz="4" w:space="0" w:color="auto"/>
      </w:pBdr>
      <w:spacing w:before="100" w:beforeAutospacing="1" w:after="100" w:afterAutospacing="1"/>
      <w:jc w:val="center"/>
      <w:textAlignment w:val="center"/>
    </w:pPr>
    <w:rPr>
      <w:rFonts w:ascii="GHEA Grapalat" w:hAnsi="GHEA Grapalat"/>
      <w:b/>
      <w:bCs/>
      <w:sz w:val="28"/>
      <w:szCs w:val="28"/>
    </w:rPr>
  </w:style>
  <w:style w:type="paragraph" w:customStyle="1" w:styleId="xl298">
    <w:name w:val="xl298"/>
    <w:basedOn w:val="Normal"/>
    <w:rsid w:val="009E1F73"/>
    <w:pPr>
      <w:pBdr>
        <w:top w:val="double" w:sz="6" w:space="0" w:color="auto"/>
        <w:bottom w:val="single" w:sz="4" w:space="0" w:color="auto"/>
      </w:pBdr>
      <w:spacing w:before="100" w:beforeAutospacing="1" w:after="100" w:afterAutospacing="1"/>
      <w:jc w:val="center"/>
      <w:textAlignment w:val="center"/>
    </w:pPr>
    <w:rPr>
      <w:rFonts w:ascii="GHEA Grapalat" w:hAnsi="GHEA Grapalat"/>
      <w:b/>
      <w:bCs/>
      <w:sz w:val="28"/>
      <w:szCs w:val="28"/>
    </w:rPr>
  </w:style>
  <w:style w:type="paragraph" w:customStyle="1" w:styleId="xl299">
    <w:name w:val="xl299"/>
    <w:basedOn w:val="Normal"/>
    <w:rsid w:val="009E1F73"/>
    <w:pPr>
      <w:pBdr>
        <w:top w:val="double" w:sz="6"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b/>
      <w:bCs/>
      <w:sz w:val="28"/>
      <w:szCs w:val="28"/>
    </w:rPr>
  </w:style>
  <w:style w:type="paragraph" w:customStyle="1" w:styleId="xl300">
    <w:name w:val="xl300"/>
    <w:basedOn w:val="Normal"/>
    <w:rsid w:val="009E1F73"/>
    <w:pPr>
      <w:pBdr>
        <w:top w:val="double" w:sz="6" w:space="0" w:color="auto"/>
        <w:left w:val="single" w:sz="4" w:space="0" w:color="auto"/>
        <w:right w:val="single" w:sz="8" w:space="0" w:color="auto"/>
      </w:pBdr>
      <w:spacing w:before="100" w:beforeAutospacing="1" w:after="100" w:afterAutospacing="1"/>
      <w:jc w:val="center"/>
      <w:textAlignment w:val="center"/>
    </w:pPr>
    <w:rPr>
      <w:rFonts w:ascii="GHEA Grapalat" w:hAnsi="GHEA Grapalat"/>
      <w:b/>
      <w:bCs/>
      <w:szCs w:val="24"/>
    </w:rPr>
  </w:style>
  <w:style w:type="paragraph" w:customStyle="1" w:styleId="xl301">
    <w:name w:val="xl301"/>
    <w:basedOn w:val="Normal"/>
    <w:rsid w:val="009E1F73"/>
    <w:pPr>
      <w:pBdr>
        <w:left w:val="single" w:sz="4" w:space="0" w:color="auto"/>
        <w:right w:val="single" w:sz="8" w:space="0" w:color="auto"/>
      </w:pBdr>
      <w:spacing w:before="100" w:beforeAutospacing="1" w:after="100" w:afterAutospacing="1"/>
      <w:jc w:val="center"/>
      <w:textAlignment w:val="center"/>
    </w:pPr>
    <w:rPr>
      <w:rFonts w:ascii="GHEA Grapalat" w:hAnsi="GHEA Grapalat"/>
      <w:b/>
      <w:bCs/>
      <w:szCs w:val="24"/>
    </w:rPr>
  </w:style>
  <w:style w:type="paragraph" w:customStyle="1" w:styleId="xl302">
    <w:name w:val="xl302"/>
    <w:basedOn w:val="Normal"/>
    <w:rsid w:val="009E1F73"/>
    <w:pPr>
      <w:pBdr>
        <w:left w:val="single" w:sz="4"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b/>
      <w:bCs/>
      <w:szCs w:val="24"/>
    </w:rPr>
  </w:style>
  <w:style w:type="paragraph" w:customStyle="1" w:styleId="xl303">
    <w:name w:val="xl303"/>
    <w:basedOn w:val="Normal"/>
    <w:rsid w:val="009E1F73"/>
    <w:pPr>
      <w:pBdr>
        <w:top w:val="single" w:sz="8"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GHEA Grapalat" w:hAnsi="GHEA Grapalat"/>
      <w:b/>
      <w:bCs/>
      <w:szCs w:val="24"/>
    </w:rPr>
  </w:style>
  <w:style w:type="paragraph" w:customStyle="1" w:styleId="xl304">
    <w:name w:val="xl304"/>
    <w:basedOn w:val="Normal"/>
    <w:rsid w:val="009E1F7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b/>
      <w:bCs/>
      <w:szCs w:val="24"/>
    </w:rPr>
  </w:style>
  <w:style w:type="paragraph" w:customStyle="1" w:styleId="xl305">
    <w:name w:val="xl305"/>
    <w:basedOn w:val="Normal"/>
    <w:rsid w:val="009E1F7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b/>
      <w:bCs/>
      <w:szCs w:val="24"/>
    </w:rPr>
  </w:style>
  <w:style w:type="paragraph" w:customStyle="1" w:styleId="xl306">
    <w:name w:val="xl306"/>
    <w:basedOn w:val="Normal"/>
    <w:rsid w:val="009E1F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b/>
      <w:bCs/>
      <w:szCs w:val="24"/>
    </w:rPr>
  </w:style>
  <w:style w:type="paragraph" w:customStyle="1" w:styleId="xl307">
    <w:name w:val="xl307"/>
    <w:basedOn w:val="Normal"/>
    <w:rsid w:val="009E1F73"/>
    <w:pPr>
      <w:pBdr>
        <w:bottom w:val="single" w:sz="4" w:space="0" w:color="auto"/>
      </w:pBdr>
      <w:spacing w:before="100" w:beforeAutospacing="1" w:after="100" w:afterAutospacing="1"/>
      <w:jc w:val="center"/>
      <w:textAlignment w:val="center"/>
    </w:pPr>
    <w:rPr>
      <w:rFonts w:ascii="GHEA Grapalat" w:hAnsi="GHEA Grapalat"/>
      <w:b/>
      <w:bCs/>
      <w:szCs w:val="24"/>
    </w:rPr>
  </w:style>
  <w:style w:type="paragraph" w:customStyle="1" w:styleId="xl308">
    <w:name w:val="xl308"/>
    <w:basedOn w:val="Normal"/>
    <w:rsid w:val="009E1F73"/>
    <w:pPr>
      <w:pBdr>
        <w:top w:val="single" w:sz="8" w:space="0" w:color="auto"/>
        <w:left w:val="single" w:sz="4" w:space="0" w:color="auto"/>
        <w:right w:val="single" w:sz="8" w:space="0" w:color="auto"/>
      </w:pBdr>
      <w:spacing w:before="100" w:beforeAutospacing="1" w:after="100" w:afterAutospacing="1"/>
      <w:jc w:val="center"/>
      <w:textAlignment w:val="center"/>
    </w:pPr>
    <w:rPr>
      <w:rFonts w:ascii="GHEA Grapalat" w:hAnsi="GHEA Grapalat"/>
      <w:b/>
      <w:bCs/>
      <w:szCs w:val="24"/>
    </w:rPr>
  </w:style>
  <w:style w:type="paragraph" w:customStyle="1" w:styleId="xl309">
    <w:name w:val="xl309"/>
    <w:basedOn w:val="Normal"/>
    <w:rsid w:val="009E1F73"/>
    <w:pPr>
      <w:pBdr>
        <w:left w:val="single" w:sz="4" w:space="0" w:color="auto"/>
        <w:bottom w:val="double" w:sz="6" w:space="0" w:color="auto"/>
        <w:right w:val="single" w:sz="8" w:space="0" w:color="auto"/>
      </w:pBdr>
      <w:spacing w:before="100" w:beforeAutospacing="1" w:after="100" w:afterAutospacing="1"/>
      <w:jc w:val="center"/>
      <w:textAlignment w:val="center"/>
    </w:pPr>
    <w:rPr>
      <w:rFonts w:ascii="GHEA Grapalat" w:hAnsi="GHEA Grapalat"/>
      <w:b/>
      <w:bCs/>
      <w:szCs w:val="24"/>
    </w:rPr>
  </w:style>
  <w:style w:type="paragraph" w:customStyle="1" w:styleId="xl66">
    <w:name w:val="xl66"/>
    <w:basedOn w:val="Normal"/>
    <w:rsid w:val="009E1F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GHEA Grapalat" w:hAnsi="GHEA Grapalat"/>
      <w:b/>
      <w:bCs/>
      <w:szCs w:val="24"/>
    </w:rPr>
  </w:style>
  <w:style w:type="paragraph" w:customStyle="1" w:styleId="xl67">
    <w:name w:val="xl67"/>
    <w:basedOn w:val="Normal"/>
    <w:rsid w:val="009E1F73"/>
    <w:pPr>
      <w:spacing w:before="100" w:beforeAutospacing="1" w:after="100" w:afterAutospacing="1"/>
      <w:jc w:val="center"/>
      <w:textAlignment w:val="center"/>
    </w:pPr>
    <w:rPr>
      <w:rFonts w:ascii="GHEA Grapalat" w:hAnsi="GHEA Grapalat"/>
      <w:szCs w:val="24"/>
    </w:rPr>
  </w:style>
  <w:style w:type="paragraph" w:customStyle="1" w:styleId="font9">
    <w:name w:val="font9"/>
    <w:basedOn w:val="Normal"/>
    <w:rsid w:val="009E1F73"/>
    <w:pPr>
      <w:spacing w:before="100" w:beforeAutospacing="1" w:after="100" w:afterAutospacing="1"/>
    </w:pPr>
    <w:rPr>
      <w:rFonts w:ascii="GHEA Grapalat" w:hAnsi="GHEA Grapalat"/>
      <w:b/>
      <w:bCs/>
      <w:color w:val="000000"/>
      <w:szCs w:val="24"/>
    </w:rPr>
  </w:style>
  <w:style w:type="paragraph" w:customStyle="1" w:styleId="font10">
    <w:name w:val="font10"/>
    <w:basedOn w:val="Normal"/>
    <w:rsid w:val="009E1F73"/>
    <w:pPr>
      <w:spacing w:before="100" w:beforeAutospacing="1" w:after="100" w:afterAutospacing="1"/>
    </w:pPr>
    <w:rPr>
      <w:rFonts w:ascii="GHEA Grapalat" w:hAnsi="GHEA Grapalat"/>
      <w:b/>
      <w:bCs/>
      <w:color w:val="000000"/>
      <w:szCs w:val="24"/>
      <w:u w:val="single"/>
    </w:rPr>
  </w:style>
  <w:style w:type="paragraph" w:customStyle="1" w:styleId="font11">
    <w:name w:val="font11"/>
    <w:basedOn w:val="Normal"/>
    <w:rsid w:val="009E1F73"/>
    <w:pPr>
      <w:spacing w:before="100" w:beforeAutospacing="1" w:after="100" w:afterAutospacing="1"/>
    </w:pPr>
    <w:rPr>
      <w:rFonts w:ascii="GHEA Grapalat" w:hAnsi="GHEA Grapalat"/>
      <w:color w:val="000000"/>
      <w:szCs w:val="24"/>
      <w:u w:val="single"/>
    </w:rPr>
  </w:style>
  <w:style w:type="paragraph" w:customStyle="1" w:styleId="font12">
    <w:name w:val="font12"/>
    <w:basedOn w:val="Normal"/>
    <w:rsid w:val="009E1F73"/>
    <w:pPr>
      <w:spacing w:before="100" w:beforeAutospacing="1" w:after="100" w:afterAutospacing="1"/>
    </w:pPr>
    <w:rPr>
      <w:rFonts w:ascii="GHEA Grapalat" w:hAnsi="GHEA Grapalat"/>
      <w:i/>
      <w:iCs/>
      <w:color w:val="000000"/>
      <w:szCs w:val="24"/>
    </w:rPr>
  </w:style>
  <w:style w:type="paragraph" w:customStyle="1" w:styleId="font13">
    <w:name w:val="font13"/>
    <w:basedOn w:val="Normal"/>
    <w:rsid w:val="009E1F73"/>
    <w:pPr>
      <w:spacing w:before="100" w:beforeAutospacing="1" w:after="100" w:afterAutospacing="1"/>
    </w:pPr>
    <w:rPr>
      <w:rFonts w:ascii="GHEA Grapalat" w:hAnsi="GHEA Grapalat"/>
      <w:i/>
      <w:iCs/>
      <w:color w:val="FFC000"/>
      <w:szCs w:val="24"/>
    </w:rPr>
  </w:style>
  <w:style w:type="paragraph" w:customStyle="1" w:styleId="xl64">
    <w:name w:val="xl64"/>
    <w:basedOn w:val="Normal"/>
    <w:rsid w:val="009E1F73"/>
    <w:pPr>
      <w:spacing w:before="100" w:beforeAutospacing="1" w:after="100" w:afterAutospacing="1"/>
      <w:jc w:val="center"/>
      <w:textAlignment w:val="center"/>
    </w:pPr>
    <w:rPr>
      <w:rFonts w:ascii="GHEA Grapalat" w:hAnsi="GHEA Grapalat"/>
      <w:szCs w:val="24"/>
    </w:rPr>
  </w:style>
  <w:style w:type="paragraph" w:customStyle="1" w:styleId="xl65">
    <w:name w:val="xl65"/>
    <w:basedOn w:val="Normal"/>
    <w:rsid w:val="009E1F7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Cs w:val="24"/>
    </w:rPr>
  </w:style>
  <w:style w:type="paragraph" w:customStyle="1" w:styleId="font14">
    <w:name w:val="font14"/>
    <w:basedOn w:val="Normal"/>
    <w:rsid w:val="009E1F73"/>
    <w:pPr>
      <w:spacing w:before="100" w:beforeAutospacing="1" w:after="100" w:afterAutospacing="1"/>
    </w:pPr>
    <w:rPr>
      <w:rFonts w:ascii="GHEA Grapalat" w:hAnsi="GHEA Grapalat"/>
      <w:color w:val="000000"/>
      <w:szCs w:val="24"/>
    </w:rPr>
  </w:style>
  <w:style w:type="paragraph" w:customStyle="1" w:styleId="font15">
    <w:name w:val="font15"/>
    <w:basedOn w:val="Normal"/>
    <w:rsid w:val="009E1F73"/>
    <w:pPr>
      <w:spacing w:before="100" w:beforeAutospacing="1" w:after="100" w:afterAutospacing="1"/>
    </w:pPr>
    <w:rPr>
      <w:rFonts w:ascii="GHEA Grapalat" w:hAnsi="GHEA Grapalat"/>
      <w:i/>
      <w:iCs/>
      <w:color w:val="FFC000"/>
      <w:szCs w:val="24"/>
    </w:rPr>
  </w:style>
  <w:style w:type="paragraph" w:customStyle="1" w:styleId="font16">
    <w:name w:val="font16"/>
    <w:basedOn w:val="Normal"/>
    <w:rsid w:val="009E1F73"/>
    <w:pPr>
      <w:spacing w:before="100" w:beforeAutospacing="1" w:after="100" w:afterAutospacing="1"/>
    </w:pPr>
    <w:rPr>
      <w:rFonts w:ascii="GHEA Grapalat" w:hAnsi="GHEA Grapalat"/>
      <w:b/>
      <w:bCs/>
      <w:szCs w:val="24"/>
    </w:rPr>
  </w:style>
  <w:style w:type="character" w:styleId="Strong">
    <w:name w:val="Strong"/>
    <w:basedOn w:val="DefaultParagraphFont"/>
    <w:uiPriority w:val="22"/>
    <w:qFormat/>
    <w:rsid w:val="007069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9231">
      <w:bodyDiv w:val="1"/>
      <w:marLeft w:val="0"/>
      <w:marRight w:val="0"/>
      <w:marTop w:val="0"/>
      <w:marBottom w:val="0"/>
      <w:divBdr>
        <w:top w:val="none" w:sz="0" w:space="0" w:color="auto"/>
        <w:left w:val="none" w:sz="0" w:space="0" w:color="auto"/>
        <w:bottom w:val="none" w:sz="0" w:space="0" w:color="auto"/>
        <w:right w:val="none" w:sz="0" w:space="0" w:color="auto"/>
      </w:divBdr>
    </w:div>
    <w:div w:id="24213103">
      <w:bodyDiv w:val="1"/>
      <w:marLeft w:val="0"/>
      <w:marRight w:val="0"/>
      <w:marTop w:val="0"/>
      <w:marBottom w:val="0"/>
      <w:divBdr>
        <w:top w:val="none" w:sz="0" w:space="0" w:color="auto"/>
        <w:left w:val="none" w:sz="0" w:space="0" w:color="auto"/>
        <w:bottom w:val="none" w:sz="0" w:space="0" w:color="auto"/>
        <w:right w:val="none" w:sz="0" w:space="0" w:color="auto"/>
      </w:divBdr>
    </w:div>
    <w:div w:id="26102767">
      <w:bodyDiv w:val="1"/>
      <w:marLeft w:val="0"/>
      <w:marRight w:val="0"/>
      <w:marTop w:val="0"/>
      <w:marBottom w:val="0"/>
      <w:divBdr>
        <w:top w:val="none" w:sz="0" w:space="0" w:color="auto"/>
        <w:left w:val="none" w:sz="0" w:space="0" w:color="auto"/>
        <w:bottom w:val="none" w:sz="0" w:space="0" w:color="auto"/>
        <w:right w:val="none" w:sz="0" w:space="0" w:color="auto"/>
      </w:divBdr>
    </w:div>
    <w:div w:id="39980185">
      <w:bodyDiv w:val="1"/>
      <w:marLeft w:val="0"/>
      <w:marRight w:val="0"/>
      <w:marTop w:val="0"/>
      <w:marBottom w:val="0"/>
      <w:divBdr>
        <w:top w:val="none" w:sz="0" w:space="0" w:color="auto"/>
        <w:left w:val="none" w:sz="0" w:space="0" w:color="auto"/>
        <w:bottom w:val="none" w:sz="0" w:space="0" w:color="auto"/>
        <w:right w:val="none" w:sz="0" w:space="0" w:color="auto"/>
      </w:divBdr>
    </w:div>
    <w:div w:id="43067399">
      <w:bodyDiv w:val="1"/>
      <w:marLeft w:val="0"/>
      <w:marRight w:val="0"/>
      <w:marTop w:val="0"/>
      <w:marBottom w:val="0"/>
      <w:divBdr>
        <w:top w:val="none" w:sz="0" w:space="0" w:color="auto"/>
        <w:left w:val="none" w:sz="0" w:space="0" w:color="auto"/>
        <w:bottom w:val="none" w:sz="0" w:space="0" w:color="auto"/>
        <w:right w:val="none" w:sz="0" w:space="0" w:color="auto"/>
      </w:divBdr>
    </w:div>
    <w:div w:id="64886784">
      <w:bodyDiv w:val="1"/>
      <w:marLeft w:val="0"/>
      <w:marRight w:val="0"/>
      <w:marTop w:val="0"/>
      <w:marBottom w:val="0"/>
      <w:divBdr>
        <w:top w:val="none" w:sz="0" w:space="0" w:color="auto"/>
        <w:left w:val="none" w:sz="0" w:space="0" w:color="auto"/>
        <w:bottom w:val="none" w:sz="0" w:space="0" w:color="auto"/>
        <w:right w:val="none" w:sz="0" w:space="0" w:color="auto"/>
      </w:divBdr>
    </w:div>
    <w:div w:id="99496332">
      <w:bodyDiv w:val="1"/>
      <w:marLeft w:val="0"/>
      <w:marRight w:val="0"/>
      <w:marTop w:val="0"/>
      <w:marBottom w:val="0"/>
      <w:divBdr>
        <w:top w:val="none" w:sz="0" w:space="0" w:color="auto"/>
        <w:left w:val="none" w:sz="0" w:space="0" w:color="auto"/>
        <w:bottom w:val="none" w:sz="0" w:space="0" w:color="auto"/>
        <w:right w:val="none" w:sz="0" w:space="0" w:color="auto"/>
      </w:divBdr>
    </w:div>
    <w:div w:id="120391505">
      <w:bodyDiv w:val="1"/>
      <w:marLeft w:val="0"/>
      <w:marRight w:val="0"/>
      <w:marTop w:val="0"/>
      <w:marBottom w:val="0"/>
      <w:divBdr>
        <w:top w:val="none" w:sz="0" w:space="0" w:color="auto"/>
        <w:left w:val="none" w:sz="0" w:space="0" w:color="auto"/>
        <w:bottom w:val="none" w:sz="0" w:space="0" w:color="auto"/>
        <w:right w:val="none" w:sz="0" w:space="0" w:color="auto"/>
      </w:divBdr>
    </w:div>
    <w:div w:id="141390443">
      <w:bodyDiv w:val="1"/>
      <w:marLeft w:val="0"/>
      <w:marRight w:val="0"/>
      <w:marTop w:val="0"/>
      <w:marBottom w:val="0"/>
      <w:divBdr>
        <w:top w:val="none" w:sz="0" w:space="0" w:color="auto"/>
        <w:left w:val="none" w:sz="0" w:space="0" w:color="auto"/>
        <w:bottom w:val="none" w:sz="0" w:space="0" w:color="auto"/>
        <w:right w:val="none" w:sz="0" w:space="0" w:color="auto"/>
      </w:divBdr>
    </w:div>
    <w:div w:id="142623140">
      <w:bodyDiv w:val="1"/>
      <w:marLeft w:val="0"/>
      <w:marRight w:val="0"/>
      <w:marTop w:val="0"/>
      <w:marBottom w:val="0"/>
      <w:divBdr>
        <w:top w:val="none" w:sz="0" w:space="0" w:color="auto"/>
        <w:left w:val="none" w:sz="0" w:space="0" w:color="auto"/>
        <w:bottom w:val="none" w:sz="0" w:space="0" w:color="auto"/>
        <w:right w:val="none" w:sz="0" w:space="0" w:color="auto"/>
      </w:divBdr>
    </w:div>
    <w:div w:id="144473210">
      <w:bodyDiv w:val="1"/>
      <w:marLeft w:val="0"/>
      <w:marRight w:val="0"/>
      <w:marTop w:val="0"/>
      <w:marBottom w:val="0"/>
      <w:divBdr>
        <w:top w:val="none" w:sz="0" w:space="0" w:color="auto"/>
        <w:left w:val="none" w:sz="0" w:space="0" w:color="auto"/>
        <w:bottom w:val="none" w:sz="0" w:space="0" w:color="auto"/>
        <w:right w:val="none" w:sz="0" w:space="0" w:color="auto"/>
      </w:divBdr>
      <w:divsChild>
        <w:div w:id="476844614">
          <w:marLeft w:val="0"/>
          <w:marRight w:val="0"/>
          <w:marTop w:val="0"/>
          <w:marBottom w:val="0"/>
          <w:divBdr>
            <w:top w:val="none" w:sz="0" w:space="0" w:color="auto"/>
            <w:left w:val="none" w:sz="0" w:space="0" w:color="auto"/>
            <w:bottom w:val="none" w:sz="0" w:space="0" w:color="auto"/>
            <w:right w:val="none" w:sz="0" w:space="0" w:color="auto"/>
          </w:divBdr>
          <w:divsChild>
            <w:div w:id="74869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2942">
      <w:bodyDiv w:val="1"/>
      <w:marLeft w:val="0"/>
      <w:marRight w:val="0"/>
      <w:marTop w:val="0"/>
      <w:marBottom w:val="0"/>
      <w:divBdr>
        <w:top w:val="none" w:sz="0" w:space="0" w:color="auto"/>
        <w:left w:val="none" w:sz="0" w:space="0" w:color="auto"/>
        <w:bottom w:val="none" w:sz="0" w:space="0" w:color="auto"/>
        <w:right w:val="none" w:sz="0" w:space="0" w:color="auto"/>
      </w:divBdr>
    </w:div>
    <w:div w:id="149715957">
      <w:bodyDiv w:val="1"/>
      <w:marLeft w:val="0"/>
      <w:marRight w:val="0"/>
      <w:marTop w:val="0"/>
      <w:marBottom w:val="0"/>
      <w:divBdr>
        <w:top w:val="none" w:sz="0" w:space="0" w:color="auto"/>
        <w:left w:val="none" w:sz="0" w:space="0" w:color="auto"/>
        <w:bottom w:val="none" w:sz="0" w:space="0" w:color="auto"/>
        <w:right w:val="none" w:sz="0" w:space="0" w:color="auto"/>
      </w:divBdr>
    </w:div>
    <w:div w:id="176819903">
      <w:bodyDiv w:val="1"/>
      <w:marLeft w:val="0"/>
      <w:marRight w:val="0"/>
      <w:marTop w:val="0"/>
      <w:marBottom w:val="0"/>
      <w:divBdr>
        <w:top w:val="none" w:sz="0" w:space="0" w:color="auto"/>
        <w:left w:val="none" w:sz="0" w:space="0" w:color="auto"/>
        <w:bottom w:val="none" w:sz="0" w:space="0" w:color="auto"/>
        <w:right w:val="none" w:sz="0" w:space="0" w:color="auto"/>
      </w:divBdr>
    </w:div>
    <w:div w:id="177157526">
      <w:bodyDiv w:val="1"/>
      <w:marLeft w:val="0"/>
      <w:marRight w:val="0"/>
      <w:marTop w:val="0"/>
      <w:marBottom w:val="0"/>
      <w:divBdr>
        <w:top w:val="none" w:sz="0" w:space="0" w:color="auto"/>
        <w:left w:val="none" w:sz="0" w:space="0" w:color="auto"/>
        <w:bottom w:val="none" w:sz="0" w:space="0" w:color="auto"/>
        <w:right w:val="none" w:sz="0" w:space="0" w:color="auto"/>
      </w:divBdr>
    </w:div>
    <w:div w:id="181558882">
      <w:bodyDiv w:val="1"/>
      <w:marLeft w:val="0"/>
      <w:marRight w:val="0"/>
      <w:marTop w:val="0"/>
      <w:marBottom w:val="0"/>
      <w:divBdr>
        <w:top w:val="none" w:sz="0" w:space="0" w:color="auto"/>
        <w:left w:val="none" w:sz="0" w:space="0" w:color="auto"/>
        <w:bottom w:val="none" w:sz="0" w:space="0" w:color="auto"/>
        <w:right w:val="none" w:sz="0" w:space="0" w:color="auto"/>
      </w:divBdr>
    </w:div>
    <w:div w:id="200290271">
      <w:bodyDiv w:val="1"/>
      <w:marLeft w:val="0"/>
      <w:marRight w:val="0"/>
      <w:marTop w:val="0"/>
      <w:marBottom w:val="0"/>
      <w:divBdr>
        <w:top w:val="none" w:sz="0" w:space="0" w:color="auto"/>
        <w:left w:val="none" w:sz="0" w:space="0" w:color="auto"/>
        <w:bottom w:val="none" w:sz="0" w:space="0" w:color="auto"/>
        <w:right w:val="none" w:sz="0" w:space="0" w:color="auto"/>
      </w:divBdr>
    </w:div>
    <w:div w:id="214395822">
      <w:bodyDiv w:val="1"/>
      <w:marLeft w:val="0"/>
      <w:marRight w:val="0"/>
      <w:marTop w:val="0"/>
      <w:marBottom w:val="0"/>
      <w:divBdr>
        <w:top w:val="none" w:sz="0" w:space="0" w:color="auto"/>
        <w:left w:val="none" w:sz="0" w:space="0" w:color="auto"/>
        <w:bottom w:val="none" w:sz="0" w:space="0" w:color="auto"/>
        <w:right w:val="none" w:sz="0" w:space="0" w:color="auto"/>
      </w:divBdr>
    </w:div>
    <w:div w:id="218135958">
      <w:bodyDiv w:val="1"/>
      <w:marLeft w:val="0"/>
      <w:marRight w:val="0"/>
      <w:marTop w:val="0"/>
      <w:marBottom w:val="0"/>
      <w:divBdr>
        <w:top w:val="none" w:sz="0" w:space="0" w:color="auto"/>
        <w:left w:val="none" w:sz="0" w:space="0" w:color="auto"/>
        <w:bottom w:val="none" w:sz="0" w:space="0" w:color="auto"/>
        <w:right w:val="none" w:sz="0" w:space="0" w:color="auto"/>
      </w:divBdr>
    </w:div>
    <w:div w:id="219751390">
      <w:bodyDiv w:val="1"/>
      <w:marLeft w:val="0"/>
      <w:marRight w:val="0"/>
      <w:marTop w:val="0"/>
      <w:marBottom w:val="0"/>
      <w:divBdr>
        <w:top w:val="none" w:sz="0" w:space="0" w:color="auto"/>
        <w:left w:val="none" w:sz="0" w:space="0" w:color="auto"/>
        <w:bottom w:val="none" w:sz="0" w:space="0" w:color="auto"/>
        <w:right w:val="none" w:sz="0" w:space="0" w:color="auto"/>
      </w:divBdr>
    </w:div>
    <w:div w:id="253394738">
      <w:bodyDiv w:val="1"/>
      <w:marLeft w:val="0"/>
      <w:marRight w:val="0"/>
      <w:marTop w:val="0"/>
      <w:marBottom w:val="0"/>
      <w:divBdr>
        <w:top w:val="none" w:sz="0" w:space="0" w:color="auto"/>
        <w:left w:val="none" w:sz="0" w:space="0" w:color="auto"/>
        <w:bottom w:val="none" w:sz="0" w:space="0" w:color="auto"/>
        <w:right w:val="none" w:sz="0" w:space="0" w:color="auto"/>
      </w:divBdr>
    </w:div>
    <w:div w:id="259148175">
      <w:bodyDiv w:val="1"/>
      <w:marLeft w:val="0"/>
      <w:marRight w:val="0"/>
      <w:marTop w:val="0"/>
      <w:marBottom w:val="0"/>
      <w:divBdr>
        <w:top w:val="none" w:sz="0" w:space="0" w:color="auto"/>
        <w:left w:val="none" w:sz="0" w:space="0" w:color="auto"/>
        <w:bottom w:val="none" w:sz="0" w:space="0" w:color="auto"/>
        <w:right w:val="none" w:sz="0" w:space="0" w:color="auto"/>
      </w:divBdr>
    </w:div>
    <w:div w:id="262156846">
      <w:bodyDiv w:val="1"/>
      <w:marLeft w:val="0"/>
      <w:marRight w:val="0"/>
      <w:marTop w:val="0"/>
      <w:marBottom w:val="0"/>
      <w:divBdr>
        <w:top w:val="none" w:sz="0" w:space="0" w:color="auto"/>
        <w:left w:val="none" w:sz="0" w:space="0" w:color="auto"/>
        <w:bottom w:val="none" w:sz="0" w:space="0" w:color="auto"/>
        <w:right w:val="none" w:sz="0" w:space="0" w:color="auto"/>
      </w:divBdr>
    </w:div>
    <w:div w:id="266277444">
      <w:bodyDiv w:val="1"/>
      <w:marLeft w:val="0"/>
      <w:marRight w:val="0"/>
      <w:marTop w:val="0"/>
      <w:marBottom w:val="0"/>
      <w:divBdr>
        <w:top w:val="none" w:sz="0" w:space="0" w:color="auto"/>
        <w:left w:val="none" w:sz="0" w:space="0" w:color="auto"/>
        <w:bottom w:val="none" w:sz="0" w:space="0" w:color="auto"/>
        <w:right w:val="none" w:sz="0" w:space="0" w:color="auto"/>
      </w:divBdr>
    </w:div>
    <w:div w:id="307054470">
      <w:bodyDiv w:val="1"/>
      <w:marLeft w:val="0"/>
      <w:marRight w:val="0"/>
      <w:marTop w:val="0"/>
      <w:marBottom w:val="0"/>
      <w:divBdr>
        <w:top w:val="none" w:sz="0" w:space="0" w:color="auto"/>
        <w:left w:val="none" w:sz="0" w:space="0" w:color="auto"/>
        <w:bottom w:val="none" w:sz="0" w:space="0" w:color="auto"/>
        <w:right w:val="none" w:sz="0" w:space="0" w:color="auto"/>
      </w:divBdr>
    </w:div>
    <w:div w:id="320694278">
      <w:bodyDiv w:val="1"/>
      <w:marLeft w:val="0"/>
      <w:marRight w:val="0"/>
      <w:marTop w:val="0"/>
      <w:marBottom w:val="0"/>
      <w:divBdr>
        <w:top w:val="none" w:sz="0" w:space="0" w:color="auto"/>
        <w:left w:val="none" w:sz="0" w:space="0" w:color="auto"/>
        <w:bottom w:val="none" w:sz="0" w:space="0" w:color="auto"/>
        <w:right w:val="none" w:sz="0" w:space="0" w:color="auto"/>
      </w:divBdr>
    </w:div>
    <w:div w:id="344092640">
      <w:bodyDiv w:val="1"/>
      <w:marLeft w:val="0"/>
      <w:marRight w:val="0"/>
      <w:marTop w:val="0"/>
      <w:marBottom w:val="0"/>
      <w:divBdr>
        <w:top w:val="none" w:sz="0" w:space="0" w:color="auto"/>
        <w:left w:val="none" w:sz="0" w:space="0" w:color="auto"/>
        <w:bottom w:val="none" w:sz="0" w:space="0" w:color="auto"/>
        <w:right w:val="none" w:sz="0" w:space="0" w:color="auto"/>
      </w:divBdr>
    </w:div>
    <w:div w:id="348222885">
      <w:bodyDiv w:val="1"/>
      <w:marLeft w:val="0"/>
      <w:marRight w:val="0"/>
      <w:marTop w:val="0"/>
      <w:marBottom w:val="0"/>
      <w:divBdr>
        <w:top w:val="none" w:sz="0" w:space="0" w:color="auto"/>
        <w:left w:val="none" w:sz="0" w:space="0" w:color="auto"/>
        <w:bottom w:val="none" w:sz="0" w:space="0" w:color="auto"/>
        <w:right w:val="none" w:sz="0" w:space="0" w:color="auto"/>
      </w:divBdr>
    </w:div>
    <w:div w:id="363333107">
      <w:bodyDiv w:val="1"/>
      <w:marLeft w:val="0"/>
      <w:marRight w:val="0"/>
      <w:marTop w:val="0"/>
      <w:marBottom w:val="0"/>
      <w:divBdr>
        <w:top w:val="none" w:sz="0" w:space="0" w:color="auto"/>
        <w:left w:val="none" w:sz="0" w:space="0" w:color="auto"/>
        <w:bottom w:val="none" w:sz="0" w:space="0" w:color="auto"/>
        <w:right w:val="none" w:sz="0" w:space="0" w:color="auto"/>
      </w:divBdr>
    </w:div>
    <w:div w:id="371418463">
      <w:bodyDiv w:val="1"/>
      <w:marLeft w:val="0"/>
      <w:marRight w:val="0"/>
      <w:marTop w:val="0"/>
      <w:marBottom w:val="0"/>
      <w:divBdr>
        <w:top w:val="none" w:sz="0" w:space="0" w:color="auto"/>
        <w:left w:val="none" w:sz="0" w:space="0" w:color="auto"/>
        <w:bottom w:val="none" w:sz="0" w:space="0" w:color="auto"/>
        <w:right w:val="none" w:sz="0" w:space="0" w:color="auto"/>
      </w:divBdr>
    </w:div>
    <w:div w:id="381363768">
      <w:bodyDiv w:val="1"/>
      <w:marLeft w:val="0"/>
      <w:marRight w:val="0"/>
      <w:marTop w:val="0"/>
      <w:marBottom w:val="0"/>
      <w:divBdr>
        <w:top w:val="none" w:sz="0" w:space="0" w:color="auto"/>
        <w:left w:val="none" w:sz="0" w:space="0" w:color="auto"/>
        <w:bottom w:val="none" w:sz="0" w:space="0" w:color="auto"/>
        <w:right w:val="none" w:sz="0" w:space="0" w:color="auto"/>
      </w:divBdr>
    </w:div>
    <w:div w:id="384332571">
      <w:bodyDiv w:val="1"/>
      <w:marLeft w:val="0"/>
      <w:marRight w:val="0"/>
      <w:marTop w:val="0"/>
      <w:marBottom w:val="0"/>
      <w:divBdr>
        <w:top w:val="none" w:sz="0" w:space="0" w:color="auto"/>
        <w:left w:val="none" w:sz="0" w:space="0" w:color="auto"/>
        <w:bottom w:val="none" w:sz="0" w:space="0" w:color="auto"/>
        <w:right w:val="none" w:sz="0" w:space="0" w:color="auto"/>
      </w:divBdr>
    </w:div>
    <w:div w:id="402027566">
      <w:bodyDiv w:val="1"/>
      <w:marLeft w:val="0"/>
      <w:marRight w:val="0"/>
      <w:marTop w:val="0"/>
      <w:marBottom w:val="0"/>
      <w:divBdr>
        <w:top w:val="none" w:sz="0" w:space="0" w:color="auto"/>
        <w:left w:val="none" w:sz="0" w:space="0" w:color="auto"/>
        <w:bottom w:val="none" w:sz="0" w:space="0" w:color="auto"/>
        <w:right w:val="none" w:sz="0" w:space="0" w:color="auto"/>
      </w:divBdr>
    </w:div>
    <w:div w:id="409155139">
      <w:bodyDiv w:val="1"/>
      <w:marLeft w:val="0"/>
      <w:marRight w:val="0"/>
      <w:marTop w:val="0"/>
      <w:marBottom w:val="0"/>
      <w:divBdr>
        <w:top w:val="none" w:sz="0" w:space="0" w:color="auto"/>
        <w:left w:val="none" w:sz="0" w:space="0" w:color="auto"/>
        <w:bottom w:val="none" w:sz="0" w:space="0" w:color="auto"/>
        <w:right w:val="none" w:sz="0" w:space="0" w:color="auto"/>
      </w:divBdr>
    </w:div>
    <w:div w:id="427506717">
      <w:bodyDiv w:val="1"/>
      <w:marLeft w:val="0"/>
      <w:marRight w:val="0"/>
      <w:marTop w:val="0"/>
      <w:marBottom w:val="0"/>
      <w:divBdr>
        <w:top w:val="none" w:sz="0" w:space="0" w:color="auto"/>
        <w:left w:val="none" w:sz="0" w:space="0" w:color="auto"/>
        <w:bottom w:val="none" w:sz="0" w:space="0" w:color="auto"/>
        <w:right w:val="none" w:sz="0" w:space="0" w:color="auto"/>
      </w:divBdr>
    </w:div>
    <w:div w:id="462845485">
      <w:bodyDiv w:val="1"/>
      <w:marLeft w:val="0"/>
      <w:marRight w:val="0"/>
      <w:marTop w:val="0"/>
      <w:marBottom w:val="0"/>
      <w:divBdr>
        <w:top w:val="none" w:sz="0" w:space="0" w:color="auto"/>
        <w:left w:val="none" w:sz="0" w:space="0" w:color="auto"/>
        <w:bottom w:val="none" w:sz="0" w:space="0" w:color="auto"/>
        <w:right w:val="none" w:sz="0" w:space="0" w:color="auto"/>
      </w:divBdr>
    </w:div>
    <w:div w:id="468254722">
      <w:bodyDiv w:val="1"/>
      <w:marLeft w:val="0"/>
      <w:marRight w:val="0"/>
      <w:marTop w:val="0"/>
      <w:marBottom w:val="0"/>
      <w:divBdr>
        <w:top w:val="none" w:sz="0" w:space="0" w:color="auto"/>
        <w:left w:val="none" w:sz="0" w:space="0" w:color="auto"/>
        <w:bottom w:val="none" w:sz="0" w:space="0" w:color="auto"/>
        <w:right w:val="none" w:sz="0" w:space="0" w:color="auto"/>
      </w:divBdr>
    </w:div>
    <w:div w:id="472983909">
      <w:bodyDiv w:val="1"/>
      <w:marLeft w:val="0"/>
      <w:marRight w:val="0"/>
      <w:marTop w:val="0"/>
      <w:marBottom w:val="0"/>
      <w:divBdr>
        <w:top w:val="none" w:sz="0" w:space="0" w:color="auto"/>
        <w:left w:val="none" w:sz="0" w:space="0" w:color="auto"/>
        <w:bottom w:val="none" w:sz="0" w:space="0" w:color="auto"/>
        <w:right w:val="none" w:sz="0" w:space="0" w:color="auto"/>
      </w:divBdr>
    </w:div>
    <w:div w:id="474175966">
      <w:bodyDiv w:val="1"/>
      <w:marLeft w:val="0"/>
      <w:marRight w:val="0"/>
      <w:marTop w:val="0"/>
      <w:marBottom w:val="0"/>
      <w:divBdr>
        <w:top w:val="none" w:sz="0" w:space="0" w:color="auto"/>
        <w:left w:val="none" w:sz="0" w:space="0" w:color="auto"/>
        <w:bottom w:val="none" w:sz="0" w:space="0" w:color="auto"/>
        <w:right w:val="none" w:sz="0" w:space="0" w:color="auto"/>
      </w:divBdr>
    </w:div>
    <w:div w:id="475224405">
      <w:bodyDiv w:val="1"/>
      <w:marLeft w:val="0"/>
      <w:marRight w:val="0"/>
      <w:marTop w:val="0"/>
      <w:marBottom w:val="0"/>
      <w:divBdr>
        <w:top w:val="none" w:sz="0" w:space="0" w:color="auto"/>
        <w:left w:val="none" w:sz="0" w:space="0" w:color="auto"/>
        <w:bottom w:val="none" w:sz="0" w:space="0" w:color="auto"/>
        <w:right w:val="none" w:sz="0" w:space="0" w:color="auto"/>
      </w:divBdr>
    </w:div>
    <w:div w:id="478037793">
      <w:bodyDiv w:val="1"/>
      <w:marLeft w:val="0"/>
      <w:marRight w:val="0"/>
      <w:marTop w:val="0"/>
      <w:marBottom w:val="0"/>
      <w:divBdr>
        <w:top w:val="none" w:sz="0" w:space="0" w:color="auto"/>
        <w:left w:val="none" w:sz="0" w:space="0" w:color="auto"/>
        <w:bottom w:val="none" w:sz="0" w:space="0" w:color="auto"/>
        <w:right w:val="none" w:sz="0" w:space="0" w:color="auto"/>
      </w:divBdr>
    </w:div>
    <w:div w:id="491222016">
      <w:bodyDiv w:val="1"/>
      <w:marLeft w:val="0"/>
      <w:marRight w:val="0"/>
      <w:marTop w:val="0"/>
      <w:marBottom w:val="0"/>
      <w:divBdr>
        <w:top w:val="none" w:sz="0" w:space="0" w:color="auto"/>
        <w:left w:val="none" w:sz="0" w:space="0" w:color="auto"/>
        <w:bottom w:val="none" w:sz="0" w:space="0" w:color="auto"/>
        <w:right w:val="none" w:sz="0" w:space="0" w:color="auto"/>
      </w:divBdr>
    </w:div>
    <w:div w:id="493032413">
      <w:bodyDiv w:val="1"/>
      <w:marLeft w:val="0"/>
      <w:marRight w:val="0"/>
      <w:marTop w:val="0"/>
      <w:marBottom w:val="0"/>
      <w:divBdr>
        <w:top w:val="none" w:sz="0" w:space="0" w:color="auto"/>
        <w:left w:val="none" w:sz="0" w:space="0" w:color="auto"/>
        <w:bottom w:val="none" w:sz="0" w:space="0" w:color="auto"/>
        <w:right w:val="none" w:sz="0" w:space="0" w:color="auto"/>
      </w:divBdr>
    </w:div>
    <w:div w:id="494304175">
      <w:bodyDiv w:val="1"/>
      <w:marLeft w:val="0"/>
      <w:marRight w:val="0"/>
      <w:marTop w:val="0"/>
      <w:marBottom w:val="0"/>
      <w:divBdr>
        <w:top w:val="none" w:sz="0" w:space="0" w:color="auto"/>
        <w:left w:val="none" w:sz="0" w:space="0" w:color="auto"/>
        <w:bottom w:val="none" w:sz="0" w:space="0" w:color="auto"/>
        <w:right w:val="none" w:sz="0" w:space="0" w:color="auto"/>
      </w:divBdr>
    </w:div>
    <w:div w:id="501241578">
      <w:bodyDiv w:val="1"/>
      <w:marLeft w:val="0"/>
      <w:marRight w:val="0"/>
      <w:marTop w:val="0"/>
      <w:marBottom w:val="0"/>
      <w:divBdr>
        <w:top w:val="none" w:sz="0" w:space="0" w:color="auto"/>
        <w:left w:val="none" w:sz="0" w:space="0" w:color="auto"/>
        <w:bottom w:val="none" w:sz="0" w:space="0" w:color="auto"/>
        <w:right w:val="none" w:sz="0" w:space="0" w:color="auto"/>
      </w:divBdr>
    </w:div>
    <w:div w:id="501897360">
      <w:bodyDiv w:val="1"/>
      <w:marLeft w:val="0"/>
      <w:marRight w:val="0"/>
      <w:marTop w:val="0"/>
      <w:marBottom w:val="0"/>
      <w:divBdr>
        <w:top w:val="none" w:sz="0" w:space="0" w:color="auto"/>
        <w:left w:val="none" w:sz="0" w:space="0" w:color="auto"/>
        <w:bottom w:val="none" w:sz="0" w:space="0" w:color="auto"/>
        <w:right w:val="none" w:sz="0" w:space="0" w:color="auto"/>
      </w:divBdr>
    </w:div>
    <w:div w:id="507911360">
      <w:bodyDiv w:val="1"/>
      <w:marLeft w:val="0"/>
      <w:marRight w:val="0"/>
      <w:marTop w:val="0"/>
      <w:marBottom w:val="0"/>
      <w:divBdr>
        <w:top w:val="none" w:sz="0" w:space="0" w:color="auto"/>
        <w:left w:val="none" w:sz="0" w:space="0" w:color="auto"/>
        <w:bottom w:val="none" w:sz="0" w:space="0" w:color="auto"/>
        <w:right w:val="none" w:sz="0" w:space="0" w:color="auto"/>
      </w:divBdr>
    </w:div>
    <w:div w:id="517087655">
      <w:bodyDiv w:val="1"/>
      <w:marLeft w:val="0"/>
      <w:marRight w:val="0"/>
      <w:marTop w:val="0"/>
      <w:marBottom w:val="0"/>
      <w:divBdr>
        <w:top w:val="none" w:sz="0" w:space="0" w:color="auto"/>
        <w:left w:val="none" w:sz="0" w:space="0" w:color="auto"/>
        <w:bottom w:val="none" w:sz="0" w:space="0" w:color="auto"/>
        <w:right w:val="none" w:sz="0" w:space="0" w:color="auto"/>
      </w:divBdr>
    </w:div>
    <w:div w:id="519897397">
      <w:bodyDiv w:val="1"/>
      <w:marLeft w:val="0"/>
      <w:marRight w:val="0"/>
      <w:marTop w:val="0"/>
      <w:marBottom w:val="0"/>
      <w:divBdr>
        <w:top w:val="none" w:sz="0" w:space="0" w:color="auto"/>
        <w:left w:val="none" w:sz="0" w:space="0" w:color="auto"/>
        <w:bottom w:val="none" w:sz="0" w:space="0" w:color="auto"/>
        <w:right w:val="none" w:sz="0" w:space="0" w:color="auto"/>
      </w:divBdr>
    </w:div>
    <w:div w:id="522325899">
      <w:bodyDiv w:val="1"/>
      <w:marLeft w:val="0"/>
      <w:marRight w:val="0"/>
      <w:marTop w:val="0"/>
      <w:marBottom w:val="0"/>
      <w:divBdr>
        <w:top w:val="none" w:sz="0" w:space="0" w:color="auto"/>
        <w:left w:val="none" w:sz="0" w:space="0" w:color="auto"/>
        <w:bottom w:val="none" w:sz="0" w:space="0" w:color="auto"/>
        <w:right w:val="none" w:sz="0" w:space="0" w:color="auto"/>
      </w:divBdr>
    </w:div>
    <w:div w:id="536896981">
      <w:bodyDiv w:val="1"/>
      <w:marLeft w:val="0"/>
      <w:marRight w:val="0"/>
      <w:marTop w:val="0"/>
      <w:marBottom w:val="0"/>
      <w:divBdr>
        <w:top w:val="none" w:sz="0" w:space="0" w:color="auto"/>
        <w:left w:val="none" w:sz="0" w:space="0" w:color="auto"/>
        <w:bottom w:val="none" w:sz="0" w:space="0" w:color="auto"/>
        <w:right w:val="none" w:sz="0" w:space="0" w:color="auto"/>
      </w:divBdr>
    </w:div>
    <w:div w:id="546376607">
      <w:bodyDiv w:val="1"/>
      <w:marLeft w:val="0"/>
      <w:marRight w:val="0"/>
      <w:marTop w:val="0"/>
      <w:marBottom w:val="0"/>
      <w:divBdr>
        <w:top w:val="none" w:sz="0" w:space="0" w:color="auto"/>
        <w:left w:val="none" w:sz="0" w:space="0" w:color="auto"/>
        <w:bottom w:val="none" w:sz="0" w:space="0" w:color="auto"/>
        <w:right w:val="none" w:sz="0" w:space="0" w:color="auto"/>
      </w:divBdr>
    </w:div>
    <w:div w:id="547566786">
      <w:bodyDiv w:val="1"/>
      <w:marLeft w:val="0"/>
      <w:marRight w:val="0"/>
      <w:marTop w:val="0"/>
      <w:marBottom w:val="0"/>
      <w:divBdr>
        <w:top w:val="none" w:sz="0" w:space="0" w:color="auto"/>
        <w:left w:val="none" w:sz="0" w:space="0" w:color="auto"/>
        <w:bottom w:val="none" w:sz="0" w:space="0" w:color="auto"/>
        <w:right w:val="none" w:sz="0" w:space="0" w:color="auto"/>
      </w:divBdr>
    </w:div>
    <w:div w:id="550649204">
      <w:bodyDiv w:val="1"/>
      <w:marLeft w:val="0"/>
      <w:marRight w:val="0"/>
      <w:marTop w:val="0"/>
      <w:marBottom w:val="0"/>
      <w:divBdr>
        <w:top w:val="none" w:sz="0" w:space="0" w:color="auto"/>
        <w:left w:val="none" w:sz="0" w:space="0" w:color="auto"/>
        <w:bottom w:val="none" w:sz="0" w:space="0" w:color="auto"/>
        <w:right w:val="none" w:sz="0" w:space="0" w:color="auto"/>
      </w:divBdr>
    </w:div>
    <w:div w:id="551237003">
      <w:bodyDiv w:val="1"/>
      <w:marLeft w:val="0"/>
      <w:marRight w:val="0"/>
      <w:marTop w:val="0"/>
      <w:marBottom w:val="0"/>
      <w:divBdr>
        <w:top w:val="none" w:sz="0" w:space="0" w:color="auto"/>
        <w:left w:val="none" w:sz="0" w:space="0" w:color="auto"/>
        <w:bottom w:val="none" w:sz="0" w:space="0" w:color="auto"/>
        <w:right w:val="none" w:sz="0" w:space="0" w:color="auto"/>
      </w:divBdr>
    </w:div>
    <w:div w:id="590629431">
      <w:bodyDiv w:val="1"/>
      <w:marLeft w:val="0"/>
      <w:marRight w:val="0"/>
      <w:marTop w:val="0"/>
      <w:marBottom w:val="0"/>
      <w:divBdr>
        <w:top w:val="none" w:sz="0" w:space="0" w:color="auto"/>
        <w:left w:val="none" w:sz="0" w:space="0" w:color="auto"/>
        <w:bottom w:val="none" w:sz="0" w:space="0" w:color="auto"/>
        <w:right w:val="none" w:sz="0" w:space="0" w:color="auto"/>
      </w:divBdr>
    </w:div>
    <w:div w:id="605187275">
      <w:bodyDiv w:val="1"/>
      <w:marLeft w:val="0"/>
      <w:marRight w:val="0"/>
      <w:marTop w:val="0"/>
      <w:marBottom w:val="0"/>
      <w:divBdr>
        <w:top w:val="none" w:sz="0" w:space="0" w:color="auto"/>
        <w:left w:val="none" w:sz="0" w:space="0" w:color="auto"/>
        <w:bottom w:val="none" w:sz="0" w:space="0" w:color="auto"/>
        <w:right w:val="none" w:sz="0" w:space="0" w:color="auto"/>
      </w:divBdr>
    </w:div>
    <w:div w:id="620500265">
      <w:bodyDiv w:val="1"/>
      <w:marLeft w:val="0"/>
      <w:marRight w:val="0"/>
      <w:marTop w:val="0"/>
      <w:marBottom w:val="0"/>
      <w:divBdr>
        <w:top w:val="none" w:sz="0" w:space="0" w:color="auto"/>
        <w:left w:val="none" w:sz="0" w:space="0" w:color="auto"/>
        <w:bottom w:val="none" w:sz="0" w:space="0" w:color="auto"/>
        <w:right w:val="none" w:sz="0" w:space="0" w:color="auto"/>
      </w:divBdr>
    </w:div>
    <w:div w:id="621616936">
      <w:bodyDiv w:val="1"/>
      <w:marLeft w:val="0"/>
      <w:marRight w:val="0"/>
      <w:marTop w:val="0"/>
      <w:marBottom w:val="0"/>
      <w:divBdr>
        <w:top w:val="none" w:sz="0" w:space="0" w:color="auto"/>
        <w:left w:val="none" w:sz="0" w:space="0" w:color="auto"/>
        <w:bottom w:val="none" w:sz="0" w:space="0" w:color="auto"/>
        <w:right w:val="none" w:sz="0" w:space="0" w:color="auto"/>
      </w:divBdr>
    </w:div>
    <w:div w:id="624625567">
      <w:bodyDiv w:val="1"/>
      <w:marLeft w:val="0"/>
      <w:marRight w:val="0"/>
      <w:marTop w:val="0"/>
      <w:marBottom w:val="0"/>
      <w:divBdr>
        <w:top w:val="none" w:sz="0" w:space="0" w:color="auto"/>
        <w:left w:val="none" w:sz="0" w:space="0" w:color="auto"/>
        <w:bottom w:val="none" w:sz="0" w:space="0" w:color="auto"/>
        <w:right w:val="none" w:sz="0" w:space="0" w:color="auto"/>
      </w:divBdr>
    </w:div>
    <w:div w:id="645473827">
      <w:bodyDiv w:val="1"/>
      <w:marLeft w:val="0"/>
      <w:marRight w:val="0"/>
      <w:marTop w:val="0"/>
      <w:marBottom w:val="0"/>
      <w:divBdr>
        <w:top w:val="none" w:sz="0" w:space="0" w:color="auto"/>
        <w:left w:val="none" w:sz="0" w:space="0" w:color="auto"/>
        <w:bottom w:val="none" w:sz="0" w:space="0" w:color="auto"/>
        <w:right w:val="none" w:sz="0" w:space="0" w:color="auto"/>
      </w:divBdr>
    </w:div>
    <w:div w:id="670987937">
      <w:bodyDiv w:val="1"/>
      <w:marLeft w:val="0"/>
      <w:marRight w:val="0"/>
      <w:marTop w:val="0"/>
      <w:marBottom w:val="0"/>
      <w:divBdr>
        <w:top w:val="none" w:sz="0" w:space="0" w:color="auto"/>
        <w:left w:val="none" w:sz="0" w:space="0" w:color="auto"/>
        <w:bottom w:val="none" w:sz="0" w:space="0" w:color="auto"/>
        <w:right w:val="none" w:sz="0" w:space="0" w:color="auto"/>
      </w:divBdr>
    </w:div>
    <w:div w:id="672419791">
      <w:bodyDiv w:val="1"/>
      <w:marLeft w:val="0"/>
      <w:marRight w:val="0"/>
      <w:marTop w:val="0"/>
      <w:marBottom w:val="0"/>
      <w:divBdr>
        <w:top w:val="none" w:sz="0" w:space="0" w:color="auto"/>
        <w:left w:val="none" w:sz="0" w:space="0" w:color="auto"/>
        <w:bottom w:val="none" w:sz="0" w:space="0" w:color="auto"/>
        <w:right w:val="none" w:sz="0" w:space="0" w:color="auto"/>
      </w:divBdr>
    </w:div>
    <w:div w:id="690684800">
      <w:bodyDiv w:val="1"/>
      <w:marLeft w:val="0"/>
      <w:marRight w:val="0"/>
      <w:marTop w:val="0"/>
      <w:marBottom w:val="0"/>
      <w:divBdr>
        <w:top w:val="none" w:sz="0" w:space="0" w:color="auto"/>
        <w:left w:val="none" w:sz="0" w:space="0" w:color="auto"/>
        <w:bottom w:val="none" w:sz="0" w:space="0" w:color="auto"/>
        <w:right w:val="none" w:sz="0" w:space="0" w:color="auto"/>
      </w:divBdr>
    </w:div>
    <w:div w:id="710225155">
      <w:bodyDiv w:val="1"/>
      <w:marLeft w:val="0"/>
      <w:marRight w:val="0"/>
      <w:marTop w:val="0"/>
      <w:marBottom w:val="0"/>
      <w:divBdr>
        <w:top w:val="none" w:sz="0" w:space="0" w:color="auto"/>
        <w:left w:val="none" w:sz="0" w:space="0" w:color="auto"/>
        <w:bottom w:val="none" w:sz="0" w:space="0" w:color="auto"/>
        <w:right w:val="none" w:sz="0" w:space="0" w:color="auto"/>
      </w:divBdr>
    </w:div>
    <w:div w:id="710955958">
      <w:bodyDiv w:val="1"/>
      <w:marLeft w:val="0"/>
      <w:marRight w:val="0"/>
      <w:marTop w:val="0"/>
      <w:marBottom w:val="0"/>
      <w:divBdr>
        <w:top w:val="none" w:sz="0" w:space="0" w:color="auto"/>
        <w:left w:val="none" w:sz="0" w:space="0" w:color="auto"/>
        <w:bottom w:val="none" w:sz="0" w:space="0" w:color="auto"/>
        <w:right w:val="none" w:sz="0" w:space="0" w:color="auto"/>
      </w:divBdr>
    </w:div>
    <w:div w:id="766386107">
      <w:bodyDiv w:val="1"/>
      <w:marLeft w:val="0"/>
      <w:marRight w:val="0"/>
      <w:marTop w:val="0"/>
      <w:marBottom w:val="0"/>
      <w:divBdr>
        <w:top w:val="none" w:sz="0" w:space="0" w:color="auto"/>
        <w:left w:val="none" w:sz="0" w:space="0" w:color="auto"/>
        <w:bottom w:val="none" w:sz="0" w:space="0" w:color="auto"/>
        <w:right w:val="none" w:sz="0" w:space="0" w:color="auto"/>
      </w:divBdr>
    </w:div>
    <w:div w:id="775056388">
      <w:bodyDiv w:val="1"/>
      <w:marLeft w:val="0"/>
      <w:marRight w:val="0"/>
      <w:marTop w:val="0"/>
      <w:marBottom w:val="0"/>
      <w:divBdr>
        <w:top w:val="none" w:sz="0" w:space="0" w:color="auto"/>
        <w:left w:val="none" w:sz="0" w:space="0" w:color="auto"/>
        <w:bottom w:val="none" w:sz="0" w:space="0" w:color="auto"/>
        <w:right w:val="none" w:sz="0" w:space="0" w:color="auto"/>
      </w:divBdr>
    </w:div>
    <w:div w:id="780028714">
      <w:bodyDiv w:val="1"/>
      <w:marLeft w:val="0"/>
      <w:marRight w:val="0"/>
      <w:marTop w:val="0"/>
      <w:marBottom w:val="0"/>
      <w:divBdr>
        <w:top w:val="none" w:sz="0" w:space="0" w:color="auto"/>
        <w:left w:val="none" w:sz="0" w:space="0" w:color="auto"/>
        <w:bottom w:val="none" w:sz="0" w:space="0" w:color="auto"/>
        <w:right w:val="none" w:sz="0" w:space="0" w:color="auto"/>
      </w:divBdr>
    </w:div>
    <w:div w:id="800348264">
      <w:bodyDiv w:val="1"/>
      <w:marLeft w:val="0"/>
      <w:marRight w:val="0"/>
      <w:marTop w:val="0"/>
      <w:marBottom w:val="0"/>
      <w:divBdr>
        <w:top w:val="none" w:sz="0" w:space="0" w:color="auto"/>
        <w:left w:val="none" w:sz="0" w:space="0" w:color="auto"/>
        <w:bottom w:val="none" w:sz="0" w:space="0" w:color="auto"/>
        <w:right w:val="none" w:sz="0" w:space="0" w:color="auto"/>
      </w:divBdr>
    </w:div>
    <w:div w:id="801776631">
      <w:bodyDiv w:val="1"/>
      <w:marLeft w:val="0"/>
      <w:marRight w:val="0"/>
      <w:marTop w:val="0"/>
      <w:marBottom w:val="0"/>
      <w:divBdr>
        <w:top w:val="none" w:sz="0" w:space="0" w:color="auto"/>
        <w:left w:val="none" w:sz="0" w:space="0" w:color="auto"/>
        <w:bottom w:val="none" w:sz="0" w:space="0" w:color="auto"/>
        <w:right w:val="none" w:sz="0" w:space="0" w:color="auto"/>
      </w:divBdr>
    </w:div>
    <w:div w:id="802845822">
      <w:bodyDiv w:val="1"/>
      <w:marLeft w:val="0"/>
      <w:marRight w:val="0"/>
      <w:marTop w:val="0"/>
      <w:marBottom w:val="0"/>
      <w:divBdr>
        <w:top w:val="none" w:sz="0" w:space="0" w:color="auto"/>
        <w:left w:val="none" w:sz="0" w:space="0" w:color="auto"/>
        <w:bottom w:val="none" w:sz="0" w:space="0" w:color="auto"/>
        <w:right w:val="none" w:sz="0" w:space="0" w:color="auto"/>
      </w:divBdr>
    </w:div>
    <w:div w:id="838691821">
      <w:bodyDiv w:val="1"/>
      <w:marLeft w:val="0"/>
      <w:marRight w:val="0"/>
      <w:marTop w:val="0"/>
      <w:marBottom w:val="0"/>
      <w:divBdr>
        <w:top w:val="none" w:sz="0" w:space="0" w:color="auto"/>
        <w:left w:val="none" w:sz="0" w:space="0" w:color="auto"/>
        <w:bottom w:val="none" w:sz="0" w:space="0" w:color="auto"/>
        <w:right w:val="none" w:sz="0" w:space="0" w:color="auto"/>
      </w:divBdr>
    </w:div>
    <w:div w:id="859321307">
      <w:bodyDiv w:val="1"/>
      <w:marLeft w:val="0"/>
      <w:marRight w:val="0"/>
      <w:marTop w:val="0"/>
      <w:marBottom w:val="0"/>
      <w:divBdr>
        <w:top w:val="none" w:sz="0" w:space="0" w:color="auto"/>
        <w:left w:val="none" w:sz="0" w:space="0" w:color="auto"/>
        <w:bottom w:val="none" w:sz="0" w:space="0" w:color="auto"/>
        <w:right w:val="none" w:sz="0" w:space="0" w:color="auto"/>
      </w:divBdr>
    </w:div>
    <w:div w:id="892816557">
      <w:bodyDiv w:val="1"/>
      <w:marLeft w:val="0"/>
      <w:marRight w:val="0"/>
      <w:marTop w:val="0"/>
      <w:marBottom w:val="0"/>
      <w:divBdr>
        <w:top w:val="none" w:sz="0" w:space="0" w:color="auto"/>
        <w:left w:val="none" w:sz="0" w:space="0" w:color="auto"/>
        <w:bottom w:val="none" w:sz="0" w:space="0" w:color="auto"/>
        <w:right w:val="none" w:sz="0" w:space="0" w:color="auto"/>
      </w:divBdr>
    </w:div>
    <w:div w:id="925382954">
      <w:bodyDiv w:val="1"/>
      <w:marLeft w:val="0"/>
      <w:marRight w:val="0"/>
      <w:marTop w:val="0"/>
      <w:marBottom w:val="0"/>
      <w:divBdr>
        <w:top w:val="none" w:sz="0" w:space="0" w:color="auto"/>
        <w:left w:val="none" w:sz="0" w:space="0" w:color="auto"/>
        <w:bottom w:val="none" w:sz="0" w:space="0" w:color="auto"/>
        <w:right w:val="none" w:sz="0" w:space="0" w:color="auto"/>
      </w:divBdr>
    </w:div>
    <w:div w:id="926890426">
      <w:bodyDiv w:val="1"/>
      <w:marLeft w:val="0"/>
      <w:marRight w:val="0"/>
      <w:marTop w:val="0"/>
      <w:marBottom w:val="0"/>
      <w:divBdr>
        <w:top w:val="none" w:sz="0" w:space="0" w:color="auto"/>
        <w:left w:val="none" w:sz="0" w:space="0" w:color="auto"/>
        <w:bottom w:val="none" w:sz="0" w:space="0" w:color="auto"/>
        <w:right w:val="none" w:sz="0" w:space="0" w:color="auto"/>
      </w:divBdr>
    </w:div>
    <w:div w:id="943347873">
      <w:bodyDiv w:val="1"/>
      <w:marLeft w:val="0"/>
      <w:marRight w:val="0"/>
      <w:marTop w:val="0"/>
      <w:marBottom w:val="0"/>
      <w:divBdr>
        <w:top w:val="none" w:sz="0" w:space="0" w:color="auto"/>
        <w:left w:val="none" w:sz="0" w:space="0" w:color="auto"/>
        <w:bottom w:val="none" w:sz="0" w:space="0" w:color="auto"/>
        <w:right w:val="none" w:sz="0" w:space="0" w:color="auto"/>
      </w:divBdr>
    </w:div>
    <w:div w:id="951282071">
      <w:bodyDiv w:val="1"/>
      <w:marLeft w:val="0"/>
      <w:marRight w:val="0"/>
      <w:marTop w:val="0"/>
      <w:marBottom w:val="0"/>
      <w:divBdr>
        <w:top w:val="none" w:sz="0" w:space="0" w:color="auto"/>
        <w:left w:val="none" w:sz="0" w:space="0" w:color="auto"/>
        <w:bottom w:val="none" w:sz="0" w:space="0" w:color="auto"/>
        <w:right w:val="none" w:sz="0" w:space="0" w:color="auto"/>
      </w:divBdr>
    </w:div>
    <w:div w:id="957756025">
      <w:bodyDiv w:val="1"/>
      <w:marLeft w:val="0"/>
      <w:marRight w:val="0"/>
      <w:marTop w:val="0"/>
      <w:marBottom w:val="0"/>
      <w:divBdr>
        <w:top w:val="none" w:sz="0" w:space="0" w:color="auto"/>
        <w:left w:val="none" w:sz="0" w:space="0" w:color="auto"/>
        <w:bottom w:val="none" w:sz="0" w:space="0" w:color="auto"/>
        <w:right w:val="none" w:sz="0" w:space="0" w:color="auto"/>
      </w:divBdr>
    </w:div>
    <w:div w:id="982193272">
      <w:bodyDiv w:val="1"/>
      <w:marLeft w:val="0"/>
      <w:marRight w:val="0"/>
      <w:marTop w:val="0"/>
      <w:marBottom w:val="0"/>
      <w:divBdr>
        <w:top w:val="none" w:sz="0" w:space="0" w:color="auto"/>
        <w:left w:val="none" w:sz="0" w:space="0" w:color="auto"/>
        <w:bottom w:val="none" w:sz="0" w:space="0" w:color="auto"/>
        <w:right w:val="none" w:sz="0" w:space="0" w:color="auto"/>
      </w:divBdr>
    </w:div>
    <w:div w:id="983587946">
      <w:bodyDiv w:val="1"/>
      <w:marLeft w:val="0"/>
      <w:marRight w:val="0"/>
      <w:marTop w:val="0"/>
      <w:marBottom w:val="0"/>
      <w:divBdr>
        <w:top w:val="none" w:sz="0" w:space="0" w:color="auto"/>
        <w:left w:val="none" w:sz="0" w:space="0" w:color="auto"/>
        <w:bottom w:val="none" w:sz="0" w:space="0" w:color="auto"/>
        <w:right w:val="none" w:sz="0" w:space="0" w:color="auto"/>
      </w:divBdr>
    </w:div>
    <w:div w:id="991324463">
      <w:bodyDiv w:val="1"/>
      <w:marLeft w:val="0"/>
      <w:marRight w:val="0"/>
      <w:marTop w:val="0"/>
      <w:marBottom w:val="0"/>
      <w:divBdr>
        <w:top w:val="none" w:sz="0" w:space="0" w:color="auto"/>
        <w:left w:val="none" w:sz="0" w:space="0" w:color="auto"/>
        <w:bottom w:val="none" w:sz="0" w:space="0" w:color="auto"/>
        <w:right w:val="none" w:sz="0" w:space="0" w:color="auto"/>
      </w:divBdr>
    </w:div>
    <w:div w:id="999819607">
      <w:bodyDiv w:val="1"/>
      <w:marLeft w:val="0"/>
      <w:marRight w:val="0"/>
      <w:marTop w:val="0"/>
      <w:marBottom w:val="0"/>
      <w:divBdr>
        <w:top w:val="none" w:sz="0" w:space="0" w:color="auto"/>
        <w:left w:val="none" w:sz="0" w:space="0" w:color="auto"/>
        <w:bottom w:val="none" w:sz="0" w:space="0" w:color="auto"/>
        <w:right w:val="none" w:sz="0" w:space="0" w:color="auto"/>
      </w:divBdr>
    </w:div>
    <w:div w:id="1039665721">
      <w:bodyDiv w:val="1"/>
      <w:marLeft w:val="0"/>
      <w:marRight w:val="0"/>
      <w:marTop w:val="0"/>
      <w:marBottom w:val="0"/>
      <w:divBdr>
        <w:top w:val="none" w:sz="0" w:space="0" w:color="auto"/>
        <w:left w:val="none" w:sz="0" w:space="0" w:color="auto"/>
        <w:bottom w:val="none" w:sz="0" w:space="0" w:color="auto"/>
        <w:right w:val="none" w:sz="0" w:space="0" w:color="auto"/>
      </w:divBdr>
    </w:div>
    <w:div w:id="1044717582">
      <w:bodyDiv w:val="1"/>
      <w:marLeft w:val="0"/>
      <w:marRight w:val="0"/>
      <w:marTop w:val="0"/>
      <w:marBottom w:val="0"/>
      <w:divBdr>
        <w:top w:val="none" w:sz="0" w:space="0" w:color="auto"/>
        <w:left w:val="none" w:sz="0" w:space="0" w:color="auto"/>
        <w:bottom w:val="none" w:sz="0" w:space="0" w:color="auto"/>
        <w:right w:val="none" w:sz="0" w:space="0" w:color="auto"/>
      </w:divBdr>
    </w:div>
    <w:div w:id="1089736823">
      <w:bodyDiv w:val="1"/>
      <w:marLeft w:val="0"/>
      <w:marRight w:val="0"/>
      <w:marTop w:val="0"/>
      <w:marBottom w:val="0"/>
      <w:divBdr>
        <w:top w:val="none" w:sz="0" w:space="0" w:color="auto"/>
        <w:left w:val="none" w:sz="0" w:space="0" w:color="auto"/>
        <w:bottom w:val="none" w:sz="0" w:space="0" w:color="auto"/>
        <w:right w:val="none" w:sz="0" w:space="0" w:color="auto"/>
      </w:divBdr>
    </w:div>
    <w:div w:id="1097755928">
      <w:bodyDiv w:val="1"/>
      <w:marLeft w:val="0"/>
      <w:marRight w:val="0"/>
      <w:marTop w:val="0"/>
      <w:marBottom w:val="0"/>
      <w:divBdr>
        <w:top w:val="none" w:sz="0" w:space="0" w:color="auto"/>
        <w:left w:val="none" w:sz="0" w:space="0" w:color="auto"/>
        <w:bottom w:val="none" w:sz="0" w:space="0" w:color="auto"/>
        <w:right w:val="none" w:sz="0" w:space="0" w:color="auto"/>
      </w:divBdr>
    </w:div>
    <w:div w:id="1105155467">
      <w:bodyDiv w:val="1"/>
      <w:marLeft w:val="0"/>
      <w:marRight w:val="0"/>
      <w:marTop w:val="0"/>
      <w:marBottom w:val="0"/>
      <w:divBdr>
        <w:top w:val="none" w:sz="0" w:space="0" w:color="auto"/>
        <w:left w:val="none" w:sz="0" w:space="0" w:color="auto"/>
        <w:bottom w:val="none" w:sz="0" w:space="0" w:color="auto"/>
        <w:right w:val="none" w:sz="0" w:space="0" w:color="auto"/>
      </w:divBdr>
    </w:div>
    <w:div w:id="1110124120">
      <w:bodyDiv w:val="1"/>
      <w:marLeft w:val="0"/>
      <w:marRight w:val="0"/>
      <w:marTop w:val="0"/>
      <w:marBottom w:val="0"/>
      <w:divBdr>
        <w:top w:val="none" w:sz="0" w:space="0" w:color="auto"/>
        <w:left w:val="none" w:sz="0" w:space="0" w:color="auto"/>
        <w:bottom w:val="none" w:sz="0" w:space="0" w:color="auto"/>
        <w:right w:val="none" w:sz="0" w:space="0" w:color="auto"/>
      </w:divBdr>
    </w:div>
    <w:div w:id="1122336213">
      <w:bodyDiv w:val="1"/>
      <w:marLeft w:val="0"/>
      <w:marRight w:val="0"/>
      <w:marTop w:val="0"/>
      <w:marBottom w:val="0"/>
      <w:divBdr>
        <w:top w:val="none" w:sz="0" w:space="0" w:color="auto"/>
        <w:left w:val="none" w:sz="0" w:space="0" w:color="auto"/>
        <w:bottom w:val="none" w:sz="0" w:space="0" w:color="auto"/>
        <w:right w:val="none" w:sz="0" w:space="0" w:color="auto"/>
      </w:divBdr>
    </w:div>
    <w:div w:id="1130127950">
      <w:bodyDiv w:val="1"/>
      <w:marLeft w:val="0"/>
      <w:marRight w:val="0"/>
      <w:marTop w:val="0"/>
      <w:marBottom w:val="0"/>
      <w:divBdr>
        <w:top w:val="none" w:sz="0" w:space="0" w:color="auto"/>
        <w:left w:val="none" w:sz="0" w:space="0" w:color="auto"/>
        <w:bottom w:val="none" w:sz="0" w:space="0" w:color="auto"/>
        <w:right w:val="none" w:sz="0" w:space="0" w:color="auto"/>
      </w:divBdr>
    </w:div>
    <w:div w:id="1130169869">
      <w:bodyDiv w:val="1"/>
      <w:marLeft w:val="0"/>
      <w:marRight w:val="0"/>
      <w:marTop w:val="0"/>
      <w:marBottom w:val="0"/>
      <w:divBdr>
        <w:top w:val="none" w:sz="0" w:space="0" w:color="auto"/>
        <w:left w:val="none" w:sz="0" w:space="0" w:color="auto"/>
        <w:bottom w:val="none" w:sz="0" w:space="0" w:color="auto"/>
        <w:right w:val="none" w:sz="0" w:space="0" w:color="auto"/>
      </w:divBdr>
    </w:div>
    <w:div w:id="1131938860">
      <w:bodyDiv w:val="1"/>
      <w:marLeft w:val="0"/>
      <w:marRight w:val="0"/>
      <w:marTop w:val="0"/>
      <w:marBottom w:val="0"/>
      <w:divBdr>
        <w:top w:val="none" w:sz="0" w:space="0" w:color="auto"/>
        <w:left w:val="none" w:sz="0" w:space="0" w:color="auto"/>
        <w:bottom w:val="none" w:sz="0" w:space="0" w:color="auto"/>
        <w:right w:val="none" w:sz="0" w:space="0" w:color="auto"/>
      </w:divBdr>
    </w:div>
    <w:div w:id="1149438006">
      <w:bodyDiv w:val="1"/>
      <w:marLeft w:val="0"/>
      <w:marRight w:val="0"/>
      <w:marTop w:val="0"/>
      <w:marBottom w:val="0"/>
      <w:divBdr>
        <w:top w:val="none" w:sz="0" w:space="0" w:color="auto"/>
        <w:left w:val="none" w:sz="0" w:space="0" w:color="auto"/>
        <w:bottom w:val="none" w:sz="0" w:space="0" w:color="auto"/>
        <w:right w:val="none" w:sz="0" w:space="0" w:color="auto"/>
      </w:divBdr>
    </w:div>
    <w:div w:id="1152254797">
      <w:bodyDiv w:val="1"/>
      <w:marLeft w:val="0"/>
      <w:marRight w:val="0"/>
      <w:marTop w:val="0"/>
      <w:marBottom w:val="0"/>
      <w:divBdr>
        <w:top w:val="none" w:sz="0" w:space="0" w:color="auto"/>
        <w:left w:val="none" w:sz="0" w:space="0" w:color="auto"/>
        <w:bottom w:val="none" w:sz="0" w:space="0" w:color="auto"/>
        <w:right w:val="none" w:sz="0" w:space="0" w:color="auto"/>
      </w:divBdr>
    </w:div>
    <w:div w:id="1153526303">
      <w:bodyDiv w:val="1"/>
      <w:marLeft w:val="0"/>
      <w:marRight w:val="0"/>
      <w:marTop w:val="0"/>
      <w:marBottom w:val="0"/>
      <w:divBdr>
        <w:top w:val="none" w:sz="0" w:space="0" w:color="auto"/>
        <w:left w:val="none" w:sz="0" w:space="0" w:color="auto"/>
        <w:bottom w:val="none" w:sz="0" w:space="0" w:color="auto"/>
        <w:right w:val="none" w:sz="0" w:space="0" w:color="auto"/>
      </w:divBdr>
    </w:div>
    <w:div w:id="1162087139">
      <w:bodyDiv w:val="1"/>
      <w:marLeft w:val="0"/>
      <w:marRight w:val="0"/>
      <w:marTop w:val="0"/>
      <w:marBottom w:val="0"/>
      <w:divBdr>
        <w:top w:val="none" w:sz="0" w:space="0" w:color="auto"/>
        <w:left w:val="none" w:sz="0" w:space="0" w:color="auto"/>
        <w:bottom w:val="none" w:sz="0" w:space="0" w:color="auto"/>
        <w:right w:val="none" w:sz="0" w:space="0" w:color="auto"/>
      </w:divBdr>
    </w:div>
    <w:div w:id="1164129002">
      <w:bodyDiv w:val="1"/>
      <w:marLeft w:val="0"/>
      <w:marRight w:val="0"/>
      <w:marTop w:val="0"/>
      <w:marBottom w:val="0"/>
      <w:divBdr>
        <w:top w:val="none" w:sz="0" w:space="0" w:color="auto"/>
        <w:left w:val="none" w:sz="0" w:space="0" w:color="auto"/>
        <w:bottom w:val="none" w:sz="0" w:space="0" w:color="auto"/>
        <w:right w:val="none" w:sz="0" w:space="0" w:color="auto"/>
      </w:divBdr>
    </w:div>
    <w:div w:id="1170145639">
      <w:bodyDiv w:val="1"/>
      <w:marLeft w:val="0"/>
      <w:marRight w:val="0"/>
      <w:marTop w:val="0"/>
      <w:marBottom w:val="0"/>
      <w:divBdr>
        <w:top w:val="none" w:sz="0" w:space="0" w:color="auto"/>
        <w:left w:val="none" w:sz="0" w:space="0" w:color="auto"/>
        <w:bottom w:val="none" w:sz="0" w:space="0" w:color="auto"/>
        <w:right w:val="none" w:sz="0" w:space="0" w:color="auto"/>
      </w:divBdr>
    </w:div>
    <w:div w:id="1186288425">
      <w:bodyDiv w:val="1"/>
      <w:marLeft w:val="0"/>
      <w:marRight w:val="0"/>
      <w:marTop w:val="0"/>
      <w:marBottom w:val="0"/>
      <w:divBdr>
        <w:top w:val="none" w:sz="0" w:space="0" w:color="auto"/>
        <w:left w:val="none" w:sz="0" w:space="0" w:color="auto"/>
        <w:bottom w:val="none" w:sz="0" w:space="0" w:color="auto"/>
        <w:right w:val="none" w:sz="0" w:space="0" w:color="auto"/>
      </w:divBdr>
    </w:div>
    <w:div w:id="1213275685">
      <w:bodyDiv w:val="1"/>
      <w:marLeft w:val="0"/>
      <w:marRight w:val="0"/>
      <w:marTop w:val="0"/>
      <w:marBottom w:val="0"/>
      <w:divBdr>
        <w:top w:val="none" w:sz="0" w:space="0" w:color="auto"/>
        <w:left w:val="none" w:sz="0" w:space="0" w:color="auto"/>
        <w:bottom w:val="none" w:sz="0" w:space="0" w:color="auto"/>
        <w:right w:val="none" w:sz="0" w:space="0" w:color="auto"/>
      </w:divBdr>
    </w:div>
    <w:div w:id="1222256404">
      <w:bodyDiv w:val="1"/>
      <w:marLeft w:val="0"/>
      <w:marRight w:val="0"/>
      <w:marTop w:val="0"/>
      <w:marBottom w:val="0"/>
      <w:divBdr>
        <w:top w:val="none" w:sz="0" w:space="0" w:color="auto"/>
        <w:left w:val="none" w:sz="0" w:space="0" w:color="auto"/>
        <w:bottom w:val="none" w:sz="0" w:space="0" w:color="auto"/>
        <w:right w:val="none" w:sz="0" w:space="0" w:color="auto"/>
      </w:divBdr>
    </w:div>
    <w:div w:id="1234202583">
      <w:bodyDiv w:val="1"/>
      <w:marLeft w:val="0"/>
      <w:marRight w:val="0"/>
      <w:marTop w:val="0"/>
      <w:marBottom w:val="0"/>
      <w:divBdr>
        <w:top w:val="none" w:sz="0" w:space="0" w:color="auto"/>
        <w:left w:val="none" w:sz="0" w:space="0" w:color="auto"/>
        <w:bottom w:val="none" w:sz="0" w:space="0" w:color="auto"/>
        <w:right w:val="none" w:sz="0" w:space="0" w:color="auto"/>
      </w:divBdr>
    </w:div>
    <w:div w:id="1249851228">
      <w:bodyDiv w:val="1"/>
      <w:marLeft w:val="0"/>
      <w:marRight w:val="0"/>
      <w:marTop w:val="0"/>
      <w:marBottom w:val="0"/>
      <w:divBdr>
        <w:top w:val="none" w:sz="0" w:space="0" w:color="auto"/>
        <w:left w:val="none" w:sz="0" w:space="0" w:color="auto"/>
        <w:bottom w:val="none" w:sz="0" w:space="0" w:color="auto"/>
        <w:right w:val="none" w:sz="0" w:space="0" w:color="auto"/>
      </w:divBdr>
    </w:div>
    <w:div w:id="1271934837">
      <w:bodyDiv w:val="1"/>
      <w:marLeft w:val="0"/>
      <w:marRight w:val="0"/>
      <w:marTop w:val="0"/>
      <w:marBottom w:val="0"/>
      <w:divBdr>
        <w:top w:val="none" w:sz="0" w:space="0" w:color="auto"/>
        <w:left w:val="none" w:sz="0" w:space="0" w:color="auto"/>
        <w:bottom w:val="none" w:sz="0" w:space="0" w:color="auto"/>
        <w:right w:val="none" w:sz="0" w:space="0" w:color="auto"/>
      </w:divBdr>
    </w:div>
    <w:div w:id="1291593223">
      <w:bodyDiv w:val="1"/>
      <w:marLeft w:val="0"/>
      <w:marRight w:val="0"/>
      <w:marTop w:val="0"/>
      <w:marBottom w:val="0"/>
      <w:divBdr>
        <w:top w:val="none" w:sz="0" w:space="0" w:color="auto"/>
        <w:left w:val="none" w:sz="0" w:space="0" w:color="auto"/>
        <w:bottom w:val="none" w:sz="0" w:space="0" w:color="auto"/>
        <w:right w:val="none" w:sz="0" w:space="0" w:color="auto"/>
      </w:divBdr>
    </w:div>
    <w:div w:id="1298072420">
      <w:bodyDiv w:val="1"/>
      <w:marLeft w:val="0"/>
      <w:marRight w:val="0"/>
      <w:marTop w:val="0"/>
      <w:marBottom w:val="0"/>
      <w:divBdr>
        <w:top w:val="none" w:sz="0" w:space="0" w:color="auto"/>
        <w:left w:val="none" w:sz="0" w:space="0" w:color="auto"/>
        <w:bottom w:val="none" w:sz="0" w:space="0" w:color="auto"/>
        <w:right w:val="none" w:sz="0" w:space="0" w:color="auto"/>
      </w:divBdr>
    </w:div>
    <w:div w:id="1301349849">
      <w:bodyDiv w:val="1"/>
      <w:marLeft w:val="0"/>
      <w:marRight w:val="0"/>
      <w:marTop w:val="0"/>
      <w:marBottom w:val="0"/>
      <w:divBdr>
        <w:top w:val="none" w:sz="0" w:space="0" w:color="auto"/>
        <w:left w:val="none" w:sz="0" w:space="0" w:color="auto"/>
        <w:bottom w:val="none" w:sz="0" w:space="0" w:color="auto"/>
        <w:right w:val="none" w:sz="0" w:space="0" w:color="auto"/>
      </w:divBdr>
    </w:div>
    <w:div w:id="1306618916">
      <w:bodyDiv w:val="1"/>
      <w:marLeft w:val="0"/>
      <w:marRight w:val="0"/>
      <w:marTop w:val="0"/>
      <w:marBottom w:val="0"/>
      <w:divBdr>
        <w:top w:val="none" w:sz="0" w:space="0" w:color="auto"/>
        <w:left w:val="none" w:sz="0" w:space="0" w:color="auto"/>
        <w:bottom w:val="none" w:sz="0" w:space="0" w:color="auto"/>
        <w:right w:val="none" w:sz="0" w:space="0" w:color="auto"/>
      </w:divBdr>
    </w:div>
    <w:div w:id="1318798228">
      <w:bodyDiv w:val="1"/>
      <w:marLeft w:val="0"/>
      <w:marRight w:val="0"/>
      <w:marTop w:val="0"/>
      <w:marBottom w:val="0"/>
      <w:divBdr>
        <w:top w:val="none" w:sz="0" w:space="0" w:color="auto"/>
        <w:left w:val="none" w:sz="0" w:space="0" w:color="auto"/>
        <w:bottom w:val="none" w:sz="0" w:space="0" w:color="auto"/>
        <w:right w:val="none" w:sz="0" w:space="0" w:color="auto"/>
      </w:divBdr>
    </w:div>
    <w:div w:id="1319772956">
      <w:bodyDiv w:val="1"/>
      <w:marLeft w:val="0"/>
      <w:marRight w:val="0"/>
      <w:marTop w:val="0"/>
      <w:marBottom w:val="0"/>
      <w:divBdr>
        <w:top w:val="none" w:sz="0" w:space="0" w:color="auto"/>
        <w:left w:val="none" w:sz="0" w:space="0" w:color="auto"/>
        <w:bottom w:val="none" w:sz="0" w:space="0" w:color="auto"/>
        <w:right w:val="none" w:sz="0" w:space="0" w:color="auto"/>
      </w:divBdr>
    </w:div>
    <w:div w:id="1326978891">
      <w:bodyDiv w:val="1"/>
      <w:marLeft w:val="0"/>
      <w:marRight w:val="0"/>
      <w:marTop w:val="0"/>
      <w:marBottom w:val="0"/>
      <w:divBdr>
        <w:top w:val="none" w:sz="0" w:space="0" w:color="auto"/>
        <w:left w:val="none" w:sz="0" w:space="0" w:color="auto"/>
        <w:bottom w:val="none" w:sz="0" w:space="0" w:color="auto"/>
        <w:right w:val="none" w:sz="0" w:space="0" w:color="auto"/>
      </w:divBdr>
    </w:div>
    <w:div w:id="1337197409">
      <w:bodyDiv w:val="1"/>
      <w:marLeft w:val="0"/>
      <w:marRight w:val="0"/>
      <w:marTop w:val="0"/>
      <w:marBottom w:val="0"/>
      <w:divBdr>
        <w:top w:val="none" w:sz="0" w:space="0" w:color="auto"/>
        <w:left w:val="none" w:sz="0" w:space="0" w:color="auto"/>
        <w:bottom w:val="none" w:sz="0" w:space="0" w:color="auto"/>
        <w:right w:val="none" w:sz="0" w:space="0" w:color="auto"/>
      </w:divBdr>
    </w:div>
    <w:div w:id="1355114964">
      <w:bodyDiv w:val="1"/>
      <w:marLeft w:val="0"/>
      <w:marRight w:val="0"/>
      <w:marTop w:val="0"/>
      <w:marBottom w:val="0"/>
      <w:divBdr>
        <w:top w:val="none" w:sz="0" w:space="0" w:color="auto"/>
        <w:left w:val="none" w:sz="0" w:space="0" w:color="auto"/>
        <w:bottom w:val="none" w:sz="0" w:space="0" w:color="auto"/>
        <w:right w:val="none" w:sz="0" w:space="0" w:color="auto"/>
      </w:divBdr>
    </w:div>
    <w:div w:id="1378896152">
      <w:bodyDiv w:val="1"/>
      <w:marLeft w:val="0"/>
      <w:marRight w:val="0"/>
      <w:marTop w:val="0"/>
      <w:marBottom w:val="0"/>
      <w:divBdr>
        <w:top w:val="none" w:sz="0" w:space="0" w:color="auto"/>
        <w:left w:val="none" w:sz="0" w:space="0" w:color="auto"/>
        <w:bottom w:val="none" w:sz="0" w:space="0" w:color="auto"/>
        <w:right w:val="none" w:sz="0" w:space="0" w:color="auto"/>
      </w:divBdr>
    </w:div>
    <w:div w:id="1381250638">
      <w:bodyDiv w:val="1"/>
      <w:marLeft w:val="0"/>
      <w:marRight w:val="0"/>
      <w:marTop w:val="0"/>
      <w:marBottom w:val="0"/>
      <w:divBdr>
        <w:top w:val="none" w:sz="0" w:space="0" w:color="auto"/>
        <w:left w:val="none" w:sz="0" w:space="0" w:color="auto"/>
        <w:bottom w:val="none" w:sz="0" w:space="0" w:color="auto"/>
        <w:right w:val="none" w:sz="0" w:space="0" w:color="auto"/>
      </w:divBdr>
    </w:div>
    <w:div w:id="1383093296">
      <w:bodyDiv w:val="1"/>
      <w:marLeft w:val="0"/>
      <w:marRight w:val="0"/>
      <w:marTop w:val="0"/>
      <w:marBottom w:val="0"/>
      <w:divBdr>
        <w:top w:val="none" w:sz="0" w:space="0" w:color="auto"/>
        <w:left w:val="none" w:sz="0" w:space="0" w:color="auto"/>
        <w:bottom w:val="none" w:sz="0" w:space="0" w:color="auto"/>
        <w:right w:val="none" w:sz="0" w:space="0" w:color="auto"/>
      </w:divBdr>
    </w:div>
    <w:div w:id="1390032535">
      <w:bodyDiv w:val="1"/>
      <w:marLeft w:val="0"/>
      <w:marRight w:val="0"/>
      <w:marTop w:val="0"/>
      <w:marBottom w:val="0"/>
      <w:divBdr>
        <w:top w:val="none" w:sz="0" w:space="0" w:color="auto"/>
        <w:left w:val="none" w:sz="0" w:space="0" w:color="auto"/>
        <w:bottom w:val="none" w:sz="0" w:space="0" w:color="auto"/>
        <w:right w:val="none" w:sz="0" w:space="0" w:color="auto"/>
      </w:divBdr>
    </w:div>
    <w:div w:id="1394430660">
      <w:bodyDiv w:val="1"/>
      <w:marLeft w:val="0"/>
      <w:marRight w:val="0"/>
      <w:marTop w:val="0"/>
      <w:marBottom w:val="0"/>
      <w:divBdr>
        <w:top w:val="none" w:sz="0" w:space="0" w:color="auto"/>
        <w:left w:val="none" w:sz="0" w:space="0" w:color="auto"/>
        <w:bottom w:val="none" w:sz="0" w:space="0" w:color="auto"/>
        <w:right w:val="none" w:sz="0" w:space="0" w:color="auto"/>
      </w:divBdr>
    </w:div>
    <w:div w:id="1396121110">
      <w:bodyDiv w:val="1"/>
      <w:marLeft w:val="0"/>
      <w:marRight w:val="0"/>
      <w:marTop w:val="0"/>
      <w:marBottom w:val="0"/>
      <w:divBdr>
        <w:top w:val="none" w:sz="0" w:space="0" w:color="auto"/>
        <w:left w:val="none" w:sz="0" w:space="0" w:color="auto"/>
        <w:bottom w:val="none" w:sz="0" w:space="0" w:color="auto"/>
        <w:right w:val="none" w:sz="0" w:space="0" w:color="auto"/>
      </w:divBdr>
    </w:div>
    <w:div w:id="1438601555">
      <w:bodyDiv w:val="1"/>
      <w:marLeft w:val="0"/>
      <w:marRight w:val="0"/>
      <w:marTop w:val="0"/>
      <w:marBottom w:val="0"/>
      <w:divBdr>
        <w:top w:val="none" w:sz="0" w:space="0" w:color="auto"/>
        <w:left w:val="none" w:sz="0" w:space="0" w:color="auto"/>
        <w:bottom w:val="none" w:sz="0" w:space="0" w:color="auto"/>
        <w:right w:val="none" w:sz="0" w:space="0" w:color="auto"/>
      </w:divBdr>
    </w:div>
    <w:div w:id="1443382057">
      <w:bodyDiv w:val="1"/>
      <w:marLeft w:val="0"/>
      <w:marRight w:val="0"/>
      <w:marTop w:val="0"/>
      <w:marBottom w:val="0"/>
      <w:divBdr>
        <w:top w:val="none" w:sz="0" w:space="0" w:color="auto"/>
        <w:left w:val="none" w:sz="0" w:space="0" w:color="auto"/>
        <w:bottom w:val="none" w:sz="0" w:space="0" w:color="auto"/>
        <w:right w:val="none" w:sz="0" w:space="0" w:color="auto"/>
      </w:divBdr>
    </w:div>
    <w:div w:id="1449157845">
      <w:bodyDiv w:val="1"/>
      <w:marLeft w:val="0"/>
      <w:marRight w:val="0"/>
      <w:marTop w:val="0"/>
      <w:marBottom w:val="0"/>
      <w:divBdr>
        <w:top w:val="none" w:sz="0" w:space="0" w:color="auto"/>
        <w:left w:val="none" w:sz="0" w:space="0" w:color="auto"/>
        <w:bottom w:val="none" w:sz="0" w:space="0" w:color="auto"/>
        <w:right w:val="none" w:sz="0" w:space="0" w:color="auto"/>
      </w:divBdr>
    </w:div>
    <w:div w:id="1458789731">
      <w:bodyDiv w:val="1"/>
      <w:marLeft w:val="0"/>
      <w:marRight w:val="0"/>
      <w:marTop w:val="0"/>
      <w:marBottom w:val="0"/>
      <w:divBdr>
        <w:top w:val="none" w:sz="0" w:space="0" w:color="auto"/>
        <w:left w:val="none" w:sz="0" w:space="0" w:color="auto"/>
        <w:bottom w:val="none" w:sz="0" w:space="0" w:color="auto"/>
        <w:right w:val="none" w:sz="0" w:space="0" w:color="auto"/>
      </w:divBdr>
    </w:div>
    <w:div w:id="1469741700">
      <w:bodyDiv w:val="1"/>
      <w:marLeft w:val="0"/>
      <w:marRight w:val="0"/>
      <w:marTop w:val="0"/>
      <w:marBottom w:val="0"/>
      <w:divBdr>
        <w:top w:val="none" w:sz="0" w:space="0" w:color="auto"/>
        <w:left w:val="none" w:sz="0" w:space="0" w:color="auto"/>
        <w:bottom w:val="none" w:sz="0" w:space="0" w:color="auto"/>
        <w:right w:val="none" w:sz="0" w:space="0" w:color="auto"/>
      </w:divBdr>
    </w:div>
    <w:div w:id="1473208045">
      <w:bodyDiv w:val="1"/>
      <w:marLeft w:val="0"/>
      <w:marRight w:val="0"/>
      <w:marTop w:val="0"/>
      <w:marBottom w:val="0"/>
      <w:divBdr>
        <w:top w:val="none" w:sz="0" w:space="0" w:color="auto"/>
        <w:left w:val="none" w:sz="0" w:space="0" w:color="auto"/>
        <w:bottom w:val="none" w:sz="0" w:space="0" w:color="auto"/>
        <w:right w:val="none" w:sz="0" w:space="0" w:color="auto"/>
      </w:divBdr>
    </w:div>
    <w:div w:id="1479372393">
      <w:bodyDiv w:val="1"/>
      <w:marLeft w:val="0"/>
      <w:marRight w:val="0"/>
      <w:marTop w:val="0"/>
      <w:marBottom w:val="0"/>
      <w:divBdr>
        <w:top w:val="none" w:sz="0" w:space="0" w:color="auto"/>
        <w:left w:val="none" w:sz="0" w:space="0" w:color="auto"/>
        <w:bottom w:val="none" w:sz="0" w:space="0" w:color="auto"/>
        <w:right w:val="none" w:sz="0" w:space="0" w:color="auto"/>
      </w:divBdr>
      <w:divsChild>
        <w:div w:id="863523014">
          <w:marLeft w:val="0"/>
          <w:marRight w:val="0"/>
          <w:marTop w:val="0"/>
          <w:marBottom w:val="0"/>
          <w:divBdr>
            <w:top w:val="none" w:sz="0" w:space="0" w:color="auto"/>
            <w:left w:val="none" w:sz="0" w:space="0" w:color="auto"/>
            <w:bottom w:val="none" w:sz="0" w:space="0" w:color="auto"/>
            <w:right w:val="none" w:sz="0" w:space="0" w:color="auto"/>
          </w:divBdr>
          <w:divsChild>
            <w:div w:id="20850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1403">
      <w:bodyDiv w:val="1"/>
      <w:marLeft w:val="0"/>
      <w:marRight w:val="0"/>
      <w:marTop w:val="0"/>
      <w:marBottom w:val="0"/>
      <w:divBdr>
        <w:top w:val="none" w:sz="0" w:space="0" w:color="auto"/>
        <w:left w:val="none" w:sz="0" w:space="0" w:color="auto"/>
        <w:bottom w:val="none" w:sz="0" w:space="0" w:color="auto"/>
        <w:right w:val="none" w:sz="0" w:space="0" w:color="auto"/>
      </w:divBdr>
    </w:div>
    <w:div w:id="1503620511">
      <w:bodyDiv w:val="1"/>
      <w:marLeft w:val="0"/>
      <w:marRight w:val="0"/>
      <w:marTop w:val="0"/>
      <w:marBottom w:val="0"/>
      <w:divBdr>
        <w:top w:val="none" w:sz="0" w:space="0" w:color="auto"/>
        <w:left w:val="none" w:sz="0" w:space="0" w:color="auto"/>
        <w:bottom w:val="none" w:sz="0" w:space="0" w:color="auto"/>
        <w:right w:val="none" w:sz="0" w:space="0" w:color="auto"/>
      </w:divBdr>
    </w:div>
    <w:div w:id="1509171499">
      <w:bodyDiv w:val="1"/>
      <w:marLeft w:val="0"/>
      <w:marRight w:val="0"/>
      <w:marTop w:val="0"/>
      <w:marBottom w:val="0"/>
      <w:divBdr>
        <w:top w:val="none" w:sz="0" w:space="0" w:color="auto"/>
        <w:left w:val="none" w:sz="0" w:space="0" w:color="auto"/>
        <w:bottom w:val="none" w:sz="0" w:space="0" w:color="auto"/>
        <w:right w:val="none" w:sz="0" w:space="0" w:color="auto"/>
      </w:divBdr>
    </w:div>
    <w:div w:id="1568875781">
      <w:bodyDiv w:val="1"/>
      <w:marLeft w:val="0"/>
      <w:marRight w:val="0"/>
      <w:marTop w:val="0"/>
      <w:marBottom w:val="0"/>
      <w:divBdr>
        <w:top w:val="none" w:sz="0" w:space="0" w:color="auto"/>
        <w:left w:val="none" w:sz="0" w:space="0" w:color="auto"/>
        <w:bottom w:val="none" w:sz="0" w:space="0" w:color="auto"/>
        <w:right w:val="none" w:sz="0" w:space="0" w:color="auto"/>
      </w:divBdr>
    </w:div>
    <w:div w:id="1598750798">
      <w:bodyDiv w:val="1"/>
      <w:marLeft w:val="0"/>
      <w:marRight w:val="0"/>
      <w:marTop w:val="0"/>
      <w:marBottom w:val="0"/>
      <w:divBdr>
        <w:top w:val="none" w:sz="0" w:space="0" w:color="auto"/>
        <w:left w:val="none" w:sz="0" w:space="0" w:color="auto"/>
        <w:bottom w:val="none" w:sz="0" w:space="0" w:color="auto"/>
        <w:right w:val="none" w:sz="0" w:space="0" w:color="auto"/>
      </w:divBdr>
    </w:div>
    <w:div w:id="1625497820">
      <w:bodyDiv w:val="1"/>
      <w:marLeft w:val="0"/>
      <w:marRight w:val="0"/>
      <w:marTop w:val="0"/>
      <w:marBottom w:val="0"/>
      <w:divBdr>
        <w:top w:val="none" w:sz="0" w:space="0" w:color="auto"/>
        <w:left w:val="none" w:sz="0" w:space="0" w:color="auto"/>
        <w:bottom w:val="none" w:sz="0" w:space="0" w:color="auto"/>
        <w:right w:val="none" w:sz="0" w:space="0" w:color="auto"/>
      </w:divBdr>
    </w:div>
    <w:div w:id="1629168087">
      <w:bodyDiv w:val="1"/>
      <w:marLeft w:val="0"/>
      <w:marRight w:val="0"/>
      <w:marTop w:val="0"/>
      <w:marBottom w:val="0"/>
      <w:divBdr>
        <w:top w:val="none" w:sz="0" w:space="0" w:color="auto"/>
        <w:left w:val="none" w:sz="0" w:space="0" w:color="auto"/>
        <w:bottom w:val="none" w:sz="0" w:space="0" w:color="auto"/>
        <w:right w:val="none" w:sz="0" w:space="0" w:color="auto"/>
      </w:divBdr>
    </w:div>
    <w:div w:id="1630362049">
      <w:bodyDiv w:val="1"/>
      <w:marLeft w:val="0"/>
      <w:marRight w:val="0"/>
      <w:marTop w:val="0"/>
      <w:marBottom w:val="0"/>
      <w:divBdr>
        <w:top w:val="none" w:sz="0" w:space="0" w:color="auto"/>
        <w:left w:val="none" w:sz="0" w:space="0" w:color="auto"/>
        <w:bottom w:val="none" w:sz="0" w:space="0" w:color="auto"/>
        <w:right w:val="none" w:sz="0" w:space="0" w:color="auto"/>
      </w:divBdr>
    </w:div>
    <w:div w:id="1634479036">
      <w:bodyDiv w:val="1"/>
      <w:marLeft w:val="0"/>
      <w:marRight w:val="0"/>
      <w:marTop w:val="0"/>
      <w:marBottom w:val="0"/>
      <w:divBdr>
        <w:top w:val="none" w:sz="0" w:space="0" w:color="auto"/>
        <w:left w:val="none" w:sz="0" w:space="0" w:color="auto"/>
        <w:bottom w:val="none" w:sz="0" w:space="0" w:color="auto"/>
        <w:right w:val="none" w:sz="0" w:space="0" w:color="auto"/>
      </w:divBdr>
    </w:div>
    <w:div w:id="1635938546">
      <w:bodyDiv w:val="1"/>
      <w:marLeft w:val="0"/>
      <w:marRight w:val="0"/>
      <w:marTop w:val="0"/>
      <w:marBottom w:val="0"/>
      <w:divBdr>
        <w:top w:val="none" w:sz="0" w:space="0" w:color="auto"/>
        <w:left w:val="none" w:sz="0" w:space="0" w:color="auto"/>
        <w:bottom w:val="none" w:sz="0" w:space="0" w:color="auto"/>
        <w:right w:val="none" w:sz="0" w:space="0" w:color="auto"/>
      </w:divBdr>
    </w:div>
    <w:div w:id="1645741769">
      <w:bodyDiv w:val="1"/>
      <w:marLeft w:val="0"/>
      <w:marRight w:val="0"/>
      <w:marTop w:val="0"/>
      <w:marBottom w:val="0"/>
      <w:divBdr>
        <w:top w:val="none" w:sz="0" w:space="0" w:color="auto"/>
        <w:left w:val="none" w:sz="0" w:space="0" w:color="auto"/>
        <w:bottom w:val="none" w:sz="0" w:space="0" w:color="auto"/>
        <w:right w:val="none" w:sz="0" w:space="0" w:color="auto"/>
      </w:divBdr>
    </w:div>
    <w:div w:id="1674145974">
      <w:bodyDiv w:val="1"/>
      <w:marLeft w:val="0"/>
      <w:marRight w:val="0"/>
      <w:marTop w:val="0"/>
      <w:marBottom w:val="0"/>
      <w:divBdr>
        <w:top w:val="none" w:sz="0" w:space="0" w:color="auto"/>
        <w:left w:val="none" w:sz="0" w:space="0" w:color="auto"/>
        <w:bottom w:val="none" w:sz="0" w:space="0" w:color="auto"/>
        <w:right w:val="none" w:sz="0" w:space="0" w:color="auto"/>
      </w:divBdr>
    </w:div>
    <w:div w:id="1674188541">
      <w:bodyDiv w:val="1"/>
      <w:marLeft w:val="0"/>
      <w:marRight w:val="0"/>
      <w:marTop w:val="0"/>
      <w:marBottom w:val="0"/>
      <w:divBdr>
        <w:top w:val="none" w:sz="0" w:space="0" w:color="auto"/>
        <w:left w:val="none" w:sz="0" w:space="0" w:color="auto"/>
        <w:bottom w:val="none" w:sz="0" w:space="0" w:color="auto"/>
        <w:right w:val="none" w:sz="0" w:space="0" w:color="auto"/>
      </w:divBdr>
    </w:div>
    <w:div w:id="1714769777">
      <w:bodyDiv w:val="1"/>
      <w:marLeft w:val="0"/>
      <w:marRight w:val="0"/>
      <w:marTop w:val="0"/>
      <w:marBottom w:val="0"/>
      <w:divBdr>
        <w:top w:val="none" w:sz="0" w:space="0" w:color="auto"/>
        <w:left w:val="none" w:sz="0" w:space="0" w:color="auto"/>
        <w:bottom w:val="none" w:sz="0" w:space="0" w:color="auto"/>
        <w:right w:val="none" w:sz="0" w:space="0" w:color="auto"/>
      </w:divBdr>
    </w:div>
    <w:div w:id="1749376424">
      <w:bodyDiv w:val="1"/>
      <w:marLeft w:val="0"/>
      <w:marRight w:val="0"/>
      <w:marTop w:val="0"/>
      <w:marBottom w:val="0"/>
      <w:divBdr>
        <w:top w:val="none" w:sz="0" w:space="0" w:color="auto"/>
        <w:left w:val="none" w:sz="0" w:space="0" w:color="auto"/>
        <w:bottom w:val="none" w:sz="0" w:space="0" w:color="auto"/>
        <w:right w:val="none" w:sz="0" w:space="0" w:color="auto"/>
      </w:divBdr>
    </w:div>
    <w:div w:id="1761297025">
      <w:bodyDiv w:val="1"/>
      <w:marLeft w:val="0"/>
      <w:marRight w:val="0"/>
      <w:marTop w:val="0"/>
      <w:marBottom w:val="0"/>
      <w:divBdr>
        <w:top w:val="none" w:sz="0" w:space="0" w:color="auto"/>
        <w:left w:val="none" w:sz="0" w:space="0" w:color="auto"/>
        <w:bottom w:val="none" w:sz="0" w:space="0" w:color="auto"/>
        <w:right w:val="none" w:sz="0" w:space="0" w:color="auto"/>
      </w:divBdr>
    </w:div>
    <w:div w:id="1793665040">
      <w:bodyDiv w:val="1"/>
      <w:marLeft w:val="0"/>
      <w:marRight w:val="0"/>
      <w:marTop w:val="0"/>
      <w:marBottom w:val="0"/>
      <w:divBdr>
        <w:top w:val="none" w:sz="0" w:space="0" w:color="auto"/>
        <w:left w:val="none" w:sz="0" w:space="0" w:color="auto"/>
        <w:bottom w:val="none" w:sz="0" w:space="0" w:color="auto"/>
        <w:right w:val="none" w:sz="0" w:space="0" w:color="auto"/>
      </w:divBdr>
    </w:div>
    <w:div w:id="1802117397">
      <w:bodyDiv w:val="1"/>
      <w:marLeft w:val="0"/>
      <w:marRight w:val="0"/>
      <w:marTop w:val="0"/>
      <w:marBottom w:val="0"/>
      <w:divBdr>
        <w:top w:val="none" w:sz="0" w:space="0" w:color="auto"/>
        <w:left w:val="none" w:sz="0" w:space="0" w:color="auto"/>
        <w:bottom w:val="none" w:sz="0" w:space="0" w:color="auto"/>
        <w:right w:val="none" w:sz="0" w:space="0" w:color="auto"/>
      </w:divBdr>
    </w:div>
    <w:div w:id="1829975206">
      <w:bodyDiv w:val="1"/>
      <w:marLeft w:val="0"/>
      <w:marRight w:val="0"/>
      <w:marTop w:val="0"/>
      <w:marBottom w:val="0"/>
      <w:divBdr>
        <w:top w:val="none" w:sz="0" w:space="0" w:color="auto"/>
        <w:left w:val="none" w:sz="0" w:space="0" w:color="auto"/>
        <w:bottom w:val="none" w:sz="0" w:space="0" w:color="auto"/>
        <w:right w:val="none" w:sz="0" w:space="0" w:color="auto"/>
      </w:divBdr>
    </w:div>
    <w:div w:id="1833178962">
      <w:bodyDiv w:val="1"/>
      <w:marLeft w:val="0"/>
      <w:marRight w:val="0"/>
      <w:marTop w:val="0"/>
      <w:marBottom w:val="0"/>
      <w:divBdr>
        <w:top w:val="none" w:sz="0" w:space="0" w:color="auto"/>
        <w:left w:val="none" w:sz="0" w:space="0" w:color="auto"/>
        <w:bottom w:val="none" w:sz="0" w:space="0" w:color="auto"/>
        <w:right w:val="none" w:sz="0" w:space="0" w:color="auto"/>
      </w:divBdr>
    </w:div>
    <w:div w:id="1833792470">
      <w:bodyDiv w:val="1"/>
      <w:marLeft w:val="0"/>
      <w:marRight w:val="0"/>
      <w:marTop w:val="0"/>
      <w:marBottom w:val="0"/>
      <w:divBdr>
        <w:top w:val="none" w:sz="0" w:space="0" w:color="auto"/>
        <w:left w:val="none" w:sz="0" w:space="0" w:color="auto"/>
        <w:bottom w:val="none" w:sz="0" w:space="0" w:color="auto"/>
        <w:right w:val="none" w:sz="0" w:space="0" w:color="auto"/>
      </w:divBdr>
    </w:div>
    <w:div w:id="1840149888">
      <w:bodyDiv w:val="1"/>
      <w:marLeft w:val="0"/>
      <w:marRight w:val="0"/>
      <w:marTop w:val="0"/>
      <w:marBottom w:val="0"/>
      <w:divBdr>
        <w:top w:val="none" w:sz="0" w:space="0" w:color="auto"/>
        <w:left w:val="none" w:sz="0" w:space="0" w:color="auto"/>
        <w:bottom w:val="none" w:sz="0" w:space="0" w:color="auto"/>
        <w:right w:val="none" w:sz="0" w:space="0" w:color="auto"/>
      </w:divBdr>
    </w:div>
    <w:div w:id="1856840629">
      <w:bodyDiv w:val="1"/>
      <w:marLeft w:val="0"/>
      <w:marRight w:val="0"/>
      <w:marTop w:val="0"/>
      <w:marBottom w:val="0"/>
      <w:divBdr>
        <w:top w:val="none" w:sz="0" w:space="0" w:color="auto"/>
        <w:left w:val="none" w:sz="0" w:space="0" w:color="auto"/>
        <w:bottom w:val="none" w:sz="0" w:space="0" w:color="auto"/>
        <w:right w:val="none" w:sz="0" w:space="0" w:color="auto"/>
      </w:divBdr>
    </w:div>
    <w:div w:id="1866672707">
      <w:bodyDiv w:val="1"/>
      <w:marLeft w:val="0"/>
      <w:marRight w:val="0"/>
      <w:marTop w:val="0"/>
      <w:marBottom w:val="0"/>
      <w:divBdr>
        <w:top w:val="none" w:sz="0" w:space="0" w:color="auto"/>
        <w:left w:val="none" w:sz="0" w:space="0" w:color="auto"/>
        <w:bottom w:val="none" w:sz="0" w:space="0" w:color="auto"/>
        <w:right w:val="none" w:sz="0" w:space="0" w:color="auto"/>
      </w:divBdr>
    </w:div>
    <w:div w:id="1912806526">
      <w:bodyDiv w:val="1"/>
      <w:marLeft w:val="0"/>
      <w:marRight w:val="0"/>
      <w:marTop w:val="0"/>
      <w:marBottom w:val="0"/>
      <w:divBdr>
        <w:top w:val="none" w:sz="0" w:space="0" w:color="auto"/>
        <w:left w:val="none" w:sz="0" w:space="0" w:color="auto"/>
        <w:bottom w:val="none" w:sz="0" w:space="0" w:color="auto"/>
        <w:right w:val="none" w:sz="0" w:space="0" w:color="auto"/>
      </w:divBdr>
    </w:div>
    <w:div w:id="1922061288">
      <w:bodyDiv w:val="1"/>
      <w:marLeft w:val="0"/>
      <w:marRight w:val="0"/>
      <w:marTop w:val="0"/>
      <w:marBottom w:val="0"/>
      <w:divBdr>
        <w:top w:val="none" w:sz="0" w:space="0" w:color="auto"/>
        <w:left w:val="none" w:sz="0" w:space="0" w:color="auto"/>
        <w:bottom w:val="none" w:sz="0" w:space="0" w:color="auto"/>
        <w:right w:val="none" w:sz="0" w:space="0" w:color="auto"/>
      </w:divBdr>
    </w:div>
    <w:div w:id="1947810857">
      <w:bodyDiv w:val="1"/>
      <w:marLeft w:val="0"/>
      <w:marRight w:val="0"/>
      <w:marTop w:val="0"/>
      <w:marBottom w:val="0"/>
      <w:divBdr>
        <w:top w:val="none" w:sz="0" w:space="0" w:color="auto"/>
        <w:left w:val="none" w:sz="0" w:space="0" w:color="auto"/>
        <w:bottom w:val="none" w:sz="0" w:space="0" w:color="auto"/>
        <w:right w:val="none" w:sz="0" w:space="0" w:color="auto"/>
      </w:divBdr>
    </w:div>
    <w:div w:id="1962691169">
      <w:bodyDiv w:val="1"/>
      <w:marLeft w:val="0"/>
      <w:marRight w:val="0"/>
      <w:marTop w:val="0"/>
      <w:marBottom w:val="0"/>
      <w:divBdr>
        <w:top w:val="none" w:sz="0" w:space="0" w:color="auto"/>
        <w:left w:val="none" w:sz="0" w:space="0" w:color="auto"/>
        <w:bottom w:val="none" w:sz="0" w:space="0" w:color="auto"/>
        <w:right w:val="none" w:sz="0" w:space="0" w:color="auto"/>
      </w:divBdr>
    </w:div>
    <w:div w:id="1971862737">
      <w:bodyDiv w:val="1"/>
      <w:marLeft w:val="0"/>
      <w:marRight w:val="0"/>
      <w:marTop w:val="0"/>
      <w:marBottom w:val="0"/>
      <w:divBdr>
        <w:top w:val="none" w:sz="0" w:space="0" w:color="auto"/>
        <w:left w:val="none" w:sz="0" w:space="0" w:color="auto"/>
        <w:bottom w:val="none" w:sz="0" w:space="0" w:color="auto"/>
        <w:right w:val="none" w:sz="0" w:space="0" w:color="auto"/>
      </w:divBdr>
    </w:div>
    <w:div w:id="1974360134">
      <w:bodyDiv w:val="1"/>
      <w:marLeft w:val="0"/>
      <w:marRight w:val="0"/>
      <w:marTop w:val="0"/>
      <w:marBottom w:val="0"/>
      <w:divBdr>
        <w:top w:val="none" w:sz="0" w:space="0" w:color="auto"/>
        <w:left w:val="none" w:sz="0" w:space="0" w:color="auto"/>
        <w:bottom w:val="none" w:sz="0" w:space="0" w:color="auto"/>
        <w:right w:val="none" w:sz="0" w:space="0" w:color="auto"/>
      </w:divBdr>
    </w:div>
    <w:div w:id="2006786413">
      <w:bodyDiv w:val="1"/>
      <w:marLeft w:val="0"/>
      <w:marRight w:val="0"/>
      <w:marTop w:val="0"/>
      <w:marBottom w:val="0"/>
      <w:divBdr>
        <w:top w:val="none" w:sz="0" w:space="0" w:color="auto"/>
        <w:left w:val="none" w:sz="0" w:space="0" w:color="auto"/>
        <w:bottom w:val="none" w:sz="0" w:space="0" w:color="auto"/>
        <w:right w:val="none" w:sz="0" w:space="0" w:color="auto"/>
      </w:divBdr>
    </w:div>
    <w:div w:id="2017146360">
      <w:bodyDiv w:val="1"/>
      <w:marLeft w:val="0"/>
      <w:marRight w:val="0"/>
      <w:marTop w:val="0"/>
      <w:marBottom w:val="0"/>
      <w:divBdr>
        <w:top w:val="none" w:sz="0" w:space="0" w:color="auto"/>
        <w:left w:val="none" w:sz="0" w:space="0" w:color="auto"/>
        <w:bottom w:val="none" w:sz="0" w:space="0" w:color="auto"/>
        <w:right w:val="none" w:sz="0" w:space="0" w:color="auto"/>
      </w:divBdr>
    </w:div>
    <w:div w:id="2021270545">
      <w:bodyDiv w:val="1"/>
      <w:marLeft w:val="0"/>
      <w:marRight w:val="0"/>
      <w:marTop w:val="0"/>
      <w:marBottom w:val="0"/>
      <w:divBdr>
        <w:top w:val="none" w:sz="0" w:space="0" w:color="auto"/>
        <w:left w:val="none" w:sz="0" w:space="0" w:color="auto"/>
        <w:bottom w:val="none" w:sz="0" w:space="0" w:color="auto"/>
        <w:right w:val="none" w:sz="0" w:space="0" w:color="auto"/>
      </w:divBdr>
    </w:div>
    <w:div w:id="2036300741">
      <w:bodyDiv w:val="1"/>
      <w:marLeft w:val="0"/>
      <w:marRight w:val="0"/>
      <w:marTop w:val="0"/>
      <w:marBottom w:val="0"/>
      <w:divBdr>
        <w:top w:val="none" w:sz="0" w:space="0" w:color="auto"/>
        <w:left w:val="none" w:sz="0" w:space="0" w:color="auto"/>
        <w:bottom w:val="none" w:sz="0" w:space="0" w:color="auto"/>
        <w:right w:val="none" w:sz="0" w:space="0" w:color="auto"/>
      </w:divBdr>
    </w:div>
    <w:div w:id="2047367972">
      <w:bodyDiv w:val="1"/>
      <w:marLeft w:val="0"/>
      <w:marRight w:val="0"/>
      <w:marTop w:val="0"/>
      <w:marBottom w:val="0"/>
      <w:divBdr>
        <w:top w:val="none" w:sz="0" w:space="0" w:color="auto"/>
        <w:left w:val="none" w:sz="0" w:space="0" w:color="auto"/>
        <w:bottom w:val="none" w:sz="0" w:space="0" w:color="auto"/>
        <w:right w:val="none" w:sz="0" w:space="0" w:color="auto"/>
      </w:divBdr>
    </w:div>
    <w:div w:id="2061706977">
      <w:bodyDiv w:val="1"/>
      <w:marLeft w:val="0"/>
      <w:marRight w:val="0"/>
      <w:marTop w:val="0"/>
      <w:marBottom w:val="0"/>
      <w:divBdr>
        <w:top w:val="none" w:sz="0" w:space="0" w:color="auto"/>
        <w:left w:val="none" w:sz="0" w:space="0" w:color="auto"/>
        <w:bottom w:val="none" w:sz="0" w:space="0" w:color="auto"/>
        <w:right w:val="none" w:sz="0" w:space="0" w:color="auto"/>
      </w:divBdr>
    </w:div>
    <w:div w:id="2068261785">
      <w:bodyDiv w:val="1"/>
      <w:marLeft w:val="0"/>
      <w:marRight w:val="0"/>
      <w:marTop w:val="0"/>
      <w:marBottom w:val="0"/>
      <w:divBdr>
        <w:top w:val="none" w:sz="0" w:space="0" w:color="auto"/>
        <w:left w:val="none" w:sz="0" w:space="0" w:color="auto"/>
        <w:bottom w:val="none" w:sz="0" w:space="0" w:color="auto"/>
        <w:right w:val="none" w:sz="0" w:space="0" w:color="auto"/>
      </w:divBdr>
    </w:div>
    <w:div w:id="2083722788">
      <w:bodyDiv w:val="1"/>
      <w:marLeft w:val="0"/>
      <w:marRight w:val="0"/>
      <w:marTop w:val="0"/>
      <w:marBottom w:val="0"/>
      <w:divBdr>
        <w:top w:val="none" w:sz="0" w:space="0" w:color="auto"/>
        <w:left w:val="none" w:sz="0" w:space="0" w:color="auto"/>
        <w:bottom w:val="none" w:sz="0" w:space="0" w:color="auto"/>
        <w:right w:val="none" w:sz="0" w:space="0" w:color="auto"/>
      </w:divBdr>
    </w:div>
    <w:div w:id="2094280600">
      <w:bodyDiv w:val="1"/>
      <w:marLeft w:val="0"/>
      <w:marRight w:val="0"/>
      <w:marTop w:val="0"/>
      <w:marBottom w:val="0"/>
      <w:divBdr>
        <w:top w:val="none" w:sz="0" w:space="0" w:color="auto"/>
        <w:left w:val="none" w:sz="0" w:space="0" w:color="auto"/>
        <w:bottom w:val="none" w:sz="0" w:space="0" w:color="auto"/>
        <w:right w:val="none" w:sz="0" w:space="0" w:color="auto"/>
      </w:divBdr>
    </w:div>
    <w:div w:id="2102794525">
      <w:bodyDiv w:val="1"/>
      <w:marLeft w:val="0"/>
      <w:marRight w:val="0"/>
      <w:marTop w:val="0"/>
      <w:marBottom w:val="0"/>
      <w:divBdr>
        <w:top w:val="none" w:sz="0" w:space="0" w:color="auto"/>
        <w:left w:val="none" w:sz="0" w:space="0" w:color="auto"/>
        <w:bottom w:val="none" w:sz="0" w:space="0" w:color="auto"/>
        <w:right w:val="none" w:sz="0" w:space="0" w:color="auto"/>
      </w:divBdr>
    </w:div>
    <w:div w:id="2102795694">
      <w:bodyDiv w:val="1"/>
      <w:marLeft w:val="0"/>
      <w:marRight w:val="0"/>
      <w:marTop w:val="0"/>
      <w:marBottom w:val="0"/>
      <w:divBdr>
        <w:top w:val="none" w:sz="0" w:space="0" w:color="auto"/>
        <w:left w:val="none" w:sz="0" w:space="0" w:color="auto"/>
        <w:bottom w:val="none" w:sz="0" w:space="0" w:color="auto"/>
        <w:right w:val="none" w:sz="0" w:space="0" w:color="auto"/>
      </w:divBdr>
    </w:div>
    <w:div w:id="2105295846">
      <w:bodyDiv w:val="1"/>
      <w:marLeft w:val="0"/>
      <w:marRight w:val="0"/>
      <w:marTop w:val="0"/>
      <w:marBottom w:val="0"/>
      <w:divBdr>
        <w:top w:val="none" w:sz="0" w:space="0" w:color="auto"/>
        <w:left w:val="none" w:sz="0" w:space="0" w:color="auto"/>
        <w:bottom w:val="none" w:sz="0" w:space="0" w:color="auto"/>
        <w:right w:val="none" w:sz="0" w:space="0" w:color="auto"/>
      </w:divBdr>
    </w:div>
    <w:div w:id="2116359921">
      <w:bodyDiv w:val="1"/>
      <w:marLeft w:val="0"/>
      <w:marRight w:val="0"/>
      <w:marTop w:val="0"/>
      <w:marBottom w:val="0"/>
      <w:divBdr>
        <w:top w:val="none" w:sz="0" w:space="0" w:color="auto"/>
        <w:left w:val="none" w:sz="0" w:space="0" w:color="auto"/>
        <w:bottom w:val="none" w:sz="0" w:space="0" w:color="auto"/>
        <w:right w:val="none" w:sz="0" w:space="0" w:color="auto"/>
      </w:divBdr>
    </w:div>
    <w:div w:id="2118061444">
      <w:bodyDiv w:val="1"/>
      <w:marLeft w:val="0"/>
      <w:marRight w:val="0"/>
      <w:marTop w:val="0"/>
      <w:marBottom w:val="0"/>
      <w:divBdr>
        <w:top w:val="none" w:sz="0" w:space="0" w:color="auto"/>
        <w:left w:val="none" w:sz="0" w:space="0" w:color="auto"/>
        <w:bottom w:val="none" w:sz="0" w:space="0" w:color="auto"/>
        <w:right w:val="none" w:sz="0" w:space="0" w:color="auto"/>
      </w:divBdr>
    </w:div>
    <w:div w:id="2118258250">
      <w:bodyDiv w:val="1"/>
      <w:marLeft w:val="0"/>
      <w:marRight w:val="0"/>
      <w:marTop w:val="0"/>
      <w:marBottom w:val="0"/>
      <w:divBdr>
        <w:top w:val="none" w:sz="0" w:space="0" w:color="auto"/>
        <w:left w:val="none" w:sz="0" w:space="0" w:color="auto"/>
        <w:bottom w:val="none" w:sz="0" w:space="0" w:color="auto"/>
        <w:right w:val="none" w:sz="0" w:space="0" w:color="auto"/>
      </w:divBdr>
    </w:div>
    <w:div w:id="2120024408">
      <w:bodyDiv w:val="1"/>
      <w:marLeft w:val="0"/>
      <w:marRight w:val="0"/>
      <w:marTop w:val="0"/>
      <w:marBottom w:val="0"/>
      <w:divBdr>
        <w:top w:val="none" w:sz="0" w:space="0" w:color="auto"/>
        <w:left w:val="none" w:sz="0" w:space="0" w:color="auto"/>
        <w:bottom w:val="none" w:sz="0" w:space="0" w:color="auto"/>
        <w:right w:val="none" w:sz="0" w:space="0" w:color="auto"/>
      </w:divBdr>
    </w:div>
    <w:div w:id="2131121189">
      <w:bodyDiv w:val="1"/>
      <w:marLeft w:val="0"/>
      <w:marRight w:val="0"/>
      <w:marTop w:val="0"/>
      <w:marBottom w:val="0"/>
      <w:divBdr>
        <w:top w:val="none" w:sz="0" w:space="0" w:color="auto"/>
        <w:left w:val="none" w:sz="0" w:space="0" w:color="auto"/>
        <w:bottom w:val="none" w:sz="0" w:space="0" w:color="auto"/>
        <w:right w:val="none" w:sz="0" w:space="0" w:color="auto"/>
      </w:divBdr>
      <w:divsChild>
        <w:div w:id="10693221">
          <w:marLeft w:val="0"/>
          <w:marRight w:val="0"/>
          <w:marTop w:val="0"/>
          <w:marBottom w:val="0"/>
          <w:divBdr>
            <w:top w:val="none" w:sz="0" w:space="0" w:color="auto"/>
            <w:left w:val="none" w:sz="0" w:space="0" w:color="auto"/>
            <w:bottom w:val="none" w:sz="0" w:space="0" w:color="auto"/>
            <w:right w:val="none" w:sz="0" w:space="0" w:color="auto"/>
          </w:divBdr>
          <w:divsChild>
            <w:div w:id="523248067">
              <w:marLeft w:val="0"/>
              <w:marRight w:val="0"/>
              <w:marTop w:val="0"/>
              <w:marBottom w:val="0"/>
              <w:divBdr>
                <w:top w:val="none" w:sz="0" w:space="0" w:color="auto"/>
                <w:left w:val="none" w:sz="0" w:space="0" w:color="auto"/>
                <w:bottom w:val="none" w:sz="0" w:space="0" w:color="auto"/>
                <w:right w:val="none" w:sz="0" w:space="0" w:color="auto"/>
              </w:divBdr>
            </w:div>
            <w:div w:id="655719571">
              <w:marLeft w:val="0"/>
              <w:marRight w:val="0"/>
              <w:marTop w:val="0"/>
              <w:marBottom w:val="0"/>
              <w:divBdr>
                <w:top w:val="none" w:sz="0" w:space="0" w:color="auto"/>
                <w:left w:val="none" w:sz="0" w:space="0" w:color="auto"/>
                <w:bottom w:val="none" w:sz="0" w:space="0" w:color="auto"/>
                <w:right w:val="none" w:sz="0" w:space="0" w:color="auto"/>
              </w:divBdr>
            </w:div>
            <w:div w:id="1048261698">
              <w:marLeft w:val="0"/>
              <w:marRight w:val="0"/>
              <w:marTop w:val="0"/>
              <w:marBottom w:val="0"/>
              <w:divBdr>
                <w:top w:val="none" w:sz="0" w:space="0" w:color="auto"/>
                <w:left w:val="none" w:sz="0" w:space="0" w:color="auto"/>
                <w:bottom w:val="none" w:sz="0" w:space="0" w:color="auto"/>
                <w:right w:val="none" w:sz="0" w:space="0" w:color="auto"/>
              </w:divBdr>
            </w:div>
            <w:div w:id="1211958609">
              <w:marLeft w:val="0"/>
              <w:marRight w:val="0"/>
              <w:marTop w:val="0"/>
              <w:marBottom w:val="0"/>
              <w:divBdr>
                <w:top w:val="none" w:sz="0" w:space="0" w:color="auto"/>
                <w:left w:val="none" w:sz="0" w:space="0" w:color="auto"/>
                <w:bottom w:val="none" w:sz="0" w:space="0" w:color="auto"/>
                <w:right w:val="none" w:sz="0" w:space="0" w:color="auto"/>
              </w:divBdr>
            </w:div>
            <w:div w:id="1224292731">
              <w:marLeft w:val="0"/>
              <w:marRight w:val="0"/>
              <w:marTop w:val="0"/>
              <w:marBottom w:val="0"/>
              <w:divBdr>
                <w:top w:val="none" w:sz="0" w:space="0" w:color="auto"/>
                <w:left w:val="none" w:sz="0" w:space="0" w:color="auto"/>
                <w:bottom w:val="none" w:sz="0" w:space="0" w:color="auto"/>
                <w:right w:val="none" w:sz="0" w:space="0" w:color="auto"/>
              </w:divBdr>
            </w:div>
            <w:div w:id="1361785843">
              <w:marLeft w:val="0"/>
              <w:marRight w:val="0"/>
              <w:marTop w:val="0"/>
              <w:marBottom w:val="0"/>
              <w:divBdr>
                <w:top w:val="none" w:sz="0" w:space="0" w:color="auto"/>
                <w:left w:val="none" w:sz="0" w:space="0" w:color="auto"/>
                <w:bottom w:val="none" w:sz="0" w:space="0" w:color="auto"/>
                <w:right w:val="none" w:sz="0" w:space="0" w:color="auto"/>
              </w:divBdr>
            </w:div>
            <w:div w:id="1369063689">
              <w:marLeft w:val="0"/>
              <w:marRight w:val="0"/>
              <w:marTop w:val="0"/>
              <w:marBottom w:val="0"/>
              <w:divBdr>
                <w:top w:val="none" w:sz="0" w:space="0" w:color="auto"/>
                <w:left w:val="none" w:sz="0" w:space="0" w:color="auto"/>
                <w:bottom w:val="none" w:sz="0" w:space="0" w:color="auto"/>
                <w:right w:val="none" w:sz="0" w:space="0" w:color="auto"/>
              </w:divBdr>
            </w:div>
            <w:div w:id="21089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89466">
      <w:bodyDiv w:val="1"/>
      <w:marLeft w:val="0"/>
      <w:marRight w:val="0"/>
      <w:marTop w:val="0"/>
      <w:marBottom w:val="0"/>
      <w:divBdr>
        <w:top w:val="none" w:sz="0" w:space="0" w:color="auto"/>
        <w:left w:val="none" w:sz="0" w:space="0" w:color="auto"/>
        <w:bottom w:val="none" w:sz="0" w:space="0" w:color="auto"/>
        <w:right w:val="none" w:sz="0" w:space="0" w:color="auto"/>
      </w:divBdr>
    </w:div>
    <w:div w:id="214607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7.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footer" Target="footer1.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yperlink" Target="http://www.armeps.am" TargetMode="External"/><Relationship Id="rId40" Type="http://schemas.openxmlformats.org/officeDocument/2006/relationships/header" Target="header28.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1.xml"/><Relationship Id="rId48" Type="http://schemas.openxmlformats.org/officeDocument/2006/relationships/header" Target="header36.xml"/><Relationship Id="rId56" Type="http://schemas.openxmlformats.org/officeDocument/2006/relationships/hyperlink" Target="http://www.armeps.am" TargetMode="External"/><Relationship Id="rId8" Type="http://schemas.openxmlformats.org/officeDocument/2006/relationships/header" Target="header1.xml"/><Relationship Id="rId51" Type="http://schemas.openxmlformats.org/officeDocument/2006/relationships/header" Target="header39.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yperlink" Target="http://www.armeps.am" TargetMode="External"/><Relationship Id="rId46" Type="http://schemas.openxmlformats.org/officeDocument/2006/relationships/header" Target="header34.xml"/><Relationship Id="rId20" Type="http://schemas.openxmlformats.org/officeDocument/2006/relationships/header" Target="header11.xml"/><Relationship Id="rId41" Type="http://schemas.openxmlformats.org/officeDocument/2006/relationships/header" Target="header29.xml"/><Relationship Id="rId54"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yperlink" Target="http://www.worldbank.org/debarr" TargetMode="External"/><Relationship Id="rId49" Type="http://schemas.openxmlformats.org/officeDocument/2006/relationships/header" Target="header37.xml"/><Relationship Id="rId57" Type="http://schemas.openxmlformats.org/officeDocument/2006/relationships/fontTable" Target="fontTable.xml"/><Relationship Id="rId10" Type="http://schemas.openxmlformats.org/officeDocument/2006/relationships/header" Target="header3.xml"/><Relationship Id="rId31" Type="http://schemas.openxmlformats.org/officeDocument/2006/relationships/header" Target="header22.xml"/><Relationship Id="rId44" Type="http://schemas.openxmlformats.org/officeDocument/2006/relationships/header" Target="header32.xml"/><Relationship Id="rId52" Type="http://schemas.openxmlformats.org/officeDocument/2006/relationships/header" Target="header4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CE402-DB2E-4702-9D56-B5B7498D6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19845</Words>
  <Characters>113121</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132701</CharactersWithSpaces>
  <SharedDoc>false</SharedDoc>
  <HLinks>
    <vt:vector size="78" baseType="variant">
      <vt:variant>
        <vt:i4>1310805</vt:i4>
      </vt:variant>
      <vt:variant>
        <vt:i4>350</vt:i4>
      </vt:variant>
      <vt:variant>
        <vt:i4>0</vt:i4>
      </vt:variant>
      <vt:variant>
        <vt:i4>5</vt:i4>
      </vt:variant>
      <vt:variant>
        <vt:lpwstr>http://www.armeps.am/</vt:lpwstr>
      </vt:variant>
      <vt:variant>
        <vt:lpwstr/>
      </vt:variant>
      <vt:variant>
        <vt:i4>1310805</vt:i4>
      </vt:variant>
      <vt:variant>
        <vt:i4>347</vt:i4>
      </vt:variant>
      <vt:variant>
        <vt:i4>0</vt:i4>
      </vt:variant>
      <vt:variant>
        <vt:i4>5</vt:i4>
      </vt:variant>
      <vt:variant>
        <vt:lpwstr>http://www.armeps.am/</vt:lpwstr>
      </vt:variant>
      <vt:variant>
        <vt:lpwstr/>
      </vt:variant>
      <vt:variant>
        <vt:i4>1310805</vt:i4>
      </vt:variant>
      <vt:variant>
        <vt:i4>344</vt:i4>
      </vt:variant>
      <vt:variant>
        <vt:i4>0</vt:i4>
      </vt:variant>
      <vt:variant>
        <vt:i4>5</vt:i4>
      </vt:variant>
      <vt:variant>
        <vt:lpwstr>http://www.armeps.am/</vt:lpwstr>
      </vt:variant>
      <vt:variant>
        <vt:lpwstr/>
      </vt:variant>
      <vt:variant>
        <vt:i4>2031680</vt:i4>
      </vt:variant>
      <vt:variant>
        <vt:i4>341</vt:i4>
      </vt:variant>
      <vt:variant>
        <vt:i4>0</vt:i4>
      </vt:variant>
      <vt:variant>
        <vt:i4>5</vt:i4>
      </vt:variant>
      <vt:variant>
        <vt:lpwstr>http://www.gnumer.am/</vt:lpwstr>
      </vt:variant>
      <vt:variant>
        <vt:lpwstr/>
      </vt:variant>
      <vt:variant>
        <vt:i4>1441847</vt:i4>
      </vt:variant>
      <vt:variant>
        <vt:i4>319</vt:i4>
      </vt:variant>
      <vt:variant>
        <vt:i4>0</vt:i4>
      </vt:variant>
      <vt:variant>
        <vt:i4>5</vt:i4>
      </vt:variant>
      <vt:variant>
        <vt:lpwstr/>
      </vt:variant>
      <vt:variant>
        <vt:lpwstr>_Toc482268734</vt:lpwstr>
      </vt:variant>
      <vt:variant>
        <vt:i4>1310805</vt:i4>
      </vt:variant>
      <vt:variant>
        <vt:i4>314</vt:i4>
      </vt:variant>
      <vt:variant>
        <vt:i4>0</vt:i4>
      </vt:variant>
      <vt:variant>
        <vt:i4>5</vt:i4>
      </vt:variant>
      <vt:variant>
        <vt:lpwstr>http://www.armeps.am/</vt:lpwstr>
      </vt:variant>
      <vt:variant>
        <vt:lpwstr/>
      </vt:variant>
      <vt:variant>
        <vt:i4>1310805</vt:i4>
      </vt:variant>
      <vt:variant>
        <vt:i4>311</vt:i4>
      </vt:variant>
      <vt:variant>
        <vt:i4>0</vt:i4>
      </vt:variant>
      <vt:variant>
        <vt:i4>5</vt:i4>
      </vt:variant>
      <vt:variant>
        <vt:lpwstr>http://www.armeps.am/</vt:lpwstr>
      </vt:variant>
      <vt:variant>
        <vt:lpwstr/>
      </vt:variant>
      <vt:variant>
        <vt:i4>6422640</vt:i4>
      </vt:variant>
      <vt:variant>
        <vt:i4>308</vt:i4>
      </vt:variant>
      <vt:variant>
        <vt:i4>0</vt:i4>
      </vt:variant>
      <vt:variant>
        <vt:i4>5</vt:i4>
      </vt:variant>
      <vt:variant>
        <vt:lpwstr>mailto:</vt:lpwstr>
      </vt:variant>
      <vt:variant>
        <vt:lpwstr/>
      </vt:variant>
      <vt:variant>
        <vt:i4>3932200</vt:i4>
      </vt:variant>
      <vt:variant>
        <vt:i4>305</vt:i4>
      </vt:variant>
      <vt:variant>
        <vt:i4>0</vt:i4>
      </vt:variant>
      <vt:variant>
        <vt:i4>5</vt:i4>
      </vt:variant>
      <vt:variant>
        <vt:lpwstr>http://www.worldbank.org/debarr</vt:lpwstr>
      </vt:variant>
      <vt:variant>
        <vt:lpwstr/>
      </vt:variant>
      <vt:variant>
        <vt:i4>1769526</vt:i4>
      </vt:variant>
      <vt:variant>
        <vt:i4>296</vt:i4>
      </vt:variant>
      <vt:variant>
        <vt:i4>0</vt:i4>
      </vt:variant>
      <vt:variant>
        <vt:i4>5</vt:i4>
      </vt:variant>
      <vt:variant>
        <vt:lpwstr/>
      </vt:variant>
      <vt:variant>
        <vt:lpwstr>_Toc98502387</vt:lpwstr>
      </vt:variant>
      <vt:variant>
        <vt:i4>1638454</vt:i4>
      </vt:variant>
      <vt:variant>
        <vt:i4>290</vt:i4>
      </vt:variant>
      <vt:variant>
        <vt:i4>0</vt:i4>
      </vt:variant>
      <vt:variant>
        <vt:i4>5</vt:i4>
      </vt:variant>
      <vt:variant>
        <vt:lpwstr/>
      </vt:variant>
      <vt:variant>
        <vt:lpwstr>_Toc98502385</vt:lpwstr>
      </vt:variant>
      <vt:variant>
        <vt:i4>1572918</vt:i4>
      </vt:variant>
      <vt:variant>
        <vt:i4>284</vt:i4>
      </vt:variant>
      <vt:variant>
        <vt:i4>0</vt:i4>
      </vt:variant>
      <vt:variant>
        <vt:i4>5</vt:i4>
      </vt:variant>
      <vt:variant>
        <vt:lpwstr/>
      </vt:variant>
      <vt:variant>
        <vt:lpwstr>_Toc98502384</vt:lpwstr>
      </vt:variant>
      <vt:variant>
        <vt:i4>2031670</vt:i4>
      </vt:variant>
      <vt:variant>
        <vt:i4>278</vt:i4>
      </vt:variant>
      <vt:variant>
        <vt:i4>0</vt:i4>
      </vt:variant>
      <vt:variant>
        <vt:i4>5</vt:i4>
      </vt:variant>
      <vt:variant>
        <vt:lpwstr/>
      </vt:variant>
      <vt:variant>
        <vt:lpwstr>_Toc98502383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subject/>
  <dc:creator>Teia Brown</dc:creator>
  <cp:keywords/>
  <dc:description>7/7/04 - updated eligibility page
7/8/04 - deleted SCC 11.1
11/4/04 - updated Bid Security Forms (3) and deleted last half of sentence of ITB 31.4
8/14/06 - added ITB Sub-Clause 43.3 and deleted GCC 36.1 and amended 36.2 (now 36.1)
11/20/06 - corrected date to reflect September 05 changes
6/21/06 - added ITB 21.7 to the BDS
9/11/07 - Replaced Employer with Purchaser
7/28/09 - Deleted "Duly authorized …" from Manufacturer's Authorization (per Hiba)
6/11/13 - Replaced Employer with Purchaser - (9 instances) (Per Karina)
6/25/13 - Summary Description: Changed Section II from Bidding Data to Bid Data
Section III: Changed reference in para 2.1 (c)(i) &amp; (ii) from 17.4 to 16.4
Performance Security: Replaced reference in footnote 2 from 11.9 to 18.4. - Karina Mostipan</dc:description>
  <cp:lastModifiedBy>User</cp:lastModifiedBy>
  <cp:revision>2</cp:revision>
  <cp:lastPrinted>2022-03-22T07:27:00Z</cp:lastPrinted>
  <dcterms:created xsi:type="dcterms:W3CDTF">2022-04-14T11:55:00Z</dcterms:created>
  <dcterms:modified xsi:type="dcterms:W3CDTF">2022-04-14T11:55:00Z</dcterms:modified>
</cp:coreProperties>
</file>